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header32.xml" ContentType="application/vnd.openxmlformats-officedocument.wordprocessingml.head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header35.xml" ContentType="application/vnd.openxmlformats-officedocument.wordprocessingml.head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20993" w14:textId="77777777" w:rsidR="00954357" w:rsidRDefault="00C965E7">
      <w:pPr>
        <w:pStyle w:val="BodyText"/>
        <w:spacing w:line="20" w:lineRule="exact"/>
        <w:ind w:left="266"/>
        <w:rPr>
          <w:rFonts w:ascii="Times New Roman"/>
          <w:sz w:val="2"/>
        </w:rPr>
      </w:pPr>
      <w:r>
        <w:rPr>
          <w:rFonts w:ascii="Times New Roman"/>
          <w:sz w:val="2"/>
        </w:rPr>
        <w:t>g</w:t>
      </w:r>
    </w:p>
    <w:p w14:paraId="4245F6D0" w14:textId="77777777" w:rsidR="00954357" w:rsidRDefault="00DD1A20">
      <w:pPr>
        <w:pStyle w:val="BodyText"/>
        <w:spacing w:before="9"/>
        <w:rPr>
          <w:rFonts w:ascii="Times New Roman"/>
          <w:sz w:val="29"/>
        </w:rPr>
      </w:pPr>
      <w:r>
        <w:rPr>
          <w:noProof/>
        </w:rPr>
        <w:drawing>
          <wp:anchor distT="0" distB="0" distL="0" distR="0" simplePos="0" relativeHeight="251649536" behindDoc="0" locked="0" layoutInCell="1" allowOverlap="1" wp14:anchorId="5E0338F7" wp14:editId="3CAD314D">
            <wp:simplePos x="0" y="0"/>
            <wp:positionH relativeFrom="page">
              <wp:posOffset>928132</wp:posOffset>
            </wp:positionH>
            <wp:positionV relativeFrom="paragraph">
              <wp:posOffset>242327</wp:posOffset>
            </wp:positionV>
            <wp:extent cx="3160457" cy="909827"/>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3160457" cy="909827"/>
                    </a:xfrm>
                    <a:prstGeom prst="rect">
                      <a:avLst/>
                    </a:prstGeom>
                  </pic:spPr>
                </pic:pic>
              </a:graphicData>
            </a:graphic>
          </wp:anchor>
        </w:drawing>
      </w:r>
    </w:p>
    <w:p w14:paraId="111A5C10" w14:textId="77777777" w:rsidR="00954357" w:rsidRDefault="00954357">
      <w:pPr>
        <w:pStyle w:val="BodyText"/>
        <w:rPr>
          <w:rFonts w:ascii="Times New Roman"/>
          <w:sz w:val="20"/>
        </w:rPr>
      </w:pPr>
    </w:p>
    <w:p w14:paraId="3B4A84C4" w14:textId="77777777" w:rsidR="00954357" w:rsidRDefault="00954357">
      <w:pPr>
        <w:pStyle w:val="BodyText"/>
        <w:rPr>
          <w:rFonts w:ascii="Times New Roman"/>
          <w:sz w:val="20"/>
        </w:rPr>
      </w:pPr>
    </w:p>
    <w:p w14:paraId="34D41A76" w14:textId="77777777" w:rsidR="00954357" w:rsidRDefault="00954357">
      <w:pPr>
        <w:pStyle w:val="BodyText"/>
        <w:rPr>
          <w:rFonts w:ascii="Times New Roman"/>
          <w:sz w:val="20"/>
        </w:rPr>
      </w:pPr>
    </w:p>
    <w:p w14:paraId="4807F0BE" w14:textId="77777777" w:rsidR="00954357" w:rsidRDefault="00954357">
      <w:pPr>
        <w:pStyle w:val="BodyText"/>
        <w:rPr>
          <w:rFonts w:ascii="Times New Roman"/>
          <w:sz w:val="20"/>
        </w:rPr>
      </w:pPr>
    </w:p>
    <w:p w14:paraId="73AB74A0" w14:textId="77777777" w:rsidR="00954357" w:rsidRDefault="00954357">
      <w:pPr>
        <w:pStyle w:val="BodyText"/>
        <w:rPr>
          <w:rFonts w:ascii="Times New Roman"/>
          <w:sz w:val="20"/>
        </w:rPr>
      </w:pPr>
    </w:p>
    <w:p w14:paraId="13A60288" w14:textId="77777777" w:rsidR="00954357" w:rsidRDefault="00954357" w:rsidP="00A72FAB">
      <w:pPr>
        <w:pStyle w:val="BodyText"/>
        <w:spacing w:before="120"/>
        <w:rPr>
          <w:rFonts w:ascii="Times New Roman"/>
          <w:sz w:val="20"/>
        </w:rPr>
      </w:pPr>
    </w:p>
    <w:p w14:paraId="62BBDE2A" w14:textId="77777777" w:rsidR="00954357" w:rsidRDefault="00954357">
      <w:pPr>
        <w:pStyle w:val="BodyText"/>
        <w:rPr>
          <w:rFonts w:ascii="Times New Roman"/>
          <w:sz w:val="20"/>
        </w:rPr>
      </w:pPr>
    </w:p>
    <w:p w14:paraId="5C46EB64" w14:textId="77777777" w:rsidR="00954357" w:rsidRDefault="00954357">
      <w:pPr>
        <w:pStyle w:val="BodyText"/>
        <w:rPr>
          <w:rFonts w:ascii="Times New Roman"/>
          <w:sz w:val="20"/>
        </w:rPr>
      </w:pPr>
    </w:p>
    <w:p w14:paraId="27C13804" w14:textId="77777777" w:rsidR="00954357" w:rsidRDefault="00954357">
      <w:pPr>
        <w:pStyle w:val="BodyText"/>
        <w:rPr>
          <w:rFonts w:ascii="Times New Roman"/>
          <w:sz w:val="20"/>
        </w:rPr>
      </w:pPr>
    </w:p>
    <w:p w14:paraId="3A8EBF61" w14:textId="77777777" w:rsidR="00954357" w:rsidRDefault="00954357">
      <w:pPr>
        <w:pStyle w:val="BodyText"/>
        <w:rPr>
          <w:rFonts w:ascii="Times New Roman"/>
          <w:sz w:val="20"/>
        </w:rPr>
      </w:pPr>
    </w:p>
    <w:p w14:paraId="1150C27C" w14:textId="77777777" w:rsidR="00954357" w:rsidRDefault="00954357">
      <w:pPr>
        <w:pStyle w:val="BodyText"/>
        <w:rPr>
          <w:rFonts w:ascii="Times New Roman"/>
          <w:sz w:val="20"/>
        </w:rPr>
      </w:pPr>
    </w:p>
    <w:p w14:paraId="6241C525" w14:textId="77777777" w:rsidR="00954357" w:rsidRDefault="00954357">
      <w:pPr>
        <w:pStyle w:val="BodyText"/>
        <w:rPr>
          <w:rFonts w:ascii="Times New Roman"/>
          <w:sz w:val="20"/>
        </w:rPr>
      </w:pPr>
    </w:p>
    <w:p w14:paraId="1034FBD4" w14:textId="77777777" w:rsidR="00954357" w:rsidRDefault="00954357">
      <w:pPr>
        <w:pStyle w:val="BodyText"/>
        <w:rPr>
          <w:rFonts w:ascii="Times New Roman"/>
          <w:sz w:val="20"/>
        </w:rPr>
      </w:pPr>
    </w:p>
    <w:p w14:paraId="5BADB042" w14:textId="77777777" w:rsidR="00954357" w:rsidRDefault="00954357">
      <w:pPr>
        <w:pStyle w:val="BodyText"/>
        <w:spacing w:before="1"/>
        <w:rPr>
          <w:rFonts w:ascii="Times New Roman"/>
          <w:sz w:val="28"/>
        </w:rPr>
      </w:pPr>
    </w:p>
    <w:p w14:paraId="314FAF51" w14:textId="77777777" w:rsidR="00F57AB8" w:rsidRDefault="00F57AB8">
      <w:pPr>
        <w:spacing w:line="670" w:lineRule="exact"/>
        <w:ind w:left="300"/>
        <w:rPr>
          <w:b/>
          <w:sz w:val="56"/>
        </w:rPr>
        <w:sectPr w:rsidR="00F57AB8" w:rsidSect="00C019E5">
          <w:headerReference w:type="default" r:id="rId9"/>
          <w:footerReference w:type="even" r:id="rId10"/>
          <w:footerReference w:type="default" r:id="rId11"/>
          <w:pgSz w:w="12240" w:h="15840"/>
          <w:pgMar w:top="1440" w:right="1440" w:bottom="1440" w:left="1440" w:header="720" w:footer="720" w:gutter="0"/>
          <w:cols w:num="2" w:space="720" w:equalWidth="0">
            <w:col w:w="4533" w:space="388"/>
            <w:col w:w="4439"/>
          </w:cols>
          <w:titlePg/>
          <w:docGrid w:linePitch="299"/>
        </w:sectPr>
      </w:pPr>
    </w:p>
    <w:p w14:paraId="59057A03" w14:textId="77777777" w:rsidR="00954357" w:rsidRPr="005374ED" w:rsidRDefault="00DD1A20" w:rsidP="00517C11">
      <w:pPr>
        <w:spacing w:line="670" w:lineRule="exact"/>
        <w:ind w:left="300"/>
        <w:rPr>
          <w:rFonts w:ascii="Arial" w:hAnsi="Arial" w:cs="Arial"/>
          <w:b/>
          <w:sz w:val="48"/>
          <w:szCs w:val="48"/>
        </w:rPr>
      </w:pPr>
      <w:r w:rsidRPr="005374ED">
        <w:rPr>
          <w:rFonts w:ascii="Arial" w:hAnsi="Arial" w:cs="Arial"/>
          <w:b/>
          <w:sz w:val="48"/>
          <w:szCs w:val="48"/>
        </w:rPr>
        <w:t xml:space="preserve">Avaya </w:t>
      </w:r>
      <w:r w:rsidR="00517C11" w:rsidRPr="00517C11">
        <w:rPr>
          <w:rFonts w:ascii="Arial" w:hAnsi="Arial" w:cs="Arial"/>
          <w:b/>
          <w:sz w:val="48"/>
          <w:szCs w:val="48"/>
        </w:rPr>
        <w:t xml:space="preserve">Aura® Session Manager Element Manager Web Service </w:t>
      </w:r>
    </w:p>
    <w:p w14:paraId="422698C9" w14:textId="77777777" w:rsidR="00954357" w:rsidRPr="005374ED" w:rsidRDefault="00DD1A20">
      <w:pPr>
        <w:spacing w:before="124"/>
        <w:ind w:left="300"/>
        <w:rPr>
          <w:rFonts w:ascii="Arial" w:hAnsi="Arial" w:cs="Arial"/>
          <w:sz w:val="48"/>
          <w:szCs w:val="48"/>
        </w:rPr>
      </w:pPr>
      <w:r w:rsidRPr="005374ED">
        <w:rPr>
          <w:rFonts w:ascii="Arial" w:hAnsi="Arial" w:cs="Arial"/>
          <w:sz w:val="48"/>
          <w:szCs w:val="48"/>
        </w:rPr>
        <w:t>API Programming Reference</w:t>
      </w:r>
    </w:p>
    <w:p w14:paraId="5DC02CBC" w14:textId="77777777" w:rsidR="00954357" w:rsidRDefault="00954357">
      <w:pPr>
        <w:pStyle w:val="BodyText"/>
        <w:rPr>
          <w:rFonts w:ascii="Cambria"/>
          <w:sz w:val="20"/>
        </w:rPr>
      </w:pPr>
    </w:p>
    <w:p w14:paraId="308120B5" w14:textId="77777777" w:rsidR="00954357" w:rsidRDefault="00954357">
      <w:pPr>
        <w:pStyle w:val="BodyText"/>
        <w:rPr>
          <w:rFonts w:ascii="Cambria"/>
          <w:sz w:val="20"/>
        </w:rPr>
      </w:pPr>
    </w:p>
    <w:p w14:paraId="64D0959F" w14:textId="77777777" w:rsidR="00954357" w:rsidRDefault="00954357">
      <w:pPr>
        <w:pStyle w:val="BodyText"/>
        <w:rPr>
          <w:rFonts w:ascii="Cambria"/>
          <w:sz w:val="20"/>
        </w:rPr>
      </w:pPr>
    </w:p>
    <w:p w14:paraId="3108D4BF" w14:textId="77777777" w:rsidR="00954357" w:rsidRDefault="00954357">
      <w:pPr>
        <w:pStyle w:val="BodyText"/>
        <w:rPr>
          <w:rFonts w:ascii="Cambria"/>
          <w:sz w:val="20"/>
        </w:rPr>
      </w:pPr>
    </w:p>
    <w:p w14:paraId="3AD67103" w14:textId="77777777" w:rsidR="00954357" w:rsidRDefault="00954357">
      <w:pPr>
        <w:pStyle w:val="BodyText"/>
        <w:rPr>
          <w:rFonts w:ascii="Cambria"/>
          <w:sz w:val="20"/>
        </w:rPr>
      </w:pPr>
    </w:p>
    <w:p w14:paraId="4FBA60D2" w14:textId="77777777" w:rsidR="00954357" w:rsidRDefault="00954357">
      <w:pPr>
        <w:pStyle w:val="BodyText"/>
        <w:rPr>
          <w:rFonts w:ascii="Cambria"/>
          <w:sz w:val="20"/>
        </w:rPr>
      </w:pPr>
    </w:p>
    <w:p w14:paraId="3C21453C" w14:textId="77777777" w:rsidR="00F57AB8" w:rsidRDefault="00F57AB8">
      <w:pPr>
        <w:pStyle w:val="BodyText"/>
        <w:rPr>
          <w:rFonts w:ascii="Cambria"/>
          <w:sz w:val="20"/>
        </w:rPr>
      </w:pPr>
    </w:p>
    <w:p w14:paraId="6369ECAE" w14:textId="77777777" w:rsidR="00F57AB8" w:rsidRDefault="00F57AB8">
      <w:pPr>
        <w:pStyle w:val="BodyText"/>
        <w:rPr>
          <w:rFonts w:ascii="Cambria"/>
          <w:sz w:val="20"/>
        </w:rPr>
      </w:pPr>
    </w:p>
    <w:p w14:paraId="71A9BFE6" w14:textId="77777777" w:rsidR="00F57AB8" w:rsidRDefault="00F57AB8">
      <w:pPr>
        <w:pStyle w:val="BodyText"/>
        <w:rPr>
          <w:rFonts w:ascii="Cambria"/>
          <w:sz w:val="20"/>
        </w:rPr>
      </w:pPr>
    </w:p>
    <w:p w14:paraId="1833E1F4" w14:textId="77777777" w:rsidR="00F57AB8" w:rsidRDefault="00F57AB8">
      <w:pPr>
        <w:pStyle w:val="BodyText"/>
        <w:rPr>
          <w:rFonts w:ascii="Cambria"/>
          <w:sz w:val="20"/>
        </w:rPr>
      </w:pPr>
    </w:p>
    <w:p w14:paraId="197009D0" w14:textId="77777777" w:rsidR="00F57AB8" w:rsidRDefault="00F57AB8">
      <w:pPr>
        <w:pStyle w:val="BodyText"/>
        <w:rPr>
          <w:rFonts w:ascii="Cambria"/>
          <w:sz w:val="20"/>
        </w:rPr>
      </w:pPr>
    </w:p>
    <w:p w14:paraId="7A351E91" w14:textId="77777777" w:rsidR="00F57AB8" w:rsidRDefault="00F57AB8">
      <w:pPr>
        <w:pStyle w:val="BodyText"/>
        <w:rPr>
          <w:rFonts w:ascii="Cambria"/>
          <w:sz w:val="20"/>
        </w:rPr>
      </w:pPr>
    </w:p>
    <w:p w14:paraId="62E28EBE" w14:textId="77777777" w:rsidR="00F57AB8" w:rsidRDefault="00F57AB8">
      <w:pPr>
        <w:pStyle w:val="BodyText"/>
        <w:rPr>
          <w:rFonts w:ascii="Cambria"/>
          <w:sz w:val="20"/>
        </w:rPr>
      </w:pPr>
    </w:p>
    <w:p w14:paraId="288B08C9" w14:textId="77777777" w:rsidR="00F57AB8" w:rsidRDefault="00F57AB8">
      <w:pPr>
        <w:pStyle w:val="BodyText"/>
        <w:rPr>
          <w:rFonts w:ascii="Cambria"/>
          <w:sz w:val="20"/>
        </w:rPr>
      </w:pPr>
    </w:p>
    <w:p w14:paraId="78DCC0DC" w14:textId="77777777" w:rsidR="00F57AB8" w:rsidRDefault="00F57AB8">
      <w:pPr>
        <w:pStyle w:val="BodyText"/>
        <w:rPr>
          <w:rFonts w:ascii="Cambria"/>
          <w:sz w:val="20"/>
        </w:rPr>
      </w:pPr>
    </w:p>
    <w:p w14:paraId="47DFC0D1" w14:textId="77777777" w:rsidR="00F57AB8" w:rsidRDefault="00F57AB8">
      <w:pPr>
        <w:pStyle w:val="BodyText"/>
        <w:rPr>
          <w:rFonts w:ascii="Cambria"/>
          <w:sz w:val="20"/>
        </w:rPr>
      </w:pPr>
    </w:p>
    <w:p w14:paraId="6DF4E65E" w14:textId="77777777" w:rsidR="00F57AB8" w:rsidRDefault="00F57AB8">
      <w:pPr>
        <w:pStyle w:val="BodyText"/>
        <w:rPr>
          <w:rFonts w:ascii="Cambria"/>
          <w:sz w:val="20"/>
        </w:rPr>
      </w:pPr>
    </w:p>
    <w:p w14:paraId="6736992F" w14:textId="77777777" w:rsidR="00F57AB8" w:rsidRDefault="00F57AB8">
      <w:pPr>
        <w:pStyle w:val="BodyText"/>
        <w:rPr>
          <w:rFonts w:ascii="Cambria"/>
          <w:sz w:val="20"/>
        </w:rPr>
      </w:pPr>
    </w:p>
    <w:p w14:paraId="349F95CA" w14:textId="77777777" w:rsidR="00F57AB8" w:rsidRDefault="00F57AB8">
      <w:pPr>
        <w:pStyle w:val="BodyText"/>
        <w:rPr>
          <w:rFonts w:ascii="Cambria"/>
          <w:sz w:val="20"/>
        </w:rPr>
      </w:pPr>
    </w:p>
    <w:p w14:paraId="69422791" w14:textId="77777777" w:rsidR="00F57AB8" w:rsidRDefault="00F57AB8">
      <w:pPr>
        <w:pStyle w:val="BodyText"/>
        <w:rPr>
          <w:rFonts w:ascii="Cambria"/>
          <w:sz w:val="20"/>
        </w:rPr>
      </w:pPr>
    </w:p>
    <w:p w14:paraId="29F4E6EE" w14:textId="77777777" w:rsidR="00954357" w:rsidRDefault="00954357">
      <w:pPr>
        <w:pStyle w:val="BodyText"/>
        <w:rPr>
          <w:rFonts w:ascii="Cambria"/>
          <w:sz w:val="20"/>
        </w:rPr>
      </w:pPr>
    </w:p>
    <w:p w14:paraId="334BF89A" w14:textId="77777777" w:rsidR="00954357" w:rsidRDefault="00954357">
      <w:pPr>
        <w:pStyle w:val="BodyText"/>
        <w:rPr>
          <w:rFonts w:ascii="Cambria"/>
          <w:sz w:val="20"/>
        </w:rPr>
      </w:pPr>
    </w:p>
    <w:p w14:paraId="048CF202" w14:textId="77777777" w:rsidR="00954357" w:rsidRPr="005374ED" w:rsidRDefault="00DD1A20">
      <w:pPr>
        <w:pStyle w:val="BodyText"/>
        <w:spacing w:before="192"/>
        <w:ind w:right="214"/>
        <w:jc w:val="right"/>
        <w:rPr>
          <w:rFonts w:ascii="Arial" w:hAnsi="Arial" w:cs="Arial"/>
          <w:sz w:val="24"/>
          <w:szCs w:val="24"/>
        </w:rPr>
      </w:pPr>
      <w:r w:rsidRPr="005374ED">
        <w:rPr>
          <w:rFonts w:ascii="Arial" w:hAnsi="Arial" w:cs="Arial"/>
          <w:sz w:val="24"/>
          <w:szCs w:val="24"/>
        </w:rPr>
        <w:t>Release</w:t>
      </w:r>
      <w:r w:rsidRPr="005374ED">
        <w:rPr>
          <w:rFonts w:ascii="Arial" w:hAnsi="Arial" w:cs="Arial"/>
          <w:spacing w:val="-1"/>
          <w:sz w:val="24"/>
          <w:szCs w:val="24"/>
        </w:rPr>
        <w:t xml:space="preserve"> </w:t>
      </w:r>
      <w:r w:rsidR="00AE5F2E">
        <w:rPr>
          <w:rFonts w:ascii="Arial" w:hAnsi="Arial" w:cs="Arial"/>
          <w:sz w:val="24"/>
          <w:szCs w:val="24"/>
        </w:rPr>
        <w:t>10.</w:t>
      </w:r>
      <w:r w:rsidR="0004129E">
        <w:rPr>
          <w:rFonts w:ascii="Arial" w:hAnsi="Arial" w:cs="Arial"/>
          <w:sz w:val="24"/>
          <w:szCs w:val="24"/>
        </w:rPr>
        <w:t>2.0</w:t>
      </w:r>
    </w:p>
    <w:p w14:paraId="2E2CE3D6" w14:textId="77777777" w:rsidR="00EB29AB" w:rsidRPr="005374ED" w:rsidRDefault="00EB29AB" w:rsidP="00EB29AB">
      <w:pPr>
        <w:pStyle w:val="BodyText"/>
        <w:spacing w:before="120"/>
        <w:ind w:right="214"/>
        <w:jc w:val="right"/>
        <w:rPr>
          <w:rFonts w:ascii="Arial" w:hAnsi="Arial" w:cs="Arial"/>
          <w:sz w:val="24"/>
          <w:szCs w:val="24"/>
        </w:rPr>
      </w:pPr>
      <w:r w:rsidRPr="005374ED">
        <w:rPr>
          <w:rFonts w:ascii="Arial" w:hAnsi="Arial" w:cs="Arial"/>
          <w:sz w:val="24"/>
          <w:szCs w:val="24"/>
        </w:rPr>
        <w:t xml:space="preserve">Issue </w:t>
      </w:r>
      <w:r w:rsidR="0004129E">
        <w:rPr>
          <w:rFonts w:ascii="Arial" w:hAnsi="Arial" w:cs="Arial"/>
          <w:sz w:val="24"/>
          <w:szCs w:val="24"/>
        </w:rPr>
        <w:t>7</w:t>
      </w:r>
    </w:p>
    <w:p w14:paraId="0B2D498F" w14:textId="77777777" w:rsidR="00F57AB8" w:rsidRDefault="0004129E">
      <w:pPr>
        <w:pStyle w:val="BodyText"/>
        <w:spacing w:before="120"/>
        <w:ind w:right="214"/>
        <w:jc w:val="right"/>
        <w:sectPr w:rsidR="00F57AB8" w:rsidSect="00F57AB8">
          <w:type w:val="continuous"/>
          <w:pgSz w:w="12240" w:h="15840"/>
          <w:pgMar w:top="1440" w:right="1440" w:bottom="1440" w:left="1440" w:header="720" w:footer="720" w:gutter="0"/>
          <w:cols w:space="388"/>
          <w:docGrid w:linePitch="299"/>
        </w:sectPr>
      </w:pPr>
      <w:r>
        <w:rPr>
          <w:rFonts w:ascii="Arial" w:hAnsi="Arial" w:cs="Arial"/>
          <w:sz w:val="24"/>
          <w:szCs w:val="24"/>
        </w:rPr>
        <w:t>December</w:t>
      </w:r>
      <w:r w:rsidR="00D64754">
        <w:rPr>
          <w:rFonts w:ascii="Arial" w:hAnsi="Arial" w:cs="Arial"/>
          <w:sz w:val="24"/>
          <w:szCs w:val="24"/>
        </w:rPr>
        <w:t xml:space="preserve"> 2023</w:t>
      </w:r>
    </w:p>
    <w:p w14:paraId="636BAAFE" w14:textId="77777777" w:rsidR="00954357" w:rsidRDefault="00954357">
      <w:pPr>
        <w:pStyle w:val="BodyText"/>
        <w:rPr>
          <w:sz w:val="20"/>
        </w:rPr>
      </w:pPr>
    </w:p>
    <w:p w14:paraId="348BCD62" w14:textId="77777777" w:rsidR="00954357" w:rsidRDefault="00954357">
      <w:pPr>
        <w:pStyle w:val="BodyText"/>
        <w:rPr>
          <w:sz w:val="20"/>
        </w:rPr>
      </w:pPr>
    </w:p>
    <w:p w14:paraId="7252ECC9" w14:textId="77777777" w:rsidR="00954357" w:rsidRDefault="00954357">
      <w:pPr>
        <w:pStyle w:val="BodyText"/>
        <w:rPr>
          <w:sz w:val="20"/>
        </w:rPr>
      </w:pPr>
    </w:p>
    <w:p w14:paraId="7252C018" w14:textId="77777777" w:rsidR="00954357" w:rsidRDefault="00954357">
      <w:pPr>
        <w:pStyle w:val="BodyText"/>
        <w:rPr>
          <w:sz w:val="20"/>
        </w:rPr>
      </w:pPr>
    </w:p>
    <w:p w14:paraId="6BA05A44" w14:textId="77777777" w:rsidR="00954357" w:rsidRDefault="00954357">
      <w:pPr>
        <w:pStyle w:val="BodyText"/>
        <w:rPr>
          <w:sz w:val="20"/>
        </w:rPr>
      </w:pPr>
    </w:p>
    <w:p w14:paraId="01B3E528" w14:textId="77777777" w:rsidR="00954357" w:rsidRDefault="00954357">
      <w:pPr>
        <w:pStyle w:val="BodyText"/>
        <w:rPr>
          <w:sz w:val="20"/>
        </w:rPr>
      </w:pPr>
    </w:p>
    <w:p w14:paraId="6D6AEC25" w14:textId="77777777" w:rsidR="005374ED" w:rsidRDefault="005374ED" w:rsidP="0056486F">
      <w:pPr>
        <w:adjustRightInd w:val="0"/>
        <w:spacing w:after="120"/>
        <w:rPr>
          <w:rFonts w:ascii="Arial" w:hAnsi="Arial" w:cs="Arial"/>
          <w:sz w:val="20"/>
          <w:szCs w:val="20"/>
        </w:rPr>
      </w:pPr>
    </w:p>
    <w:p w14:paraId="39F245A0" w14:textId="77777777" w:rsidR="0056486F" w:rsidRPr="0056486F" w:rsidRDefault="0056486F" w:rsidP="0056486F">
      <w:pPr>
        <w:adjustRightInd w:val="0"/>
        <w:spacing w:after="120"/>
        <w:rPr>
          <w:rFonts w:ascii="Arial" w:hAnsi="Arial" w:cs="Arial"/>
          <w:sz w:val="20"/>
          <w:szCs w:val="20"/>
        </w:rPr>
      </w:pPr>
      <w:r w:rsidRPr="0056486F">
        <w:rPr>
          <w:rFonts w:ascii="Arial" w:hAnsi="Arial" w:cs="Arial"/>
          <w:sz w:val="20"/>
          <w:szCs w:val="20"/>
        </w:rPr>
        <w:lastRenderedPageBreak/>
        <w:t>© 2017-20</w:t>
      </w:r>
      <w:r w:rsidR="003512DA">
        <w:rPr>
          <w:rFonts w:ascii="Arial" w:hAnsi="Arial" w:cs="Arial"/>
          <w:sz w:val="20"/>
          <w:szCs w:val="20"/>
        </w:rPr>
        <w:t>2</w:t>
      </w:r>
      <w:r w:rsidR="0004129E">
        <w:rPr>
          <w:rFonts w:ascii="Arial" w:hAnsi="Arial" w:cs="Arial"/>
          <w:sz w:val="20"/>
          <w:szCs w:val="20"/>
        </w:rPr>
        <w:t>3</w:t>
      </w:r>
      <w:r w:rsidRPr="0056486F">
        <w:rPr>
          <w:rFonts w:ascii="Arial" w:hAnsi="Arial" w:cs="Arial"/>
          <w:sz w:val="20"/>
          <w:szCs w:val="20"/>
        </w:rPr>
        <w:t xml:space="preserve"> Avaya Inc.  </w:t>
      </w:r>
    </w:p>
    <w:p w14:paraId="1E65D12F" w14:textId="77777777" w:rsidR="0056486F" w:rsidRPr="0056486F" w:rsidRDefault="0056486F" w:rsidP="0056486F">
      <w:pPr>
        <w:adjustRightInd w:val="0"/>
        <w:spacing w:after="120"/>
        <w:rPr>
          <w:rFonts w:ascii="Arial" w:hAnsi="Arial" w:cs="Arial"/>
          <w:b/>
          <w:sz w:val="20"/>
          <w:szCs w:val="20"/>
        </w:rPr>
      </w:pPr>
      <w:r w:rsidRPr="0056486F">
        <w:rPr>
          <w:rFonts w:ascii="Arial" w:hAnsi="Arial" w:cs="Arial"/>
          <w:sz w:val="20"/>
          <w:szCs w:val="20"/>
        </w:rPr>
        <w:t>All Rights Reserved.</w:t>
      </w:r>
    </w:p>
    <w:p w14:paraId="4316CB8B" w14:textId="77777777" w:rsidR="0056486F" w:rsidRPr="0056486F" w:rsidRDefault="0056486F" w:rsidP="0056486F">
      <w:pPr>
        <w:adjustRightInd w:val="0"/>
        <w:spacing w:after="120"/>
        <w:jc w:val="both"/>
        <w:rPr>
          <w:rFonts w:ascii="Arial" w:hAnsi="Arial" w:cs="Arial"/>
          <w:b/>
          <w:bCs/>
          <w:sz w:val="20"/>
          <w:szCs w:val="20"/>
        </w:rPr>
      </w:pPr>
      <w:r w:rsidRPr="0056486F">
        <w:rPr>
          <w:rFonts w:ascii="Arial" w:hAnsi="Arial" w:cs="Arial"/>
          <w:b/>
          <w:bCs/>
          <w:sz w:val="20"/>
          <w:szCs w:val="20"/>
        </w:rPr>
        <w:t>Notice</w:t>
      </w:r>
    </w:p>
    <w:p w14:paraId="5C8B7AAC" w14:textId="77777777" w:rsidR="0056486F" w:rsidRPr="0056486F" w:rsidRDefault="0056486F" w:rsidP="0056486F">
      <w:pPr>
        <w:adjustRightInd w:val="0"/>
        <w:spacing w:after="120"/>
        <w:jc w:val="both"/>
        <w:rPr>
          <w:rFonts w:ascii="Arial" w:hAnsi="Arial" w:cs="Arial"/>
          <w:sz w:val="20"/>
          <w:szCs w:val="20"/>
        </w:rPr>
      </w:pPr>
      <w:r w:rsidRPr="0056486F">
        <w:rPr>
          <w:rFonts w:ascii="Arial" w:hAnsi="Arial" w:cs="Arial"/>
          <w:sz w:val="20"/>
          <w:szCs w:val="20"/>
        </w:rPr>
        <w:t>While reasonable efforts have been made to ensure that the information in this document is complete and accurate at the time of printing, Avaya assumes no liability for any errors. Avaya reserves the right to make changes and corrections to the information in this document without the obligation to notify any person or organization of such changes.</w:t>
      </w:r>
    </w:p>
    <w:p w14:paraId="6DEDF6E4" w14:textId="77777777" w:rsidR="0056486F" w:rsidRPr="0056486F" w:rsidRDefault="0056486F" w:rsidP="0056486F">
      <w:pPr>
        <w:adjustRightInd w:val="0"/>
        <w:spacing w:after="120"/>
        <w:jc w:val="both"/>
        <w:rPr>
          <w:rFonts w:ascii="Arial" w:hAnsi="Arial" w:cs="Arial"/>
          <w:b/>
          <w:bCs/>
          <w:sz w:val="20"/>
          <w:szCs w:val="20"/>
        </w:rPr>
      </w:pPr>
      <w:r w:rsidRPr="0056486F">
        <w:rPr>
          <w:rFonts w:ascii="Arial" w:hAnsi="Arial" w:cs="Arial"/>
          <w:b/>
          <w:bCs/>
          <w:sz w:val="20"/>
          <w:szCs w:val="20"/>
        </w:rPr>
        <w:t>Documentation disclaimer</w:t>
      </w:r>
    </w:p>
    <w:p w14:paraId="5D2583EF" w14:textId="77777777" w:rsidR="0056486F" w:rsidRPr="0056486F" w:rsidRDefault="0056486F" w:rsidP="0056486F">
      <w:pPr>
        <w:adjustRightInd w:val="0"/>
        <w:spacing w:after="120"/>
        <w:jc w:val="both"/>
        <w:rPr>
          <w:rFonts w:ascii="Arial" w:hAnsi="Arial" w:cs="Arial"/>
          <w:sz w:val="20"/>
          <w:szCs w:val="20"/>
        </w:rPr>
      </w:pPr>
      <w:r w:rsidRPr="0056486F">
        <w:rPr>
          <w:rFonts w:ascii="Arial" w:hAnsi="Arial" w:cs="Arial"/>
          <w:sz w:val="20"/>
          <w:szCs w:val="20"/>
        </w:rPr>
        <w:t>“Documentation” means information published in varying mediums which may include product information, operating instructions and performance specifications that are generally made available to users of products. Documentation does not include marketing materials. Avaya shall not be responsible for any modifications, additions, or deletions to the original published version of Documentation unless such modifications, additions, or deletions were performed by or on the express behalf of Avaya.  End User agrees to indemnify and hold harmless Avaya, Avaya's agents, servants and employees against all claims, lawsuits, demands and judgments arising out of, or in connection with, subsequent modifications, additions or deletions to this documentation, to the extent made by End User.</w:t>
      </w:r>
    </w:p>
    <w:p w14:paraId="03435274" w14:textId="77777777" w:rsidR="0056486F" w:rsidRPr="0056486F" w:rsidRDefault="0056486F" w:rsidP="0056486F">
      <w:pPr>
        <w:adjustRightInd w:val="0"/>
        <w:spacing w:after="120"/>
        <w:jc w:val="both"/>
        <w:rPr>
          <w:rFonts w:ascii="Arial" w:hAnsi="Arial" w:cs="Arial"/>
          <w:b/>
          <w:bCs/>
          <w:sz w:val="20"/>
          <w:szCs w:val="20"/>
        </w:rPr>
      </w:pPr>
      <w:r w:rsidRPr="0056486F">
        <w:rPr>
          <w:rFonts w:ascii="Arial" w:hAnsi="Arial" w:cs="Arial"/>
          <w:b/>
          <w:bCs/>
          <w:sz w:val="20"/>
          <w:szCs w:val="20"/>
        </w:rPr>
        <w:t>Link disclaimer</w:t>
      </w:r>
    </w:p>
    <w:p w14:paraId="48BECB76" w14:textId="77777777" w:rsidR="0056486F" w:rsidRPr="0056486F" w:rsidRDefault="0056486F" w:rsidP="0056486F">
      <w:pPr>
        <w:adjustRightInd w:val="0"/>
        <w:spacing w:after="120"/>
        <w:jc w:val="both"/>
        <w:rPr>
          <w:rFonts w:ascii="Arial" w:hAnsi="Arial" w:cs="Arial"/>
          <w:sz w:val="20"/>
          <w:szCs w:val="20"/>
        </w:rPr>
      </w:pPr>
      <w:r w:rsidRPr="0056486F">
        <w:rPr>
          <w:rFonts w:ascii="Arial" w:hAnsi="Arial" w:cs="Arial"/>
          <w:sz w:val="20"/>
          <w:szCs w:val="20"/>
        </w:rPr>
        <w:t>Avaya is not responsible for the contents or reliability of any linked websites referenced within this site or Documentation provided by Avaya. Avaya is not responsible for the accuracy of any information, statement or content provided on these sites and does not necessarily endorse the products, services, or information described or offered within them. Avaya does not guarantee that these links will work all the time and has no control over the availability of the linked pages.</w:t>
      </w:r>
    </w:p>
    <w:p w14:paraId="5A9044DC" w14:textId="77777777" w:rsidR="0056486F" w:rsidRPr="0056486F" w:rsidRDefault="0056486F" w:rsidP="0056486F">
      <w:pPr>
        <w:adjustRightInd w:val="0"/>
        <w:spacing w:after="120"/>
        <w:jc w:val="both"/>
        <w:rPr>
          <w:rFonts w:ascii="Arial" w:hAnsi="Arial" w:cs="Arial"/>
          <w:b/>
          <w:sz w:val="20"/>
          <w:szCs w:val="20"/>
        </w:rPr>
      </w:pPr>
      <w:r w:rsidRPr="0056486F">
        <w:rPr>
          <w:rFonts w:ascii="Arial" w:hAnsi="Arial" w:cs="Arial"/>
          <w:b/>
          <w:sz w:val="20"/>
          <w:szCs w:val="20"/>
        </w:rPr>
        <w:t>Warranty</w:t>
      </w:r>
    </w:p>
    <w:p w14:paraId="6BAE9857" w14:textId="77777777" w:rsidR="0056486F" w:rsidRPr="0056486F" w:rsidRDefault="0056486F" w:rsidP="0056486F">
      <w:pPr>
        <w:adjustRightInd w:val="0"/>
        <w:spacing w:after="120"/>
        <w:jc w:val="both"/>
        <w:rPr>
          <w:rFonts w:ascii="Arial" w:hAnsi="Arial" w:cs="Arial"/>
          <w:sz w:val="20"/>
          <w:szCs w:val="20"/>
        </w:rPr>
      </w:pPr>
      <w:r w:rsidRPr="0056486F">
        <w:rPr>
          <w:rFonts w:ascii="Arial" w:hAnsi="Arial" w:cs="Arial"/>
          <w:sz w:val="20"/>
          <w:szCs w:val="20"/>
        </w:rPr>
        <w:t xml:space="preserve">Avaya provides a limited warranty on Avaya hardware and software. Refer to your sales agreement to establish the terms of the limited warranty. In addition, Avaya’s standard warranty language, as well as information regarding support for this product while under warranty is available to Avaya customers and other parties through the Avaya Support website: </w:t>
      </w:r>
      <w:hyperlink r:id="rId12" w:history="1">
        <w:r w:rsidRPr="0056486F">
          <w:rPr>
            <w:rStyle w:val="Hyperlink"/>
            <w:rFonts w:ascii="Arial" w:hAnsi="Arial" w:cs="Arial"/>
            <w:sz w:val="20"/>
            <w:szCs w:val="20"/>
          </w:rPr>
          <w:t>http://support.avaya.com/helpcenter/getGenericDetails?detailId=C20091120112456651010</w:t>
        </w:r>
      </w:hyperlink>
      <w:r w:rsidRPr="0056486F">
        <w:rPr>
          <w:rFonts w:ascii="Arial" w:hAnsi="Arial" w:cs="Arial"/>
          <w:sz w:val="20"/>
          <w:szCs w:val="20"/>
        </w:rPr>
        <w:t xml:space="preserve"> under the link “Warranty &amp; Product Lifecycle” or such </w:t>
      </w:r>
      <w:r w:rsidRPr="0056486F">
        <w:rPr>
          <w:rFonts w:ascii="Arial" w:hAnsi="Arial" w:cs="Arial"/>
          <w:sz w:val="20"/>
          <w:szCs w:val="20"/>
        </w:rPr>
        <w:t xml:space="preserve">successor site as designated by Avaya.  Please note that if You acquired the product(s) from an authorized Avaya Channel Partner outside of the United States and Canada, the warranty is provided to You by said Avaya Channel Partner and not by Avaya. </w:t>
      </w:r>
    </w:p>
    <w:p w14:paraId="24173B71" w14:textId="77777777" w:rsidR="0056486F" w:rsidRPr="0056486F" w:rsidRDefault="0056486F" w:rsidP="0056486F">
      <w:pPr>
        <w:adjustRightInd w:val="0"/>
        <w:spacing w:after="120"/>
        <w:jc w:val="both"/>
        <w:rPr>
          <w:rFonts w:ascii="Arial" w:hAnsi="Arial" w:cs="Arial"/>
          <w:sz w:val="20"/>
          <w:szCs w:val="20"/>
        </w:rPr>
      </w:pPr>
      <w:r w:rsidRPr="00A32AEA">
        <w:rPr>
          <w:rFonts w:ascii="Arial" w:hAnsi="Arial" w:cs="Arial"/>
          <w:sz w:val="20"/>
          <w:szCs w:val="20"/>
        </w:rPr>
        <w:t>“Hosted Service”</w:t>
      </w:r>
      <w:r w:rsidRPr="0056486F">
        <w:rPr>
          <w:rFonts w:ascii="Arial" w:hAnsi="Arial" w:cs="Arial"/>
          <w:sz w:val="20"/>
          <w:szCs w:val="20"/>
        </w:rPr>
        <w:t xml:space="preserve"> means an Avaya hosted service subscription that You acquire from either Avaya or an authorized Avaya Channel Partner (as applicable) and which is described further in Hosted SAS or other service description documentation regarding the applicable hosted service.  If You purchase a Hosted Service subscription, the foregoing limited warranty may not apply but You may be entitled to support services in connection with the Hosted Service as described further in your service description documents for the applicable Hosted Service.  Contact Avaya or Avaya Channel Partner (as applicable) for more information.  </w:t>
      </w:r>
    </w:p>
    <w:p w14:paraId="2A501F04" w14:textId="77777777" w:rsidR="0056486F" w:rsidRPr="0056486F" w:rsidRDefault="0056486F" w:rsidP="0056486F">
      <w:pPr>
        <w:adjustRightInd w:val="0"/>
        <w:spacing w:after="120"/>
        <w:jc w:val="both"/>
        <w:rPr>
          <w:rFonts w:ascii="Arial" w:hAnsi="Arial" w:cs="Arial"/>
          <w:sz w:val="20"/>
          <w:szCs w:val="20"/>
        </w:rPr>
      </w:pPr>
      <w:r w:rsidRPr="0056486F">
        <w:rPr>
          <w:rFonts w:ascii="Arial" w:hAnsi="Arial" w:cs="Arial"/>
          <w:b/>
          <w:sz w:val="20"/>
          <w:szCs w:val="20"/>
        </w:rPr>
        <w:t>Hosted Service</w:t>
      </w:r>
      <w:r w:rsidRPr="0056486F">
        <w:rPr>
          <w:rFonts w:ascii="Arial" w:hAnsi="Arial" w:cs="Arial"/>
          <w:sz w:val="20"/>
          <w:szCs w:val="20"/>
        </w:rPr>
        <w:t xml:space="preserve"> </w:t>
      </w:r>
    </w:p>
    <w:p w14:paraId="5EC2A26F" w14:textId="77777777" w:rsidR="0056486F" w:rsidRPr="0056486F" w:rsidRDefault="00B0175E" w:rsidP="00497B16">
      <w:pPr>
        <w:adjustRightInd w:val="0"/>
        <w:spacing w:after="120"/>
        <w:jc w:val="both"/>
        <w:rPr>
          <w:rFonts w:ascii="Arial" w:hAnsi="Arial" w:cs="Arial"/>
          <w:sz w:val="20"/>
          <w:szCs w:val="20"/>
        </w:rPr>
      </w:pPr>
      <w:r w:rsidRPr="00B0175E">
        <w:rPr>
          <w:rFonts w:ascii="Arial" w:hAnsi="Arial" w:cs="Arial"/>
          <w:sz w:val="20"/>
          <w:szCs w:val="20"/>
        </w:rPr>
        <w:t>THE FOLLOWING APPLIES ONLY IF YOU PURCHASE AN AVAYA</w:t>
      </w:r>
      <w:r>
        <w:rPr>
          <w:rFonts w:ascii="Arial" w:hAnsi="Arial" w:cs="Arial"/>
          <w:sz w:val="20"/>
          <w:szCs w:val="20"/>
        </w:rPr>
        <w:t xml:space="preserve"> </w:t>
      </w:r>
      <w:r w:rsidRPr="00B0175E">
        <w:rPr>
          <w:rFonts w:ascii="Arial" w:hAnsi="Arial" w:cs="Arial"/>
          <w:sz w:val="20"/>
          <w:szCs w:val="20"/>
        </w:rPr>
        <w:t>HOSTED SERVICE SUBSCRIPTION FROM AVAYA OR AN AVAYA</w:t>
      </w:r>
      <w:r w:rsidR="009A3633">
        <w:rPr>
          <w:rFonts w:ascii="Arial" w:hAnsi="Arial" w:cs="Arial"/>
          <w:sz w:val="20"/>
          <w:szCs w:val="20"/>
        </w:rPr>
        <w:t xml:space="preserve"> </w:t>
      </w:r>
      <w:r w:rsidRPr="00B0175E">
        <w:rPr>
          <w:rFonts w:ascii="Arial" w:hAnsi="Arial" w:cs="Arial"/>
          <w:sz w:val="20"/>
          <w:szCs w:val="20"/>
        </w:rPr>
        <w:t xml:space="preserve">CHANNEL PARTNER (AS APPLICABLE), THE </w:t>
      </w:r>
      <w:r w:rsidR="009A3633">
        <w:rPr>
          <w:rFonts w:ascii="Arial" w:hAnsi="Arial" w:cs="Arial"/>
          <w:sz w:val="20"/>
          <w:szCs w:val="20"/>
        </w:rPr>
        <w:t xml:space="preserve"> T</w:t>
      </w:r>
      <w:r w:rsidRPr="00B0175E">
        <w:rPr>
          <w:rFonts w:ascii="Arial" w:hAnsi="Arial" w:cs="Arial"/>
          <w:sz w:val="20"/>
          <w:szCs w:val="20"/>
        </w:rPr>
        <w:t>ERMS OF USE</w:t>
      </w:r>
      <w:r w:rsidR="009A3633">
        <w:rPr>
          <w:rFonts w:ascii="Arial" w:hAnsi="Arial" w:cs="Arial"/>
          <w:sz w:val="20"/>
          <w:szCs w:val="20"/>
        </w:rPr>
        <w:t xml:space="preserve"> </w:t>
      </w:r>
      <w:r w:rsidRPr="00B0175E">
        <w:rPr>
          <w:rFonts w:ascii="Arial" w:hAnsi="Arial" w:cs="Arial"/>
          <w:sz w:val="20"/>
          <w:szCs w:val="20"/>
        </w:rPr>
        <w:t>FOR HOSTED SERVICES ARE AVAILABLE ON THE AVAYA</w:t>
      </w:r>
      <w:r w:rsidR="009A3633">
        <w:rPr>
          <w:rFonts w:ascii="Arial" w:hAnsi="Arial" w:cs="Arial"/>
          <w:sz w:val="20"/>
          <w:szCs w:val="20"/>
        </w:rPr>
        <w:t xml:space="preserve"> </w:t>
      </w:r>
      <w:r w:rsidRPr="00B0175E">
        <w:rPr>
          <w:rFonts w:ascii="Arial" w:hAnsi="Arial" w:cs="Arial"/>
          <w:sz w:val="20"/>
          <w:szCs w:val="20"/>
        </w:rPr>
        <w:t xml:space="preserve">WEBSITE, </w:t>
      </w:r>
      <w:hyperlink r:id="rId13" w:history="1">
        <w:r w:rsidRPr="0078739F">
          <w:rPr>
            <w:rStyle w:val="Hyperlink"/>
            <w:rFonts w:ascii="Arial" w:hAnsi="Arial" w:cs="Arial"/>
            <w:sz w:val="20"/>
            <w:szCs w:val="20"/>
          </w:rPr>
          <w:t>HTTPS://SUPPORT.AVAYA.COM/LICENSEINFO</w:t>
        </w:r>
      </w:hyperlink>
      <w:r w:rsidRPr="00B0175E">
        <w:rPr>
          <w:rFonts w:ascii="Arial" w:hAnsi="Arial" w:cs="Arial"/>
          <w:sz w:val="20"/>
          <w:szCs w:val="20"/>
        </w:rPr>
        <w:t xml:space="preserve"> UNDER</w:t>
      </w:r>
      <w:r w:rsidR="009A3633">
        <w:rPr>
          <w:rFonts w:ascii="Arial" w:hAnsi="Arial" w:cs="Arial"/>
          <w:sz w:val="20"/>
          <w:szCs w:val="20"/>
        </w:rPr>
        <w:t xml:space="preserve"> </w:t>
      </w:r>
      <w:r w:rsidRPr="00B0175E">
        <w:rPr>
          <w:rFonts w:ascii="Arial" w:hAnsi="Arial" w:cs="Arial"/>
          <w:sz w:val="20"/>
          <w:szCs w:val="20"/>
        </w:rPr>
        <w:t>THE LINK “Avaya Terms of Use for Hosted Services” OR SUCH</w:t>
      </w:r>
      <w:r w:rsidR="00BF22DA">
        <w:rPr>
          <w:rFonts w:ascii="Arial" w:hAnsi="Arial" w:cs="Arial"/>
          <w:sz w:val="20"/>
          <w:szCs w:val="20"/>
        </w:rPr>
        <w:t xml:space="preserve"> </w:t>
      </w:r>
      <w:r w:rsidRPr="00B0175E">
        <w:rPr>
          <w:rFonts w:ascii="Arial" w:hAnsi="Arial" w:cs="Arial"/>
          <w:sz w:val="20"/>
          <w:szCs w:val="20"/>
        </w:rPr>
        <w:t>SUCCESSOR SITE AS DESIGNATED BY AVAYA, AND ARE</w:t>
      </w:r>
      <w:r w:rsidR="00BF22DA">
        <w:rPr>
          <w:rFonts w:ascii="Arial" w:hAnsi="Arial" w:cs="Arial"/>
          <w:sz w:val="20"/>
          <w:szCs w:val="20"/>
        </w:rPr>
        <w:t xml:space="preserve"> </w:t>
      </w:r>
      <w:r w:rsidRPr="00B0175E">
        <w:rPr>
          <w:rFonts w:ascii="Arial" w:hAnsi="Arial" w:cs="Arial"/>
          <w:sz w:val="20"/>
          <w:szCs w:val="20"/>
        </w:rPr>
        <w:t>APPLICABLE TO ANYONE WHO ACCESSES OR USES THE</w:t>
      </w:r>
      <w:r w:rsidR="00BF22DA">
        <w:rPr>
          <w:rFonts w:ascii="Arial" w:hAnsi="Arial" w:cs="Arial"/>
          <w:sz w:val="20"/>
          <w:szCs w:val="20"/>
        </w:rPr>
        <w:t xml:space="preserve"> </w:t>
      </w:r>
      <w:r w:rsidRPr="00B0175E">
        <w:rPr>
          <w:rFonts w:ascii="Arial" w:hAnsi="Arial" w:cs="Arial"/>
          <w:sz w:val="20"/>
          <w:szCs w:val="20"/>
        </w:rPr>
        <w:t>HOSTED SERVICE. BY ACCESSING OR USING THE HOSTED</w:t>
      </w:r>
      <w:r w:rsidR="00BF22DA">
        <w:rPr>
          <w:rFonts w:ascii="Arial" w:hAnsi="Arial" w:cs="Arial"/>
          <w:sz w:val="20"/>
          <w:szCs w:val="20"/>
        </w:rPr>
        <w:t xml:space="preserve"> </w:t>
      </w:r>
      <w:r w:rsidRPr="00B0175E">
        <w:rPr>
          <w:rFonts w:ascii="Arial" w:hAnsi="Arial" w:cs="Arial"/>
          <w:sz w:val="20"/>
          <w:szCs w:val="20"/>
        </w:rPr>
        <w:t>SERVICE, OR AUTHORIZING OTHERS TO DO SO, YOU, ON</w:t>
      </w:r>
      <w:r w:rsidR="00BF22DA">
        <w:rPr>
          <w:rFonts w:ascii="Arial" w:hAnsi="Arial" w:cs="Arial"/>
          <w:sz w:val="20"/>
          <w:szCs w:val="20"/>
        </w:rPr>
        <w:t xml:space="preserve"> </w:t>
      </w:r>
      <w:r w:rsidRPr="00B0175E">
        <w:rPr>
          <w:rFonts w:ascii="Arial" w:hAnsi="Arial" w:cs="Arial"/>
          <w:sz w:val="20"/>
          <w:szCs w:val="20"/>
        </w:rPr>
        <w:t>BEHALF OF YOURSELF AND THE ENTITY FOR WHOM YOU ARE</w:t>
      </w:r>
      <w:r w:rsidR="00BF22DA">
        <w:rPr>
          <w:rFonts w:ascii="Arial" w:hAnsi="Arial" w:cs="Arial"/>
          <w:sz w:val="20"/>
          <w:szCs w:val="20"/>
        </w:rPr>
        <w:t xml:space="preserve"> </w:t>
      </w:r>
      <w:r w:rsidRPr="00B0175E">
        <w:rPr>
          <w:rFonts w:ascii="Arial" w:hAnsi="Arial" w:cs="Arial"/>
          <w:sz w:val="20"/>
          <w:szCs w:val="20"/>
        </w:rPr>
        <w:t>DOING SO (HEREINAFTER REFERRED TO INTERCHANGEABLY</w:t>
      </w:r>
      <w:r w:rsidR="00BF22DA">
        <w:rPr>
          <w:rFonts w:ascii="Arial" w:hAnsi="Arial" w:cs="Arial"/>
          <w:sz w:val="20"/>
          <w:szCs w:val="20"/>
        </w:rPr>
        <w:t xml:space="preserve"> </w:t>
      </w:r>
      <w:r w:rsidRPr="00B0175E">
        <w:rPr>
          <w:rFonts w:ascii="Arial" w:hAnsi="Arial" w:cs="Arial"/>
          <w:sz w:val="20"/>
          <w:szCs w:val="20"/>
        </w:rPr>
        <w:t>AS “YOU” AND “END USER”), AGREE TO THE TERMS OF USE. IF</w:t>
      </w:r>
      <w:r w:rsidR="00BF22DA">
        <w:rPr>
          <w:rFonts w:ascii="Arial" w:hAnsi="Arial" w:cs="Arial"/>
          <w:sz w:val="20"/>
          <w:szCs w:val="20"/>
        </w:rPr>
        <w:t xml:space="preserve"> </w:t>
      </w:r>
      <w:r w:rsidRPr="00B0175E">
        <w:rPr>
          <w:rFonts w:ascii="Arial" w:hAnsi="Arial" w:cs="Arial"/>
          <w:sz w:val="20"/>
          <w:szCs w:val="20"/>
        </w:rPr>
        <w:t>YOU ARE ACCEPTING THE TERMS OF USE ON BEHALF A</w:t>
      </w:r>
      <w:r w:rsidR="001167B5">
        <w:rPr>
          <w:rFonts w:ascii="Arial" w:hAnsi="Arial" w:cs="Arial"/>
          <w:sz w:val="20"/>
          <w:szCs w:val="20"/>
        </w:rPr>
        <w:t xml:space="preserve"> </w:t>
      </w:r>
      <w:r w:rsidRPr="00B0175E">
        <w:rPr>
          <w:rFonts w:ascii="Arial" w:hAnsi="Arial" w:cs="Arial"/>
          <w:sz w:val="20"/>
          <w:szCs w:val="20"/>
        </w:rPr>
        <w:t>COMPANY OR OTHER LEGAL ENTITY, YOU REPRESENT THAT</w:t>
      </w:r>
      <w:r w:rsidR="001167B5">
        <w:rPr>
          <w:rFonts w:ascii="Arial" w:hAnsi="Arial" w:cs="Arial"/>
          <w:sz w:val="20"/>
          <w:szCs w:val="20"/>
        </w:rPr>
        <w:t xml:space="preserve"> </w:t>
      </w:r>
      <w:r w:rsidRPr="00B0175E">
        <w:rPr>
          <w:rFonts w:ascii="Arial" w:hAnsi="Arial" w:cs="Arial"/>
          <w:sz w:val="20"/>
          <w:szCs w:val="20"/>
        </w:rPr>
        <w:t>YOU HAVE THE AUTHORITY TO BIND SUCH ENTITY TO THESE</w:t>
      </w:r>
      <w:r w:rsidR="001167B5">
        <w:rPr>
          <w:rFonts w:ascii="Arial" w:hAnsi="Arial" w:cs="Arial"/>
          <w:sz w:val="20"/>
          <w:szCs w:val="20"/>
        </w:rPr>
        <w:t xml:space="preserve"> </w:t>
      </w:r>
      <w:r w:rsidRPr="00B0175E">
        <w:rPr>
          <w:rFonts w:ascii="Arial" w:hAnsi="Arial" w:cs="Arial"/>
          <w:sz w:val="20"/>
          <w:szCs w:val="20"/>
        </w:rPr>
        <w:t xml:space="preserve">TERMS OF USE. IF YOU DO NOT HAVE SUCH AUTHORITY, OR IF </w:t>
      </w:r>
      <w:r w:rsidR="00497B16" w:rsidRPr="00497B16">
        <w:rPr>
          <w:rFonts w:ascii="Arial" w:hAnsi="Arial" w:cs="Arial"/>
          <w:sz w:val="20"/>
          <w:szCs w:val="20"/>
        </w:rPr>
        <w:t>YOU DO NOT WISH TO ACCEPT THESE TERMS OF USE, YOU</w:t>
      </w:r>
      <w:r w:rsidR="003452EE">
        <w:rPr>
          <w:rFonts w:ascii="Arial" w:hAnsi="Arial" w:cs="Arial"/>
          <w:sz w:val="20"/>
          <w:szCs w:val="20"/>
        </w:rPr>
        <w:t xml:space="preserve"> </w:t>
      </w:r>
      <w:r w:rsidR="00497B16" w:rsidRPr="00497B16">
        <w:rPr>
          <w:rFonts w:ascii="Arial" w:hAnsi="Arial" w:cs="Arial"/>
          <w:sz w:val="20"/>
          <w:szCs w:val="20"/>
        </w:rPr>
        <w:t>MUST NOT ACCESS OR USE THE HOSTED SERVICE OR</w:t>
      </w:r>
      <w:r w:rsidR="003452EE">
        <w:rPr>
          <w:rFonts w:ascii="Arial" w:hAnsi="Arial" w:cs="Arial"/>
          <w:sz w:val="20"/>
          <w:szCs w:val="20"/>
        </w:rPr>
        <w:t xml:space="preserve"> </w:t>
      </w:r>
      <w:r w:rsidR="00497B16" w:rsidRPr="00497B16">
        <w:rPr>
          <w:rFonts w:ascii="Arial" w:hAnsi="Arial" w:cs="Arial"/>
          <w:sz w:val="20"/>
          <w:szCs w:val="20"/>
        </w:rPr>
        <w:t>AUTHORIZE ANYONE TO ACCESS OR USE THE HOSTED</w:t>
      </w:r>
      <w:r w:rsidR="003452EE">
        <w:rPr>
          <w:rFonts w:ascii="Arial" w:hAnsi="Arial" w:cs="Arial"/>
          <w:sz w:val="20"/>
          <w:szCs w:val="20"/>
        </w:rPr>
        <w:t xml:space="preserve"> </w:t>
      </w:r>
      <w:r w:rsidR="00497B16" w:rsidRPr="00497B16">
        <w:rPr>
          <w:rFonts w:ascii="Arial" w:hAnsi="Arial" w:cs="Arial"/>
          <w:sz w:val="20"/>
          <w:szCs w:val="20"/>
        </w:rPr>
        <w:t>SERVICE.</w:t>
      </w:r>
    </w:p>
    <w:p w14:paraId="6BDE6F30" w14:textId="77777777" w:rsidR="003452EE" w:rsidRDefault="0056486F" w:rsidP="0056486F">
      <w:pPr>
        <w:adjustRightInd w:val="0"/>
        <w:spacing w:after="120"/>
        <w:jc w:val="both"/>
        <w:rPr>
          <w:rFonts w:ascii="Arial" w:hAnsi="Arial" w:cs="Arial"/>
          <w:b/>
          <w:bCs/>
          <w:sz w:val="20"/>
          <w:szCs w:val="20"/>
        </w:rPr>
      </w:pPr>
      <w:r w:rsidRPr="0056486F">
        <w:rPr>
          <w:rFonts w:ascii="Arial" w:hAnsi="Arial" w:cs="Arial"/>
          <w:b/>
          <w:bCs/>
          <w:sz w:val="20"/>
          <w:szCs w:val="20"/>
        </w:rPr>
        <w:t xml:space="preserve">Licenses </w:t>
      </w:r>
    </w:p>
    <w:p w14:paraId="4F5C6FBC" w14:textId="77777777" w:rsidR="0056486F" w:rsidRPr="0056486F" w:rsidRDefault="00B710B0" w:rsidP="00B710B0">
      <w:pPr>
        <w:adjustRightInd w:val="0"/>
        <w:spacing w:after="120"/>
        <w:jc w:val="both"/>
        <w:rPr>
          <w:rFonts w:ascii="Arial" w:hAnsi="Arial" w:cs="Arial"/>
          <w:sz w:val="20"/>
          <w:szCs w:val="20"/>
        </w:rPr>
      </w:pPr>
      <w:r w:rsidRPr="00B710B0">
        <w:rPr>
          <w:rFonts w:ascii="Arial" w:hAnsi="Arial" w:cs="Arial"/>
          <w:sz w:val="20"/>
          <w:szCs w:val="20"/>
        </w:rPr>
        <w:t>THE SOFTWARE LICENSE TERMS AVAILABLE ON THE AVAYA</w:t>
      </w:r>
      <w:r>
        <w:rPr>
          <w:rFonts w:ascii="Arial" w:hAnsi="Arial" w:cs="Arial"/>
          <w:sz w:val="20"/>
          <w:szCs w:val="20"/>
        </w:rPr>
        <w:t xml:space="preserve"> </w:t>
      </w:r>
      <w:r w:rsidRPr="00B710B0">
        <w:rPr>
          <w:rFonts w:ascii="Arial" w:hAnsi="Arial" w:cs="Arial"/>
          <w:sz w:val="20"/>
          <w:szCs w:val="20"/>
        </w:rPr>
        <w:t xml:space="preserve">WEBSITE, </w:t>
      </w:r>
      <w:hyperlink r:id="rId14" w:history="1">
        <w:r w:rsidR="00513F7B" w:rsidRPr="00837CAA">
          <w:rPr>
            <w:rStyle w:val="Hyperlink"/>
            <w:rFonts w:ascii="Arial" w:hAnsi="Arial" w:cs="Arial"/>
            <w:sz w:val="20"/>
            <w:szCs w:val="20"/>
          </w:rPr>
          <w:t>HTTPS://SUPPORT.AVAYA.COM/LICENSEINFO</w:t>
        </w:r>
      </w:hyperlink>
      <w:r w:rsidRPr="00B710B0">
        <w:rPr>
          <w:rFonts w:ascii="Arial" w:hAnsi="Arial" w:cs="Arial"/>
          <w:sz w:val="20"/>
          <w:szCs w:val="20"/>
        </w:rPr>
        <w:t>,</w:t>
      </w:r>
      <w:r w:rsidR="00513F7B">
        <w:rPr>
          <w:rFonts w:ascii="Arial" w:hAnsi="Arial" w:cs="Arial"/>
          <w:sz w:val="20"/>
          <w:szCs w:val="20"/>
        </w:rPr>
        <w:t xml:space="preserve"> </w:t>
      </w:r>
      <w:r w:rsidRPr="00B710B0">
        <w:rPr>
          <w:rFonts w:ascii="Arial" w:hAnsi="Arial" w:cs="Arial"/>
          <w:sz w:val="20"/>
          <w:szCs w:val="20"/>
        </w:rPr>
        <w:t>UNDER THE LINK “AVAYA SOFTWARE LICENSE TERMS (Avaya</w:t>
      </w:r>
      <w:r w:rsidR="00513F7B">
        <w:rPr>
          <w:rFonts w:ascii="Arial" w:hAnsi="Arial" w:cs="Arial"/>
          <w:sz w:val="20"/>
          <w:szCs w:val="20"/>
        </w:rPr>
        <w:t xml:space="preserve"> </w:t>
      </w:r>
      <w:r w:rsidRPr="00B710B0">
        <w:rPr>
          <w:rFonts w:ascii="Arial" w:hAnsi="Arial" w:cs="Arial"/>
          <w:sz w:val="20"/>
          <w:szCs w:val="20"/>
        </w:rPr>
        <w:t>Products)” OR SUCH SUCCESSOR SITE AS DESIGNATED BY</w:t>
      </w:r>
      <w:r w:rsidR="00513F7B">
        <w:rPr>
          <w:rFonts w:ascii="Arial" w:hAnsi="Arial" w:cs="Arial"/>
          <w:sz w:val="20"/>
          <w:szCs w:val="20"/>
        </w:rPr>
        <w:t xml:space="preserve"> </w:t>
      </w:r>
      <w:r w:rsidRPr="00B710B0">
        <w:rPr>
          <w:rFonts w:ascii="Arial" w:hAnsi="Arial" w:cs="Arial"/>
          <w:sz w:val="20"/>
          <w:szCs w:val="20"/>
        </w:rPr>
        <w:t>AVAYA, ARE APPLICABLE TO ANYONE WHO DOWNLOADS,</w:t>
      </w:r>
      <w:r w:rsidR="00513F7B">
        <w:rPr>
          <w:rFonts w:ascii="Arial" w:hAnsi="Arial" w:cs="Arial"/>
          <w:sz w:val="20"/>
          <w:szCs w:val="20"/>
        </w:rPr>
        <w:t xml:space="preserve"> </w:t>
      </w:r>
      <w:r w:rsidRPr="00B710B0">
        <w:rPr>
          <w:rFonts w:ascii="Arial" w:hAnsi="Arial" w:cs="Arial"/>
          <w:sz w:val="20"/>
          <w:szCs w:val="20"/>
        </w:rPr>
        <w:t>USES AND/OR INSTALLS AVAYA SOFTWARE, PURCHASED</w:t>
      </w:r>
      <w:r w:rsidR="00513F7B">
        <w:rPr>
          <w:rFonts w:ascii="Arial" w:hAnsi="Arial" w:cs="Arial"/>
          <w:sz w:val="20"/>
          <w:szCs w:val="20"/>
        </w:rPr>
        <w:t xml:space="preserve"> </w:t>
      </w:r>
      <w:r w:rsidRPr="00B710B0">
        <w:rPr>
          <w:rFonts w:ascii="Arial" w:hAnsi="Arial" w:cs="Arial"/>
          <w:sz w:val="20"/>
          <w:szCs w:val="20"/>
        </w:rPr>
        <w:t>FROM AVAYA INC., ANY AVAYA AFFILIATE, OR AN AVAYA</w:t>
      </w:r>
      <w:r w:rsidR="00513F7B">
        <w:rPr>
          <w:rFonts w:ascii="Arial" w:hAnsi="Arial" w:cs="Arial"/>
          <w:sz w:val="20"/>
          <w:szCs w:val="20"/>
        </w:rPr>
        <w:t xml:space="preserve"> </w:t>
      </w:r>
      <w:r w:rsidRPr="00B710B0">
        <w:rPr>
          <w:rFonts w:ascii="Arial" w:hAnsi="Arial" w:cs="Arial"/>
          <w:sz w:val="20"/>
          <w:szCs w:val="20"/>
        </w:rPr>
        <w:t>CHANNEL PARTNER (AS APPLICABLE) UNDER A COMMERCIAL</w:t>
      </w:r>
      <w:r w:rsidR="00513F7B">
        <w:rPr>
          <w:rFonts w:ascii="Arial" w:hAnsi="Arial" w:cs="Arial"/>
          <w:sz w:val="20"/>
          <w:szCs w:val="20"/>
        </w:rPr>
        <w:t xml:space="preserve"> </w:t>
      </w:r>
      <w:r w:rsidRPr="00B710B0">
        <w:rPr>
          <w:rFonts w:ascii="Arial" w:hAnsi="Arial" w:cs="Arial"/>
          <w:sz w:val="20"/>
          <w:szCs w:val="20"/>
        </w:rPr>
        <w:t>AGREEMENT WITH AVAYA OR AN AVAYA CHANNEL PARTNER.</w:t>
      </w:r>
      <w:r w:rsidR="00B05EBE">
        <w:rPr>
          <w:rFonts w:ascii="Arial" w:hAnsi="Arial" w:cs="Arial"/>
          <w:sz w:val="20"/>
          <w:szCs w:val="20"/>
        </w:rPr>
        <w:t xml:space="preserve"> </w:t>
      </w:r>
      <w:r w:rsidRPr="00B710B0">
        <w:rPr>
          <w:rFonts w:ascii="Arial" w:hAnsi="Arial" w:cs="Arial"/>
          <w:sz w:val="20"/>
          <w:szCs w:val="20"/>
        </w:rPr>
        <w:t>UNLESS OTHERWISE AGREED TO BY AVAYA IN WRITING,</w:t>
      </w:r>
      <w:r w:rsidR="00B05EBE">
        <w:rPr>
          <w:rFonts w:ascii="Arial" w:hAnsi="Arial" w:cs="Arial"/>
          <w:sz w:val="20"/>
          <w:szCs w:val="20"/>
        </w:rPr>
        <w:t xml:space="preserve"> </w:t>
      </w:r>
      <w:r w:rsidRPr="00B710B0">
        <w:rPr>
          <w:rFonts w:ascii="Arial" w:hAnsi="Arial" w:cs="Arial"/>
          <w:sz w:val="20"/>
          <w:szCs w:val="20"/>
        </w:rPr>
        <w:t>AVAYA DOES NOT EXTEND THIS LICENSE IF THE SOFTWARE</w:t>
      </w:r>
      <w:r w:rsidR="00B05EBE">
        <w:rPr>
          <w:rFonts w:ascii="Arial" w:hAnsi="Arial" w:cs="Arial"/>
          <w:sz w:val="20"/>
          <w:szCs w:val="20"/>
        </w:rPr>
        <w:t xml:space="preserve"> </w:t>
      </w:r>
      <w:r w:rsidRPr="00B710B0">
        <w:rPr>
          <w:rFonts w:ascii="Arial" w:hAnsi="Arial" w:cs="Arial"/>
          <w:sz w:val="20"/>
          <w:szCs w:val="20"/>
        </w:rPr>
        <w:t>WAS OBTAINED FROM ANYONE OTHER THAN AVAYA, AN AVAYA</w:t>
      </w:r>
      <w:r w:rsidR="00B05EBE">
        <w:rPr>
          <w:rFonts w:ascii="Arial" w:hAnsi="Arial" w:cs="Arial"/>
          <w:sz w:val="20"/>
          <w:szCs w:val="20"/>
        </w:rPr>
        <w:t xml:space="preserve"> </w:t>
      </w:r>
      <w:r w:rsidRPr="00B710B0">
        <w:rPr>
          <w:rFonts w:ascii="Arial" w:hAnsi="Arial" w:cs="Arial"/>
          <w:sz w:val="20"/>
          <w:szCs w:val="20"/>
        </w:rPr>
        <w:t>AFFILIATE OR AN AVAYA CHANNEL PARTNER; AVAYA</w:t>
      </w:r>
      <w:r w:rsidR="00B05EBE">
        <w:rPr>
          <w:rFonts w:ascii="Arial" w:hAnsi="Arial" w:cs="Arial"/>
          <w:sz w:val="20"/>
          <w:szCs w:val="20"/>
        </w:rPr>
        <w:t xml:space="preserve"> </w:t>
      </w:r>
      <w:r w:rsidRPr="00B710B0">
        <w:rPr>
          <w:rFonts w:ascii="Arial" w:hAnsi="Arial" w:cs="Arial"/>
          <w:sz w:val="20"/>
          <w:szCs w:val="20"/>
        </w:rPr>
        <w:t>RESERVES THE RIGHT TO TAKE LEGAL ACTION AGAINST YOU</w:t>
      </w:r>
      <w:r w:rsidR="00B05EBE">
        <w:rPr>
          <w:rFonts w:ascii="Arial" w:hAnsi="Arial" w:cs="Arial"/>
          <w:sz w:val="20"/>
          <w:szCs w:val="20"/>
        </w:rPr>
        <w:t xml:space="preserve"> </w:t>
      </w:r>
      <w:r w:rsidRPr="00B710B0">
        <w:rPr>
          <w:rFonts w:ascii="Arial" w:hAnsi="Arial" w:cs="Arial"/>
          <w:sz w:val="20"/>
          <w:szCs w:val="20"/>
        </w:rPr>
        <w:t>AND ANYONE ELSE USING OR SELLING THE SOFTWARE</w:t>
      </w:r>
      <w:r w:rsidR="00B05EBE">
        <w:rPr>
          <w:rFonts w:ascii="Arial" w:hAnsi="Arial" w:cs="Arial"/>
          <w:sz w:val="20"/>
          <w:szCs w:val="20"/>
        </w:rPr>
        <w:t xml:space="preserve"> </w:t>
      </w:r>
      <w:r w:rsidRPr="00B710B0">
        <w:rPr>
          <w:rFonts w:ascii="Arial" w:hAnsi="Arial" w:cs="Arial"/>
          <w:sz w:val="20"/>
          <w:szCs w:val="20"/>
        </w:rPr>
        <w:t>WITHOUT A LICENSE. BY INSTALLING, DOWNLOADING OR</w:t>
      </w:r>
      <w:r w:rsidR="00B05EBE">
        <w:rPr>
          <w:rFonts w:ascii="Arial" w:hAnsi="Arial" w:cs="Arial"/>
          <w:sz w:val="20"/>
          <w:szCs w:val="20"/>
        </w:rPr>
        <w:t xml:space="preserve"> </w:t>
      </w:r>
      <w:r w:rsidRPr="00B710B0">
        <w:rPr>
          <w:rFonts w:ascii="Arial" w:hAnsi="Arial" w:cs="Arial"/>
          <w:sz w:val="20"/>
          <w:szCs w:val="20"/>
        </w:rPr>
        <w:t>USING THE SOFTWARE, OR AUTHORIZING OTHERS TO DO SO,</w:t>
      </w:r>
      <w:r w:rsidR="00B05EBE">
        <w:rPr>
          <w:rFonts w:ascii="Arial" w:hAnsi="Arial" w:cs="Arial"/>
          <w:sz w:val="20"/>
          <w:szCs w:val="20"/>
        </w:rPr>
        <w:t xml:space="preserve"> </w:t>
      </w:r>
      <w:r w:rsidRPr="00B710B0">
        <w:rPr>
          <w:rFonts w:ascii="Arial" w:hAnsi="Arial" w:cs="Arial"/>
          <w:sz w:val="20"/>
          <w:szCs w:val="20"/>
        </w:rPr>
        <w:t>YOU, ON BEHALF OF YOURSELF AND THE ENTITY FOR WHOM</w:t>
      </w:r>
      <w:r w:rsidR="00B05EBE">
        <w:rPr>
          <w:rFonts w:ascii="Arial" w:hAnsi="Arial" w:cs="Arial"/>
          <w:sz w:val="20"/>
          <w:szCs w:val="20"/>
        </w:rPr>
        <w:t xml:space="preserve"> </w:t>
      </w:r>
      <w:r w:rsidRPr="00B710B0">
        <w:rPr>
          <w:rFonts w:ascii="Arial" w:hAnsi="Arial" w:cs="Arial"/>
          <w:sz w:val="20"/>
          <w:szCs w:val="20"/>
        </w:rPr>
        <w:t>YOU ARE INSTALLING, DOWNLOADING OR USING THE</w:t>
      </w:r>
      <w:r w:rsidR="00B05EBE">
        <w:rPr>
          <w:rFonts w:ascii="Arial" w:hAnsi="Arial" w:cs="Arial"/>
          <w:sz w:val="20"/>
          <w:szCs w:val="20"/>
        </w:rPr>
        <w:t xml:space="preserve"> </w:t>
      </w:r>
      <w:r w:rsidRPr="00B710B0">
        <w:rPr>
          <w:rFonts w:ascii="Arial" w:hAnsi="Arial" w:cs="Arial"/>
          <w:sz w:val="20"/>
          <w:szCs w:val="20"/>
        </w:rPr>
        <w:t>SOFTWARE (HEREINAFTER REFERRED TO</w:t>
      </w:r>
      <w:r w:rsidR="00AA308B">
        <w:rPr>
          <w:rFonts w:ascii="Arial" w:hAnsi="Arial" w:cs="Arial"/>
          <w:sz w:val="20"/>
          <w:szCs w:val="20"/>
        </w:rPr>
        <w:t xml:space="preserve"> </w:t>
      </w:r>
      <w:r w:rsidRPr="00B710B0">
        <w:rPr>
          <w:rFonts w:ascii="Arial" w:hAnsi="Arial" w:cs="Arial"/>
          <w:sz w:val="20"/>
          <w:szCs w:val="20"/>
        </w:rPr>
        <w:t>INTERCHANGEABLY AS “YOU” AND “END USER”), AGREE TO</w:t>
      </w:r>
      <w:r w:rsidR="00AA308B">
        <w:rPr>
          <w:rFonts w:ascii="Arial" w:hAnsi="Arial" w:cs="Arial"/>
          <w:sz w:val="20"/>
          <w:szCs w:val="20"/>
        </w:rPr>
        <w:t xml:space="preserve"> </w:t>
      </w:r>
      <w:r w:rsidRPr="00B710B0">
        <w:rPr>
          <w:rFonts w:ascii="Arial" w:hAnsi="Arial" w:cs="Arial"/>
          <w:sz w:val="20"/>
          <w:szCs w:val="20"/>
        </w:rPr>
        <w:t>THESE TERMS AND CONDITIONS AND CREATE A BINDING</w:t>
      </w:r>
      <w:r w:rsidR="00AA308B">
        <w:rPr>
          <w:rFonts w:ascii="Arial" w:hAnsi="Arial" w:cs="Arial"/>
          <w:sz w:val="20"/>
          <w:szCs w:val="20"/>
        </w:rPr>
        <w:t xml:space="preserve"> </w:t>
      </w:r>
      <w:r w:rsidRPr="00B710B0">
        <w:rPr>
          <w:rFonts w:ascii="Arial" w:hAnsi="Arial" w:cs="Arial"/>
          <w:sz w:val="20"/>
          <w:szCs w:val="20"/>
        </w:rPr>
        <w:t>CONTRACT BETWEEN YOU AND AVAYA INC. OR THE</w:t>
      </w:r>
      <w:r w:rsidR="00AA308B">
        <w:rPr>
          <w:rFonts w:ascii="Arial" w:hAnsi="Arial" w:cs="Arial"/>
          <w:sz w:val="20"/>
          <w:szCs w:val="20"/>
        </w:rPr>
        <w:t xml:space="preserve"> </w:t>
      </w:r>
      <w:r w:rsidRPr="00B710B0">
        <w:rPr>
          <w:rFonts w:ascii="Arial" w:hAnsi="Arial" w:cs="Arial"/>
          <w:sz w:val="20"/>
          <w:szCs w:val="20"/>
        </w:rPr>
        <w:t>APPLICABLE AVAYA AFFILIATE (“AVAYA”).</w:t>
      </w:r>
    </w:p>
    <w:p w14:paraId="28375D55" w14:textId="77777777" w:rsidR="0056486F" w:rsidRPr="0056486F" w:rsidRDefault="00CD112C" w:rsidP="009A1733">
      <w:pPr>
        <w:adjustRightInd w:val="0"/>
        <w:spacing w:after="120"/>
        <w:jc w:val="both"/>
        <w:rPr>
          <w:rFonts w:ascii="Arial" w:hAnsi="Arial" w:cs="Arial"/>
          <w:sz w:val="20"/>
          <w:szCs w:val="20"/>
        </w:rPr>
      </w:pPr>
      <w:r w:rsidRPr="00CD112C">
        <w:rPr>
          <w:rFonts w:ascii="Arial" w:hAnsi="Arial" w:cs="Arial"/>
          <w:sz w:val="20"/>
          <w:szCs w:val="20"/>
        </w:rPr>
        <w:t>Avaya grants You a license within the scope of the license types</w:t>
      </w:r>
      <w:r>
        <w:rPr>
          <w:rFonts w:ascii="Arial" w:hAnsi="Arial" w:cs="Arial"/>
          <w:sz w:val="20"/>
          <w:szCs w:val="20"/>
        </w:rPr>
        <w:t xml:space="preserve"> </w:t>
      </w:r>
      <w:r w:rsidRPr="00CD112C">
        <w:rPr>
          <w:rFonts w:ascii="Arial" w:hAnsi="Arial" w:cs="Arial"/>
          <w:sz w:val="20"/>
          <w:szCs w:val="20"/>
        </w:rPr>
        <w:t>described below, with the exception of Heritage Nortel Software, for</w:t>
      </w:r>
      <w:r>
        <w:rPr>
          <w:rFonts w:ascii="Arial" w:hAnsi="Arial" w:cs="Arial"/>
          <w:sz w:val="20"/>
          <w:szCs w:val="20"/>
        </w:rPr>
        <w:t xml:space="preserve"> </w:t>
      </w:r>
      <w:r w:rsidRPr="00CD112C">
        <w:rPr>
          <w:rFonts w:ascii="Arial" w:hAnsi="Arial" w:cs="Arial"/>
          <w:sz w:val="20"/>
          <w:szCs w:val="20"/>
        </w:rPr>
        <w:t>which the scope of the license is detailed below. Where the order</w:t>
      </w:r>
      <w:r>
        <w:rPr>
          <w:rFonts w:ascii="Arial" w:hAnsi="Arial" w:cs="Arial"/>
          <w:sz w:val="20"/>
          <w:szCs w:val="20"/>
        </w:rPr>
        <w:t xml:space="preserve"> </w:t>
      </w:r>
      <w:r w:rsidRPr="00CD112C">
        <w:rPr>
          <w:rFonts w:ascii="Arial" w:hAnsi="Arial" w:cs="Arial"/>
          <w:sz w:val="20"/>
          <w:szCs w:val="20"/>
        </w:rPr>
        <w:t>documentation does not expressly identify a license type, the</w:t>
      </w:r>
      <w:r>
        <w:rPr>
          <w:rFonts w:ascii="Arial" w:hAnsi="Arial" w:cs="Arial"/>
          <w:sz w:val="20"/>
          <w:szCs w:val="20"/>
        </w:rPr>
        <w:t xml:space="preserve"> </w:t>
      </w:r>
      <w:r w:rsidRPr="00CD112C">
        <w:rPr>
          <w:rFonts w:ascii="Arial" w:hAnsi="Arial" w:cs="Arial"/>
          <w:sz w:val="20"/>
          <w:szCs w:val="20"/>
        </w:rPr>
        <w:t>applicable license will be a Designated System License as set forth</w:t>
      </w:r>
      <w:r>
        <w:rPr>
          <w:rFonts w:ascii="Arial" w:hAnsi="Arial" w:cs="Arial"/>
          <w:sz w:val="20"/>
          <w:szCs w:val="20"/>
        </w:rPr>
        <w:t xml:space="preserve"> </w:t>
      </w:r>
      <w:r w:rsidRPr="00CD112C">
        <w:rPr>
          <w:rFonts w:ascii="Arial" w:hAnsi="Arial" w:cs="Arial"/>
          <w:sz w:val="20"/>
          <w:szCs w:val="20"/>
        </w:rPr>
        <w:t>below in the Designated System(s) License (DS) section as</w:t>
      </w:r>
      <w:r>
        <w:rPr>
          <w:rFonts w:ascii="Arial" w:hAnsi="Arial" w:cs="Arial"/>
          <w:sz w:val="20"/>
          <w:szCs w:val="20"/>
        </w:rPr>
        <w:t xml:space="preserve"> </w:t>
      </w:r>
      <w:r w:rsidRPr="00CD112C">
        <w:rPr>
          <w:rFonts w:ascii="Arial" w:hAnsi="Arial" w:cs="Arial"/>
          <w:sz w:val="20"/>
          <w:szCs w:val="20"/>
        </w:rPr>
        <w:t>applicable. The applicable number of licenses and units of capacity</w:t>
      </w:r>
      <w:r>
        <w:rPr>
          <w:rFonts w:ascii="Arial" w:hAnsi="Arial" w:cs="Arial"/>
          <w:sz w:val="20"/>
          <w:szCs w:val="20"/>
        </w:rPr>
        <w:t xml:space="preserve"> </w:t>
      </w:r>
      <w:r w:rsidRPr="00CD112C">
        <w:rPr>
          <w:rFonts w:ascii="Arial" w:hAnsi="Arial" w:cs="Arial"/>
          <w:sz w:val="20"/>
          <w:szCs w:val="20"/>
        </w:rPr>
        <w:t>for which the license is granted will be one (1), unless a different</w:t>
      </w:r>
      <w:r>
        <w:rPr>
          <w:rFonts w:ascii="Arial" w:hAnsi="Arial" w:cs="Arial"/>
          <w:sz w:val="20"/>
          <w:szCs w:val="20"/>
        </w:rPr>
        <w:t xml:space="preserve"> </w:t>
      </w:r>
      <w:r w:rsidRPr="00CD112C">
        <w:rPr>
          <w:rFonts w:ascii="Arial" w:hAnsi="Arial" w:cs="Arial"/>
          <w:sz w:val="20"/>
          <w:szCs w:val="20"/>
        </w:rPr>
        <w:t>number of licenses or units of capacity is specified in the</w:t>
      </w:r>
      <w:r>
        <w:rPr>
          <w:rFonts w:ascii="Arial" w:hAnsi="Arial" w:cs="Arial"/>
          <w:sz w:val="20"/>
          <w:szCs w:val="20"/>
        </w:rPr>
        <w:t xml:space="preserve"> </w:t>
      </w:r>
      <w:r w:rsidRPr="00CD112C">
        <w:rPr>
          <w:rFonts w:ascii="Arial" w:hAnsi="Arial" w:cs="Arial"/>
          <w:sz w:val="20"/>
          <w:szCs w:val="20"/>
        </w:rPr>
        <w:t>documentation or other materials available to You. “Software” means</w:t>
      </w:r>
      <w:r>
        <w:rPr>
          <w:rFonts w:ascii="Arial" w:hAnsi="Arial" w:cs="Arial"/>
          <w:sz w:val="20"/>
          <w:szCs w:val="20"/>
        </w:rPr>
        <w:t xml:space="preserve"> </w:t>
      </w:r>
      <w:r w:rsidRPr="00CD112C">
        <w:rPr>
          <w:rFonts w:ascii="Arial" w:hAnsi="Arial" w:cs="Arial"/>
          <w:sz w:val="20"/>
          <w:szCs w:val="20"/>
        </w:rPr>
        <w:t>computer programs in object code, provided by Avaya or an Avaya</w:t>
      </w:r>
      <w:r>
        <w:rPr>
          <w:rFonts w:ascii="Arial" w:hAnsi="Arial" w:cs="Arial"/>
          <w:sz w:val="20"/>
          <w:szCs w:val="20"/>
        </w:rPr>
        <w:t xml:space="preserve"> </w:t>
      </w:r>
      <w:r w:rsidRPr="00CD112C">
        <w:rPr>
          <w:rFonts w:ascii="Arial" w:hAnsi="Arial" w:cs="Arial"/>
          <w:sz w:val="20"/>
          <w:szCs w:val="20"/>
        </w:rPr>
        <w:t>Channel Partner, whether as stand-alone products, pre-installed on</w:t>
      </w:r>
      <w:r>
        <w:rPr>
          <w:rFonts w:ascii="Arial" w:hAnsi="Arial" w:cs="Arial"/>
          <w:sz w:val="20"/>
          <w:szCs w:val="20"/>
        </w:rPr>
        <w:t xml:space="preserve"> </w:t>
      </w:r>
      <w:r w:rsidRPr="00CD112C">
        <w:rPr>
          <w:rFonts w:ascii="Arial" w:hAnsi="Arial" w:cs="Arial"/>
          <w:sz w:val="20"/>
          <w:szCs w:val="20"/>
        </w:rPr>
        <w:t>hardware products, and any upgrades, updates, patches, bug fixes,</w:t>
      </w:r>
      <w:r>
        <w:rPr>
          <w:rFonts w:ascii="Arial" w:hAnsi="Arial" w:cs="Arial"/>
          <w:sz w:val="20"/>
          <w:szCs w:val="20"/>
        </w:rPr>
        <w:t xml:space="preserve"> </w:t>
      </w:r>
      <w:r w:rsidRPr="00CD112C">
        <w:rPr>
          <w:rFonts w:ascii="Arial" w:hAnsi="Arial" w:cs="Arial"/>
          <w:sz w:val="20"/>
          <w:szCs w:val="20"/>
        </w:rPr>
        <w:t>or modified versions thereto. “Designated Processor” means a single</w:t>
      </w:r>
      <w:r>
        <w:rPr>
          <w:rFonts w:ascii="Arial" w:hAnsi="Arial" w:cs="Arial"/>
          <w:sz w:val="20"/>
          <w:szCs w:val="20"/>
        </w:rPr>
        <w:t xml:space="preserve"> </w:t>
      </w:r>
      <w:r w:rsidRPr="00CD112C">
        <w:rPr>
          <w:rFonts w:ascii="Arial" w:hAnsi="Arial" w:cs="Arial"/>
          <w:sz w:val="20"/>
          <w:szCs w:val="20"/>
        </w:rPr>
        <w:t>stand-alone computing device. “Server” means a set of Designated</w:t>
      </w:r>
      <w:r w:rsidR="009A1733">
        <w:rPr>
          <w:rFonts w:ascii="Arial" w:hAnsi="Arial" w:cs="Arial"/>
          <w:sz w:val="20"/>
          <w:szCs w:val="20"/>
        </w:rPr>
        <w:t xml:space="preserve"> </w:t>
      </w:r>
      <w:r w:rsidRPr="00CD112C">
        <w:rPr>
          <w:rFonts w:ascii="Arial" w:hAnsi="Arial" w:cs="Arial"/>
          <w:sz w:val="20"/>
          <w:szCs w:val="20"/>
        </w:rPr>
        <w:t>Processors that hosts (physically</w:t>
      </w:r>
      <w:r w:rsidR="009A1733">
        <w:rPr>
          <w:rFonts w:ascii="Arial" w:hAnsi="Arial" w:cs="Arial"/>
          <w:sz w:val="20"/>
          <w:szCs w:val="20"/>
        </w:rPr>
        <w:t xml:space="preserve"> </w:t>
      </w:r>
      <w:r w:rsidRPr="00CD112C">
        <w:rPr>
          <w:rFonts w:ascii="Arial" w:hAnsi="Arial" w:cs="Arial"/>
          <w:sz w:val="20"/>
          <w:szCs w:val="20"/>
        </w:rPr>
        <w:t>or virtually) a</w:t>
      </w:r>
      <w:r w:rsidR="0056486F" w:rsidRPr="0056486F">
        <w:rPr>
          <w:rFonts w:ascii="Arial" w:hAnsi="Arial" w:cs="Arial"/>
          <w:sz w:val="20"/>
          <w:szCs w:val="20"/>
        </w:rPr>
        <w:t xml:space="preserve"> </w:t>
      </w:r>
      <w:r w:rsidR="009A1733" w:rsidRPr="009A1733">
        <w:rPr>
          <w:rFonts w:ascii="Arial" w:hAnsi="Arial" w:cs="Arial"/>
          <w:sz w:val="20"/>
          <w:szCs w:val="20"/>
        </w:rPr>
        <w:t>software application</w:t>
      </w:r>
      <w:r w:rsidR="00C77DB7">
        <w:rPr>
          <w:rFonts w:ascii="Arial" w:hAnsi="Arial" w:cs="Arial"/>
          <w:sz w:val="20"/>
          <w:szCs w:val="20"/>
        </w:rPr>
        <w:t xml:space="preserve"> </w:t>
      </w:r>
      <w:r w:rsidR="009A1733" w:rsidRPr="009A1733">
        <w:rPr>
          <w:rFonts w:ascii="Arial" w:hAnsi="Arial" w:cs="Arial"/>
          <w:sz w:val="20"/>
          <w:szCs w:val="20"/>
        </w:rPr>
        <w:t>to be accessed by multiple users. “Instance” means a single copy of</w:t>
      </w:r>
      <w:r w:rsidR="00C77DB7">
        <w:rPr>
          <w:rFonts w:ascii="Arial" w:hAnsi="Arial" w:cs="Arial"/>
          <w:sz w:val="20"/>
          <w:szCs w:val="20"/>
        </w:rPr>
        <w:t xml:space="preserve"> </w:t>
      </w:r>
      <w:r w:rsidR="009A1733" w:rsidRPr="009A1733">
        <w:rPr>
          <w:rFonts w:ascii="Arial" w:hAnsi="Arial" w:cs="Arial"/>
          <w:sz w:val="20"/>
          <w:szCs w:val="20"/>
        </w:rPr>
        <w:t xml:space="preserve">the Software executing at a particular time: (i) on one </w:t>
      </w:r>
      <w:r w:rsidR="009A1733" w:rsidRPr="009A1733">
        <w:rPr>
          <w:rFonts w:ascii="Arial" w:hAnsi="Arial" w:cs="Arial"/>
          <w:sz w:val="20"/>
          <w:szCs w:val="20"/>
        </w:rPr>
        <w:t>physical</w:t>
      </w:r>
      <w:r w:rsidR="00C77DB7">
        <w:rPr>
          <w:rFonts w:ascii="Arial" w:hAnsi="Arial" w:cs="Arial"/>
          <w:sz w:val="20"/>
          <w:szCs w:val="20"/>
        </w:rPr>
        <w:t xml:space="preserve"> </w:t>
      </w:r>
      <w:r w:rsidR="009A1733" w:rsidRPr="009A1733">
        <w:rPr>
          <w:rFonts w:ascii="Arial" w:hAnsi="Arial" w:cs="Arial"/>
          <w:sz w:val="20"/>
          <w:szCs w:val="20"/>
        </w:rPr>
        <w:t>machine; or (ii) on one deployed software virtual machine (“VM”) or</w:t>
      </w:r>
      <w:r w:rsidR="00C77DB7">
        <w:rPr>
          <w:rFonts w:ascii="Arial" w:hAnsi="Arial" w:cs="Arial"/>
          <w:sz w:val="20"/>
          <w:szCs w:val="20"/>
        </w:rPr>
        <w:t xml:space="preserve"> </w:t>
      </w:r>
      <w:r w:rsidR="009A1733" w:rsidRPr="009A1733">
        <w:rPr>
          <w:rFonts w:ascii="Arial" w:hAnsi="Arial" w:cs="Arial"/>
          <w:sz w:val="20"/>
          <w:szCs w:val="20"/>
        </w:rPr>
        <w:t>similar deployment.</w:t>
      </w:r>
    </w:p>
    <w:p w14:paraId="6F045E24" w14:textId="77777777" w:rsidR="0056486F" w:rsidRPr="0056486F" w:rsidRDefault="0056486F" w:rsidP="0056486F">
      <w:pPr>
        <w:adjustRightInd w:val="0"/>
        <w:spacing w:after="120"/>
        <w:jc w:val="both"/>
        <w:rPr>
          <w:rFonts w:ascii="Arial" w:hAnsi="Arial" w:cs="Arial"/>
          <w:b/>
          <w:bCs/>
          <w:sz w:val="20"/>
          <w:szCs w:val="20"/>
        </w:rPr>
      </w:pPr>
      <w:r w:rsidRPr="0056486F">
        <w:rPr>
          <w:rFonts w:ascii="Arial" w:hAnsi="Arial" w:cs="Arial"/>
          <w:b/>
          <w:bCs/>
          <w:sz w:val="20"/>
          <w:szCs w:val="20"/>
        </w:rPr>
        <w:t>License types</w:t>
      </w:r>
    </w:p>
    <w:p w14:paraId="159C8A3C" w14:textId="77777777" w:rsidR="0056486F" w:rsidRPr="002B2EC0" w:rsidRDefault="002B2EC0" w:rsidP="002B2EC0">
      <w:pPr>
        <w:spacing w:before="220"/>
        <w:jc w:val="both"/>
        <w:rPr>
          <w:rFonts w:ascii="Arial" w:hAnsi="Arial" w:cs="Arial"/>
          <w:bCs/>
          <w:sz w:val="20"/>
          <w:szCs w:val="20"/>
        </w:rPr>
      </w:pPr>
      <w:r w:rsidRPr="002B2EC0">
        <w:rPr>
          <w:rFonts w:ascii="Arial" w:hAnsi="Arial" w:cs="Arial"/>
          <w:bCs/>
          <w:sz w:val="20"/>
          <w:szCs w:val="20"/>
        </w:rPr>
        <w:t>Designated System(s) License (DS). End User may install and use</w:t>
      </w:r>
      <w:r>
        <w:rPr>
          <w:rFonts w:ascii="Arial" w:hAnsi="Arial" w:cs="Arial"/>
          <w:bCs/>
          <w:sz w:val="20"/>
          <w:szCs w:val="20"/>
        </w:rPr>
        <w:t xml:space="preserve"> </w:t>
      </w:r>
      <w:r w:rsidRPr="002B2EC0">
        <w:rPr>
          <w:rFonts w:ascii="Arial" w:hAnsi="Arial" w:cs="Arial"/>
          <w:bCs/>
          <w:sz w:val="20"/>
          <w:szCs w:val="20"/>
        </w:rPr>
        <w:t>each copy or an Instance of the Software only: 1) on a number of</w:t>
      </w:r>
      <w:r>
        <w:rPr>
          <w:rFonts w:ascii="Arial" w:hAnsi="Arial" w:cs="Arial"/>
          <w:bCs/>
          <w:sz w:val="20"/>
          <w:szCs w:val="20"/>
        </w:rPr>
        <w:t xml:space="preserve"> </w:t>
      </w:r>
      <w:r w:rsidRPr="002B2EC0">
        <w:rPr>
          <w:rFonts w:ascii="Arial" w:hAnsi="Arial" w:cs="Arial"/>
          <w:bCs/>
          <w:sz w:val="20"/>
          <w:szCs w:val="20"/>
        </w:rPr>
        <w:t>Designated Processors up to the number indicated in the order; or 2)</w:t>
      </w:r>
      <w:r>
        <w:rPr>
          <w:rFonts w:ascii="Arial" w:hAnsi="Arial" w:cs="Arial"/>
          <w:bCs/>
          <w:sz w:val="20"/>
          <w:szCs w:val="20"/>
        </w:rPr>
        <w:t xml:space="preserve"> </w:t>
      </w:r>
      <w:r w:rsidRPr="002B2EC0">
        <w:rPr>
          <w:rFonts w:ascii="Arial" w:hAnsi="Arial" w:cs="Arial"/>
          <w:bCs/>
          <w:sz w:val="20"/>
          <w:szCs w:val="20"/>
        </w:rPr>
        <w:t>up to the number of Instances of the Software as indicated in the</w:t>
      </w:r>
      <w:r>
        <w:rPr>
          <w:rFonts w:ascii="Arial" w:hAnsi="Arial" w:cs="Arial"/>
          <w:bCs/>
          <w:sz w:val="20"/>
          <w:szCs w:val="20"/>
        </w:rPr>
        <w:t xml:space="preserve"> </w:t>
      </w:r>
      <w:r w:rsidRPr="002B2EC0">
        <w:rPr>
          <w:rFonts w:ascii="Arial" w:hAnsi="Arial" w:cs="Arial"/>
          <w:bCs/>
          <w:sz w:val="20"/>
          <w:szCs w:val="20"/>
        </w:rPr>
        <w:t>order, Documentation, or as authorized by Avaya in writing. Avaya</w:t>
      </w:r>
      <w:r>
        <w:rPr>
          <w:rFonts w:ascii="Arial" w:hAnsi="Arial" w:cs="Arial"/>
          <w:bCs/>
          <w:sz w:val="20"/>
          <w:szCs w:val="20"/>
        </w:rPr>
        <w:t xml:space="preserve"> </w:t>
      </w:r>
      <w:r w:rsidRPr="002B2EC0">
        <w:rPr>
          <w:rFonts w:ascii="Arial" w:hAnsi="Arial" w:cs="Arial"/>
          <w:bCs/>
          <w:sz w:val="20"/>
          <w:szCs w:val="20"/>
        </w:rPr>
        <w:t>may require the Designated Processor(s) to be identified in the order</w:t>
      </w:r>
      <w:r>
        <w:rPr>
          <w:rFonts w:ascii="Arial" w:hAnsi="Arial" w:cs="Arial"/>
          <w:bCs/>
          <w:sz w:val="20"/>
          <w:szCs w:val="20"/>
        </w:rPr>
        <w:t xml:space="preserve"> </w:t>
      </w:r>
      <w:r w:rsidRPr="002B2EC0">
        <w:rPr>
          <w:rFonts w:ascii="Arial" w:hAnsi="Arial" w:cs="Arial"/>
          <w:bCs/>
          <w:sz w:val="20"/>
          <w:szCs w:val="20"/>
        </w:rPr>
        <w:t>by type, serial number, feature key, Instance, location or</w:t>
      </w:r>
      <w:r w:rsidR="00064014">
        <w:rPr>
          <w:rFonts w:ascii="Arial" w:hAnsi="Arial" w:cs="Arial"/>
          <w:bCs/>
          <w:sz w:val="20"/>
          <w:szCs w:val="20"/>
        </w:rPr>
        <w:t xml:space="preserve"> </w:t>
      </w:r>
      <w:r w:rsidRPr="002B2EC0">
        <w:rPr>
          <w:rFonts w:ascii="Arial" w:hAnsi="Arial" w:cs="Arial"/>
          <w:bCs/>
          <w:sz w:val="20"/>
          <w:szCs w:val="20"/>
        </w:rPr>
        <w:t>other</w:t>
      </w:r>
      <w:r w:rsidR="00064014">
        <w:rPr>
          <w:rFonts w:ascii="Arial" w:hAnsi="Arial" w:cs="Arial"/>
          <w:bCs/>
          <w:sz w:val="20"/>
          <w:szCs w:val="20"/>
        </w:rPr>
        <w:t xml:space="preserve"> </w:t>
      </w:r>
      <w:r w:rsidRPr="002B2EC0">
        <w:rPr>
          <w:rFonts w:ascii="Arial" w:hAnsi="Arial" w:cs="Arial"/>
          <w:bCs/>
          <w:sz w:val="20"/>
          <w:szCs w:val="20"/>
        </w:rPr>
        <w:t>specific designation, or to be provided by End User to Avaya through</w:t>
      </w:r>
      <w:r w:rsidR="00064014">
        <w:rPr>
          <w:rFonts w:ascii="Arial" w:hAnsi="Arial" w:cs="Arial"/>
          <w:bCs/>
          <w:sz w:val="20"/>
          <w:szCs w:val="20"/>
        </w:rPr>
        <w:t xml:space="preserve"> </w:t>
      </w:r>
      <w:r w:rsidRPr="002B2EC0">
        <w:rPr>
          <w:rFonts w:ascii="Arial" w:hAnsi="Arial" w:cs="Arial"/>
          <w:bCs/>
          <w:sz w:val="20"/>
          <w:szCs w:val="20"/>
        </w:rPr>
        <w:t>electronic means established by Avaya specifically for this purpose.</w:t>
      </w:r>
    </w:p>
    <w:p w14:paraId="316FDCB7" w14:textId="77777777" w:rsidR="0056486F" w:rsidRPr="0056486F" w:rsidRDefault="0056486F" w:rsidP="00844674">
      <w:pPr>
        <w:spacing w:before="220"/>
        <w:jc w:val="both"/>
        <w:rPr>
          <w:rFonts w:ascii="Arial" w:hAnsi="Arial" w:cs="Arial"/>
          <w:sz w:val="20"/>
          <w:szCs w:val="20"/>
        </w:rPr>
      </w:pPr>
      <w:r w:rsidRPr="00844674">
        <w:rPr>
          <w:rFonts w:ascii="Arial" w:hAnsi="Arial" w:cs="Arial"/>
          <w:bCs/>
          <w:sz w:val="20"/>
          <w:szCs w:val="20"/>
        </w:rPr>
        <w:t>Named User License (NU).</w:t>
      </w:r>
      <w:r w:rsidRPr="0056486F">
        <w:rPr>
          <w:rFonts w:ascii="Arial" w:hAnsi="Arial" w:cs="Arial"/>
          <w:sz w:val="20"/>
          <w:szCs w:val="20"/>
        </w:rPr>
        <w:t xml:space="preserve"> </w:t>
      </w:r>
      <w:r w:rsidR="00844674" w:rsidRPr="00844674">
        <w:rPr>
          <w:rFonts w:ascii="Arial" w:hAnsi="Arial" w:cs="Arial"/>
          <w:sz w:val="20"/>
          <w:szCs w:val="20"/>
        </w:rPr>
        <w:t>End User may: (i) install and use each</w:t>
      </w:r>
      <w:r w:rsidR="00844674">
        <w:rPr>
          <w:rFonts w:ascii="Arial" w:hAnsi="Arial" w:cs="Arial"/>
          <w:sz w:val="20"/>
          <w:szCs w:val="20"/>
        </w:rPr>
        <w:t xml:space="preserve"> </w:t>
      </w:r>
      <w:r w:rsidR="00844674" w:rsidRPr="00844674">
        <w:rPr>
          <w:rFonts w:ascii="Arial" w:hAnsi="Arial" w:cs="Arial"/>
          <w:sz w:val="20"/>
          <w:szCs w:val="20"/>
        </w:rPr>
        <w:t>copy or Instance of the Software on a single Designated Processor or</w:t>
      </w:r>
      <w:r w:rsidR="00844674">
        <w:rPr>
          <w:rFonts w:ascii="Arial" w:hAnsi="Arial" w:cs="Arial"/>
          <w:sz w:val="20"/>
          <w:szCs w:val="20"/>
        </w:rPr>
        <w:t xml:space="preserve"> </w:t>
      </w:r>
      <w:r w:rsidR="00844674" w:rsidRPr="00844674">
        <w:rPr>
          <w:rFonts w:ascii="Arial" w:hAnsi="Arial" w:cs="Arial"/>
          <w:sz w:val="20"/>
          <w:szCs w:val="20"/>
        </w:rPr>
        <w:t>Server per authorized Named User (defined below); or (ii) install and</w:t>
      </w:r>
      <w:r w:rsidR="00844674">
        <w:rPr>
          <w:rFonts w:ascii="Arial" w:hAnsi="Arial" w:cs="Arial"/>
          <w:sz w:val="20"/>
          <w:szCs w:val="20"/>
        </w:rPr>
        <w:t xml:space="preserve"> </w:t>
      </w:r>
      <w:r w:rsidR="00844674" w:rsidRPr="00844674">
        <w:rPr>
          <w:rFonts w:ascii="Arial" w:hAnsi="Arial" w:cs="Arial"/>
          <w:sz w:val="20"/>
          <w:szCs w:val="20"/>
        </w:rPr>
        <w:t>use each copy or Instance of the Software on a Server so long as</w:t>
      </w:r>
      <w:r w:rsidR="00DD1741">
        <w:rPr>
          <w:rFonts w:ascii="Arial" w:hAnsi="Arial" w:cs="Arial"/>
          <w:sz w:val="20"/>
          <w:szCs w:val="20"/>
        </w:rPr>
        <w:t xml:space="preserve"> </w:t>
      </w:r>
      <w:r w:rsidR="00844674" w:rsidRPr="00844674">
        <w:rPr>
          <w:rFonts w:ascii="Arial" w:hAnsi="Arial" w:cs="Arial"/>
          <w:sz w:val="20"/>
          <w:szCs w:val="20"/>
        </w:rPr>
        <w:t>only authorized Named Users access and use the Software as</w:t>
      </w:r>
      <w:r w:rsidR="00DD1741">
        <w:rPr>
          <w:rFonts w:ascii="Arial" w:hAnsi="Arial" w:cs="Arial"/>
          <w:sz w:val="20"/>
          <w:szCs w:val="20"/>
        </w:rPr>
        <w:t xml:space="preserve"> </w:t>
      </w:r>
      <w:r w:rsidR="00844674" w:rsidRPr="00844674">
        <w:rPr>
          <w:rFonts w:ascii="Arial" w:hAnsi="Arial" w:cs="Arial"/>
          <w:sz w:val="20"/>
          <w:szCs w:val="20"/>
        </w:rPr>
        <w:t>indicated in the order, Documentation, or as authorized by Avaya in</w:t>
      </w:r>
      <w:r w:rsidR="00DD1741">
        <w:rPr>
          <w:rFonts w:ascii="Arial" w:hAnsi="Arial" w:cs="Arial"/>
          <w:sz w:val="20"/>
          <w:szCs w:val="20"/>
        </w:rPr>
        <w:t xml:space="preserve"> </w:t>
      </w:r>
      <w:r w:rsidR="00844674" w:rsidRPr="00844674">
        <w:rPr>
          <w:rFonts w:ascii="Arial" w:hAnsi="Arial" w:cs="Arial"/>
          <w:sz w:val="20"/>
          <w:szCs w:val="20"/>
        </w:rPr>
        <w:t>writing. “Named User”, means a user or device that has been</w:t>
      </w:r>
      <w:r w:rsidR="00DD1741">
        <w:rPr>
          <w:rFonts w:ascii="Arial" w:hAnsi="Arial" w:cs="Arial"/>
          <w:sz w:val="20"/>
          <w:szCs w:val="20"/>
        </w:rPr>
        <w:t xml:space="preserve"> </w:t>
      </w:r>
      <w:r w:rsidR="00844674" w:rsidRPr="00844674">
        <w:rPr>
          <w:rFonts w:ascii="Arial" w:hAnsi="Arial" w:cs="Arial"/>
          <w:sz w:val="20"/>
          <w:szCs w:val="20"/>
        </w:rPr>
        <w:t>expressly authorized by Avaya to access and use the Software. At</w:t>
      </w:r>
      <w:r w:rsidR="00DD1741">
        <w:rPr>
          <w:rFonts w:ascii="Arial" w:hAnsi="Arial" w:cs="Arial"/>
          <w:sz w:val="20"/>
          <w:szCs w:val="20"/>
        </w:rPr>
        <w:t xml:space="preserve"> </w:t>
      </w:r>
      <w:r w:rsidR="00844674" w:rsidRPr="00844674">
        <w:rPr>
          <w:rFonts w:ascii="Arial" w:hAnsi="Arial" w:cs="Arial"/>
          <w:sz w:val="20"/>
          <w:szCs w:val="20"/>
        </w:rPr>
        <w:t>Avaya’s sole discretion, a “Named User” may be, without limitation,</w:t>
      </w:r>
      <w:r w:rsidR="00DD1741">
        <w:rPr>
          <w:rFonts w:ascii="Arial" w:hAnsi="Arial" w:cs="Arial"/>
          <w:sz w:val="20"/>
          <w:szCs w:val="20"/>
        </w:rPr>
        <w:t xml:space="preserve"> </w:t>
      </w:r>
      <w:r w:rsidR="00844674" w:rsidRPr="00844674">
        <w:rPr>
          <w:rFonts w:ascii="Arial" w:hAnsi="Arial" w:cs="Arial"/>
          <w:sz w:val="20"/>
          <w:szCs w:val="20"/>
        </w:rPr>
        <w:t>designated by name, corporate function (e.g., webmaster or</w:t>
      </w:r>
      <w:r w:rsidR="00DD1741">
        <w:rPr>
          <w:rFonts w:ascii="Arial" w:hAnsi="Arial" w:cs="Arial"/>
          <w:sz w:val="20"/>
          <w:szCs w:val="20"/>
        </w:rPr>
        <w:t xml:space="preserve"> </w:t>
      </w:r>
      <w:r w:rsidR="00844674" w:rsidRPr="00844674">
        <w:rPr>
          <w:rFonts w:ascii="Arial" w:hAnsi="Arial" w:cs="Arial"/>
          <w:sz w:val="20"/>
          <w:szCs w:val="20"/>
        </w:rPr>
        <w:t>helpdesk), an e-mail or voice mail account in the name of a person or</w:t>
      </w:r>
      <w:r w:rsidR="00DD1741">
        <w:rPr>
          <w:rFonts w:ascii="Arial" w:hAnsi="Arial" w:cs="Arial"/>
          <w:sz w:val="20"/>
          <w:szCs w:val="20"/>
        </w:rPr>
        <w:t xml:space="preserve"> c</w:t>
      </w:r>
      <w:r w:rsidR="00844674" w:rsidRPr="00844674">
        <w:rPr>
          <w:rFonts w:ascii="Arial" w:hAnsi="Arial" w:cs="Arial"/>
          <w:sz w:val="20"/>
          <w:szCs w:val="20"/>
        </w:rPr>
        <w:t>orporate function, or a directory entry in the administrative database</w:t>
      </w:r>
      <w:r w:rsidR="00DD1741">
        <w:rPr>
          <w:rFonts w:ascii="Arial" w:hAnsi="Arial" w:cs="Arial"/>
          <w:sz w:val="20"/>
          <w:szCs w:val="20"/>
        </w:rPr>
        <w:t xml:space="preserve"> </w:t>
      </w:r>
      <w:r w:rsidR="00844674" w:rsidRPr="00844674">
        <w:rPr>
          <w:rFonts w:ascii="Arial" w:hAnsi="Arial" w:cs="Arial"/>
          <w:sz w:val="20"/>
          <w:szCs w:val="20"/>
        </w:rPr>
        <w:t>utilized by the Software that permits one user to interface with the</w:t>
      </w:r>
      <w:r w:rsidR="002407A8">
        <w:rPr>
          <w:rFonts w:ascii="Arial" w:hAnsi="Arial" w:cs="Arial"/>
          <w:sz w:val="20"/>
          <w:szCs w:val="20"/>
        </w:rPr>
        <w:t xml:space="preserve"> </w:t>
      </w:r>
      <w:r w:rsidR="00844674" w:rsidRPr="00844674">
        <w:rPr>
          <w:rFonts w:ascii="Arial" w:hAnsi="Arial" w:cs="Arial"/>
          <w:sz w:val="20"/>
          <w:szCs w:val="20"/>
        </w:rPr>
        <w:t>Software.</w:t>
      </w:r>
      <w:r w:rsidRPr="0056486F">
        <w:rPr>
          <w:rFonts w:ascii="Arial" w:hAnsi="Arial" w:cs="Arial"/>
          <w:sz w:val="20"/>
          <w:szCs w:val="20"/>
        </w:rPr>
        <w:t xml:space="preserve"> </w:t>
      </w:r>
    </w:p>
    <w:p w14:paraId="2B7325CF" w14:textId="77777777" w:rsidR="0056486F" w:rsidRPr="0056486F" w:rsidRDefault="0056486F" w:rsidP="0056486F">
      <w:pPr>
        <w:spacing w:before="220"/>
        <w:jc w:val="both"/>
        <w:rPr>
          <w:rFonts w:ascii="Arial" w:hAnsi="Arial" w:cs="Arial"/>
          <w:sz w:val="20"/>
          <w:szCs w:val="20"/>
        </w:rPr>
      </w:pPr>
      <w:r w:rsidRPr="002407A8">
        <w:rPr>
          <w:rFonts w:ascii="Arial" w:hAnsi="Arial" w:cs="Arial"/>
          <w:bCs/>
          <w:sz w:val="20"/>
          <w:szCs w:val="20"/>
        </w:rPr>
        <w:t>Shrinkwrap License (SR).</w:t>
      </w:r>
      <w:r w:rsidRPr="0056486F">
        <w:rPr>
          <w:rFonts w:ascii="Arial" w:hAnsi="Arial" w:cs="Arial"/>
          <w:sz w:val="20"/>
          <w:szCs w:val="20"/>
        </w:rPr>
        <w:t xml:space="preserve"> End User may install and use the Software in accordance with the terms and conditions of the applicable license agreements, such as "shrinkwrap" or "clickthrough" license accompanying or applicable to the Software ("Shrinkwrap License") as indicated in the order, Documentation, or as authorized by Avaya in writing.</w:t>
      </w:r>
    </w:p>
    <w:p w14:paraId="7B7E3B0E" w14:textId="77777777" w:rsidR="0056486F" w:rsidRPr="0056486F" w:rsidRDefault="0056486F" w:rsidP="0056486F">
      <w:pPr>
        <w:adjustRightInd w:val="0"/>
        <w:jc w:val="both"/>
        <w:rPr>
          <w:rFonts w:ascii="Arial" w:hAnsi="Arial" w:cs="Arial"/>
          <w:b/>
          <w:bCs/>
          <w:sz w:val="20"/>
          <w:szCs w:val="20"/>
        </w:rPr>
      </w:pPr>
    </w:p>
    <w:p w14:paraId="34AC8584" w14:textId="77777777" w:rsidR="0056486F" w:rsidRPr="0056486F" w:rsidRDefault="0056486F" w:rsidP="0056486F">
      <w:pPr>
        <w:adjustRightInd w:val="0"/>
        <w:jc w:val="both"/>
        <w:rPr>
          <w:rFonts w:ascii="Arial" w:hAnsi="Arial" w:cs="Arial"/>
          <w:b/>
          <w:bCs/>
          <w:sz w:val="20"/>
          <w:szCs w:val="20"/>
        </w:rPr>
      </w:pPr>
      <w:r w:rsidRPr="0056486F">
        <w:rPr>
          <w:rFonts w:ascii="Arial" w:hAnsi="Arial" w:cs="Arial"/>
          <w:b/>
          <w:bCs/>
          <w:sz w:val="20"/>
          <w:szCs w:val="20"/>
        </w:rPr>
        <w:t>Heritage Nortel Software</w:t>
      </w:r>
    </w:p>
    <w:p w14:paraId="598AF57D" w14:textId="77777777" w:rsidR="0056486F" w:rsidRPr="0056486F" w:rsidRDefault="0056486F" w:rsidP="000D64D5">
      <w:pPr>
        <w:adjustRightInd w:val="0"/>
        <w:jc w:val="both"/>
        <w:rPr>
          <w:rFonts w:ascii="Arial" w:hAnsi="Arial" w:cs="Arial"/>
          <w:sz w:val="20"/>
          <w:szCs w:val="20"/>
        </w:rPr>
      </w:pPr>
      <w:r w:rsidRPr="0056486F">
        <w:rPr>
          <w:rFonts w:ascii="Arial" w:hAnsi="Arial" w:cs="Arial"/>
          <w:sz w:val="20"/>
          <w:szCs w:val="20"/>
        </w:rPr>
        <w:t xml:space="preserve">“Heritage Nortel Software” means the software that was acquired by Avaya as part of its purchase of the Nortel Enterprise Solutions Business in December 2009.  The Heritage Nortel Software  is the software contained within the list of Heritage Nortel Products located at </w:t>
      </w:r>
      <w:hyperlink r:id="rId15" w:history="1">
        <w:r w:rsidR="00353852" w:rsidRPr="00837CAA">
          <w:rPr>
            <w:rStyle w:val="Hyperlink"/>
            <w:rFonts w:ascii="Arial" w:hAnsi="Arial" w:cs="Arial"/>
            <w:sz w:val="20"/>
            <w:szCs w:val="20"/>
          </w:rPr>
          <w:t>https://support.avaya.com/LicenseInfo/</w:t>
        </w:r>
      </w:hyperlink>
      <w:r w:rsidR="00353852">
        <w:rPr>
          <w:rFonts w:ascii="Arial" w:hAnsi="Arial" w:cs="Arial"/>
          <w:sz w:val="20"/>
          <w:szCs w:val="20"/>
        </w:rPr>
        <w:t xml:space="preserve"> </w:t>
      </w:r>
      <w:r w:rsidRPr="0056486F">
        <w:rPr>
          <w:rFonts w:ascii="Arial" w:hAnsi="Arial" w:cs="Arial"/>
          <w:sz w:val="20"/>
          <w:szCs w:val="20"/>
        </w:rPr>
        <w:t xml:space="preserve">under the </w:t>
      </w:r>
      <w:r w:rsidRPr="0056486F">
        <w:rPr>
          <w:rFonts w:ascii="Arial" w:hAnsi="Arial" w:cs="Arial"/>
          <w:sz w:val="20"/>
          <w:szCs w:val="20"/>
        </w:rPr>
        <w:lastRenderedPageBreak/>
        <w:t xml:space="preserve">link “Heritage Nortel Products,” or such successor site as designated by Avaya. </w:t>
      </w:r>
      <w:r w:rsidR="000D64D5" w:rsidRPr="000D64D5">
        <w:rPr>
          <w:rFonts w:ascii="Arial" w:hAnsi="Arial" w:cs="Arial"/>
          <w:sz w:val="20"/>
          <w:szCs w:val="20"/>
        </w:rPr>
        <w:t>For</w:t>
      </w:r>
      <w:r w:rsidR="000D64D5">
        <w:rPr>
          <w:rFonts w:ascii="Arial" w:hAnsi="Arial" w:cs="Arial"/>
          <w:sz w:val="20"/>
          <w:szCs w:val="20"/>
        </w:rPr>
        <w:t xml:space="preserve"> </w:t>
      </w:r>
      <w:r w:rsidR="000D64D5" w:rsidRPr="000D64D5">
        <w:rPr>
          <w:rFonts w:ascii="Arial" w:hAnsi="Arial" w:cs="Arial"/>
          <w:sz w:val="20"/>
          <w:szCs w:val="20"/>
        </w:rPr>
        <w:t>Heritage Nortel Software, Avaya grants Customer a license to use</w:t>
      </w:r>
      <w:r w:rsidR="000D64D5">
        <w:rPr>
          <w:rFonts w:ascii="Arial" w:hAnsi="Arial" w:cs="Arial"/>
          <w:sz w:val="20"/>
          <w:szCs w:val="20"/>
        </w:rPr>
        <w:t xml:space="preserve"> </w:t>
      </w:r>
      <w:r w:rsidR="000D64D5" w:rsidRPr="000D64D5">
        <w:rPr>
          <w:rFonts w:ascii="Arial" w:hAnsi="Arial" w:cs="Arial"/>
          <w:sz w:val="20"/>
          <w:szCs w:val="20"/>
        </w:rPr>
        <w:t>Heritage Nortel Software provided hereunder solely to the extent of</w:t>
      </w:r>
      <w:r w:rsidR="000D64D5">
        <w:rPr>
          <w:rFonts w:ascii="Arial" w:hAnsi="Arial" w:cs="Arial"/>
          <w:sz w:val="20"/>
          <w:szCs w:val="20"/>
        </w:rPr>
        <w:t xml:space="preserve"> </w:t>
      </w:r>
      <w:r w:rsidR="000D64D5" w:rsidRPr="000D64D5">
        <w:rPr>
          <w:rFonts w:ascii="Arial" w:hAnsi="Arial" w:cs="Arial"/>
          <w:sz w:val="20"/>
          <w:szCs w:val="20"/>
        </w:rPr>
        <w:t>the authorized activation or authorized usage level, solely for the</w:t>
      </w:r>
      <w:r w:rsidR="00C96BF8">
        <w:rPr>
          <w:rFonts w:ascii="Arial" w:hAnsi="Arial" w:cs="Arial"/>
          <w:sz w:val="20"/>
          <w:szCs w:val="20"/>
        </w:rPr>
        <w:t xml:space="preserve"> </w:t>
      </w:r>
      <w:r w:rsidR="000D64D5" w:rsidRPr="000D64D5">
        <w:rPr>
          <w:rFonts w:ascii="Arial" w:hAnsi="Arial" w:cs="Arial"/>
          <w:sz w:val="20"/>
          <w:szCs w:val="20"/>
        </w:rPr>
        <w:t>purpose specified in the Documentation, and solely as embedded in,</w:t>
      </w:r>
      <w:r w:rsidR="00C96BF8">
        <w:rPr>
          <w:rFonts w:ascii="Arial" w:hAnsi="Arial" w:cs="Arial"/>
          <w:sz w:val="20"/>
          <w:szCs w:val="20"/>
        </w:rPr>
        <w:t xml:space="preserve"> </w:t>
      </w:r>
      <w:r w:rsidR="000D64D5" w:rsidRPr="000D64D5">
        <w:rPr>
          <w:rFonts w:ascii="Arial" w:hAnsi="Arial" w:cs="Arial"/>
          <w:sz w:val="20"/>
          <w:szCs w:val="20"/>
        </w:rPr>
        <w:t>for execution on, or for communication with Avaya equipment.</w:t>
      </w:r>
      <w:r w:rsidR="00C96BF8">
        <w:rPr>
          <w:rFonts w:ascii="Arial" w:hAnsi="Arial" w:cs="Arial"/>
          <w:sz w:val="20"/>
          <w:szCs w:val="20"/>
        </w:rPr>
        <w:t xml:space="preserve"> </w:t>
      </w:r>
      <w:r w:rsidR="000D64D5" w:rsidRPr="000D64D5">
        <w:rPr>
          <w:rFonts w:ascii="Arial" w:hAnsi="Arial" w:cs="Arial"/>
          <w:sz w:val="20"/>
          <w:szCs w:val="20"/>
        </w:rPr>
        <w:t>Charges for Heritage Nortel Software may be based on extent of</w:t>
      </w:r>
      <w:r w:rsidR="00C96BF8">
        <w:rPr>
          <w:rFonts w:ascii="Arial" w:hAnsi="Arial" w:cs="Arial"/>
          <w:sz w:val="20"/>
          <w:szCs w:val="20"/>
        </w:rPr>
        <w:t xml:space="preserve"> </w:t>
      </w:r>
      <w:r w:rsidR="000D64D5" w:rsidRPr="000D64D5">
        <w:rPr>
          <w:rFonts w:ascii="Arial" w:hAnsi="Arial" w:cs="Arial"/>
          <w:sz w:val="20"/>
          <w:szCs w:val="20"/>
        </w:rPr>
        <w:t>activation or use authorized as specified in an order or invoice.</w:t>
      </w:r>
    </w:p>
    <w:p w14:paraId="42F8A2C3" w14:textId="77777777" w:rsidR="0056486F" w:rsidRPr="0056486F" w:rsidRDefault="0056486F" w:rsidP="0056486F">
      <w:pPr>
        <w:adjustRightInd w:val="0"/>
        <w:spacing w:after="120"/>
        <w:jc w:val="both"/>
        <w:rPr>
          <w:rFonts w:ascii="Arial" w:hAnsi="Arial" w:cs="Arial"/>
          <w:b/>
          <w:bCs/>
          <w:sz w:val="20"/>
          <w:szCs w:val="20"/>
        </w:rPr>
      </w:pPr>
    </w:p>
    <w:p w14:paraId="5788F153" w14:textId="77777777" w:rsidR="0056486F" w:rsidRPr="0056486F" w:rsidRDefault="0056486F" w:rsidP="0056486F">
      <w:pPr>
        <w:adjustRightInd w:val="0"/>
        <w:spacing w:after="120"/>
        <w:jc w:val="both"/>
        <w:rPr>
          <w:rFonts w:ascii="Arial" w:hAnsi="Arial" w:cs="Arial"/>
          <w:b/>
          <w:bCs/>
          <w:sz w:val="20"/>
          <w:szCs w:val="20"/>
        </w:rPr>
      </w:pPr>
      <w:r w:rsidRPr="0056486F">
        <w:rPr>
          <w:rFonts w:ascii="Arial" w:hAnsi="Arial" w:cs="Arial"/>
          <w:b/>
          <w:bCs/>
          <w:sz w:val="20"/>
          <w:szCs w:val="20"/>
        </w:rPr>
        <w:t>Copyright</w:t>
      </w:r>
    </w:p>
    <w:p w14:paraId="3B9ED8DD" w14:textId="77777777" w:rsidR="0056486F" w:rsidRPr="0056486F" w:rsidRDefault="00C96BF8" w:rsidP="00C96BF8">
      <w:pPr>
        <w:adjustRightInd w:val="0"/>
        <w:spacing w:after="120"/>
        <w:jc w:val="both"/>
        <w:rPr>
          <w:rFonts w:ascii="Arial" w:hAnsi="Arial" w:cs="Arial"/>
          <w:sz w:val="20"/>
          <w:szCs w:val="20"/>
        </w:rPr>
      </w:pPr>
      <w:r w:rsidRPr="00C96BF8">
        <w:rPr>
          <w:rFonts w:ascii="Arial" w:hAnsi="Arial" w:cs="Arial"/>
          <w:sz w:val="20"/>
          <w:szCs w:val="20"/>
        </w:rPr>
        <w:t>Except where expressly stated otherwise, no use</w:t>
      </w:r>
      <w:r>
        <w:rPr>
          <w:rFonts w:ascii="Arial" w:hAnsi="Arial" w:cs="Arial"/>
          <w:sz w:val="20"/>
          <w:szCs w:val="20"/>
        </w:rPr>
        <w:t xml:space="preserve"> </w:t>
      </w:r>
      <w:r w:rsidRPr="00C96BF8">
        <w:rPr>
          <w:rFonts w:ascii="Arial" w:hAnsi="Arial" w:cs="Arial"/>
          <w:sz w:val="20"/>
          <w:szCs w:val="20"/>
        </w:rPr>
        <w:t>should be made of</w:t>
      </w:r>
      <w:r>
        <w:rPr>
          <w:rFonts w:ascii="Arial" w:hAnsi="Arial" w:cs="Arial"/>
          <w:sz w:val="20"/>
          <w:szCs w:val="20"/>
        </w:rPr>
        <w:t xml:space="preserve"> </w:t>
      </w:r>
      <w:r w:rsidRPr="00C96BF8">
        <w:rPr>
          <w:rFonts w:ascii="Arial" w:hAnsi="Arial" w:cs="Arial"/>
          <w:sz w:val="20"/>
          <w:szCs w:val="20"/>
        </w:rPr>
        <w:t>materials on this site, the Documentation, Software, Hosted Service,</w:t>
      </w:r>
      <w:r>
        <w:rPr>
          <w:rFonts w:ascii="Arial" w:hAnsi="Arial" w:cs="Arial"/>
          <w:sz w:val="20"/>
          <w:szCs w:val="20"/>
        </w:rPr>
        <w:t xml:space="preserve"> </w:t>
      </w:r>
      <w:r w:rsidRPr="00C96BF8">
        <w:rPr>
          <w:rFonts w:ascii="Arial" w:hAnsi="Arial" w:cs="Arial"/>
          <w:sz w:val="20"/>
          <w:szCs w:val="20"/>
        </w:rPr>
        <w:t>or hardware provided by Avaya. All content on this site, the</w:t>
      </w:r>
      <w:r>
        <w:rPr>
          <w:rFonts w:ascii="Arial" w:hAnsi="Arial" w:cs="Arial"/>
          <w:sz w:val="20"/>
          <w:szCs w:val="20"/>
        </w:rPr>
        <w:t xml:space="preserve"> </w:t>
      </w:r>
      <w:r w:rsidRPr="00C96BF8">
        <w:rPr>
          <w:rFonts w:ascii="Arial" w:hAnsi="Arial" w:cs="Arial"/>
          <w:sz w:val="20"/>
          <w:szCs w:val="20"/>
        </w:rPr>
        <w:t>documentation, Hosted Service, and the product provided by Avaya</w:t>
      </w:r>
      <w:r>
        <w:rPr>
          <w:rFonts w:ascii="Arial" w:hAnsi="Arial" w:cs="Arial"/>
          <w:sz w:val="20"/>
          <w:szCs w:val="20"/>
        </w:rPr>
        <w:t xml:space="preserve"> </w:t>
      </w:r>
      <w:r w:rsidRPr="00C96BF8">
        <w:rPr>
          <w:rFonts w:ascii="Arial" w:hAnsi="Arial" w:cs="Arial"/>
          <w:sz w:val="20"/>
          <w:szCs w:val="20"/>
        </w:rPr>
        <w:t>including the selection, arrangement and design of the content is</w:t>
      </w:r>
      <w:r>
        <w:rPr>
          <w:rFonts w:ascii="Arial" w:hAnsi="Arial" w:cs="Arial"/>
          <w:sz w:val="20"/>
          <w:szCs w:val="20"/>
        </w:rPr>
        <w:t xml:space="preserve"> </w:t>
      </w:r>
      <w:r w:rsidRPr="00C96BF8">
        <w:rPr>
          <w:rFonts w:ascii="Arial" w:hAnsi="Arial" w:cs="Arial"/>
          <w:sz w:val="20"/>
          <w:szCs w:val="20"/>
        </w:rPr>
        <w:t>owned either by Avaya or its licensors and is protected by copyright</w:t>
      </w:r>
      <w:r>
        <w:rPr>
          <w:rFonts w:ascii="Arial" w:hAnsi="Arial" w:cs="Arial"/>
          <w:sz w:val="20"/>
          <w:szCs w:val="20"/>
        </w:rPr>
        <w:t xml:space="preserve"> </w:t>
      </w:r>
      <w:r w:rsidRPr="00C96BF8">
        <w:rPr>
          <w:rFonts w:ascii="Arial" w:hAnsi="Arial" w:cs="Arial"/>
          <w:sz w:val="20"/>
          <w:szCs w:val="20"/>
        </w:rPr>
        <w:t>and other intellectual property laws including the sui generis rights</w:t>
      </w:r>
      <w:r>
        <w:rPr>
          <w:rFonts w:ascii="Arial" w:hAnsi="Arial" w:cs="Arial"/>
          <w:sz w:val="20"/>
          <w:szCs w:val="20"/>
        </w:rPr>
        <w:t xml:space="preserve"> </w:t>
      </w:r>
      <w:r w:rsidRPr="00C96BF8">
        <w:rPr>
          <w:rFonts w:ascii="Arial" w:hAnsi="Arial" w:cs="Arial"/>
          <w:sz w:val="20"/>
          <w:szCs w:val="20"/>
        </w:rPr>
        <w:t>relating to the protection of databases. You may not modify, copy,</w:t>
      </w:r>
      <w:r>
        <w:rPr>
          <w:rFonts w:ascii="Arial" w:hAnsi="Arial" w:cs="Arial"/>
          <w:sz w:val="20"/>
          <w:szCs w:val="20"/>
        </w:rPr>
        <w:t xml:space="preserve"> </w:t>
      </w:r>
      <w:r w:rsidRPr="00C96BF8">
        <w:rPr>
          <w:rFonts w:ascii="Arial" w:hAnsi="Arial" w:cs="Arial"/>
          <w:sz w:val="20"/>
          <w:szCs w:val="20"/>
        </w:rPr>
        <w:t>reproduce, republish, upload, post, transmit or distribute in any way</w:t>
      </w:r>
      <w:r>
        <w:rPr>
          <w:rFonts w:ascii="Arial" w:hAnsi="Arial" w:cs="Arial"/>
          <w:sz w:val="20"/>
          <w:szCs w:val="20"/>
        </w:rPr>
        <w:t xml:space="preserve"> </w:t>
      </w:r>
      <w:r w:rsidRPr="00C96BF8">
        <w:rPr>
          <w:rFonts w:ascii="Arial" w:hAnsi="Arial" w:cs="Arial"/>
          <w:sz w:val="20"/>
          <w:szCs w:val="20"/>
        </w:rPr>
        <w:t>any content, in whole or in part, including any code and software</w:t>
      </w:r>
      <w:r>
        <w:rPr>
          <w:rFonts w:ascii="Arial" w:hAnsi="Arial" w:cs="Arial"/>
          <w:sz w:val="20"/>
          <w:szCs w:val="20"/>
        </w:rPr>
        <w:t xml:space="preserve"> </w:t>
      </w:r>
      <w:r w:rsidRPr="00C96BF8">
        <w:rPr>
          <w:rFonts w:ascii="Arial" w:hAnsi="Arial" w:cs="Arial"/>
          <w:sz w:val="20"/>
          <w:szCs w:val="20"/>
        </w:rPr>
        <w:t>unless expressly authorized by Avaya. Unauthorized reproduction,</w:t>
      </w:r>
      <w:r>
        <w:rPr>
          <w:rFonts w:ascii="Arial" w:hAnsi="Arial" w:cs="Arial"/>
          <w:sz w:val="20"/>
          <w:szCs w:val="20"/>
        </w:rPr>
        <w:t xml:space="preserve"> </w:t>
      </w:r>
      <w:r w:rsidRPr="00C96BF8">
        <w:rPr>
          <w:rFonts w:ascii="Arial" w:hAnsi="Arial" w:cs="Arial"/>
          <w:sz w:val="20"/>
          <w:szCs w:val="20"/>
        </w:rPr>
        <w:t>transmission, dissemination, storage, and or use without the express</w:t>
      </w:r>
      <w:r>
        <w:rPr>
          <w:rFonts w:ascii="Arial" w:hAnsi="Arial" w:cs="Arial"/>
          <w:sz w:val="20"/>
          <w:szCs w:val="20"/>
        </w:rPr>
        <w:t xml:space="preserve"> </w:t>
      </w:r>
      <w:r w:rsidRPr="00C96BF8">
        <w:rPr>
          <w:rFonts w:ascii="Arial" w:hAnsi="Arial" w:cs="Arial"/>
          <w:sz w:val="20"/>
          <w:szCs w:val="20"/>
        </w:rPr>
        <w:t>written consent of Avaya can be a criminal, as well as a civil offense</w:t>
      </w:r>
      <w:r>
        <w:rPr>
          <w:rFonts w:ascii="Arial" w:hAnsi="Arial" w:cs="Arial"/>
          <w:sz w:val="20"/>
          <w:szCs w:val="20"/>
        </w:rPr>
        <w:t xml:space="preserve"> </w:t>
      </w:r>
      <w:r w:rsidRPr="00C96BF8">
        <w:rPr>
          <w:rFonts w:ascii="Arial" w:hAnsi="Arial" w:cs="Arial"/>
          <w:sz w:val="20"/>
          <w:szCs w:val="20"/>
        </w:rPr>
        <w:t>under the applicable law.</w:t>
      </w:r>
    </w:p>
    <w:p w14:paraId="57F27CB6" w14:textId="77777777" w:rsidR="0056486F" w:rsidRPr="0056486F" w:rsidRDefault="0056486F" w:rsidP="0056486F">
      <w:pPr>
        <w:adjustRightInd w:val="0"/>
        <w:spacing w:after="120"/>
        <w:jc w:val="both"/>
        <w:rPr>
          <w:rFonts w:ascii="Arial" w:hAnsi="Arial" w:cs="Arial"/>
          <w:b/>
          <w:bCs/>
          <w:sz w:val="20"/>
          <w:szCs w:val="20"/>
        </w:rPr>
      </w:pPr>
      <w:r w:rsidRPr="0056486F">
        <w:rPr>
          <w:rFonts w:ascii="Arial" w:hAnsi="Arial" w:cs="Arial"/>
          <w:b/>
          <w:bCs/>
          <w:sz w:val="20"/>
          <w:szCs w:val="20"/>
        </w:rPr>
        <w:t xml:space="preserve">Virtualization </w:t>
      </w:r>
    </w:p>
    <w:p w14:paraId="0CA73793" w14:textId="77777777" w:rsidR="0056486F" w:rsidRPr="0056486F" w:rsidRDefault="0056486F" w:rsidP="0056486F">
      <w:pPr>
        <w:adjustRightInd w:val="0"/>
        <w:spacing w:after="120"/>
        <w:jc w:val="both"/>
        <w:rPr>
          <w:rFonts w:ascii="Arial" w:hAnsi="Arial" w:cs="Arial"/>
          <w:b/>
          <w:bCs/>
          <w:sz w:val="20"/>
          <w:szCs w:val="20"/>
        </w:rPr>
      </w:pPr>
      <w:r w:rsidRPr="0056486F">
        <w:rPr>
          <w:rFonts w:ascii="Arial" w:hAnsi="Arial" w:cs="Arial"/>
          <w:sz w:val="20"/>
          <w:szCs w:val="20"/>
        </w:rPr>
        <w:t xml:space="preserve">The following applies if the product is deployed on a virtual machine.  Each product has its own ordering code and license types.  Unless otherwise stated, each Instance of a product must be separately licensed and ordered. For example, if the end user customer or Avaya Channel Partner would like to install two Instances of the same type of products, then two products of that type must be ordered. </w:t>
      </w:r>
    </w:p>
    <w:p w14:paraId="060BB3A2" w14:textId="77777777" w:rsidR="0056486F" w:rsidRPr="0056486F" w:rsidRDefault="0056486F" w:rsidP="0056486F">
      <w:pPr>
        <w:adjustRightInd w:val="0"/>
        <w:spacing w:after="120"/>
        <w:jc w:val="both"/>
        <w:rPr>
          <w:rFonts w:ascii="Arial" w:hAnsi="Arial" w:cs="Arial"/>
          <w:b/>
          <w:bCs/>
          <w:sz w:val="20"/>
          <w:szCs w:val="20"/>
        </w:rPr>
      </w:pPr>
      <w:r w:rsidRPr="0056486F">
        <w:rPr>
          <w:rFonts w:ascii="Arial" w:hAnsi="Arial" w:cs="Arial"/>
          <w:b/>
          <w:bCs/>
          <w:sz w:val="20"/>
          <w:szCs w:val="20"/>
        </w:rPr>
        <w:t xml:space="preserve">Third Party Components </w:t>
      </w:r>
    </w:p>
    <w:p w14:paraId="09F70E4B" w14:textId="77777777" w:rsidR="0056486F" w:rsidRPr="0056486F" w:rsidRDefault="00DE54D3" w:rsidP="00DE2B63">
      <w:pPr>
        <w:adjustRightInd w:val="0"/>
        <w:spacing w:after="120"/>
        <w:jc w:val="both"/>
        <w:rPr>
          <w:rFonts w:ascii="Arial" w:hAnsi="Arial" w:cs="Arial"/>
          <w:sz w:val="20"/>
          <w:szCs w:val="20"/>
        </w:rPr>
      </w:pPr>
      <w:r w:rsidRPr="00DE54D3">
        <w:rPr>
          <w:rFonts w:ascii="Arial" w:hAnsi="Arial" w:cs="Arial"/>
          <w:sz w:val="20"/>
          <w:szCs w:val="20"/>
        </w:rPr>
        <w:t>“Third Party Components” mean certain software programs or</w:t>
      </w:r>
      <w:r>
        <w:rPr>
          <w:rFonts w:ascii="Arial" w:hAnsi="Arial" w:cs="Arial"/>
          <w:sz w:val="20"/>
          <w:szCs w:val="20"/>
        </w:rPr>
        <w:t xml:space="preserve"> </w:t>
      </w:r>
      <w:r w:rsidRPr="00DE54D3">
        <w:rPr>
          <w:rFonts w:ascii="Arial" w:hAnsi="Arial" w:cs="Arial"/>
          <w:sz w:val="20"/>
          <w:szCs w:val="20"/>
        </w:rPr>
        <w:t>portions thereof included in the Software or Hosted Service may</w:t>
      </w:r>
      <w:r>
        <w:rPr>
          <w:rFonts w:ascii="Arial" w:hAnsi="Arial" w:cs="Arial"/>
          <w:sz w:val="20"/>
          <w:szCs w:val="20"/>
        </w:rPr>
        <w:t xml:space="preserve"> </w:t>
      </w:r>
      <w:r w:rsidRPr="00DE54D3">
        <w:rPr>
          <w:rFonts w:ascii="Arial" w:hAnsi="Arial" w:cs="Arial"/>
          <w:sz w:val="20"/>
          <w:szCs w:val="20"/>
        </w:rPr>
        <w:t>contain software (including open source software) distributed under</w:t>
      </w:r>
      <w:r w:rsidR="00DE2B63">
        <w:rPr>
          <w:rFonts w:ascii="Arial" w:hAnsi="Arial" w:cs="Arial"/>
          <w:sz w:val="20"/>
          <w:szCs w:val="20"/>
        </w:rPr>
        <w:t xml:space="preserve"> </w:t>
      </w:r>
      <w:r w:rsidRPr="00DE54D3">
        <w:rPr>
          <w:rFonts w:ascii="Arial" w:hAnsi="Arial" w:cs="Arial"/>
          <w:sz w:val="20"/>
          <w:szCs w:val="20"/>
        </w:rPr>
        <w:t>third party agreements (“Third Party</w:t>
      </w:r>
      <w:r w:rsidR="0056486F" w:rsidRPr="0056486F">
        <w:rPr>
          <w:rFonts w:ascii="Arial" w:hAnsi="Arial" w:cs="Arial"/>
          <w:sz w:val="20"/>
          <w:szCs w:val="20"/>
        </w:rPr>
        <w:t xml:space="preserve"> </w:t>
      </w:r>
      <w:r w:rsidR="00DE2B63" w:rsidRPr="00DE2B63">
        <w:rPr>
          <w:rFonts w:ascii="Arial" w:hAnsi="Arial" w:cs="Arial"/>
          <w:sz w:val="20"/>
          <w:szCs w:val="20"/>
        </w:rPr>
        <w:t>Components”), which contain</w:t>
      </w:r>
      <w:r w:rsidR="00DE2B63">
        <w:rPr>
          <w:rFonts w:ascii="Arial" w:hAnsi="Arial" w:cs="Arial"/>
          <w:sz w:val="20"/>
          <w:szCs w:val="20"/>
        </w:rPr>
        <w:t xml:space="preserve"> </w:t>
      </w:r>
      <w:r w:rsidR="00DE2B63" w:rsidRPr="00DE2B63">
        <w:rPr>
          <w:rFonts w:ascii="Arial" w:hAnsi="Arial" w:cs="Arial"/>
          <w:sz w:val="20"/>
          <w:szCs w:val="20"/>
        </w:rPr>
        <w:t>terms regarding the rights to use certain portions of the Software</w:t>
      </w:r>
      <w:r w:rsidR="00DE2B63">
        <w:rPr>
          <w:rFonts w:ascii="Arial" w:hAnsi="Arial" w:cs="Arial"/>
          <w:sz w:val="20"/>
          <w:szCs w:val="20"/>
        </w:rPr>
        <w:t xml:space="preserve"> </w:t>
      </w:r>
      <w:r w:rsidR="00DE2B63" w:rsidRPr="00DE2B63">
        <w:rPr>
          <w:rFonts w:ascii="Arial" w:hAnsi="Arial" w:cs="Arial"/>
          <w:sz w:val="20"/>
          <w:szCs w:val="20"/>
        </w:rPr>
        <w:t>(“Third Party Terms”). As required, information regarding distributed</w:t>
      </w:r>
      <w:r w:rsidR="00DE2B63">
        <w:rPr>
          <w:rFonts w:ascii="Arial" w:hAnsi="Arial" w:cs="Arial"/>
          <w:sz w:val="20"/>
          <w:szCs w:val="20"/>
        </w:rPr>
        <w:t xml:space="preserve"> </w:t>
      </w:r>
      <w:r w:rsidR="00DE2B63" w:rsidRPr="00DE2B63">
        <w:rPr>
          <w:rFonts w:ascii="Arial" w:hAnsi="Arial" w:cs="Arial"/>
          <w:sz w:val="20"/>
          <w:szCs w:val="20"/>
        </w:rPr>
        <w:t>Linux OS source code (for those products that have distributed Linux</w:t>
      </w:r>
      <w:r w:rsidR="00DE2B63">
        <w:rPr>
          <w:rFonts w:ascii="Arial" w:hAnsi="Arial" w:cs="Arial"/>
          <w:sz w:val="20"/>
          <w:szCs w:val="20"/>
        </w:rPr>
        <w:t xml:space="preserve"> </w:t>
      </w:r>
      <w:r w:rsidR="00DE2B63" w:rsidRPr="00DE2B63">
        <w:rPr>
          <w:rFonts w:ascii="Arial" w:hAnsi="Arial" w:cs="Arial"/>
          <w:sz w:val="20"/>
          <w:szCs w:val="20"/>
        </w:rPr>
        <w:t xml:space="preserve">OS source </w:t>
      </w:r>
      <w:r w:rsidR="00DE2B63" w:rsidRPr="00DE2B63">
        <w:rPr>
          <w:rFonts w:ascii="Arial" w:hAnsi="Arial" w:cs="Arial"/>
          <w:sz w:val="20"/>
          <w:szCs w:val="20"/>
        </w:rPr>
        <w:t>code) and identifying the copyright holders of the Third</w:t>
      </w:r>
      <w:r w:rsidR="00DE2B63">
        <w:rPr>
          <w:rFonts w:ascii="Arial" w:hAnsi="Arial" w:cs="Arial"/>
          <w:sz w:val="20"/>
          <w:szCs w:val="20"/>
        </w:rPr>
        <w:t xml:space="preserve"> </w:t>
      </w:r>
      <w:r w:rsidR="00DE2B63" w:rsidRPr="00DE2B63">
        <w:rPr>
          <w:rFonts w:ascii="Arial" w:hAnsi="Arial" w:cs="Arial"/>
          <w:sz w:val="20"/>
          <w:szCs w:val="20"/>
        </w:rPr>
        <w:t>Party Components and the Third Party Terms that apply is available</w:t>
      </w:r>
      <w:r w:rsidR="00DE2B63">
        <w:rPr>
          <w:rFonts w:ascii="Arial" w:hAnsi="Arial" w:cs="Arial"/>
          <w:sz w:val="20"/>
          <w:szCs w:val="20"/>
        </w:rPr>
        <w:t xml:space="preserve"> </w:t>
      </w:r>
      <w:r w:rsidR="00DE2B63" w:rsidRPr="00DE2B63">
        <w:rPr>
          <w:rFonts w:ascii="Arial" w:hAnsi="Arial" w:cs="Arial"/>
          <w:sz w:val="20"/>
          <w:szCs w:val="20"/>
        </w:rPr>
        <w:t xml:space="preserve">in the products, Documentation or on Avaya’s website at: </w:t>
      </w:r>
      <w:hyperlink r:id="rId16" w:history="1">
        <w:r w:rsidR="00321D6D" w:rsidRPr="00837CAA">
          <w:rPr>
            <w:rStyle w:val="Hyperlink"/>
            <w:rFonts w:ascii="Arial" w:hAnsi="Arial" w:cs="Arial"/>
            <w:sz w:val="20"/>
            <w:szCs w:val="20"/>
          </w:rPr>
          <w:t>https://support.avaya.com/Copyright</w:t>
        </w:r>
      </w:hyperlink>
      <w:r w:rsidR="00321D6D">
        <w:rPr>
          <w:rFonts w:ascii="Arial" w:hAnsi="Arial" w:cs="Arial"/>
          <w:sz w:val="20"/>
          <w:szCs w:val="20"/>
        </w:rPr>
        <w:t xml:space="preserve"> </w:t>
      </w:r>
      <w:r w:rsidR="00DE2B63" w:rsidRPr="00DE2B63">
        <w:rPr>
          <w:rFonts w:ascii="Arial" w:hAnsi="Arial" w:cs="Arial"/>
          <w:sz w:val="20"/>
          <w:szCs w:val="20"/>
        </w:rPr>
        <w:t>or such successor site as designated</w:t>
      </w:r>
      <w:r w:rsidR="00321D6D">
        <w:rPr>
          <w:rFonts w:ascii="Arial" w:hAnsi="Arial" w:cs="Arial"/>
          <w:sz w:val="20"/>
          <w:szCs w:val="20"/>
        </w:rPr>
        <w:t xml:space="preserve"> </w:t>
      </w:r>
      <w:r w:rsidR="00DE2B63" w:rsidRPr="00DE2B63">
        <w:rPr>
          <w:rFonts w:ascii="Arial" w:hAnsi="Arial" w:cs="Arial"/>
          <w:sz w:val="20"/>
          <w:szCs w:val="20"/>
        </w:rPr>
        <w:t>by Avaya. The open source software license terms provided as Third</w:t>
      </w:r>
      <w:r w:rsidR="00321D6D">
        <w:rPr>
          <w:rFonts w:ascii="Arial" w:hAnsi="Arial" w:cs="Arial"/>
          <w:sz w:val="20"/>
          <w:szCs w:val="20"/>
        </w:rPr>
        <w:t xml:space="preserve"> </w:t>
      </w:r>
      <w:r w:rsidR="00DE2B63" w:rsidRPr="00DE2B63">
        <w:rPr>
          <w:rFonts w:ascii="Arial" w:hAnsi="Arial" w:cs="Arial"/>
          <w:sz w:val="20"/>
          <w:szCs w:val="20"/>
        </w:rPr>
        <w:t>Party Terms are consistent with the license rights granted in these</w:t>
      </w:r>
      <w:r w:rsidR="00321D6D">
        <w:rPr>
          <w:rFonts w:ascii="Arial" w:hAnsi="Arial" w:cs="Arial"/>
          <w:sz w:val="20"/>
          <w:szCs w:val="20"/>
        </w:rPr>
        <w:t xml:space="preserve"> </w:t>
      </w:r>
      <w:r w:rsidR="00DE2B63" w:rsidRPr="00DE2B63">
        <w:rPr>
          <w:rFonts w:ascii="Arial" w:hAnsi="Arial" w:cs="Arial"/>
          <w:sz w:val="20"/>
          <w:szCs w:val="20"/>
        </w:rPr>
        <w:t>Software License Terms, and may contain additional rights benefiting</w:t>
      </w:r>
      <w:r w:rsidR="00321D6D">
        <w:rPr>
          <w:rFonts w:ascii="Arial" w:hAnsi="Arial" w:cs="Arial"/>
          <w:sz w:val="20"/>
          <w:szCs w:val="20"/>
        </w:rPr>
        <w:t xml:space="preserve"> </w:t>
      </w:r>
      <w:r w:rsidR="00DE2B63" w:rsidRPr="00DE2B63">
        <w:rPr>
          <w:rFonts w:ascii="Arial" w:hAnsi="Arial" w:cs="Arial"/>
          <w:sz w:val="20"/>
          <w:szCs w:val="20"/>
        </w:rPr>
        <w:t>You, such as modification and distribution of the open source</w:t>
      </w:r>
      <w:r w:rsidR="00321D6D">
        <w:rPr>
          <w:rFonts w:ascii="Arial" w:hAnsi="Arial" w:cs="Arial"/>
          <w:sz w:val="20"/>
          <w:szCs w:val="20"/>
        </w:rPr>
        <w:t xml:space="preserve"> </w:t>
      </w:r>
      <w:r w:rsidR="00DE2B63" w:rsidRPr="00DE2B63">
        <w:rPr>
          <w:rFonts w:ascii="Arial" w:hAnsi="Arial" w:cs="Arial"/>
          <w:sz w:val="20"/>
          <w:szCs w:val="20"/>
        </w:rPr>
        <w:t>software. The Third Party Terms shall take precedence over these</w:t>
      </w:r>
      <w:r w:rsidR="00A54BF1">
        <w:rPr>
          <w:rFonts w:ascii="Arial" w:hAnsi="Arial" w:cs="Arial"/>
          <w:sz w:val="20"/>
          <w:szCs w:val="20"/>
        </w:rPr>
        <w:t xml:space="preserve"> </w:t>
      </w:r>
      <w:r w:rsidR="00DE2B63" w:rsidRPr="00DE2B63">
        <w:rPr>
          <w:rFonts w:ascii="Arial" w:hAnsi="Arial" w:cs="Arial"/>
          <w:sz w:val="20"/>
          <w:szCs w:val="20"/>
        </w:rPr>
        <w:t>Software License Terms, solely with respect to the applicable Third</w:t>
      </w:r>
      <w:r w:rsidR="00A54BF1">
        <w:rPr>
          <w:rFonts w:ascii="Arial" w:hAnsi="Arial" w:cs="Arial"/>
          <w:sz w:val="20"/>
          <w:szCs w:val="20"/>
        </w:rPr>
        <w:t xml:space="preserve"> </w:t>
      </w:r>
      <w:r w:rsidR="00DE2B63" w:rsidRPr="00DE2B63">
        <w:rPr>
          <w:rFonts w:ascii="Arial" w:hAnsi="Arial" w:cs="Arial"/>
          <w:sz w:val="20"/>
          <w:szCs w:val="20"/>
        </w:rPr>
        <w:t xml:space="preserve">Party </w:t>
      </w:r>
      <w:r w:rsidR="00A54BF1">
        <w:rPr>
          <w:rFonts w:ascii="Arial" w:hAnsi="Arial" w:cs="Arial"/>
          <w:sz w:val="20"/>
          <w:szCs w:val="20"/>
        </w:rPr>
        <w:t>c</w:t>
      </w:r>
      <w:r w:rsidR="00DE2B63" w:rsidRPr="00DE2B63">
        <w:rPr>
          <w:rFonts w:ascii="Arial" w:hAnsi="Arial" w:cs="Arial"/>
          <w:sz w:val="20"/>
          <w:szCs w:val="20"/>
        </w:rPr>
        <w:t>omponents to the extent that these Software License Terms</w:t>
      </w:r>
      <w:r w:rsidR="00A54BF1">
        <w:rPr>
          <w:rFonts w:ascii="Arial" w:hAnsi="Arial" w:cs="Arial"/>
          <w:sz w:val="20"/>
          <w:szCs w:val="20"/>
        </w:rPr>
        <w:t xml:space="preserve"> </w:t>
      </w:r>
      <w:r w:rsidR="00DE2B63" w:rsidRPr="00DE2B63">
        <w:rPr>
          <w:rFonts w:ascii="Arial" w:hAnsi="Arial" w:cs="Arial"/>
          <w:sz w:val="20"/>
          <w:szCs w:val="20"/>
        </w:rPr>
        <w:t>impose greater restrictions on You than the applicable Third Party</w:t>
      </w:r>
      <w:r w:rsidR="00A54BF1">
        <w:rPr>
          <w:rFonts w:ascii="Arial" w:hAnsi="Arial" w:cs="Arial"/>
          <w:sz w:val="20"/>
          <w:szCs w:val="20"/>
        </w:rPr>
        <w:t xml:space="preserve"> </w:t>
      </w:r>
      <w:r w:rsidR="00DE2B63" w:rsidRPr="00DE2B63">
        <w:rPr>
          <w:rFonts w:ascii="Arial" w:hAnsi="Arial" w:cs="Arial"/>
          <w:sz w:val="20"/>
          <w:szCs w:val="20"/>
        </w:rPr>
        <w:t>Terms.</w:t>
      </w:r>
    </w:p>
    <w:p w14:paraId="65EC0ED0" w14:textId="77777777" w:rsidR="00143866" w:rsidRPr="005E1473" w:rsidRDefault="0056486F" w:rsidP="005E1473">
      <w:pPr>
        <w:adjustRightInd w:val="0"/>
        <w:spacing w:after="240"/>
        <w:jc w:val="both"/>
        <w:rPr>
          <w:rFonts w:ascii="Arial" w:hAnsi="Arial" w:cs="Arial"/>
          <w:color w:val="0000FF" w:themeColor="hyperlink"/>
          <w:sz w:val="20"/>
          <w:szCs w:val="20"/>
          <w:u w:val="single"/>
        </w:rPr>
      </w:pPr>
      <w:r w:rsidRPr="0056486F">
        <w:rPr>
          <w:rFonts w:ascii="Arial" w:hAnsi="Arial" w:cs="Arial"/>
          <w:bCs/>
          <w:sz w:val="20"/>
          <w:szCs w:val="20"/>
        </w:rPr>
        <w:t>The following applies only if the H.264 (AVC) codec is distributed with the product.</w:t>
      </w:r>
      <w:r w:rsidRPr="0056486F">
        <w:rPr>
          <w:rFonts w:ascii="Arial" w:hAnsi="Arial" w:cs="Arial"/>
          <w:b/>
          <w:bCs/>
          <w:sz w:val="20"/>
          <w:szCs w:val="20"/>
        </w:rPr>
        <w:t xml:space="preserve">   </w:t>
      </w:r>
      <w:r w:rsidR="00405E68" w:rsidRPr="00405E68">
        <w:rPr>
          <w:rFonts w:ascii="Arial" w:hAnsi="Arial" w:cs="Arial"/>
          <w:sz w:val="20"/>
          <w:szCs w:val="20"/>
        </w:rPr>
        <w:t>THIS PRODUCT IS LICENSED UNDER THE AVC</w:t>
      </w:r>
      <w:r w:rsidR="00405E68">
        <w:rPr>
          <w:rFonts w:ascii="Arial" w:hAnsi="Arial" w:cs="Arial"/>
          <w:sz w:val="20"/>
          <w:szCs w:val="20"/>
        </w:rPr>
        <w:t xml:space="preserve"> </w:t>
      </w:r>
      <w:r w:rsidR="00405E68" w:rsidRPr="00405E68">
        <w:rPr>
          <w:rFonts w:ascii="Arial" w:hAnsi="Arial" w:cs="Arial"/>
          <w:sz w:val="20"/>
          <w:szCs w:val="20"/>
        </w:rPr>
        <w:t>PATENT PORTFOLIO LICENSE FOR THE PERSONAL USE OF A</w:t>
      </w:r>
      <w:r w:rsidR="00405E68">
        <w:rPr>
          <w:rFonts w:ascii="Arial" w:hAnsi="Arial" w:cs="Arial"/>
          <w:sz w:val="20"/>
          <w:szCs w:val="20"/>
        </w:rPr>
        <w:t xml:space="preserve"> </w:t>
      </w:r>
      <w:r w:rsidR="00405E68" w:rsidRPr="00405E68">
        <w:rPr>
          <w:rFonts w:ascii="Arial" w:hAnsi="Arial" w:cs="Arial"/>
          <w:sz w:val="20"/>
          <w:szCs w:val="20"/>
        </w:rPr>
        <w:t>CONSUMER OR OTHER USES IN WHICH IT DOES NOT RECEIVE</w:t>
      </w:r>
      <w:r w:rsidR="00405E68">
        <w:rPr>
          <w:rFonts w:ascii="Arial" w:hAnsi="Arial" w:cs="Arial"/>
          <w:sz w:val="20"/>
          <w:szCs w:val="20"/>
        </w:rPr>
        <w:t xml:space="preserve"> </w:t>
      </w:r>
      <w:r w:rsidR="00405E68" w:rsidRPr="00405E68">
        <w:rPr>
          <w:rFonts w:ascii="Arial" w:hAnsi="Arial" w:cs="Arial"/>
          <w:sz w:val="20"/>
          <w:szCs w:val="20"/>
        </w:rPr>
        <w:t>REMUNERATION TO (i) ENCODE VIDEO IN COMPLIANCE WITH</w:t>
      </w:r>
      <w:r w:rsidR="00405E68">
        <w:rPr>
          <w:rFonts w:ascii="Arial" w:hAnsi="Arial" w:cs="Arial"/>
          <w:sz w:val="20"/>
          <w:szCs w:val="20"/>
        </w:rPr>
        <w:t xml:space="preserve"> </w:t>
      </w:r>
      <w:r w:rsidR="00405E68" w:rsidRPr="00405E68">
        <w:rPr>
          <w:rFonts w:ascii="Arial" w:hAnsi="Arial" w:cs="Arial"/>
          <w:sz w:val="20"/>
          <w:szCs w:val="20"/>
        </w:rPr>
        <w:t>THE AVC STANDARD (“AVC VIDEO”) AND/OR (ii) DECODE AVC</w:t>
      </w:r>
      <w:r w:rsidR="00405E68">
        <w:rPr>
          <w:rFonts w:ascii="Arial" w:hAnsi="Arial" w:cs="Arial"/>
          <w:sz w:val="20"/>
          <w:szCs w:val="20"/>
        </w:rPr>
        <w:t xml:space="preserve"> </w:t>
      </w:r>
      <w:r w:rsidR="00405E68" w:rsidRPr="00405E68">
        <w:rPr>
          <w:rFonts w:ascii="Arial" w:hAnsi="Arial" w:cs="Arial"/>
          <w:sz w:val="20"/>
          <w:szCs w:val="20"/>
        </w:rPr>
        <w:t>VIDEO THAT WAS ENCODED BY A CONSUMER ENGAGED IN A</w:t>
      </w:r>
      <w:r w:rsidR="00405E68">
        <w:rPr>
          <w:rFonts w:ascii="Arial" w:hAnsi="Arial" w:cs="Arial"/>
          <w:sz w:val="20"/>
          <w:szCs w:val="20"/>
        </w:rPr>
        <w:t xml:space="preserve"> </w:t>
      </w:r>
      <w:r w:rsidR="00405E68" w:rsidRPr="00405E68">
        <w:rPr>
          <w:rFonts w:ascii="Arial" w:hAnsi="Arial" w:cs="Arial"/>
          <w:sz w:val="20"/>
          <w:szCs w:val="20"/>
        </w:rPr>
        <w:t>PERSONAL ACTIVITY AND/OR WAS OBTAINED FROM A VIDEO</w:t>
      </w:r>
      <w:r w:rsidR="00405E68">
        <w:rPr>
          <w:rFonts w:ascii="Arial" w:hAnsi="Arial" w:cs="Arial"/>
          <w:sz w:val="20"/>
          <w:szCs w:val="20"/>
        </w:rPr>
        <w:t xml:space="preserve"> </w:t>
      </w:r>
      <w:r w:rsidR="00405E68" w:rsidRPr="00405E68">
        <w:rPr>
          <w:rFonts w:ascii="Arial" w:hAnsi="Arial" w:cs="Arial"/>
          <w:sz w:val="20"/>
          <w:szCs w:val="20"/>
        </w:rPr>
        <w:t>PROVIDER LICENSED TO PROVIDE AVC VIDEO. NO LICENSE IS</w:t>
      </w:r>
      <w:r w:rsidR="00405E68">
        <w:rPr>
          <w:rFonts w:ascii="Arial" w:hAnsi="Arial" w:cs="Arial"/>
          <w:sz w:val="20"/>
          <w:szCs w:val="20"/>
        </w:rPr>
        <w:t xml:space="preserve"> </w:t>
      </w:r>
      <w:r w:rsidR="00405E68" w:rsidRPr="00405E68">
        <w:rPr>
          <w:rFonts w:ascii="Arial" w:hAnsi="Arial" w:cs="Arial"/>
          <w:sz w:val="20"/>
          <w:szCs w:val="20"/>
        </w:rPr>
        <w:t>GRANTED OR SHALL BE IMPLIED FOR ANY OTHER USE.</w:t>
      </w:r>
      <w:r w:rsidR="00143866">
        <w:rPr>
          <w:rFonts w:ascii="Arial" w:hAnsi="Arial" w:cs="Arial"/>
          <w:sz w:val="20"/>
          <w:szCs w:val="20"/>
        </w:rPr>
        <w:t xml:space="preserve"> </w:t>
      </w:r>
      <w:r w:rsidR="00405E68" w:rsidRPr="00405E68">
        <w:rPr>
          <w:rFonts w:ascii="Arial" w:hAnsi="Arial" w:cs="Arial"/>
          <w:sz w:val="20"/>
          <w:szCs w:val="20"/>
        </w:rPr>
        <w:t>ADDITIONAL INFORMATION MAY BE OBTAINED FROM MPEG LA,</w:t>
      </w:r>
      <w:r w:rsidR="00143866">
        <w:rPr>
          <w:rFonts w:ascii="Arial" w:hAnsi="Arial" w:cs="Arial"/>
          <w:sz w:val="20"/>
          <w:szCs w:val="20"/>
        </w:rPr>
        <w:t xml:space="preserve"> </w:t>
      </w:r>
      <w:r w:rsidR="00405E68" w:rsidRPr="00405E68">
        <w:rPr>
          <w:rFonts w:ascii="Arial" w:hAnsi="Arial" w:cs="Arial"/>
          <w:sz w:val="20"/>
          <w:szCs w:val="20"/>
        </w:rPr>
        <w:t xml:space="preserve">L.L.C. SEE </w:t>
      </w:r>
      <w:hyperlink r:id="rId17" w:history="1">
        <w:r w:rsidRPr="0056486F">
          <w:rPr>
            <w:rStyle w:val="Hyperlink"/>
            <w:rFonts w:ascii="Arial" w:hAnsi="Arial" w:cs="Arial"/>
            <w:sz w:val="20"/>
            <w:szCs w:val="20"/>
          </w:rPr>
          <w:t>HTTP://WWW.MPEGLA.COM</w:t>
        </w:r>
      </w:hyperlink>
    </w:p>
    <w:p w14:paraId="2C012AEA" w14:textId="77777777" w:rsidR="0056486F" w:rsidRPr="0056486F" w:rsidRDefault="0056486F" w:rsidP="0056486F">
      <w:pPr>
        <w:adjustRightInd w:val="0"/>
        <w:spacing w:after="120"/>
        <w:jc w:val="both"/>
        <w:rPr>
          <w:rFonts w:ascii="Arial" w:hAnsi="Arial" w:cs="Arial"/>
          <w:sz w:val="20"/>
          <w:szCs w:val="20"/>
        </w:rPr>
      </w:pPr>
      <w:r w:rsidRPr="0056486F">
        <w:rPr>
          <w:rFonts w:ascii="Arial" w:hAnsi="Arial" w:cs="Arial"/>
          <w:b/>
          <w:bCs/>
          <w:sz w:val="20"/>
          <w:szCs w:val="20"/>
        </w:rPr>
        <w:t xml:space="preserve">Service Provider  </w:t>
      </w:r>
    </w:p>
    <w:p w14:paraId="43D81552" w14:textId="77777777" w:rsidR="0056486F" w:rsidRPr="0056486F" w:rsidRDefault="0075067A" w:rsidP="00AB7040">
      <w:pPr>
        <w:adjustRightInd w:val="0"/>
        <w:spacing w:after="120"/>
        <w:jc w:val="both"/>
        <w:rPr>
          <w:rFonts w:ascii="Arial" w:hAnsi="Arial" w:cs="Arial"/>
          <w:sz w:val="20"/>
          <w:szCs w:val="20"/>
          <w:u w:val="single"/>
        </w:rPr>
      </w:pPr>
      <w:r w:rsidRPr="0075067A">
        <w:rPr>
          <w:rFonts w:ascii="Arial" w:hAnsi="Arial" w:cs="Arial"/>
          <w:sz w:val="20"/>
          <w:szCs w:val="20"/>
        </w:rPr>
        <w:t>THE FOLLOWING APPLIES TO AVAYA CHANNEL PARTNER’S</w:t>
      </w:r>
      <w:r>
        <w:rPr>
          <w:rFonts w:ascii="Arial" w:hAnsi="Arial" w:cs="Arial"/>
          <w:sz w:val="20"/>
          <w:szCs w:val="20"/>
        </w:rPr>
        <w:t xml:space="preserve"> </w:t>
      </w:r>
      <w:r w:rsidRPr="0075067A">
        <w:rPr>
          <w:rFonts w:ascii="Arial" w:hAnsi="Arial" w:cs="Arial"/>
          <w:sz w:val="20"/>
          <w:szCs w:val="20"/>
        </w:rPr>
        <w:t>HOSTING OF AVAYA PRODUCTS OR SERVICES. THE PRODUCT</w:t>
      </w:r>
      <w:r>
        <w:rPr>
          <w:rFonts w:ascii="Arial" w:hAnsi="Arial" w:cs="Arial"/>
          <w:sz w:val="20"/>
          <w:szCs w:val="20"/>
        </w:rPr>
        <w:t xml:space="preserve"> </w:t>
      </w:r>
      <w:r w:rsidRPr="0075067A">
        <w:rPr>
          <w:rFonts w:ascii="Arial" w:hAnsi="Arial" w:cs="Arial"/>
          <w:sz w:val="20"/>
          <w:szCs w:val="20"/>
        </w:rPr>
        <w:t>OR HOSTED SERVICE MAY USE THIRD PARTY COMPONENTS</w:t>
      </w:r>
      <w:r>
        <w:rPr>
          <w:rFonts w:ascii="Arial" w:hAnsi="Arial" w:cs="Arial"/>
          <w:sz w:val="20"/>
          <w:szCs w:val="20"/>
        </w:rPr>
        <w:t xml:space="preserve"> </w:t>
      </w:r>
      <w:r w:rsidRPr="0075067A">
        <w:rPr>
          <w:rFonts w:ascii="Arial" w:hAnsi="Arial" w:cs="Arial"/>
          <w:sz w:val="20"/>
          <w:szCs w:val="20"/>
        </w:rPr>
        <w:t>SUBJECT TO THIRD PARTY TERMS AND REQUIRE A SERVICE</w:t>
      </w:r>
      <w:r>
        <w:rPr>
          <w:rFonts w:ascii="Arial" w:hAnsi="Arial" w:cs="Arial"/>
          <w:sz w:val="20"/>
          <w:szCs w:val="20"/>
        </w:rPr>
        <w:t xml:space="preserve"> </w:t>
      </w:r>
      <w:r w:rsidRPr="0075067A">
        <w:rPr>
          <w:rFonts w:ascii="Arial" w:hAnsi="Arial" w:cs="Arial"/>
          <w:sz w:val="20"/>
          <w:szCs w:val="20"/>
        </w:rPr>
        <w:t>PROVIDER TO BE INDEPENDENTLY LICENSED DIRECTLY FROM</w:t>
      </w:r>
      <w:r>
        <w:rPr>
          <w:rFonts w:ascii="Arial" w:hAnsi="Arial" w:cs="Arial"/>
          <w:sz w:val="20"/>
          <w:szCs w:val="20"/>
        </w:rPr>
        <w:t xml:space="preserve"> </w:t>
      </w:r>
      <w:r w:rsidRPr="0075067A">
        <w:rPr>
          <w:rFonts w:ascii="Arial" w:hAnsi="Arial" w:cs="Arial"/>
          <w:sz w:val="20"/>
          <w:szCs w:val="20"/>
        </w:rPr>
        <w:t>THE THIRD PARTY SUPPLIER. AN AVAYA CHANNEL PARTNER’S</w:t>
      </w:r>
      <w:r>
        <w:rPr>
          <w:rFonts w:ascii="Arial" w:hAnsi="Arial" w:cs="Arial"/>
          <w:sz w:val="20"/>
          <w:szCs w:val="20"/>
        </w:rPr>
        <w:t xml:space="preserve"> </w:t>
      </w:r>
      <w:r w:rsidRPr="0075067A">
        <w:rPr>
          <w:rFonts w:ascii="Arial" w:hAnsi="Arial" w:cs="Arial"/>
          <w:sz w:val="20"/>
          <w:szCs w:val="20"/>
        </w:rPr>
        <w:t>HOSTING OF AVAYA PRODUCTS MUST BE AUTHORIZED IN</w:t>
      </w:r>
      <w:r>
        <w:rPr>
          <w:rFonts w:ascii="Arial" w:hAnsi="Arial" w:cs="Arial"/>
          <w:sz w:val="20"/>
          <w:szCs w:val="20"/>
        </w:rPr>
        <w:t xml:space="preserve"> </w:t>
      </w:r>
      <w:r w:rsidRPr="0075067A">
        <w:rPr>
          <w:rFonts w:ascii="Arial" w:hAnsi="Arial" w:cs="Arial"/>
          <w:sz w:val="20"/>
          <w:szCs w:val="20"/>
        </w:rPr>
        <w:t>WRITING BY AVAYA AND IF THOSE HOSTED PRODUCTS USE</w:t>
      </w:r>
      <w:r w:rsidR="00AB7040">
        <w:rPr>
          <w:rFonts w:ascii="Arial" w:hAnsi="Arial" w:cs="Arial"/>
          <w:sz w:val="20"/>
          <w:szCs w:val="20"/>
        </w:rPr>
        <w:t xml:space="preserve"> </w:t>
      </w:r>
      <w:r w:rsidRPr="0075067A">
        <w:rPr>
          <w:rFonts w:ascii="Arial" w:hAnsi="Arial" w:cs="Arial"/>
          <w:sz w:val="20"/>
          <w:szCs w:val="20"/>
        </w:rPr>
        <w:t>OR EMBED CERTAIN</w:t>
      </w:r>
      <w:r w:rsidR="0056486F" w:rsidRPr="0056486F">
        <w:rPr>
          <w:rFonts w:ascii="Arial" w:hAnsi="Arial" w:cs="Arial"/>
          <w:sz w:val="20"/>
          <w:szCs w:val="20"/>
        </w:rPr>
        <w:t xml:space="preserve"> THIRD PARTY </w:t>
      </w:r>
      <w:r w:rsidR="00AB7040" w:rsidRPr="00AB7040">
        <w:rPr>
          <w:rFonts w:ascii="Arial" w:hAnsi="Arial" w:cs="Arial"/>
          <w:sz w:val="20"/>
          <w:szCs w:val="20"/>
        </w:rPr>
        <w:t>SOFTWARE, INCLUDING</w:t>
      </w:r>
      <w:r w:rsidR="00AB7040">
        <w:rPr>
          <w:rFonts w:ascii="Arial" w:hAnsi="Arial" w:cs="Arial"/>
          <w:sz w:val="20"/>
          <w:szCs w:val="20"/>
        </w:rPr>
        <w:t xml:space="preserve"> </w:t>
      </w:r>
      <w:r w:rsidR="00AB7040" w:rsidRPr="00AB7040">
        <w:rPr>
          <w:rFonts w:ascii="Arial" w:hAnsi="Arial" w:cs="Arial"/>
          <w:sz w:val="20"/>
          <w:szCs w:val="20"/>
        </w:rPr>
        <w:t>BUT NOT LIMITED TO MICROSOFT SOFTWARE OR CODECS,</w:t>
      </w:r>
      <w:r w:rsidR="00AB7040">
        <w:rPr>
          <w:rFonts w:ascii="Arial" w:hAnsi="Arial" w:cs="Arial"/>
          <w:sz w:val="20"/>
          <w:szCs w:val="20"/>
        </w:rPr>
        <w:t xml:space="preserve"> </w:t>
      </w:r>
      <w:r w:rsidR="00AB7040" w:rsidRPr="00AB7040">
        <w:rPr>
          <w:rFonts w:ascii="Arial" w:hAnsi="Arial" w:cs="Arial"/>
          <w:sz w:val="20"/>
          <w:szCs w:val="20"/>
        </w:rPr>
        <w:t>THE AVAYA CHANNEL PARTNER IS REQUIRED TO</w:t>
      </w:r>
      <w:r w:rsidR="00AB7040">
        <w:rPr>
          <w:rFonts w:ascii="Arial" w:hAnsi="Arial" w:cs="Arial"/>
          <w:sz w:val="20"/>
          <w:szCs w:val="20"/>
        </w:rPr>
        <w:t xml:space="preserve"> </w:t>
      </w:r>
      <w:r w:rsidR="00AB7040" w:rsidRPr="00AB7040">
        <w:rPr>
          <w:rFonts w:ascii="Arial" w:hAnsi="Arial" w:cs="Arial"/>
          <w:sz w:val="20"/>
          <w:szCs w:val="20"/>
        </w:rPr>
        <w:t>INDEPENDENTLY OBTAIN ANY APPLICABLE LICENSE</w:t>
      </w:r>
      <w:r w:rsidR="00AB7040">
        <w:rPr>
          <w:rFonts w:ascii="Arial" w:hAnsi="Arial" w:cs="Arial"/>
          <w:sz w:val="20"/>
          <w:szCs w:val="20"/>
        </w:rPr>
        <w:t xml:space="preserve"> </w:t>
      </w:r>
      <w:r w:rsidR="00AB7040" w:rsidRPr="00AB7040">
        <w:rPr>
          <w:rFonts w:ascii="Arial" w:hAnsi="Arial" w:cs="Arial"/>
          <w:sz w:val="20"/>
          <w:szCs w:val="20"/>
        </w:rPr>
        <w:t>AGREEMENTS, AT THE AVAYA CHANNEL PARTNER’S EXPENSE,</w:t>
      </w:r>
      <w:r w:rsidR="00AB7040">
        <w:rPr>
          <w:rFonts w:ascii="Arial" w:hAnsi="Arial" w:cs="Arial"/>
          <w:sz w:val="20"/>
          <w:szCs w:val="20"/>
        </w:rPr>
        <w:t xml:space="preserve"> </w:t>
      </w:r>
      <w:r w:rsidR="00AB7040" w:rsidRPr="00AB7040">
        <w:rPr>
          <w:rFonts w:ascii="Arial" w:hAnsi="Arial" w:cs="Arial"/>
          <w:sz w:val="20"/>
          <w:szCs w:val="20"/>
        </w:rPr>
        <w:lastRenderedPageBreak/>
        <w:t>DIRECTLY FROM THE APPLICABLE THIRD PARTY SUPPLIER.</w:t>
      </w:r>
    </w:p>
    <w:p w14:paraId="53B6BB1C" w14:textId="77777777" w:rsidR="0056486F" w:rsidRPr="0056486F" w:rsidRDefault="00DD1C26" w:rsidP="00DD1C26">
      <w:pPr>
        <w:adjustRightInd w:val="0"/>
        <w:spacing w:after="120"/>
        <w:jc w:val="both"/>
        <w:rPr>
          <w:rFonts w:ascii="Arial" w:hAnsi="Arial" w:cs="Arial"/>
          <w:caps/>
          <w:sz w:val="20"/>
          <w:szCs w:val="20"/>
          <w:u w:val="single"/>
        </w:rPr>
      </w:pPr>
      <w:r w:rsidRPr="00DD1C26">
        <w:rPr>
          <w:rFonts w:ascii="Arial" w:hAnsi="Arial" w:cs="Arial"/>
          <w:sz w:val="20"/>
          <w:szCs w:val="20"/>
        </w:rPr>
        <w:t>WITH RESPECT TO CODECS, IF THE AVAYA CHANNEL</w:t>
      </w:r>
      <w:r>
        <w:rPr>
          <w:rFonts w:ascii="Arial" w:hAnsi="Arial" w:cs="Arial"/>
          <w:sz w:val="20"/>
          <w:szCs w:val="20"/>
        </w:rPr>
        <w:t xml:space="preserve"> </w:t>
      </w:r>
      <w:r w:rsidRPr="00DD1C26">
        <w:rPr>
          <w:rFonts w:ascii="Arial" w:hAnsi="Arial" w:cs="Arial"/>
          <w:sz w:val="20"/>
          <w:szCs w:val="20"/>
        </w:rPr>
        <w:t>PARTNER IS HOSTING ANY PRODUCTS THAT USE OR EMBED</w:t>
      </w:r>
      <w:r>
        <w:rPr>
          <w:rFonts w:ascii="Arial" w:hAnsi="Arial" w:cs="Arial"/>
          <w:sz w:val="20"/>
          <w:szCs w:val="20"/>
        </w:rPr>
        <w:t xml:space="preserve"> </w:t>
      </w:r>
      <w:r w:rsidRPr="00DD1C26">
        <w:rPr>
          <w:rFonts w:ascii="Arial" w:hAnsi="Arial" w:cs="Arial"/>
          <w:sz w:val="20"/>
          <w:szCs w:val="20"/>
        </w:rPr>
        <w:t>THE H.264 CODEC OR H.265 CODEC, THE AVAYA CHANNEL</w:t>
      </w:r>
      <w:r>
        <w:rPr>
          <w:rFonts w:ascii="Arial" w:hAnsi="Arial" w:cs="Arial"/>
          <w:sz w:val="20"/>
          <w:szCs w:val="20"/>
        </w:rPr>
        <w:t xml:space="preserve"> </w:t>
      </w:r>
      <w:r w:rsidRPr="00DD1C26">
        <w:rPr>
          <w:rFonts w:ascii="Arial" w:hAnsi="Arial" w:cs="Arial"/>
          <w:sz w:val="20"/>
          <w:szCs w:val="20"/>
        </w:rPr>
        <w:t>PARTNER ACKNOWLEDGES AND AGREES THE AVAYA</w:t>
      </w:r>
      <w:r>
        <w:rPr>
          <w:rFonts w:ascii="Arial" w:hAnsi="Arial" w:cs="Arial"/>
          <w:sz w:val="20"/>
          <w:szCs w:val="20"/>
        </w:rPr>
        <w:t xml:space="preserve"> </w:t>
      </w:r>
      <w:r w:rsidRPr="00DD1C26">
        <w:rPr>
          <w:rFonts w:ascii="Arial" w:hAnsi="Arial" w:cs="Arial"/>
          <w:sz w:val="20"/>
          <w:szCs w:val="20"/>
        </w:rPr>
        <w:t>CHANNEL PARTNER IS RESPONSIBLE FOR ANY AND ALL</w:t>
      </w:r>
      <w:r>
        <w:rPr>
          <w:rFonts w:ascii="Arial" w:hAnsi="Arial" w:cs="Arial"/>
          <w:sz w:val="20"/>
          <w:szCs w:val="20"/>
        </w:rPr>
        <w:t xml:space="preserve"> </w:t>
      </w:r>
      <w:r w:rsidRPr="00DD1C26">
        <w:rPr>
          <w:rFonts w:ascii="Arial" w:hAnsi="Arial" w:cs="Arial"/>
          <w:sz w:val="20"/>
          <w:szCs w:val="20"/>
        </w:rPr>
        <w:t>RELATED FEES AND/OR ROYALTIES. THE H.264 (AVC) CODEC</w:t>
      </w:r>
      <w:r>
        <w:rPr>
          <w:rFonts w:ascii="Arial" w:hAnsi="Arial" w:cs="Arial"/>
          <w:sz w:val="20"/>
          <w:szCs w:val="20"/>
        </w:rPr>
        <w:t xml:space="preserve"> </w:t>
      </w:r>
      <w:r w:rsidRPr="00DD1C26">
        <w:rPr>
          <w:rFonts w:ascii="Arial" w:hAnsi="Arial" w:cs="Arial"/>
          <w:sz w:val="20"/>
          <w:szCs w:val="20"/>
        </w:rPr>
        <w:t>IS LICENSED UNDER THE AVC PATENT PORTFOLIO LICENSE</w:t>
      </w:r>
      <w:r>
        <w:rPr>
          <w:rFonts w:ascii="Arial" w:hAnsi="Arial" w:cs="Arial"/>
          <w:sz w:val="20"/>
          <w:szCs w:val="20"/>
        </w:rPr>
        <w:t xml:space="preserve"> </w:t>
      </w:r>
      <w:r w:rsidRPr="00DD1C26">
        <w:rPr>
          <w:rFonts w:ascii="Arial" w:hAnsi="Arial" w:cs="Arial"/>
          <w:sz w:val="20"/>
          <w:szCs w:val="20"/>
        </w:rPr>
        <w:t>FOR THE PERSONAL USE OF A CONSUMER OR OTHER USES</w:t>
      </w:r>
      <w:r w:rsidR="00E10C06">
        <w:rPr>
          <w:rFonts w:ascii="Arial" w:hAnsi="Arial" w:cs="Arial"/>
          <w:sz w:val="20"/>
          <w:szCs w:val="20"/>
        </w:rPr>
        <w:t xml:space="preserve"> </w:t>
      </w:r>
      <w:r w:rsidRPr="00DD1C26">
        <w:rPr>
          <w:rFonts w:ascii="Arial" w:hAnsi="Arial" w:cs="Arial"/>
          <w:sz w:val="20"/>
          <w:szCs w:val="20"/>
        </w:rPr>
        <w:t>IN WHICH IT DOES NOT RECEIVE REMUNERATION TO: (I)</w:t>
      </w:r>
      <w:r w:rsidR="00E10C06">
        <w:rPr>
          <w:rFonts w:ascii="Arial" w:hAnsi="Arial" w:cs="Arial"/>
          <w:sz w:val="20"/>
          <w:szCs w:val="20"/>
        </w:rPr>
        <w:t xml:space="preserve"> </w:t>
      </w:r>
      <w:r w:rsidRPr="00DD1C26">
        <w:rPr>
          <w:rFonts w:ascii="Arial" w:hAnsi="Arial" w:cs="Arial"/>
          <w:sz w:val="20"/>
          <w:szCs w:val="20"/>
        </w:rPr>
        <w:t>ENCODE VIDEO IN COMPLIANCE WITH THE AVC STANDARD</w:t>
      </w:r>
      <w:r w:rsidR="00E10C06">
        <w:rPr>
          <w:rFonts w:ascii="Arial" w:hAnsi="Arial" w:cs="Arial"/>
          <w:sz w:val="20"/>
          <w:szCs w:val="20"/>
        </w:rPr>
        <w:t xml:space="preserve"> </w:t>
      </w:r>
      <w:r w:rsidRPr="00DD1C26">
        <w:rPr>
          <w:rFonts w:ascii="Arial" w:hAnsi="Arial" w:cs="Arial"/>
          <w:sz w:val="20"/>
          <w:szCs w:val="20"/>
        </w:rPr>
        <w:t>(“AVC VIDEO”) AND/OR (II) DECODE AVC VIDEO THAT WAS</w:t>
      </w:r>
      <w:r w:rsidR="00E10C06">
        <w:rPr>
          <w:rFonts w:ascii="Arial" w:hAnsi="Arial" w:cs="Arial"/>
          <w:sz w:val="20"/>
          <w:szCs w:val="20"/>
        </w:rPr>
        <w:t xml:space="preserve"> </w:t>
      </w:r>
      <w:r w:rsidRPr="00DD1C26">
        <w:rPr>
          <w:rFonts w:ascii="Arial" w:hAnsi="Arial" w:cs="Arial"/>
          <w:sz w:val="20"/>
          <w:szCs w:val="20"/>
        </w:rPr>
        <w:t>ENCODED BY A CONSUMER ENGAGED IN A PERSONAL</w:t>
      </w:r>
      <w:r w:rsidR="00E10C06">
        <w:rPr>
          <w:rFonts w:ascii="Arial" w:hAnsi="Arial" w:cs="Arial"/>
          <w:sz w:val="20"/>
          <w:szCs w:val="20"/>
        </w:rPr>
        <w:t xml:space="preserve"> </w:t>
      </w:r>
      <w:r w:rsidRPr="00DD1C26">
        <w:rPr>
          <w:rFonts w:ascii="Arial" w:hAnsi="Arial" w:cs="Arial"/>
          <w:sz w:val="20"/>
          <w:szCs w:val="20"/>
        </w:rPr>
        <w:t>ACTIVITY AND/OR WAS OBTAINED FROM A VIDEO PROVIDER</w:t>
      </w:r>
      <w:r w:rsidR="00E10C06">
        <w:rPr>
          <w:rFonts w:ascii="Arial" w:hAnsi="Arial" w:cs="Arial"/>
          <w:sz w:val="20"/>
          <w:szCs w:val="20"/>
        </w:rPr>
        <w:t xml:space="preserve"> </w:t>
      </w:r>
      <w:r w:rsidRPr="00DD1C26">
        <w:rPr>
          <w:rFonts w:ascii="Arial" w:hAnsi="Arial" w:cs="Arial"/>
          <w:sz w:val="20"/>
          <w:szCs w:val="20"/>
        </w:rPr>
        <w:t>LICENSED TO PROVIDE AVC VIDEO. NO LICENSE IS GRANTED</w:t>
      </w:r>
      <w:r w:rsidR="00E10C06">
        <w:rPr>
          <w:rFonts w:ascii="Arial" w:hAnsi="Arial" w:cs="Arial"/>
          <w:sz w:val="20"/>
          <w:szCs w:val="20"/>
        </w:rPr>
        <w:t xml:space="preserve"> </w:t>
      </w:r>
      <w:r w:rsidRPr="00DD1C26">
        <w:rPr>
          <w:rFonts w:ascii="Arial" w:hAnsi="Arial" w:cs="Arial"/>
          <w:sz w:val="20"/>
          <w:szCs w:val="20"/>
        </w:rPr>
        <w:t>OR SHALL BE IMPLIED FOR ANY OTHER USE. ADDITIONAL</w:t>
      </w:r>
      <w:r w:rsidR="00E10C06">
        <w:rPr>
          <w:rFonts w:ascii="Arial" w:hAnsi="Arial" w:cs="Arial"/>
          <w:sz w:val="20"/>
          <w:szCs w:val="20"/>
        </w:rPr>
        <w:t xml:space="preserve"> </w:t>
      </w:r>
      <w:r w:rsidRPr="00DD1C26">
        <w:rPr>
          <w:rFonts w:ascii="Arial" w:hAnsi="Arial" w:cs="Arial"/>
          <w:sz w:val="20"/>
          <w:szCs w:val="20"/>
        </w:rPr>
        <w:t>INFORMATION FOR H.264 (AVC) AND H.265 (HEVC) CODECS</w:t>
      </w:r>
      <w:r w:rsidR="00E10C06">
        <w:rPr>
          <w:rFonts w:ascii="Arial" w:hAnsi="Arial" w:cs="Arial"/>
          <w:sz w:val="20"/>
          <w:szCs w:val="20"/>
        </w:rPr>
        <w:t xml:space="preserve"> </w:t>
      </w:r>
      <w:r w:rsidRPr="00DD1C26">
        <w:rPr>
          <w:rFonts w:ascii="Arial" w:hAnsi="Arial" w:cs="Arial"/>
          <w:sz w:val="20"/>
          <w:szCs w:val="20"/>
        </w:rPr>
        <w:t>MAY BE OBTAINED FROM MPEG LA, L.L.C. SEE</w:t>
      </w:r>
      <w:r>
        <w:rPr>
          <w:rFonts w:ascii="Arial" w:hAnsi="Arial" w:cs="Arial"/>
          <w:sz w:val="20"/>
          <w:szCs w:val="20"/>
        </w:rPr>
        <w:t xml:space="preserve"> </w:t>
      </w:r>
      <w:r w:rsidR="0056486F" w:rsidRPr="0056486F">
        <w:rPr>
          <w:rFonts w:ascii="Arial" w:hAnsi="Arial" w:cs="Arial"/>
          <w:sz w:val="20"/>
          <w:szCs w:val="20"/>
        </w:rPr>
        <w:t xml:space="preserve"> </w:t>
      </w:r>
      <w:hyperlink r:id="rId18" w:history="1">
        <w:r w:rsidR="0056486F" w:rsidRPr="0056486F">
          <w:rPr>
            <w:rStyle w:val="Hyperlink"/>
            <w:rFonts w:ascii="Arial" w:hAnsi="Arial" w:cs="Arial"/>
            <w:sz w:val="20"/>
            <w:szCs w:val="20"/>
          </w:rPr>
          <w:t>HTTP://WWW.MPEGLA.COM</w:t>
        </w:r>
      </w:hyperlink>
      <w:r w:rsidR="0056486F" w:rsidRPr="0056486F">
        <w:rPr>
          <w:rFonts w:ascii="Arial" w:hAnsi="Arial" w:cs="Arial"/>
          <w:sz w:val="20"/>
          <w:szCs w:val="20"/>
        </w:rPr>
        <w:t>.</w:t>
      </w:r>
    </w:p>
    <w:p w14:paraId="24351696" w14:textId="77777777" w:rsidR="0056486F" w:rsidRPr="0056486F" w:rsidRDefault="0056486F" w:rsidP="0056486F">
      <w:pPr>
        <w:adjustRightInd w:val="0"/>
        <w:spacing w:after="120"/>
        <w:jc w:val="both"/>
        <w:rPr>
          <w:rFonts w:ascii="Arial" w:hAnsi="Arial" w:cs="Arial"/>
          <w:sz w:val="20"/>
          <w:szCs w:val="20"/>
        </w:rPr>
      </w:pPr>
      <w:r w:rsidRPr="0056486F">
        <w:rPr>
          <w:rFonts w:ascii="Arial" w:hAnsi="Arial" w:cs="Arial"/>
          <w:b/>
          <w:sz w:val="20"/>
          <w:szCs w:val="20"/>
        </w:rPr>
        <w:t>Compliance with Laws</w:t>
      </w:r>
    </w:p>
    <w:p w14:paraId="23B0442C" w14:textId="77777777" w:rsidR="0056486F" w:rsidRPr="0056486F" w:rsidRDefault="002A194B" w:rsidP="002A194B">
      <w:pPr>
        <w:adjustRightInd w:val="0"/>
        <w:spacing w:after="120"/>
        <w:jc w:val="both"/>
        <w:rPr>
          <w:rFonts w:ascii="Arial" w:hAnsi="Arial" w:cs="Arial"/>
          <w:iCs/>
          <w:sz w:val="20"/>
          <w:szCs w:val="20"/>
        </w:rPr>
      </w:pPr>
      <w:r w:rsidRPr="002A194B">
        <w:rPr>
          <w:rFonts w:ascii="Arial" w:hAnsi="Arial" w:cs="Arial"/>
          <w:iCs/>
          <w:sz w:val="20"/>
          <w:szCs w:val="20"/>
        </w:rPr>
        <w:t>You acknowledge and agree that it is Your</w:t>
      </w:r>
      <w:r>
        <w:rPr>
          <w:rFonts w:ascii="Arial" w:hAnsi="Arial" w:cs="Arial"/>
          <w:iCs/>
          <w:sz w:val="20"/>
          <w:szCs w:val="20"/>
        </w:rPr>
        <w:t xml:space="preserve"> </w:t>
      </w:r>
      <w:r w:rsidRPr="002A194B">
        <w:rPr>
          <w:rFonts w:ascii="Arial" w:hAnsi="Arial" w:cs="Arial"/>
          <w:iCs/>
          <w:sz w:val="20"/>
          <w:szCs w:val="20"/>
        </w:rPr>
        <w:t>responsibility for</w:t>
      </w:r>
      <w:r>
        <w:rPr>
          <w:rFonts w:ascii="Arial" w:hAnsi="Arial" w:cs="Arial"/>
          <w:iCs/>
          <w:sz w:val="20"/>
          <w:szCs w:val="20"/>
        </w:rPr>
        <w:t xml:space="preserve"> </w:t>
      </w:r>
      <w:r w:rsidRPr="002A194B">
        <w:rPr>
          <w:rFonts w:ascii="Arial" w:hAnsi="Arial" w:cs="Arial"/>
          <w:iCs/>
          <w:sz w:val="20"/>
          <w:szCs w:val="20"/>
        </w:rPr>
        <w:t>complying with any applicable laws and regulations, including, but not</w:t>
      </w:r>
      <w:r>
        <w:rPr>
          <w:rFonts w:ascii="Arial" w:hAnsi="Arial" w:cs="Arial"/>
          <w:iCs/>
          <w:sz w:val="20"/>
          <w:szCs w:val="20"/>
        </w:rPr>
        <w:t xml:space="preserve"> </w:t>
      </w:r>
      <w:r w:rsidRPr="002A194B">
        <w:rPr>
          <w:rFonts w:ascii="Arial" w:hAnsi="Arial" w:cs="Arial"/>
          <w:iCs/>
          <w:sz w:val="20"/>
          <w:szCs w:val="20"/>
        </w:rPr>
        <w:t>limited to laws and regulations related to call recording, data privacy,</w:t>
      </w:r>
      <w:r>
        <w:rPr>
          <w:rFonts w:ascii="Arial" w:hAnsi="Arial" w:cs="Arial"/>
          <w:iCs/>
          <w:sz w:val="20"/>
          <w:szCs w:val="20"/>
        </w:rPr>
        <w:t xml:space="preserve"> </w:t>
      </w:r>
      <w:r w:rsidRPr="002A194B">
        <w:rPr>
          <w:rFonts w:ascii="Arial" w:hAnsi="Arial" w:cs="Arial"/>
          <w:iCs/>
          <w:sz w:val="20"/>
          <w:szCs w:val="20"/>
        </w:rPr>
        <w:t>intellectual property, trade secret, fraud, and music performance</w:t>
      </w:r>
      <w:r>
        <w:rPr>
          <w:rFonts w:ascii="Arial" w:hAnsi="Arial" w:cs="Arial"/>
          <w:iCs/>
          <w:sz w:val="20"/>
          <w:szCs w:val="20"/>
        </w:rPr>
        <w:t xml:space="preserve"> </w:t>
      </w:r>
      <w:r w:rsidRPr="002A194B">
        <w:rPr>
          <w:rFonts w:ascii="Arial" w:hAnsi="Arial" w:cs="Arial"/>
          <w:iCs/>
          <w:sz w:val="20"/>
          <w:szCs w:val="20"/>
        </w:rPr>
        <w:t>rights, in the country or territory where the Avaya product is used.</w:t>
      </w:r>
    </w:p>
    <w:p w14:paraId="3C3410FE" w14:textId="77777777" w:rsidR="0056486F" w:rsidRPr="0056486F" w:rsidRDefault="0056486F" w:rsidP="0056486F">
      <w:pPr>
        <w:adjustRightInd w:val="0"/>
        <w:spacing w:after="120"/>
        <w:jc w:val="both"/>
        <w:rPr>
          <w:rFonts w:ascii="Arial" w:hAnsi="Arial" w:cs="Arial"/>
          <w:b/>
          <w:bCs/>
          <w:sz w:val="20"/>
          <w:szCs w:val="20"/>
        </w:rPr>
      </w:pPr>
      <w:r w:rsidRPr="0056486F">
        <w:rPr>
          <w:rFonts w:ascii="Arial" w:hAnsi="Arial" w:cs="Arial"/>
          <w:b/>
          <w:bCs/>
          <w:sz w:val="20"/>
          <w:szCs w:val="20"/>
        </w:rPr>
        <w:t>Preventing Toll Fraud</w:t>
      </w:r>
    </w:p>
    <w:p w14:paraId="347CC547" w14:textId="77777777" w:rsidR="0056486F" w:rsidRPr="0056486F" w:rsidRDefault="00CF3AE3" w:rsidP="00CF3AE3">
      <w:pPr>
        <w:adjustRightInd w:val="0"/>
        <w:spacing w:after="120"/>
        <w:jc w:val="both"/>
        <w:rPr>
          <w:rFonts w:ascii="Arial" w:hAnsi="Arial" w:cs="Arial"/>
          <w:sz w:val="20"/>
          <w:szCs w:val="20"/>
        </w:rPr>
      </w:pPr>
      <w:r w:rsidRPr="00CF3AE3">
        <w:rPr>
          <w:rFonts w:ascii="Arial" w:hAnsi="Arial" w:cs="Arial"/>
          <w:sz w:val="20"/>
          <w:szCs w:val="20"/>
        </w:rPr>
        <w:t>“Toll Fraud” is the unauthorized use of your telecommunications</w:t>
      </w:r>
      <w:r>
        <w:rPr>
          <w:rFonts w:ascii="Arial" w:hAnsi="Arial" w:cs="Arial"/>
          <w:sz w:val="20"/>
          <w:szCs w:val="20"/>
        </w:rPr>
        <w:t xml:space="preserve"> </w:t>
      </w:r>
      <w:r w:rsidRPr="00CF3AE3">
        <w:rPr>
          <w:rFonts w:ascii="Arial" w:hAnsi="Arial" w:cs="Arial"/>
          <w:sz w:val="20"/>
          <w:szCs w:val="20"/>
        </w:rPr>
        <w:t>system by an unauthorized party (for example, a person who is not a</w:t>
      </w:r>
      <w:r>
        <w:rPr>
          <w:rFonts w:ascii="Arial" w:hAnsi="Arial" w:cs="Arial"/>
          <w:sz w:val="20"/>
          <w:szCs w:val="20"/>
        </w:rPr>
        <w:t xml:space="preserve"> </w:t>
      </w:r>
      <w:r w:rsidRPr="00CF3AE3">
        <w:rPr>
          <w:rFonts w:ascii="Arial" w:hAnsi="Arial" w:cs="Arial"/>
          <w:sz w:val="20"/>
          <w:szCs w:val="20"/>
        </w:rPr>
        <w:t>corporate employee, agent, subcontractor, or is not working on your</w:t>
      </w:r>
      <w:r>
        <w:rPr>
          <w:rFonts w:ascii="Arial" w:hAnsi="Arial" w:cs="Arial"/>
          <w:sz w:val="20"/>
          <w:szCs w:val="20"/>
        </w:rPr>
        <w:t xml:space="preserve"> </w:t>
      </w:r>
      <w:r w:rsidRPr="00CF3AE3">
        <w:rPr>
          <w:rFonts w:ascii="Arial" w:hAnsi="Arial" w:cs="Arial"/>
          <w:sz w:val="20"/>
          <w:szCs w:val="20"/>
        </w:rPr>
        <w:t>company's behalf). Be aware that there can be a risk of Toll Fraud</w:t>
      </w:r>
      <w:r>
        <w:rPr>
          <w:rFonts w:ascii="Arial" w:hAnsi="Arial" w:cs="Arial"/>
          <w:sz w:val="20"/>
          <w:szCs w:val="20"/>
        </w:rPr>
        <w:t xml:space="preserve"> </w:t>
      </w:r>
      <w:r w:rsidRPr="00CF3AE3">
        <w:rPr>
          <w:rFonts w:ascii="Arial" w:hAnsi="Arial" w:cs="Arial"/>
          <w:sz w:val="20"/>
          <w:szCs w:val="20"/>
        </w:rPr>
        <w:t>associated with your system and that, if Toll Fraud occurs, it can</w:t>
      </w:r>
      <w:r>
        <w:rPr>
          <w:rFonts w:ascii="Arial" w:hAnsi="Arial" w:cs="Arial"/>
          <w:sz w:val="20"/>
          <w:szCs w:val="20"/>
        </w:rPr>
        <w:t xml:space="preserve"> </w:t>
      </w:r>
      <w:r w:rsidRPr="00CF3AE3">
        <w:rPr>
          <w:rFonts w:ascii="Arial" w:hAnsi="Arial" w:cs="Arial"/>
          <w:sz w:val="20"/>
          <w:szCs w:val="20"/>
        </w:rPr>
        <w:t>result in substantial additional charges for your telecommunications</w:t>
      </w:r>
      <w:r>
        <w:rPr>
          <w:rFonts w:ascii="Arial" w:hAnsi="Arial" w:cs="Arial"/>
          <w:sz w:val="20"/>
          <w:szCs w:val="20"/>
        </w:rPr>
        <w:t xml:space="preserve"> </w:t>
      </w:r>
      <w:r w:rsidRPr="00CF3AE3">
        <w:rPr>
          <w:rFonts w:ascii="Arial" w:hAnsi="Arial" w:cs="Arial"/>
          <w:sz w:val="20"/>
          <w:szCs w:val="20"/>
        </w:rPr>
        <w:t>services.</w:t>
      </w:r>
    </w:p>
    <w:p w14:paraId="31A908F0" w14:textId="77777777" w:rsidR="0056486F" w:rsidRPr="0056486F" w:rsidRDefault="0056486F" w:rsidP="0056486F">
      <w:pPr>
        <w:adjustRightInd w:val="0"/>
        <w:spacing w:after="120"/>
        <w:jc w:val="both"/>
        <w:rPr>
          <w:rFonts w:ascii="Arial" w:hAnsi="Arial" w:cs="Arial"/>
          <w:b/>
          <w:bCs/>
          <w:sz w:val="20"/>
          <w:szCs w:val="20"/>
        </w:rPr>
      </w:pPr>
      <w:r w:rsidRPr="0056486F">
        <w:rPr>
          <w:rFonts w:ascii="Arial" w:hAnsi="Arial" w:cs="Arial"/>
          <w:b/>
          <w:bCs/>
          <w:sz w:val="20"/>
          <w:szCs w:val="20"/>
        </w:rPr>
        <w:t>Avaya Toll Fraud intervention</w:t>
      </w:r>
    </w:p>
    <w:p w14:paraId="3CC8B85A" w14:textId="77777777" w:rsidR="0056486F" w:rsidRPr="0056486F" w:rsidRDefault="00066268" w:rsidP="00066268">
      <w:pPr>
        <w:adjustRightInd w:val="0"/>
        <w:spacing w:after="120"/>
        <w:jc w:val="both"/>
        <w:rPr>
          <w:rFonts w:ascii="Arial" w:hAnsi="Arial" w:cs="Arial"/>
          <w:b/>
          <w:bCs/>
          <w:sz w:val="20"/>
          <w:szCs w:val="20"/>
        </w:rPr>
      </w:pPr>
      <w:r w:rsidRPr="00066268">
        <w:rPr>
          <w:rFonts w:ascii="Arial" w:hAnsi="Arial" w:cs="Arial"/>
          <w:sz w:val="20"/>
          <w:szCs w:val="20"/>
        </w:rPr>
        <w:t>If You suspect that You are being victimized by Toll Fraud and You</w:t>
      </w:r>
      <w:r>
        <w:rPr>
          <w:rFonts w:ascii="Arial" w:hAnsi="Arial" w:cs="Arial"/>
          <w:sz w:val="20"/>
          <w:szCs w:val="20"/>
        </w:rPr>
        <w:t xml:space="preserve"> </w:t>
      </w:r>
      <w:r w:rsidRPr="00066268">
        <w:rPr>
          <w:rFonts w:ascii="Arial" w:hAnsi="Arial" w:cs="Arial"/>
          <w:sz w:val="20"/>
          <w:szCs w:val="20"/>
        </w:rPr>
        <w:t>need technical assistance or support, call Technical Service Center</w:t>
      </w:r>
      <w:r>
        <w:rPr>
          <w:rFonts w:ascii="Arial" w:hAnsi="Arial" w:cs="Arial"/>
          <w:sz w:val="20"/>
          <w:szCs w:val="20"/>
        </w:rPr>
        <w:t xml:space="preserve"> </w:t>
      </w:r>
      <w:r w:rsidRPr="00066268">
        <w:rPr>
          <w:rFonts w:ascii="Arial" w:hAnsi="Arial" w:cs="Arial"/>
          <w:sz w:val="20"/>
          <w:szCs w:val="20"/>
        </w:rPr>
        <w:t>Toll Fraud Intervention Hotline at +1-800-643-2353 for the United</w:t>
      </w:r>
      <w:r>
        <w:rPr>
          <w:rFonts w:ascii="Arial" w:hAnsi="Arial" w:cs="Arial"/>
          <w:sz w:val="20"/>
          <w:szCs w:val="20"/>
        </w:rPr>
        <w:t xml:space="preserve"> </w:t>
      </w:r>
      <w:r w:rsidRPr="00066268">
        <w:rPr>
          <w:rFonts w:ascii="Arial" w:hAnsi="Arial" w:cs="Arial"/>
          <w:sz w:val="20"/>
          <w:szCs w:val="20"/>
        </w:rPr>
        <w:t>States and Canada. For additional support telephone numbers, see</w:t>
      </w:r>
      <w:r w:rsidR="00DA4CE0">
        <w:rPr>
          <w:rFonts w:ascii="Arial" w:hAnsi="Arial" w:cs="Arial"/>
          <w:sz w:val="20"/>
          <w:szCs w:val="20"/>
        </w:rPr>
        <w:t xml:space="preserve"> </w:t>
      </w:r>
      <w:r w:rsidRPr="00066268">
        <w:rPr>
          <w:rFonts w:ascii="Arial" w:hAnsi="Arial" w:cs="Arial"/>
          <w:sz w:val="20"/>
          <w:szCs w:val="20"/>
        </w:rPr>
        <w:t xml:space="preserve">the Avaya Support </w:t>
      </w:r>
      <w:r w:rsidRPr="00066268">
        <w:rPr>
          <w:rFonts w:ascii="Arial" w:hAnsi="Arial" w:cs="Arial"/>
          <w:sz w:val="20"/>
          <w:szCs w:val="20"/>
        </w:rPr>
        <w:t xml:space="preserve">website: </w:t>
      </w:r>
      <w:hyperlink r:id="rId19" w:history="1">
        <w:r w:rsidR="00DA4CE0" w:rsidRPr="00837CAA">
          <w:rPr>
            <w:rStyle w:val="Hyperlink"/>
            <w:rFonts w:ascii="Arial" w:hAnsi="Arial" w:cs="Arial"/>
            <w:sz w:val="20"/>
            <w:szCs w:val="20"/>
          </w:rPr>
          <w:t>https://support.avaya.com</w:t>
        </w:r>
      </w:hyperlink>
      <w:r w:rsidR="00DA4CE0">
        <w:rPr>
          <w:rFonts w:ascii="Arial" w:hAnsi="Arial" w:cs="Arial"/>
          <w:sz w:val="20"/>
          <w:szCs w:val="20"/>
        </w:rPr>
        <w:t xml:space="preserve"> </w:t>
      </w:r>
      <w:r w:rsidRPr="00066268">
        <w:rPr>
          <w:rFonts w:ascii="Arial" w:hAnsi="Arial" w:cs="Arial"/>
          <w:sz w:val="20"/>
          <w:szCs w:val="20"/>
        </w:rPr>
        <w:t>or such</w:t>
      </w:r>
      <w:r w:rsidR="00DA4CE0">
        <w:rPr>
          <w:rFonts w:ascii="Arial" w:hAnsi="Arial" w:cs="Arial"/>
          <w:sz w:val="20"/>
          <w:szCs w:val="20"/>
        </w:rPr>
        <w:t xml:space="preserve"> </w:t>
      </w:r>
      <w:r w:rsidRPr="00066268">
        <w:rPr>
          <w:rFonts w:ascii="Arial" w:hAnsi="Arial" w:cs="Arial"/>
          <w:sz w:val="20"/>
          <w:szCs w:val="20"/>
        </w:rPr>
        <w:t>successor site as designated by Avaya.</w:t>
      </w:r>
      <w:r w:rsidR="0056486F" w:rsidRPr="0056486F">
        <w:rPr>
          <w:rFonts w:ascii="Arial" w:hAnsi="Arial" w:cs="Arial"/>
          <w:sz w:val="20"/>
          <w:szCs w:val="20"/>
        </w:rPr>
        <w:t xml:space="preserve"> </w:t>
      </w:r>
    </w:p>
    <w:p w14:paraId="7B553460" w14:textId="77777777" w:rsidR="0056486F" w:rsidRPr="0056486F" w:rsidRDefault="0056486F" w:rsidP="0056486F">
      <w:pPr>
        <w:adjustRightInd w:val="0"/>
        <w:spacing w:after="120"/>
        <w:jc w:val="both"/>
        <w:rPr>
          <w:rFonts w:ascii="Arial" w:hAnsi="Arial" w:cs="Arial"/>
          <w:b/>
          <w:bCs/>
          <w:sz w:val="20"/>
          <w:szCs w:val="20"/>
        </w:rPr>
      </w:pPr>
      <w:r w:rsidRPr="0056486F">
        <w:rPr>
          <w:rFonts w:ascii="Arial" w:hAnsi="Arial" w:cs="Arial"/>
          <w:b/>
          <w:bCs/>
          <w:sz w:val="20"/>
          <w:szCs w:val="20"/>
        </w:rPr>
        <w:t>Security Vulnerabilities</w:t>
      </w:r>
    </w:p>
    <w:p w14:paraId="0EC7455B" w14:textId="77777777" w:rsidR="0056486F" w:rsidRPr="0056486F" w:rsidRDefault="00DA4CE0" w:rsidP="00DA4CE0">
      <w:pPr>
        <w:adjustRightInd w:val="0"/>
        <w:spacing w:after="120"/>
        <w:jc w:val="both"/>
        <w:rPr>
          <w:rFonts w:ascii="Arial" w:hAnsi="Arial" w:cs="Arial"/>
          <w:sz w:val="20"/>
          <w:szCs w:val="20"/>
        </w:rPr>
      </w:pPr>
      <w:r w:rsidRPr="00DA4CE0">
        <w:rPr>
          <w:rFonts w:ascii="Arial" w:hAnsi="Arial" w:cs="Arial"/>
          <w:sz w:val="20"/>
          <w:szCs w:val="20"/>
        </w:rPr>
        <w:t>Information about Avaya’s security support policies can be found in</w:t>
      </w:r>
      <w:r w:rsidR="00AC04D0">
        <w:rPr>
          <w:rFonts w:ascii="Arial" w:hAnsi="Arial" w:cs="Arial"/>
          <w:sz w:val="20"/>
          <w:szCs w:val="20"/>
        </w:rPr>
        <w:t xml:space="preserve"> </w:t>
      </w:r>
      <w:r w:rsidRPr="00DA4CE0">
        <w:rPr>
          <w:rFonts w:ascii="Arial" w:hAnsi="Arial" w:cs="Arial"/>
          <w:sz w:val="20"/>
          <w:szCs w:val="20"/>
        </w:rPr>
        <w:t xml:space="preserve">the Security Policies and Support section of </w:t>
      </w:r>
      <w:hyperlink r:id="rId20" w:history="1">
        <w:r w:rsidRPr="00027D39">
          <w:rPr>
            <w:rStyle w:val="Hyperlink"/>
            <w:rFonts w:ascii="Arial" w:hAnsi="Arial" w:cs="Arial"/>
            <w:sz w:val="20"/>
            <w:szCs w:val="20"/>
          </w:rPr>
          <w:t>https://support.avaya.com/security</w:t>
        </w:r>
      </w:hyperlink>
      <w:r w:rsidR="00AC04D0">
        <w:rPr>
          <w:rFonts w:ascii="Arial" w:hAnsi="Arial" w:cs="Arial"/>
          <w:sz w:val="20"/>
          <w:szCs w:val="20"/>
        </w:rPr>
        <w:t>.</w:t>
      </w:r>
    </w:p>
    <w:p w14:paraId="0DBC7EEA" w14:textId="77777777" w:rsidR="0056486F" w:rsidRPr="0056486F" w:rsidRDefault="00CB70E6" w:rsidP="00CB70E6">
      <w:pPr>
        <w:adjustRightInd w:val="0"/>
        <w:spacing w:after="120"/>
        <w:jc w:val="both"/>
        <w:rPr>
          <w:rFonts w:ascii="Arial" w:hAnsi="Arial" w:cs="Arial"/>
          <w:sz w:val="20"/>
          <w:szCs w:val="20"/>
        </w:rPr>
      </w:pPr>
      <w:r w:rsidRPr="00CB70E6">
        <w:rPr>
          <w:rFonts w:ascii="Arial" w:hAnsi="Arial" w:cs="Arial"/>
          <w:sz w:val="20"/>
          <w:szCs w:val="20"/>
        </w:rPr>
        <w:t>Suspected Avaya product security vulnerabilities are handled per the</w:t>
      </w:r>
      <w:r>
        <w:rPr>
          <w:rFonts w:ascii="Arial" w:hAnsi="Arial" w:cs="Arial"/>
          <w:sz w:val="20"/>
          <w:szCs w:val="20"/>
        </w:rPr>
        <w:t xml:space="preserve"> </w:t>
      </w:r>
      <w:r w:rsidRPr="00CB70E6">
        <w:rPr>
          <w:rFonts w:ascii="Arial" w:hAnsi="Arial" w:cs="Arial"/>
          <w:sz w:val="20"/>
          <w:szCs w:val="20"/>
        </w:rPr>
        <w:t>Avaya Product Security Support Flow (</w:t>
      </w:r>
      <w:hyperlink r:id="rId21" w:history="1">
        <w:r w:rsidRPr="00E47709">
          <w:rPr>
            <w:rStyle w:val="Hyperlink"/>
            <w:rFonts w:ascii="Arial" w:hAnsi="Arial" w:cs="Arial"/>
            <w:sz w:val="20"/>
            <w:szCs w:val="20"/>
          </w:rPr>
          <w:t>https://support.avaya.com/css/P8/documents/100161515</w:t>
        </w:r>
      </w:hyperlink>
      <w:r w:rsidRPr="00CB70E6">
        <w:rPr>
          <w:rFonts w:ascii="Arial" w:hAnsi="Arial" w:cs="Arial"/>
          <w:sz w:val="20"/>
          <w:szCs w:val="20"/>
        </w:rPr>
        <w:t>).</w:t>
      </w:r>
    </w:p>
    <w:p w14:paraId="135D9C18" w14:textId="77777777" w:rsidR="0056486F" w:rsidRPr="0056486F" w:rsidRDefault="0056486F" w:rsidP="0056486F">
      <w:pPr>
        <w:adjustRightInd w:val="0"/>
        <w:spacing w:after="120"/>
        <w:jc w:val="both"/>
        <w:rPr>
          <w:rFonts w:ascii="Arial" w:hAnsi="Arial" w:cs="Arial"/>
          <w:b/>
          <w:bCs/>
          <w:sz w:val="20"/>
          <w:szCs w:val="20"/>
        </w:rPr>
      </w:pPr>
      <w:r w:rsidRPr="0056486F">
        <w:rPr>
          <w:rFonts w:ascii="Arial" w:hAnsi="Arial" w:cs="Arial"/>
          <w:b/>
          <w:bCs/>
          <w:sz w:val="20"/>
          <w:szCs w:val="20"/>
        </w:rPr>
        <w:t>Downloading Documentation</w:t>
      </w:r>
    </w:p>
    <w:p w14:paraId="093A0A55" w14:textId="77777777" w:rsidR="0056486F" w:rsidRPr="0056486F" w:rsidRDefault="0056486F" w:rsidP="0056486F">
      <w:pPr>
        <w:adjustRightInd w:val="0"/>
        <w:spacing w:after="120"/>
        <w:jc w:val="both"/>
        <w:rPr>
          <w:rFonts w:ascii="Arial" w:hAnsi="Arial" w:cs="Arial"/>
          <w:sz w:val="20"/>
          <w:szCs w:val="20"/>
        </w:rPr>
      </w:pPr>
      <w:r w:rsidRPr="0056486F">
        <w:rPr>
          <w:rFonts w:ascii="Arial" w:hAnsi="Arial" w:cs="Arial"/>
          <w:sz w:val="20"/>
          <w:szCs w:val="20"/>
        </w:rPr>
        <w:t xml:space="preserve">For the most current versions of Documentation, see the Avaya Support website: </w:t>
      </w:r>
      <w:hyperlink r:id="rId22" w:history="1">
        <w:r w:rsidR="003433EA" w:rsidRPr="00837CAA">
          <w:rPr>
            <w:rStyle w:val="Hyperlink"/>
            <w:rFonts w:ascii="Arial" w:hAnsi="Arial" w:cs="Arial"/>
            <w:sz w:val="20"/>
            <w:szCs w:val="20"/>
          </w:rPr>
          <w:t>https://support.avaya.com</w:t>
        </w:r>
      </w:hyperlink>
      <w:r w:rsidRPr="0056486F">
        <w:rPr>
          <w:rFonts w:ascii="Arial" w:hAnsi="Arial" w:cs="Arial"/>
          <w:sz w:val="20"/>
          <w:szCs w:val="20"/>
        </w:rPr>
        <w:t>, or such successor site as designated by Avaya.</w:t>
      </w:r>
    </w:p>
    <w:p w14:paraId="12AB088B" w14:textId="77777777" w:rsidR="0056486F" w:rsidRPr="0056486F" w:rsidRDefault="0056486F" w:rsidP="0056486F">
      <w:pPr>
        <w:adjustRightInd w:val="0"/>
        <w:spacing w:after="120"/>
        <w:jc w:val="both"/>
        <w:rPr>
          <w:rFonts w:ascii="Arial" w:hAnsi="Arial" w:cs="Arial"/>
          <w:b/>
          <w:bCs/>
          <w:sz w:val="20"/>
          <w:szCs w:val="20"/>
        </w:rPr>
      </w:pPr>
      <w:r w:rsidRPr="0056486F">
        <w:rPr>
          <w:rFonts w:ascii="Arial" w:hAnsi="Arial" w:cs="Arial"/>
          <w:b/>
          <w:bCs/>
          <w:sz w:val="20"/>
          <w:szCs w:val="20"/>
        </w:rPr>
        <w:t>Contact Avaya Support</w:t>
      </w:r>
    </w:p>
    <w:p w14:paraId="46736FAC" w14:textId="77777777" w:rsidR="0056486F" w:rsidRPr="0056486F" w:rsidRDefault="0056486F" w:rsidP="0056486F">
      <w:pPr>
        <w:adjustRightInd w:val="0"/>
        <w:spacing w:after="120"/>
        <w:jc w:val="both"/>
        <w:rPr>
          <w:rFonts w:ascii="Arial" w:hAnsi="Arial" w:cs="Arial"/>
          <w:sz w:val="20"/>
          <w:szCs w:val="20"/>
        </w:rPr>
      </w:pPr>
      <w:r w:rsidRPr="0056486F">
        <w:rPr>
          <w:rFonts w:ascii="Arial" w:hAnsi="Arial" w:cs="Arial"/>
          <w:sz w:val="20"/>
          <w:szCs w:val="20"/>
        </w:rPr>
        <w:t xml:space="preserve">See the Avaya Support website: </w:t>
      </w:r>
      <w:hyperlink r:id="rId23" w:history="1">
        <w:r w:rsidR="003433EA" w:rsidRPr="00837CAA">
          <w:rPr>
            <w:rStyle w:val="Hyperlink"/>
            <w:rFonts w:ascii="Arial" w:hAnsi="Arial" w:cs="Arial"/>
            <w:sz w:val="20"/>
            <w:szCs w:val="20"/>
          </w:rPr>
          <w:t>https://support.avaya.com</w:t>
        </w:r>
      </w:hyperlink>
      <w:r w:rsidR="003433EA">
        <w:rPr>
          <w:rFonts w:ascii="Arial" w:hAnsi="Arial" w:cs="Arial"/>
          <w:sz w:val="20"/>
          <w:szCs w:val="20"/>
        </w:rPr>
        <w:t xml:space="preserve"> </w:t>
      </w:r>
      <w:r w:rsidRPr="0056486F">
        <w:rPr>
          <w:rFonts w:ascii="Arial" w:hAnsi="Arial" w:cs="Arial"/>
          <w:sz w:val="20"/>
          <w:szCs w:val="20"/>
        </w:rPr>
        <w:t xml:space="preserve">for product or Hosted Service notices and articles, or to report a problem with your Avaya product or Hosted Service. For a list of support telephone numbers and contact addresses, go to the Avaya Support website: </w:t>
      </w:r>
      <w:hyperlink r:id="rId24" w:history="1">
        <w:r w:rsidRPr="0056486F">
          <w:rPr>
            <w:rStyle w:val="Hyperlink"/>
            <w:rFonts w:ascii="Arial" w:hAnsi="Arial" w:cs="Arial"/>
            <w:sz w:val="20"/>
            <w:szCs w:val="20"/>
          </w:rPr>
          <w:t>http://support.avaya.com</w:t>
        </w:r>
      </w:hyperlink>
      <w:r w:rsidRPr="0056486F">
        <w:rPr>
          <w:rFonts w:ascii="Arial" w:hAnsi="Arial" w:cs="Arial"/>
          <w:sz w:val="20"/>
          <w:szCs w:val="20"/>
        </w:rPr>
        <w:t xml:space="preserve"> (or such successor site as designated by Avaya), scroll to the bottom of the page, and select Contact Avaya Support.</w:t>
      </w:r>
    </w:p>
    <w:p w14:paraId="558FF5A5" w14:textId="77777777" w:rsidR="0056486F" w:rsidRPr="0056486F" w:rsidRDefault="0056486F" w:rsidP="0056486F">
      <w:pPr>
        <w:adjustRightInd w:val="0"/>
        <w:spacing w:after="120"/>
        <w:jc w:val="both"/>
        <w:rPr>
          <w:rFonts w:ascii="Arial" w:hAnsi="Arial" w:cs="Arial"/>
          <w:b/>
          <w:bCs/>
          <w:sz w:val="20"/>
          <w:szCs w:val="20"/>
        </w:rPr>
      </w:pPr>
      <w:r w:rsidRPr="0056486F">
        <w:rPr>
          <w:rFonts w:ascii="Arial" w:hAnsi="Arial" w:cs="Arial"/>
          <w:b/>
          <w:bCs/>
          <w:sz w:val="20"/>
          <w:szCs w:val="20"/>
        </w:rPr>
        <w:t>Trademarks</w:t>
      </w:r>
    </w:p>
    <w:p w14:paraId="0ECFA4D2" w14:textId="77777777" w:rsidR="0056486F" w:rsidRPr="0056486F" w:rsidRDefault="00D44ECF" w:rsidP="00D44ECF">
      <w:pPr>
        <w:adjustRightInd w:val="0"/>
        <w:spacing w:after="120"/>
        <w:jc w:val="both"/>
        <w:rPr>
          <w:rFonts w:ascii="Arial" w:hAnsi="Arial" w:cs="Arial"/>
          <w:sz w:val="20"/>
          <w:szCs w:val="20"/>
        </w:rPr>
      </w:pPr>
      <w:r w:rsidRPr="00D44ECF">
        <w:rPr>
          <w:rFonts w:ascii="Arial" w:hAnsi="Arial" w:cs="Arial"/>
          <w:sz w:val="20"/>
          <w:szCs w:val="20"/>
        </w:rPr>
        <w:t>The trademarks, logos and service marks (“Marks”) displayed in this</w:t>
      </w:r>
      <w:r>
        <w:rPr>
          <w:rFonts w:ascii="Arial" w:hAnsi="Arial" w:cs="Arial"/>
          <w:sz w:val="20"/>
          <w:szCs w:val="20"/>
        </w:rPr>
        <w:t xml:space="preserve"> </w:t>
      </w:r>
      <w:r w:rsidRPr="00D44ECF">
        <w:rPr>
          <w:rFonts w:ascii="Arial" w:hAnsi="Arial" w:cs="Arial"/>
          <w:sz w:val="20"/>
          <w:szCs w:val="20"/>
        </w:rPr>
        <w:t>site, the Documentation, Hosted Service(s), and product(s) provided</w:t>
      </w:r>
      <w:r w:rsidR="00834CAD">
        <w:rPr>
          <w:rFonts w:ascii="Arial" w:hAnsi="Arial" w:cs="Arial"/>
          <w:sz w:val="20"/>
          <w:szCs w:val="20"/>
        </w:rPr>
        <w:t xml:space="preserve"> </w:t>
      </w:r>
      <w:r w:rsidRPr="00D44ECF">
        <w:rPr>
          <w:rFonts w:ascii="Arial" w:hAnsi="Arial" w:cs="Arial"/>
          <w:sz w:val="20"/>
          <w:szCs w:val="20"/>
        </w:rPr>
        <w:t>by Avaya are the registered or unregistered Marks of Avaya, its</w:t>
      </w:r>
      <w:r w:rsidR="00834CAD">
        <w:rPr>
          <w:rFonts w:ascii="Arial" w:hAnsi="Arial" w:cs="Arial"/>
          <w:sz w:val="20"/>
          <w:szCs w:val="20"/>
        </w:rPr>
        <w:t xml:space="preserve"> </w:t>
      </w:r>
      <w:r w:rsidRPr="00D44ECF">
        <w:rPr>
          <w:rFonts w:ascii="Arial" w:hAnsi="Arial" w:cs="Arial"/>
          <w:sz w:val="20"/>
          <w:szCs w:val="20"/>
        </w:rPr>
        <w:t>affiliates, its licensors, its suppliers, or other third parties. Users are</w:t>
      </w:r>
      <w:r w:rsidR="00834CAD">
        <w:rPr>
          <w:rFonts w:ascii="Arial" w:hAnsi="Arial" w:cs="Arial"/>
          <w:sz w:val="20"/>
          <w:szCs w:val="20"/>
        </w:rPr>
        <w:t xml:space="preserve"> </w:t>
      </w:r>
      <w:r w:rsidRPr="00D44ECF">
        <w:rPr>
          <w:rFonts w:ascii="Arial" w:hAnsi="Arial" w:cs="Arial"/>
          <w:sz w:val="20"/>
          <w:szCs w:val="20"/>
        </w:rPr>
        <w:t>not permitted to use such Marks without prior written consent from</w:t>
      </w:r>
      <w:r w:rsidR="00834CAD">
        <w:rPr>
          <w:rFonts w:ascii="Arial" w:hAnsi="Arial" w:cs="Arial"/>
          <w:sz w:val="20"/>
          <w:szCs w:val="20"/>
        </w:rPr>
        <w:t xml:space="preserve"> </w:t>
      </w:r>
      <w:r w:rsidRPr="00D44ECF">
        <w:rPr>
          <w:rFonts w:ascii="Arial" w:hAnsi="Arial" w:cs="Arial"/>
          <w:sz w:val="20"/>
          <w:szCs w:val="20"/>
        </w:rPr>
        <w:t>Avaya or such third party which may own the Mark. Nothing</w:t>
      </w:r>
      <w:r w:rsidR="00834CAD">
        <w:rPr>
          <w:rFonts w:ascii="Arial" w:hAnsi="Arial" w:cs="Arial"/>
          <w:sz w:val="20"/>
          <w:szCs w:val="20"/>
        </w:rPr>
        <w:t xml:space="preserve"> </w:t>
      </w:r>
      <w:r w:rsidRPr="00D44ECF">
        <w:rPr>
          <w:rFonts w:ascii="Arial" w:hAnsi="Arial" w:cs="Arial"/>
          <w:sz w:val="20"/>
          <w:szCs w:val="20"/>
        </w:rPr>
        <w:t>contained in this site, the Documentation, Hosted Service(s) and</w:t>
      </w:r>
      <w:r w:rsidR="00834CAD">
        <w:rPr>
          <w:rFonts w:ascii="Arial" w:hAnsi="Arial" w:cs="Arial"/>
          <w:sz w:val="20"/>
          <w:szCs w:val="20"/>
        </w:rPr>
        <w:t xml:space="preserve"> </w:t>
      </w:r>
      <w:r w:rsidRPr="00D44ECF">
        <w:rPr>
          <w:rFonts w:ascii="Arial" w:hAnsi="Arial" w:cs="Arial"/>
          <w:sz w:val="20"/>
          <w:szCs w:val="20"/>
        </w:rPr>
        <w:t>product(s) should be construed as granting, by implication, estoppel,</w:t>
      </w:r>
      <w:r w:rsidR="00834CAD">
        <w:rPr>
          <w:rFonts w:ascii="Arial" w:hAnsi="Arial" w:cs="Arial"/>
          <w:sz w:val="20"/>
          <w:szCs w:val="20"/>
        </w:rPr>
        <w:t xml:space="preserve"> </w:t>
      </w:r>
      <w:r w:rsidRPr="00D44ECF">
        <w:rPr>
          <w:rFonts w:ascii="Arial" w:hAnsi="Arial" w:cs="Arial"/>
          <w:sz w:val="20"/>
          <w:szCs w:val="20"/>
        </w:rPr>
        <w:t>or otherwise, any license or right in and to the Marks without the</w:t>
      </w:r>
      <w:r w:rsidR="00834CAD">
        <w:rPr>
          <w:rFonts w:ascii="Arial" w:hAnsi="Arial" w:cs="Arial"/>
          <w:sz w:val="20"/>
          <w:szCs w:val="20"/>
        </w:rPr>
        <w:t xml:space="preserve"> </w:t>
      </w:r>
      <w:r w:rsidRPr="00D44ECF">
        <w:rPr>
          <w:rFonts w:ascii="Arial" w:hAnsi="Arial" w:cs="Arial"/>
          <w:sz w:val="20"/>
          <w:szCs w:val="20"/>
        </w:rPr>
        <w:t>express written permission of Avaya or the applicable third party.</w:t>
      </w:r>
    </w:p>
    <w:p w14:paraId="4EF2B2A7" w14:textId="77777777" w:rsidR="0056486F" w:rsidRPr="0056486F" w:rsidRDefault="0056486F" w:rsidP="0056486F">
      <w:pPr>
        <w:adjustRightInd w:val="0"/>
        <w:spacing w:after="120"/>
        <w:jc w:val="both"/>
        <w:rPr>
          <w:rFonts w:ascii="Arial" w:hAnsi="Arial" w:cs="Arial"/>
          <w:sz w:val="20"/>
          <w:szCs w:val="20"/>
        </w:rPr>
      </w:pPr>
      <w:r w:rsidRPr="0056486F">
        <w:rPr>
          <w:rFonts w:ascii="Arial" w:hAnsi="Arial" w:cs="Arial"/>
          <w:sz w:val="20"/>
          <w:szCs w:val="20"/>
        </w:rPr>
        <w:t>Avaya is a registered trademark of Avaya Inc.</w:t>
      </w:r>
    </w:p>
    <w:p w14:paraId="4FBC8A82" w14:textId="77777777" w:rsidR="0056486F" w:rsidRPr="00114968" w:rsidRDefault="0056486F" w:rsidP="0056486F">
      <w:pPr>
        <w:adjustRightInd w:val="0"/>
        <w:spacing w:after="120"/>
        <w:jc w:val="both"/>
        <w:rPr>
          <w:rFonts w:cs="Arial"/>
          <w:sz w:val="20"/>
          <w:szCs w:val="20"/>
        </w:rPr>
      </w:pPr>
      <w:r w:rsidRPr="0056486F">
        <w:rPr>
          <w:rFonts w:ascii="Arial" w:hAnsi="Arial" w:cs="Arial"/>
          <w:sz w:val="20"/>
          <w:szCs w:val="20"/>
        </w:rPr>
        <w:t>All non-Avaya trademarks are the property of their respective owners.</w:t>
      </w:r>
      <w:r w:rsidR="00C507F9">
        <w:rPr>
          <w:rFonts w:ascii="Arial" w:hAnsi="Arial" w:cs="Arial"/>
          <w:sz w:val="20"/>
          <w:szCs w:val="20"/>
        </w:rPr>
        <w:t xml:space="preserve"> </w:t>
      </w:r>
      <w:r w:rsidRPr="0056486F">
        <w:rPr>
          <w:rFonts w:ascii="Arial" w:hAnsi="Arial" w:cs="Arial"/>
          <w:sz w:val="20"/>
          <w:szCs w:val="20"/>
        </w:rPr>
        <w:t>Linux® is the registered trademark of Linus Torvalds in the U.S. and other countries</w:t>
      </w:r>
      <w:r w:rsidRPr="00114968">
        <w:rPr>
          <w:rFonts w:cs="Arial"/>
          <w:sz w:val="20"/>
          <w:szCs w:val="20"/>
        </w:rPr>
        <w:t xml:space="preserve">. </w:t>
      </w:r>
    </w:p>
    <w:p w14:paraId="0F1A6EE7" w14:textId="77777777" w:rsidR="0056486F" w:rsidRPr="00114968" w:rsidRDefault="0056486F" w:rsidP="0056486F">
      <w:pPr>
        <w:adjustRightInd w:val="0"/>
        <w:spacing w:after="120"/>
        <w:rPr>
          <w:rFonts w:cs="Arial"/>
          <w:sz w:val="20"/>
          <w:szCs w:val="20"/>
        </w:rPr>
      </w:pPr>
    </w:p>
    <w:p w14:paraId="041D46F3" w14:textId="77777777" w:rsidR="0056486F" w:rsidRPr="00114968" w:rsidRDefault="0056486F" w:rsidP="0056486F">
      <w:pPr>
        <w:pStyle w:val="Notices"/>
        <w:rPr>
          <w:sz w:val="20"/>
          <w:szCs w:val="20"/>
        </w:rPr>
      </w:pPr>
    </w:p>
    <w:p w14:paraId="72378023" w14:textId="77777777" w:rsidR="0056486F" w:rsidRPr="00114968" w:rsidRDefault="0056486F" w:rsidP="0056486F">
      <w:pPr>
        <w:rPr>
          <w:rFonts w:cs="Arial"/>
          <w:sz w:val="20"/>
          <w:szCs w:val="20"/>
        </w:rPr>
      </w:pPr>
    </w:p>
    <w:p w14:paraId="563BB0D4" w14:textId="77777777" w:rsidR="0056486F" w:rsidRPr="00114968" w:rsidRDefault="0056486F" w:rsidP="0056486F">
      <w:pPr>
        <w:rPr>
          <w:rFonts w:cs="Arial"/>
          <w:sz w:val="20"/>
          <w:szCs w:val="20"/>
        </w:rPr>
      </w:pPr>
    </w:p>
    <w:p w14:paraId="4AFBA76E" w14:textId="77777777" w:rsidR="0056486F" w:rsidRPr="00114968" w:rsidRDefault="0056486F" w:rsidP="0056486F">
      <w:pPr>
        <w:rPr>
          <w:rFonts w:cs="Arial"/>
          <w:sz w:val="20"/>
          <w:szCs w:val="20"/>
        </w:rPr>
      </w:pPr>
    </w:p>
    <w:p w14:paraId="33530ED0" w14:textId="77777777" w:rsidR="0056486F" w:rsidRPr="00114968" w:rsidRDefault="0056486F" w:rsidP="0056486F">
      <w:pPr>
        <w:rPr>
          <w:rFonts w:cs="Arial"/>
          <w:sz w:val="20"/>
          <w:szCs w:val="20"/>
        </w:rPr>
      </w:pPr>
    </w:p>
    <w:p w14:paraId="146C11F7" w14:textId="77777777" w:rsidR="00954357" w:rsidRDefault="00954357">
      <w:pPr>
        <w:rPr>
          <w:sz w:val="16"/>
        </w:rPr>
        <w:sectPr w:rsidR="00954357" w:rsidSect="00F57AB8">
          <w:footerReference w:type="even" r:id="rId25"/>
          <w:type w:val="continuous"/>
          <w:pgSz w:w="12240" w:h="15840"/>
          <w:pgMar w:top="1440" w:right="1440" w:bottom="1440" w:left="1440" w:header="720" w:footer="720" w:gutter="0"/>
          <w:cols w:num="2" w:space="720" w:equalWidth="0">
            <w:col w:w="4533" w:space="388"/>
            <w:col w:w="4439"/>
          </w:cols>
          <w:docGrid w:linePitch="299"/>
        </w:sectPr>
      </w:pPr>
    </w:p>
    <w:p w14:paraId="10F9E063" w14:textId="77777777" w:rsidR="00954357" w:rsidRDefault="00954357">
      <w:pPr>
        <w:pStyle w:val="BodyText"/>
        <w:spacing w:before="7"/>
        <w:rPr>
          <w:sz w:val="21"/>
        </w:rPr>
      </w:pPr>
    </w:p>
    <w:p w14:paraId="5D21FD85" w14:textId="77777777" w:rsidR="00954357" w:rsidRDefault="00954357">
      <w:pPr>
        <w:pStyle w:val="BodyText"/>
        <w:spacing w:before="6"/>
        <w:rPr>
          <w:rFonts w:ascii="Cambria"/>
          <w:b/>
          <w:sz w:val="13"/>
        </w:rPr>
      </w:pPr>
    </w:p>
    <w:p w14:paraId="7C07C30F" w14:textId="77777777" w:rsidR="00954357" w:rsidRDefault="00954357">
      <w:pPr>
        <w:rPr>
          <w:rFonts w:ascii="Cambria"/>
          <w:sz w:val="13"/>
        </w:rPr>
        <w:sectPr w:rsidR="00954357" w:rsidSect="00A863FC">
          <w:headerReference w:type="default" r:id="rId26"/>
          <w:pgSz w:w="12240" w:h="15840"/>
          <w:pgMar w:top="1440" w:right="1440" w:bottom="1440" w:left="1440" w:header="883" w:footer="720" w:gutter="0"/>
          <w:cols w:space="720"/>
          <w:docGrid w:linePitch="299"/>
        </w:sectPr>
      </w:pPr>
    </w:p>
    <w:sdt>
      <w:sdtPr>
        <w:rPr>
          <w:rFonts w:ascii="Calibri" w:eastAsia="Calibri" w:hAnsi="Calibri" w:cs="Calibri"/>
          <w:color w:val="auto"/>
          <w:sz w:val="22"/>
          <w:szCs w:val="22"/>
          <w:lang w:bidi="en-US"/>
        </w:rPr>
        <w:id w:val="-369453826"/>
        <w:docPartObj>
          <w:docPartGallery w:val="Table of Contents"/>
          <w:docPartUnique/>
        </w:docPartObj>
      </w:sdtPr>
      <w:sdtEndPr>
        <w:rPr>
          <w:b/>
          <w:bCs/>
          <w:noProof/>
        </w:rPr>
      </w:sdtEndPr>
      <w:sdtContent>
        <w:p w14:paraId="50D31E4B" w14:textId="77777777" w:rsidR="008C700B" w:rsidRDefault="008C700B">
          <w:pPr>
            <w:pStyle w:val="TOCHeading"/>
          </w:pPr>
          <w:r>
            <w:t>Contents</w:t>
          </w:r>
        </w:p>
        <w:p w14:paraId="36D7D0E2" w14:textId="6F4746D5" w:rsidR="00981B91" w:rsidRDefault="008C700B">
          <w:pPr>
            <w:pStyle w:val="TOC1"/>
            <w:tabs>
              <w:tab w:val="left" w:pos="1760"/>
              <w:tab w:val="right" w:leader="dot" w:pos="10230"/>
            </w:tabs>
            <w:rPr>
              <w:rFonts w:asciiTheme="minorHAnsi" w:eastAsiaTheme="minorEastAsia" w:hAnsiTheme="minorHAnsi" w:cstheme="minorBidi"/>
              <w:b w:val="0"/>
              <w:bCs w:val="0"/>
              <w:noProof/>
              <w:sz w:val="22"/>
              <w:szCs w:val="22"/>
              <w:lang w:bidi="ar-SA"/>
            </w:rPr>
          </w:pPr>
          <w:r>
            <w:fldChar w:fldCharType="begin"/>
          </w:r>
          <w:r>
            <w:instrText xml:space="preserve"> TOC \o "1-3" \h \z \u </w:instrText>
          </w:r>
          <w:r>
            <w:fldChar w:fldCharType="separate"/>
          </w:r>
          <w:hyperlink w:anchor="_Toc151555501" w:history="1">
            <w:r w:rsidR="00981B91" w:rsidRPr="00814635">
              <w:rPr>
                <w:rStyle w:val="Hyperlink"/>
                <w:noProof/>
              </w:rPr>
              <w:t>Chapter</w:t>
            </w:r>
            <w:r w:rsidR="00981B91" w:rsidRPr="00814635">
              <w:rPr>
                <w:rStyle w:val="Hyperlink"/>
                <w:noProof/>
                <w:spacing w:val="-3"/>
              </w:rPr>
              <w:t xml:space="preserve"> </w:t>
            </w:r>
            <w:r w:rsidR="00981B91" w:rsidRPr="00814635">
              <w:rPr>
                <w:rStyle w:val="Hyperlink"/>
                <w:noProof/>
              </w:rPr>
              <w:t>1:</w:t>
            </w:r>
            <w:r w:rsidR="00981B91">
              <w:rPr>
                <w:rFonts w:asciiTheme="minorHAnsi" w:eastAsiaTheme="minorEastAsia" w:hAnsiTheme="minorHAnsi" w:cstheme="minorBidi"/>
                <w:b w:val="0"/>
                <w:bCs w:val="0"/>
                <w:noProof/>
                <w:sz w:val="22"/>
                <w:szCs w:val="22"/>
                <w:lang w:bidi="ar-SA"/>
              </w:rPr>
              <w:tab/>
            </w:r>
            <w:r w:rsidR="00981B91" w:rsidRPr="00814635">
              <w:rPr>
                <w:rStyle w:val="Hyperlink"/>
                <w:noProof/>
              </w:rPr>
              <w:t>Getting</w:t>
            </w:r>
            <w:r w:rsidR="00981B91" w:rsidRPr="00814635">
              <w:rPr>
                <w:rStyle w:val="Hyperlink"/>
                <w:noProof/>
                <w:spacing w:val="-1"/>
              </w:rPr>
              <w:t xml:space="preserve"> </w:t>
            </w:r>
            <w:r w:rsidR="00981B91" w:rsidRPr="00814635">
              <w:rPr>
                <w:rStyle w:val="Hyperlink"/>
                <w:noProof/>
              </w:rPr>
              <w:t>Started</w:t>
            </w:r>
            <w:r w:rsidR="00981B91">
              <w:rPr>
                <w:noProof/>
                <w:webHidden/>
              </w:rPr>
              <w:tab/>
            </w:r>
            <w:r w:rsidR="00981B91">
              <w:rPr>
                <w:noProof/>
                <w:webHidden/>
              </w:rPr>
              <w:fldChar w:fldCharType="begin"/>
            </w:r>
            <w:r w:rsidR="00981B91">
              <w:rPr>
                <w:noProof/>
                <w:webHidden/>
              </w:rPr>
              <w:instrText xml:space="preserve"> PAGEREF _Toc151555501 \h </w:instrText>
            </w:r>
            <w:r w:rsidR="00981B91">
              <w:rPr>
                <w:noProof/>
                <w:webHidden/>
              </w:rPr>
            </w:r>
            <w:r w:rsidR="00981B91">
              <w:rPr>
                <w:noProof/>
                <w:webHidden/>
              </w:rPr>
              <w:fldChar w:fldCharType="separate"/>
            </w:r>
            <w:r w:rsidR="00981B91">
              <w:rPr>
                <w:noProof/>
                <w:webHidden/>
              </w:rPr>
              <w:t>10</w:t>
            </w:r>
            <w:r w:rsidR="00981B91">
              <w:rPr>
                <w:noProof/>
                <w:webHidden/>
              </w:rPr>
              <w:fldChar w:fldCharType="end"/>
            </w:r>
          </w:hyperlink>
        </w:p>
        <w:p w14:paraId="10754014" w14:textId="65784178" w:rsidR="00981B91" w:rsidRDefault="00981B91">
          <w:pPr>
            <w:pStyle w:val="TOC2"/>
            <w:tabs>
              <w:tab w:val="right" w:leader="dot" w:pos="10230"/>
            </w:tabs>
            <w:rPr>
              <w:rFonts w:asciiTheme="minorHAnsi" w:eastAsiaTheme="minorEastAsia" w:hAnsiTheme="minorHAnsi" w:cstheme="minorBidi"/>
              <w:noProof/>
              <w:lang w:bidi="ar-SA"/>
            </w:rPr>
          </w:pPr>
          <w:hyperlink w:anchor="_Toc151555502" w:history="1">
            <w:r w:rsidRPr="00814635">
              <w:rPr>
                <w:rStyle w:val="Hyperlink"/>
                <w:noProof/>
              </w:rPr>
              <w:t>Introduction</w:t>
            </w:r>
            <w:r>
              <w:rPr>
                <w:noProof/>
                <w:webHidden/>
              </w:rPr>
              <w:tab/>
            </w:r>
            <w:r>
              <w:rPr>
                <w:noProof/>
                <w:webHidden/>
              </w:rPr>
              <w:fldChar w:fldCharType="begin"/>
            </w:r>
            <w:r>
              <w:rPr>
                <w:noProof/>
                <w:webHidden/>
              </w:rPr>
              <w:instrText xml:space="preserve"> PAGEREF _Toc151555502 \h </w:instrText>
            </w:r>
            <w:r>
              <w:rPr>
                <w:noProof/>
                <w:webHidden/>
              </w:rPr>
            </w:r>
            <w:r>
              <w:rPr>
                <w:noProof/>
                <w:webHidden/>
              </w:rPr>
              <w:fldChar w:fldCharType="separate"/>
            </w:r>
            <w:r>
              <w:rPr>
                <w:noProof/>
                <w:webHidden/>
              </w:rPr>
              <w:t>10</w:t>
            </w:r>
            <w:r>
              <w:rPr>
                <w:noProof/>
                <w:webHidden/>
              </w:rPr>
              <w:fldChar w:fldCharType="end"/>
            </w:r>
          </w:hyperlink>
        </w:p>
        <w:p w14:paraId="7D27E7CC" w14:textId="360910C4" w:rsidR="00981B91" w:rsidRDefault="00981B91">
          <w:pPr>
            <w:pStyle w:val="TOC2"/>
            <w:tabs>
              <w:tab w:val="right" w:leader="dot" w:pos="10230"/>
            </w:tabs>
            <w:rPr>
              <w:rFonts w:asciiTheme="minorHAnsi" w:eastAsiaTheme="minorEastAsia" w:hAnsiTheme="minorHAnsi" w:cstheme="minorBidi"/>
              <w:noProof/>
              <w:lang w:bidi="ar-SA"/>
            </w:rPr>
          </w:pPr>
          <w:hyperlink w:anchor="_Toc151555503" w:history="1">
            <w:r w:rsidRPr="00814635">
              <w:rPr>
                <w:rStyle w:val="Hyperlink"/>
                <w:noProof/>
              </w:rPr>
              <w:t>Intended audience</w:t>
            </w:r>
            <w:r>
              <w:rPr>
                <w:noProof/>
                <w:webHidden/>
              </w:rPr>
              <w:tab/>
            </w:r>
            <w:r>
              <w:rPr>
                <w:noProof/>
                <w:webHidden/>
              </w:rPr>
              <w:fldChar w:fldCharType="begin"/>
            </w:r>
            <w:r>
              <w:rPr>
                <w:noProof/>
                <w:webHidden/>
              </w:rPr>
              <w:instrText xml:space="preserve"> PAGEREF _Toc151555503 \h </w:instrText>
            </w:r>
            <w:r>
              <w:rPr>
                <w:noProof/>
                <w:webHidden/>
              </w:rPr>
            </w:r>
            <w:r>
              <w:rPr>
                <w:noProof/>
                <w:webHidden/>
              </w:rPr>
              <w:fldChar w:fldCharType="separate"/>
            </w:r>
            <w:r>
              <w:rPr>
                <w:noProof/>
                <w:webHidden/>
              </w:rPr>
              <w:t>10</w:t>
            </w:r>
            <w:r>
              <w:rPr>
                <w:noProof/>
                <w:webHidden/>
              </w:rPr>
              <w:fldChar w:fldCharType="end"/>
            </w:r>
          </w:hyperlink>
        </w:p>
        <w:p w14:paraId="7EF48793" w14:textId="714E2341" w:rsidR="00981B91" w:rsidRDefault="00981B91">
          <w:pPr>
            <w:pStyle w:val="TOC2"/>
            <w:tabs>
              <w:tab w:val="right" w:leader="dot" w:pos="10230"/>
            </w:tabs>
            <w:rPr>
              <w:rFonts w:asciiTheme="minorHAnsi" w:eastAsiaTheme="minorEastAsia" w:hAnsiTheme="minorHAnsi" w:cstheme="minorBidi"/>
              <w:noProof/>
              <w:lang w:bidi="ar-SA"/>
            </w:rPr>
          </w:pPr>
          <w:hyperlink w:anchor="_Toc151555504" w:history="1">
            <w:r w:rsidRPr="00814635">
              <w:rPr>
                <w:rStyle w:val="Hyperlink"/>
                <w:noProof/>
              </w:rPr>
              <w:t>Change History</w:t>
            </w:r>
            <w:r>
              <w:rPr>
                <w:noProof/>
                <w:webHidden/>
              </w:rPr>
              <w:tab/>
            </w:r>
            <w:r>
              <w:rPr>
                <w:noProof/>
                <w:webHidden/>
              </w:rPr>
              <w:fldChar w:fldCharType="begin"/>
            </w:r>
            <w:r>
              <w:rPr>
                <w:noProof/>
                <w:webHidden/>
              </w:rPr>
              <w:instrText xml:space="preserve"> PAGEREF _Toc151555504 \h </w:instrText>
            </w:r>
            <w:r>
              <w:rPr>
                <w:noProof/>
                <w:webHidden/>
              </w:rPr>
            </w:r>
            <w:r>
              <w:rPr>
                <w:noProof/>
                <w:webHidden/>
              </w:rPr>
              <w:fldChar w:fldCharType="separate"/>
            </w:r>
            <w:r>
              <w:rPr>
                <w:noProof/>
                <w:webHidden/>
              </w:rPr>
              <w:t>10</w:t>
            </w:r>
            <w:r>
              <w:rPr>
                <w:noProof/>
                <w:webHidden/>
              </w:rPr>
              <w:fldChar w:fldCharType="end"/>
            </w:r>
          </w:hyperlink>
        </w:p>
        <w:p w14:paraId="06020605" w14:textId="16012F0E" w:rsidR="00981B91" w:rsidRDefault="00981B91">
          <w:pPr>
            <w:pStyle w:val="TOC2"/>
            <w:tabs>
              <w:tab w:val="right" w:leader="dot" w:pos="10230"/>
            </w:tabs>
            <w:rPr>
              <w:rFonts w:asciiTheme="minorHAnsi" w:eastAsiaTheme="minorEastAsia" w:hAnsiTheme="minorHAnsi" w:cstheme="minorBidi"/>
              <w:noProof/>
              <w:lang w:bidi="ar-SA"/>
            </w:rPr>
          </w:pPr>
          <w:hyperlink w:anchor="_Toc151555505" w:history="1">
            <w:r w:rsidRPr="00814635">
              <w:rPr>
                <w:rStyle w:val="Hyperlink"/>
                <w:noProof/>
              </w:rPr>
              <w:t>RESTful Based Web Service</w:t>
            </w:r>
            <w:r>
              <w:rPr>
                <w:noProof/>
                <w:webHidden/>
              </w:rPr>
              <w:tab/>
            </w:r>
            <w:r>
              <w:rPr>
                <w:noProof/>
                <w:webHidden/>
              </w:rPr>
              <w:fldChar w:fldCharType="begin"/>
            </w:r>
            <w:r>
              <w:rPr>
                <w:noProof/>
                <w:webHidden/>
              </w:rPr>
              <w:instrText xml:space="preserve"> PAGEREF _Toc151555505 \h </w:instrText>
            </w:r>
            <w:r>
              <w:rPr>
                <w:noProof/>
                <w:webHidden/>
              </w:rPr>
            </w:r>
            <w:r>
              <w:rPr>
                <w:noProof/>
                <w:webHidden/>
              </w:rPr>
              <w:fldChar w:fldCharType="separate"/>
            </w:r>
            <w:r>
              <w:rPr>
                <w:noProof/>
                <w:webHidden/>
              </w:rPr>
              <w:t>11</w:t>
            </w:r>
            <w:r>
              <w:rPr>
                <w:noProof/>
                <w:webHidden/>
              </w:rPr>
              <w:fldChar w:fldCharType="end"/>
            </w:r>
          </w:hyperlink>
        </w:p>
        <w:p w14:paraId="16ADABC9" w14:textId="2FE85949"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06" w:history="1">
            <w:r w:rsidRPr="00814635">
              <w:rPr>
                <w:rStyle w:val="Hyperlink"/>
                <w:noProof/>
              </w:rPr>
              <w:t>RESTful Best Practice Alignment</w:t>
            </w:r>
            <w:r>
              <w:rPr>
                <w:noProof/>
                <w:webHidden/>
              </w:rPr>
              <w:tab/>
            </w:r>
            <w:r>
              <w:rPr>
                <w:noProof/>
                <w:webHidden/>
              </w:rPr>
              <w:fldChar w:fldCharType="begin"/>
            </w:r>
            <w:r>
              <w:rPr>
                <w:noProof/>
                <w:webHidden/>
              </w:rPr>
              <w:instrText xml:space="preserve"> PAGEREF _Toc151555506 \h </w:instrText>
            </w:r>
            <w:r>
              <w:rPr>
                <w:noProof/>
                <w:webHidden/>
              </w:rPr>
            </w:r>
            <w:r>
              <w:rPr>
                <w:noProof/>
                <w:webHidden/>
              </w:rPr>
              <w:fldChar w:fldCharType="separate"/>
            </w:r>
            <w:r>
              <w:rPr>
                <w:noProof/>
                <w:webHidden/>
              </w:rPr>
              <w:t>11</w:t>
            </w:r>
            <w:r>
              <w:rPr>
                <w:noProof/>
                <w:webHidden/>
              </w:rPr>
              <w:fldChar w:fldCharType="end"/>
            </w:r>
          </w:hyperlink>
        </w:p>
        <w:p w14:paraId="1FA3F9D1" w14:textId="356CF8D8"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07" w:history="1">
            <w:r w:rsidRPr="00814635">
              <w:rPr>
                <w:rStyle w:val="Hyperlink"/>
                <w:noProof/>
              </w:rPr>
              <w:t>RESTful Best Practice Divergence</w:t>
            </w:r>
            <w:r>
              <w:rPr>
                <w:noProof/>
                <w:webHidden/>
              </w:rPr>
              <w:tab/>
            </w:r>
            <w:r>
              <w:rPr>
                <w:noProof/>
                <w:webHidden/>
              </w:rPr>
              <w:fldChar w:fldCharType="begin"/>
            </w:r>
            <w:r>
              <w:rPr>
                <w:noProof/>
                <w:webHidden/>
              </w:rPr>
              <w:instrText xml:space="preserve"> PAGEREF _Toc151555507 \h </w:instrText>
            </w:r>
            <w:r>
              <w:rPr>
                <w:noProof/>
                <w:webHidden/>
              </w:rPr>
            </w:r>
            <w:r>
              <w:rPr>
                <w:noProof/>
                <w:webHidden/>
              </w:rPr>
              <w:fldChar w:fldCharType="separate"/>
            </w:r>
            <w:r>
              <w:rPr>
                <w:noProof/>
                <w:webHidden/>
              </w:rPr>
              <w:t>11</w:t>
            </w:r>
            <w:r>
              <w:rPr>
                <w:noProof/>
                <w:webHidden/>
              </w:rPr>
              <w:fldChar w:fldCharType="end"/>
            </w:r>
          </w:hyperlink>
        </w:p>
        <w:p w14:paraId="70B37873" w14:textId="61320409" w:rsidR="00981B91" w:rsidRDefault="00981B91">
          <w:pPr>
            <w:pStyle w:val="TOC2"/>
            <w:tabs>
              <w:tab w:val="right" w:leader="dot" w:pos="10230"/>
            </w:tabs>
            <w:rPr>
              <w:rFonts w:asciiTheme="minorHAnsi" w:eastAsiaTheme="minorEastAsia" w:hAnsiTheme="minorHAnsi" w:cstheme="minorBidi"/>
              <w:noProof/>
              <w:lang w:bidi="ar-SA"/>
            </w:rPr>
          </w:pPr>
          <w:hyperlink w:anchor="_Toc151555508" w:history="1">
            <w:r w:rsidRPr="00814635">
              <w:rPr>
                <w:rStyle w:val="Hyperlink"/>
                <w:noProof/>
              </w:rPr>
              <w:t>Web Service Development Assumptions</w:t>
            </w:r>
            <w:r>
              <w:rPr>
                <w:noProof/>
                <w:webHidden/>
              </w:rPr>
              <w:tab/>
            </w:r>
            <w:r>
              <w:rPr>
                <w:noProof/>
                <w:webHidden/>
              </w:rPr>
              <w:fldChar w:fldCharType="begin"/>
            </w:r>
            <w:r>
              <w:rPr>
                <w:noProof/>
                <w:webHidden/>
              </w:rPr>
              <w:instrText xml:space="preserve"> PAGEREF _Toc151555508 \h </w:instrText>
            </w:r>
            <w:r>
              <w:rPr>
                <w:noProof/>
                <w:webHidden/>
              </w:rPr>
            </w:r>
            <w:r>
              <w:rPr>
                <w:noProof/>
                <w:webHidden/>
              </w:rPr>
              <w:fldChar w:fldCharType="separate"/>
            </w:r>
            <w:r>
              <w:rPr>
                <w:noProof/>
                <w:webHidden/>
              </w:rPr>
              <w:t>11</w:t>
            </w:r>
            <w:r>
              <w:rPr>
                <w:noProof/>
                <w:webHidden/>
              </w:rPr>
              <w:fldChar w:fldCharType="end"/>
            </w:r>
          </w:hyperlink>
        </w:p>
        <w:p w14:paraId="3020D674" w14:textId="45124F87" w:rsidR="00981B91" w:rsidRDefault="00981B91">
          <w:pPr>
            <w:pStyle w:val="TOC2"/>
            <w:tabs>
              <w:tab w:val="right" w:leader="dot" w:pos="10230"/>
            </w:tabs>
            <w:rPr>
              <w:rFonts w:asciiTheme="minorHAnsi" w:eastAsiaTheme="minorEastAsia" w:hAnsiTheme="minorHAnsi" w:cstheme="minorBidi"/>
              <w:noProof/>
              <w:lang w:bidi="ar-SA"/>
            </w:rPr>
          </w:pPr>
          <w:hyperlink w:anchor="_Toc151555509" w:history="1">
            <w:r w:rsidRPr="00814635">
              <w:rPr>
                <w:rStyle w:val="Hyperlink"/>
                <w:noProof/>
              </w:rPr>
              <w:t>RESTful Client Development Assumptions</w:t>
            </w:r>
            <w:r>
              <w:rPr>
                <w:noProof/>
                <w:webHidden/>
              </w:rPr>
              <w:tab/>
            </w:r>
            <w:r>
              <w:rPr>
                <w:noProof/>
                <w:webHidden/>
              </w:rPr>
              <w:fldChar w:fldCharType="begin"/>
            </w:r>
            <w:r>
              <w:rPr>
                <w:noProof/>
                <w:webHidden/>
              </w:rPr>
              <w:instrText xml:space="preserve"> PAGEREF _Toc151555509 \h </w:instrText>
            </w:r>
            <w:r>
              <w:rPr>
                <w:noProof/>
                <w:webHidden/>
              </w:rPr>
            </w:r>
            <w:r>
              <w:rPr>
                <w:noProof/>
                <w:webHidden/>
              </w:rPr>
              <w:fldChar w:fldCharType="separate"/>
            </w:r>
            <w:r>
              <w:rPr>
                <w:noProof/>
                <w:webHidden/>
              </w:rPr>
              <w:t>12</w:t>
            </w:r>
            <w:r>
              <w:rPr>
                <w:noProof/>
                <w:webHidden/>
              </w:rPr>
              <w:fldChar w:fldCharType="end"/>
            </w:r>
          </w:hyperlink>
        </w:p>
        <w:p w14:paraId="76CFF196" w14:textId="32A24A8D" w:rsidR="00981B91" w:rsidRDefault="00981B91">
          <w:pPr>
            <w:pStyle w:val="TOC2"/>
            <w:tabs>
              <w:tab w:val="right" w:leader="dot" w:pos="10230"/>
            </w:tabs>
            <w:rPr>
              <w:rFonts w:asciiTheme="minorHAnsi" w:eastAsiaTheme="minorEastAsia" w:hAnsiTheme="minorHAnsi" w:cstheme="minorBidi"/>
              <w:noProof/>
              <w:lang w:bidi="ar-SA"/>
            </w:rPr>
          </w:pPr>
          <w:hyperlink w:anchor="_Toc151555510" w:history="1">
            <w:r w:rsidRPr="00814635">
              <w:rPr>
                <w:rStyle w:val="Hyperlink"/>
                <w:noProof/>
              </w:rPr>
              <w:t>First Steps</w:t>
            </w:r>
            <w:r>
              <w:rPr>
                <w:noProof/>
                <w:webHidden/>
              </w:rPr>
              <w:tab/>
            </w:r>
            <w:r>
              <w:rPr>
                <w:noProof/>
                <w:webHidden/>
              </w:rPr>
              <w:fldChar w:fldCharType="begin"/>
            </w:r>
            <w:r>
              <w:rPr>
                <w:noProof/>
                <w:webHidden/>
              </w:rPr>
              <w:instrText xml:space="preserve"> PAGEREF _Toc151555510 \h </w:instrText>
            </w:r>
            <w:r>
              <w:rPr>
                <w:noProof/>
                <w:webHidden/>
              </w:rPr>
            </w:r>
            <w:r>
              <w:rPr>
                <w:noProof/>
                <w:webHidden/>
              </w:rPr>
              <w:fldChar w:fldCharType="separate"/>
            </w:r>
            <w:r>
              <w:rPr>
                <w:noProof/>
                <w:webHidden/>
              </w:rPr>
              <w:t>13</w:t>
            </w:r>
            <w:r>
              <w:rPr>
                <w:noProof/>
                <w:webHidden/>
              </w:rPr>
              <w:fldChar w:fldCharType="end"/>
            </w:r>
          </w:hyperlink>
        </w:p>
        <w:p w14:paraId="2273F258" w14:textId="4B92598D"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11" w:history="1">
            <w:r w:rsidRPr="00814635">
              <w:rPr>
                <w:rStyle w:val="Hyperlink"/>
                <w:noProof/>
              </w:rPr>
              <w:t>User access to the Session Manager Element Manager Web Service</w:t>
            </w:r>
            <w:r>
              <w:rPr>
                <w:noProof/>
                <w:webHidden/>
              </w:rPr>
              <w:tab/>
            </w:r>
            <w:r>
              <w:rPr>
                <w:noProof/>
                <w:webHidden/>
              </w:rPr>
              <w:fldChar w:fldCharType="begin"/>
            </w:r>
            <w:r>
              <w:rPr>
                <w:noProof/>
                <w:webHidden/>
              </w:rPr>
              <w:instrText xml:space="preserve"> PAGEREF _Toc151555511 \h </w:instrText>
            </w:r>
            <w:r>
              <w:rPr>
                <w:noProof/>
                <w:webHidden/>
              </w:rPr>
            </w:r>
            <w:r>
              <w:rPr>
                <w:noProof/>
                <w:webHidden/>
              </w:rPr>
              <w:fldChar w:fldCharType="separate"/>
            </w:r>
            <w:r>
              <w:rPr>
                <w:noProof/>
                <w:webHidden/>
              </w:rPr>
              <w:t>13</w:t>
            </w:r>
            <w:r>
              <w:rPr>
                <w:noProof/>
                <w:webHidden/>
              </w:rPr>
              <w:fldChar w:fldCharType="end"/>
            </w:r>
          </w:hyperlink>
        </w:p>
        <w:p w14:paraId="5524CE58" w14:textId="41F98C05"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12" w:history="1">
            <w:r w:rsidRPr="00814635">
              <w:rPr>
                <w:rStyle w:val="Hyperlink"/>
                <w:noProof/>
              </w:rPr>
              <w:t>System Manager Session Management</w:t>
            </w:r>
            <w:r>
              <w:rPr>
                <w:noProof/>
                <w:webHidden/>
              </w:rPr>
              <w:tab/>
            </w:r>
            <w:r>
              <w:rPr>
                <w:noProof/>
                <w:webHidden/>
              </w:rPr>
              <w:fldChar w:fldCharType="begin"/>
            </w:r>
            <w:r>
              <w:rPr>
                <w:noProof/>
                <w:webHidden/>
              </w:rPr>
              <w:instrText xml:space="preserve"> PAGEREF _Toc151555512 \h </w:instrText>
            </w:r>
            <w:r>
              <w:rPr>
                <w:noProof/>
                <w:webHidden/>
              </w:rPr>
            </w:r>
            <w:r>
              <w:rPr>
                <w:noProof/>
                <w:webHidden/>
              </w:rPr>
              <w:fldChar w:fldCharType="separate"/>
            </w:r>
            <w:r>
              <w:rPr>
                <w:noProof/>
                <w:webHidden/>
              </w:rPr>
              <w:t>13</w:t>
            </w:r>
            <w:r>
              <w:rPr>
                <w:noProof/>
                <w:webHidden/>
              </w:rPr>
              <w:fldChar w:fldCharType="end"/>
            </w:r>
          </w:hyperlink>
        </w:p>
        <w:p w14:paraId="000CDE8A" w14:textId="0BFEADA1"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13" w:history="1">
            <w:r w:rsidRPr="00814635">
              <w:rPr>
                <w:rStyle w:val="Hyperlink"/>
                <w:noProof/>
              </w:rPr>
              <w:t>Gaining REST API Familiarity using Browser Tools</w:t>
            </w:r>
            <w:r>
              <w:rPr>
                <w:noProof/>
                <w:webHidden/>
              </w:rPr>
              <w:tab/>
            </w:r>
            <w:r>
              <w:rPr>
                <w:noProof/>
                <w:webHidden/>
              </w:rPr>
              <w:fldChar w:fldCharType="begin"/>
            </w:r>
            <w:r>
              <w:rPr>
                <w:noProof/>
                <w:webHidden/>
              </w:rPr>
              <w:instrText xml:space="preserve"> PAGEREF _Toc151555513 \h </w:instrText>
            </w:r>
            <w:r>
              <w:rPr>
                <w:noProof/>
                <w:webHidden/>
              </w:rPr>
            </w:r>
            <w:r>
              <w:rPr>
                <w:noProof/>
                <w:webHidden/>
              </w:rPr>
              <w:fldChar w:fldCharType="separate"/>
            </w:r>
            <w:r>
              <w:rPr>
                <w:noProof/>
                <w:webHidden/>
              </w:rPr>
              <w:t>14</w:t>
            </w:r>
            <w:r>
              <w:rPr>
                <w:noProof/>
                <w:webHidden/>
              </w:rPr>
              <w:fldChar w:fldCharType="end"/>
            </w:r>
          </w:hyperlink>
        </w:p>
        <w:p w14:paraId="08C1FC13" w14:textId="1A8D99E0" w:rsidR="00981B91" w:rsidRDefault="00981B91">
          <w:pPr>
            <w:pStyle w:val="TOC2"/>
            <w:tabs>
              <w:tab w:val="right" w:leader="dot" w:pos="10230"/>
            </w:tabs>
            <w:rPr>
              <w:rFonts w:asciiTheme="minorHAnsi" w:eastAsiaTheme="minorEastAsia" w:hAnsiTheme="minorHAnsi" w:cstheme="minorBidi"/>
              <w:noProof/>
              <w:lang w:bidi="ar-SA"/>
            </w:rPr>
          </w:pPr>
          <w:hyperlink w:anchor="_Toc151555514" w:history="1">
            <w:r w:rsidRPr="00814635">
              <w:rPr>
                <w:rStyle w:val="Hyperlink"/>
                <w:noProof/>
              </w:rPr>
              <w:t>Next Steps</w:t>
            </w:r>
            <w:r>
              <w:rPr>
                <w:noProof/>
                <w:webHidden/>
              </w:rPr>
              <w:tab/>
            </w:r>
            <w:r>
              <w:rPr>
                <w:noProof/>
                <w:webHidden/>
              </w:rPr>
              <w:fldChar w:fldCharType="begin"/>
            </w:r>
            <w:r>
              <w:rPr>
                <w:noProof/>
                <w:webHidden/>
              </w:rPr>
              <w:instrText xml:space="preserve"> PAGEREF _Toc151555514 \h </w:instrText>
            </w:r>
            <w:r>
              <w:rPr>
                <w:noProof/>
                <w:webHidden/>
              </w:rPr>
            </w:r>
            <w:r>
              <w:rPr>
                <w:noProof/>
                <w:webHidden/>
              </w:rPr>
              <w:fldChar w:fldCharType="separate"/>
            </w:r>
            <w:r>
              <w:rPr>
                <w:noProof/>
                <w:webHidden/>
              </w:rPr>
              <w:t>14</w:t>
            </w:r>
            <w:r>
              <w:rPr>
                <w:noProof/>
                <w:webHidden/>
              </w:rPr>
              <w:fldChar w:fldCharType="end"/>
            </w:r>
          </w:hyperlink>
        </w:p>
        <w:p w14:paraId="14F01144" w14:textId="69164C31"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15" w:history="1">
            <w:r w:rsidRPr="00814635">
              <w:rPr>
                <w:rStyle w:val="Hyperlink"/>
                <w:noProof/>
              </w:rPr>
              <w:t>SSL/TLS Trust Setup</w:t>
            </w:r>
            <w:r>
              <w:rPr>
                <w:noProof/>
                <w:webHidden/>
              </w:rPr>
              <w:tab/>
            </w:r>
            <w:r>
              <w:rPr>
                <w:noProof/>
                <w:webHidden/>
              </w:rPr>
              <w:fldChar w:fldCharType="begin"/>
            </w:r>
            <w:r>
              <w:rPr>
                <w:noProof/>
                <w:webHidden/>
              </w:rPr>
              <w:instrText xml:space="preserve"> PAGEREF _Toc151555515 \h </w:instrText>
            </w:r>
            <w:r>
              <w:rPr>
                <w:noProof/>
                <w:webHidden/>
              </w:rPr>
            </w:r>
            <w:r>
              <w:rPr>
                <w:noProof/>
                <w:webHidden/>
              </w:rPr>
              <w:fldChar w:fldCharType="separate"/>
            </w:r>
            <w:r>
              <w:rPr>
                <w:noProof/>
                <w:webHidden/>
              </w:rPr>
              <w:t>14</w:t>
            </w:r>
            <w:r>
              <w:rPr>
                <w:noProof/>
                <w:webHidden/>
              </w:rPr>
              <w:fldChar w:fldCharType="end"/>
            </w:r>
          </w:hyperlink>
        </w:p>
        <w:p w14:paraId="58D30CDA" w14:textId="23748765"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16" w:history="1">
            <w:r w:rsidRPr="00814635">
              <w:rPr>
                <w:rStyle w:val="Hyperlink"/>
                <w:noProof/>
              </w:rPr>
              <w:t>Contents of SDK zip</w:t>
            </w:r>
            <w:r>
              <w:rPr>
                <w:noProof/>
                <w:webHidden/>
              </w:rPr>
              <w:tab/>
            </w:r>
            <w:r>
              <w:rPr>
                <w:noProof/>
                <w:webHidden/>
              </w:rPr>
              <w:fldChar w:fldCharType="begin"/>
            </w:r>
            <w:r>
              <w:rPr>
                <w:noProof/>
                <w:webHidden/>
              </w:rPr>
              <w:instrText xml:space="preserve"> PAGEREF _Toc151555516 \h </w:instrText>
            </w:r>
            <w:r>
              <w:rPr>
                <w:noProof/>
                <w:webHidden/>
              </w:rPr>
            </w:r>
            <w:r>
              <w:rPr>
                <w:noProof/>
                <w:webHidden/>
              </w:rPr>
              <w:fldChar w:fldCharType="separate"/>
            </w:r>
            <w:r>
              <w:rPr>
                <w:noProof/>
                <w:webHidden/>
              </w:rPr>
              <w:t>15</w:t>
            </w:r>
            <w:r>
              <w:rPr>
                <w:noProof/>
                <w:webHidden/>
              </w:rPr>
              <w:fldChar w:fldCharType="end"/>
            </w:r>
          </w:hyperlink>
        </w:p>
        <w:p w14:paraId="33A0E2DA" w14:textId="3C710D45" w:rsidR="00981B91" w:rsidRDefault="00981B91">
          <w:pPr>
            <w:pStyle w:val="TOC1"/>
            <w:tabs>
              <w:tab w:val="left" w:pos="1760"/>
              <w:tab w:val="right" w:leader="dot" w:pos="10230"/>
            </w:tabs>
            <w:rPr>
              <w:rFonts w:asciiTheme="minorHAnsi" w:eastAsiaTheme="minorEastAsia" w:hAnsiTheme="minorHAnsi" w:cstheme="minorBidi"/>
              <w:b w:val="0"/>
              <w:bCs w:val="0"/>
              <w:noProof/>
              <w:sz w:val="22"/>
              <w:szCs w:val="22"/>
              <w:lang w:bidi="ar-SA"/>
            </w:rPr>
          </w:pPr>
          <w:hyperlink w:anchor="_Toc151555517" w:history="1">
            <w:r w:rsidRPr="00814635">
              <w:rPr>
                <w:rStyle w:val="Hyperlink"/>
                <w:noProof/>
              </w:rPr>
              <w:t>Chapter</w:t>
            </w:r>
            <w:r w:rsidRPr="00814635">
              <w:rPr>
                <w:rStyle w:val="Hyperlink"/>
                <w:noProof/>
                <w:spacing w:val="-3"/>
              </w:rPr>
              <w:t xml:space="preserve"> </w:t>
            </w:r>
            <w:r w:rsidRPr="00814635">
              <w:rPr>
                <w:rStyle w:val="Hyperlink"/>
                <w:noProof/>
              </w:rPr>
              <w:t>2:</w:t>
            </w:r>
            <w:r>
              <w:rPr>
                <w:rFonts w:asciiTheme="minorHAnsi" w:eastAsiaTheme="minorEastAsia" w:hAnsiTheme="minorHAnsi" w:cstheme="minorBidi"/>
                <w:b w:val="0"/>
                <w:bCs w:val="0"/>
                <w:noProof/>
                <w:sz w:val="22"/>
                <w:szCs w:val="22"/>
                <w:lang w:bidi="ar-SA"/>
              </w:rPr>
              <w:tab/>
            </w:r>
            <w:r w:rsidRPr="00814635">
              <w:rPr>
                <w:rStyle w:val="Hyperlink"/>
                <w:noProof/>
              </w:rPr>
              <w:t xml:space="preserve">Authentication </w:t>
            </w:r>
            <w:r w:rsidRPr="00814635">
              <w:rPr>
                <w:rStyle w:val="Hyperlink"/>
                <w:noProof/>
                <w:spacing w:val="-5"/>
              </w:rPr>
              <w:t xml:space="preserve">and </w:t>
            </w:r>
            <w:r w:rsidRPr="00814635">
              <w:rPr>
                <w:rStyle w:val="Hyperlink"/>
                <w:noProof/>
              </w:rPr>
              <w:t>authorization</w:t>
            </w:r>
            <w:r>
              <w:rPr>
                <w:noProof/>
                <w:webHidden/>
              </w:rPr>
              <w:tab/>
            </w:r>
            <w:r>
              <w:rPr>
                <w:noProof/>
                <w:webHidden/>
              </w:rPr>
              <w:fldChar w:fldCharType="begin"/>
            </w:r>
            <w:r>
              <w:rPr>
                <w:noProof/>
                <w:webHidden/>
              </w:rPr>
              <w:instrText xml:space="preserve"> PAGEREF _Toc151555517 \h </w:instrText>
            </w:r>
            <w:r>
              <w:rPr>
                <w:noProof/>
                <w:webHidden/>
              </w:rPr>
            </w:r>
            <w:r>
              <w:rPr>
                <w:noProof/>
                <w:webHidden/>
              </w:rPr>
              <w:fldChar w:fldCharType="separate"/>
            </w:r>
            <w:r>
              <w:rPr>
                <w:noProof/>
                <w:webHidden/>
              </w:rPr>
              <w:t>16</w:t>
            </w:r>
            <w:r>
              <w:rPr>
                <w:noProof/>
                <w:webHidden/>
              </w:rPr>
              <w:fldChar w:fldCharType="end"/>
            </w:r>
          </w:hyperlink>
        </w:p>
        <w:p w14:paraId="3E2B9CC9" w14:textId="4760A01B" w:rsidR="00981B91" w:rsidRDefault="00981B91">
          <w:pPr>
            <w:pStyle w:val="TOC2"/>
            <w:tabs>
              <w:tab w:val="right" w:leader="dot" w:pos="10230"/>
            </w:tabs>
            <w:rPr>
              <w:rFonts w:asciiTheme="minorHAnsi" w:eastAsiaTheme="minorEastAsia" w:hAnsiTheme="minorHAnsi" w:cstheme="minorBidi"/>
              <w:noProof/>
              <w:lang w:bidi="ar-SA"/>
            </w:rPr>
          </w:pPr>
          <w:hyperlink w:anchor="_Toc151555518" w:history="1">
            <w:r w:rsidRPr="00814635">
              <w:rPr>
                <w:rStyle w:val="Hyperlink"/>
                <w:noProof/>
              </w:rPr>
              <w:t>HTTP supported</w:t>
            </w:r>
            <w:r w:rsidRPr="00814635">
              <w:rPr>
                <w:rStyle w:val="Hyperlink"/>
                <w:noProof/>
                <w:spacing w:val="-7"/>
              </w:rPr>
              <w:t xml:space="preserve"> </w:t>
            </w:r>
            <w:r w:rsidRPr="00814635">
              <w:rPr>
                <w:rStyle w:val="Hyperlink"/>
                <w:noProof/>
              </w:rPr>
              <w:t>methods</w:t>
            </w:r>
            <w:r>
              <w:rPr>
                <w:noProof/>
                <w:webHidden/>
              </w:rPr>
              <w:tab/>
            </w:r>
            <w:r>
              <w:rPr>
                <w:noProof/>
                <w:webHidden/>
              </w:rPr>
              <w:fldChar w:fldCharType="begin"/>
            </w:r>
            <w:r>
              <w:rPr>
                <w:noProof/>
                <w:webHidden/>
              </w:rPr>
              <w:instrText xml:space="preserve"> PAGEREF _Toc151555518 \h </w:instrText>
            </w:r>
            <w:r>
              <w:rPr>
                <w:noProof/>
                <w:webHidden/>
              </w:rPr>
            </w:r>
            <w:r>
              <w:rPr>
                <w:noProof/>
                <w:webHidden/>
              </w:rPr>
              <w:fldChar w:fldCharType="separate"/>
            </w:r>
            <w:r>
              <w:rPr>
                <w:noProof/>
                <w:webHidden/>
              </w:rPr>
              <w:t>16</w:t>
            </w:r>
            <w:r>
              <w:rPr>
                <w:noProof/>
                <w:webHidden/>
              </w:rPr>
              <w:fldChar w:fldCharType="end"/>
            </w:r>
          </w:hyperlink>
        </w:p>
        <w:p w14:paraId="2A2AB1D3" w14:textId="45E461DC" w:rsidR="00981B91" w:rsidRDefault="00981B91">
          <w:pPr>
            <w:pStyle w:val="TOC2"/>
            <w:tabs>
              <w:tab w:val="right" w:leader="dot" w:pos="10230"/>
            </w:tabs>
            <w:rPr>
              <w:rFonts w:asciiTheme="minorHAnsi" w:eastAsiaTheme="minorEastAsia" w:hAnsiTheme="minorHAnsi" w:cstheme="minorBidi"/>
              <w:noProof/>
              <w:lang w:bidi="ar-SA"/>
            </w:rPr>
          </w:pPr>
          <w:hyperlink w:anchor="_Toc151555519" w:history="1">
            <w:r w:rsidRPr="00814635">
              <w:rPr>
                <w:rStyle w:val="Hyperlink"/>
                <w:noProof/>
              </w:rPr>
              <w:t>OPTIONS</w:t>
            </w:r>
            <w:r w:rsidRPr="00814635">
              <w:rPr>
                <w:rStyle w:val="Hyperlink"/>
                <w:noProof/>
                <w:spacing w:val="-8"/>
              </w:rPr>
              <w:t xml:space="preserve"> </w:t>
            </w:r>
            <w:r w:rsidRPr="00814635">
              <w:rPr>
                <w:rStyle w:val="Hyperlink"/>
                <w:noProof/>
              </w:rPr>
              <w:t>support</w:t>
            </w:r>
            <w:r>
              <w:rPr>
                <w:noProof/>
                <w:webHidden/>
              </w:rPr>
              <w:tab/>
            </w:r>
            <w:r>
              <w:rPr>
                <w:noProof/>
                <w:webHidden/>
              </w:rPr>
              <w:fldChar w:fldCharType="begin"/>
            </w:r>
            <w:r>
              <w:rPr>
                <w:noProof/>
                <w:webHidden/>
              </w:rPr>
              <w:instrText xml:space="preserve"> PAGEREF _Toc151555519 \h </w:instrText>
            </w:r>
            <w:r>
              <w:rPr>
                <w:noProof/>
                <w:webHidden/>
              </w:rPr>
            </w:r>
            <w:r>
              <w:rPr>
                <w:noProof/>
                <w:webHidden/>
              </w:rPr>
              <w:fldChar w:fldCharType="separate"/>
            </w:r>
            <w:r>
              <w:rPr>
                <w:noProof/>
                <w:webHidden/>
              </w:rPr>
              <w:t>16</w:t>
            </w:r>
            <w:r>
              <w:rPr>
                <w:noProof/>
                <w:webHidden/>
              </w:rPr>
              <w:fldChar w:fldCharType="end"/>
            </w:r>
          </w:hyperlink>
        </w:p>
        <w:p w14:paraId="42F4A738" w14:textId="3774D774" w:rsidR="00981B91" w:rsidRDefault="00981B91">
          <w:pPr>
            <w:pStyle w:val="TOC2"/>
            <w:tabs>
              <w:tab w:val="right" w:leader="dot" w:pos="10230"/>
            </w:tabs>
            <w:rPr>
              <w:rFonts w:asciiTheme="minorHAnsi" w:eastAsiaTheme="minorEastAsia" w:hAnsiTheme="minorHAnsi" w:cstheme="minorBidi"/>
              <w:noProof/>
              <w:lang w:bidi="ar-SA"/>
            </w:rPr>
          </w:pPr>
          <w:hyperlink w:anchor="_Toc151555520" w:history="1">
            <w:r w:rsidRPr="00814635">
              <w:rPr>
                <w:rStyle w:val="Hyperlink"/>
                <w:noProof/>
              </w:rPr>
              <w:t>HEAD support</w:t>
            </w:r>
            <w:r>
              <w:rPr>
                <w:noProof/>
                <w:webHidden/>
              </w:rPr>
              <w:tab/>
            </w:r>
            <w:r>
              <w:rPr>
                <w:noProof/>
                <w:webHidden/>
              </w:rPr>
              <w:fldChar w:fldCharType="begin"/>
            </w:r>
            <w:r>
              <w:rPr>
                <w:noProof/>
                <w:webHidden/>
              </w:rPr>
              <w:instrText xml:space="preserve"> PAGEREF _Toc151555520 \h </w:instrText>
            </w:r>
            <w:r>
              <w:rPr>
                <w:noProof/>
                <w:webHidden/>
              </w:rPr>
            </w:r>
            <w:r>
              <w:rPr>
                <w:noProof/>
                <w:webHidden/>
              </w:rPr>
              <w:fldChar w:fldCharType="separate"/>
            </w:r>
            <w:r>
              <w:rPr>
                <w:noProof/>
                <w:webHidden/>
              </w:rPr>
              <w:t>17</w:t>
            </w:r>
            <w:r>
              <w:rPr>
                <w:noProof/>
                <w:webHidden/>
              </w:rPr>
              <w:fldChar w:fldCharType="end"/>
            </w:r>
          </w:hyperlink>
        </w:p>
        <w:p w14:paraId="3EBFF8B1" w14:textId="3232F03F" w:rsidR="00981B91" w:rsidRDefault="00981B91">
          <w:pPr>
            <w:pStyle w:val="TOC2"/>
            <w:tabs>
              <w:tab w:val="right" w:leader="dot" w:pos="10230"/>
            </w:tabs>
            <w:rPr>
              <w:rFonts w:asciiTheme="minorHAnsi" w:eastAsiaTheme="minorEastAsia" w:hAnsiTheme="minorHAnsi" w:cstheme="minorBidi"/>
              <w:noProof/>
              <w:lang w:bidi="ar-SA"/>
            </w:rPr>
          </w:pPr>
          <w:hyperlink w:anchor="_Toc151555521" w:history="1">
            <w:r w:rsidRPr="00814635">
              <w:rPr>
                <w:rStyle w:val="Hyperlink"/>
                <w:noProof/>
              </w:rPr>
              <w:t>Web Service URIs</w:t>
            </w:r>
            <w:r>
              <w:rPr>
                <w:noProof/>
                <w:webHidden/>
              </w:rPr>
              <w:tab/>
            </w:r>
            <w:r>
              <w:rPr>
                <w:noProof/>
                <w:webHidden/>
              </w:rPr>
              <w:fldChar w:fldCharType="begin"/>
            </w:r>
            <w:r>
              <w:rPr>
                <w:noProof/>
                <w:webHidden/>
              </w:rPr>
              <w:instrText xml:space="preserve"> PAGEREF _Toc151555521 \h </w:instrText>
            </w:r>
            <w:r>
              <w:rPr>
                <w:noProof/>
                <w:webHidden/>
              </w:rPr>
            </w:r>
            <w:r>
              <w:rPr>
                <w:noProof/>
                <w:webHidden/>
              </w:rPr>
              <w:fldChar w:fldCharType="separate"/>
            </w:r>
            <w:r>
              <w:rPr>
                <w:noProof/>
                <w:webHidden/>
              </w:rPr>
              <w:t>17</w:t>
            </w:r>
            <w:r>
              <w:rPr>
                <w:noProof/>
                <w:webHidden/>
              </w:rPr>
              <w:fldChar w:fldCharType="end"/>
            </w:r>
          </w:hyperlink>
        </w:p>
        <w:p w14:paraId="65B486F9" w14:textId="61460C5A"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22" w:history="1">
            <w:r w:rsidRPr="00814635">
              <w:rPr>
                <w:rStyle w:val="Hyperlink"/>
                <w:noProof/>
              </w:rPr>
              <w:t>URL encoding</w:t>
            </w:r>
            <w:r>
              <w:rPr>
                <w:noProof/>
                <w:webHidden/>
              </w:rPr>
              <w:tab/>
            </w:r>
            <w:r>
              <w:rPr>
                <w:noProof/>
                <w:webHidden/>
              </w:rPr>
              <w:fldChar w:fldCharType="begin"/>
            </w:r>
            <w:r>
              <w:rPr>
                <w:noProof/>
                <w:webHidden/>
              </w:rPr>
              <w:instrText xml:space="preserve"> PAGEREF _Toc151555522 \h </w:instrText>
            </w:r>
            <w:r>
              <w:rPr>
                <w:noProof/>
                <w:webHidden/>
              </w:rPr>
            </w:r>
            <w:r>
              <w:rPr>
                <w:noProof/>
                <w:webHidden/>
              </w:rPr>
              <w:fldChar w:fldCharType="separate"/>
            </w:r>
            <w:r>
              <w:rPr>
                <w:noProof/>
                <w:webHidden/>
              </w:rPr>
              <w:t>17</w:t>
            </w:r>
            <w:r>
              <w:rPr>
                <w:noProof/>
                <w:webHidden/>
              </w:rPr>
              <w:fldChar w:fldCharType="end"/>
            </w:r>
          </w:hyperlink>
        </w:p>
        <w:p w14:paraId="59AAF524" w14:textId="463CD996"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23" w:history="1">
            <w:r w:rsidRPr="00814635">
              <w:rPr>
                <w:rStyle w:val="Hyperlink"/>
                <w:noProof/>
              </w:rPr>
              <w:t>Query format</w:t>
            </w:r>
            <w:r>
              <w:rPr>
                <w:noProof/>
                <w:webHidden/>
              </w:rPr>
              <w:tab/>
            </w:r>
            <w:r>
              <w:rPr>
                <w:noProof/>
                <w:webHidden/>
              </w:rPr>
              <w:fldChar w:fldCharType="begin"/>
            </w:r>
            <w:r>
              <w:rPr>
                <w:noProof/>
                <w:webHidden/>
              </w:rPr>
              <w:instrText xml:space="preserve"> PAGEREF _Toc151555523 \h </w:instrText>
            </w:r>
            <w:r>
              <w:rPr>
                <w:noProof/>
                <w:webHidden/>
              </w:rPr>
            </w:r>
            <w:r>
              <w:rPr>
                <w:noProof/>
                <w:webHidden/>
              </w:rPr>
              <w:fldChar w:fldCharType="separate"/>
            </w:r>
            <w:r>
              <w:rPr>
                <w:noProof/>
                <w:webHidden/>
              </w:rPr>
              <w:t>17</w:t>
            </w:r>
            <w:r>
              <w:rPr>
                <w:noProof/>
                <w:webHidden/>
              </w:rPr>
              <w:fldChar w:fldCharType="end"/>
            </w:r>
          </w:hyperlink>
        </w:p>
        <w:p w14:paraId="0E8B5B7E" w14:textId="0DEBBF46" w:rsidR="00981B91" w:rsidRDefault="00981B91">
          <w:pPr>
            <w:pStyle w:val="TOC2"/>
            <w:tabs>
              <w:tab w:val="right" w:leader="dot" w:pos="10230"/>
            </w:tabs>
            <w:rPr>
              <w:rFonts w:asciiTheme="minorHAnsi" w:eastAsiaTheme="minorEastAsia" w:hAnsiTheme="minorHAnsi" w:cstheme="minorBidi"/>
              <w:noProof/>
              <w:lang w:bidi="ar-SA"/>
            </w:rPr>
          </w:pPr>
          <w:hyperlink w:anchor="_Toc151555524" w:history="1">
            <w:r w:rsidRPr="00814635">
              <w:rPr>
                <w:rStyle w:val="Hyperlink"/>
                <w:noProof/>
              </w:rPr>
              <w:t>HTTP Response Status</w:t>
            </w:r>
            <w:r w:rsidRPr="00814635">
              <w:rPr>
                <w:rStyle w:val="Hyperlink"/>
                <w:noProof/>
                <w:spacing w:val="-7"/>
              </w:rPr>
              <w:t xml:space="preserve"> </w:t>
            </w:r>
            <w:r w:rsidRPr="00814635">
              <w:rPr>
                <w:rStyle w:val="Hyperlink"/>
                <w:noProof/>
              </w:rPr>
              <w:t>Codes</w:t>
            </w:r>
            <w:r>
              <w:rPr>
                <w:noProof/>
                <w:webHidden/>
              </w:rPr>
              <w:tab/>
            </w:r>
            <w:r>
              <w:rPr>
                <w:noProof/>
                <w:webHidden/>
              </w:rPr>
              <w:fldChar w:fldCharType="begin"/>
            </w:r>
            <w:r>
              <w:rPr>
                <w:noProof/>
                <w:webHidden/>
              </w:rPr>
              <w:instrText xml:space="preserve"> PAGEREF _Toc151555524 \h </w:instrText>
            </w:r>
            <w:r>
              <w:rPr>
                <w:noProof/>
                <w:webHidden/>
              </w:rPr>
            </w:r>
            <w:r>
              <w:rPr>
                <w:noProof/>
                <w:webHidden/>
              </w:rPr>
              <w:fldChar w:fldCharType="separate"/>
            </w:r>
            <w:r>
              <w:rPr>
                <w:noProof/>
                <w:webHidden/>
              </w:rPr>
              <w:t>18</w:t>
            </w:r>
            <w:r>
              <w:rPr>
                <w:noProof/>
                <w:webHidden/>
              </w:rPr>
              <w:fldChar w:fldCharType="end"/>
            </w:r>
          </w:hyperlink>
        </w:p>
        <w:p w14:paraId="1341BC74" w14:textId="4631CD45"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25" w:history="1">
            <w:r w:rsidRPr="00814635">
              <w:rPr>
                <w:rStyle w:val="Hyperlink"/>
                <w:noProof/>
              </w:rPr>
              <w:t>Error response body content format</w:t>
            </w:r>
            <w:r>
              <w:rPr>
                <w:noProof/>
                <w:webHidden/>
              </w:rPr>
              <w:tab/>
            </w:r>
            <w:r>
              <w:rPr>
                <w:noProof/>
                <w:webHidden/>
              </w:rPr>
              <w:fldChar w:fldCharType="begin"/>
            </w:r>
            <w:r>
              <w:rPr>
                <w:noProof/>
                <w:webHidden/>
              </w:rPr>
              <w:instrText xml:space="preserve"> PAGEREF _Toc151555525 \h </w:instrText>
            </w:r>
            <w:r>
              <w:rPr>
                <w:noProof/>
                <w:webHidden/>
              </w:rPr>
            </w:r>
            <w:r>
              <w:rPr>
                <w:noProof/>
                <w:webHidden/>
              </w:rPr>
              <w:fldChar w:fldCharType="separate"/>
            </w:r>
            <w:r>
              <w:rPr>
                <w:noProof/>
                <w:webHidden/>
              </w:rPr>
              <w:t>19</w:t>
            </w:r>
            <w:r>
              <w:rPr>
                <w:noProof/>
                <w:webHidden/>
              </w:rPr>
              <w:fldChar w:fldCharType="end"/>
            </w:r>
          </w:hyperlink>
        </w:p>
        <w:p w14:paraId="5BE77326" w14:textId="6F918B4D" w:rsidR="00981B91" w:rsidRDefault="00981B91">
          <w:pPr>
            <w:pStyle w:val="TOC2"/>
            <w:tabs>
              <w:tab w:val="right" w:leader="dot" w:pos="10230"/>
            </w:tabs>
            <w:rPr>
              <w:rFonts w:asciiTheme="minorHAnsi" w:eastAsiaTheme="minorEastAsia" w:hAnsiTheme="minorHAnsi" w:cstheme="minorBidi"/>
              <w:noProof/>
              <w:lang w:bidi="ar-SA"/>
            </w:rPr>
          </w:pPr>
          <w:hyperlink w:anchor="_Toc151555526" w:history="1">
            <w:r w:rsidRPr="00814635">
              <w:rPr>
                <w:rStyle w:val="Hyperlink"/>
                <w:noProof/>
              </w:rPr>
              <w:t>HTTP Header</w:t>
            </w:r>
            <w:r w:rsidRPr="00814635">
              <w:rPr>
                <w:rStyle w:val="Hyperlink"/>
                <w:noProof/>
                <w:spacing w:val="-3"/>
              </w:rPr>
              <w:t xml:space="preserve"> </w:t>
            </w:r>
            <w:r w:rsidRPr="00814635">
              <w:rPr>
                <w:rStyle w:val="Hyperlink"/>
                <w:noProof/>
              </w:rPr>
              <w:t>Properties</w:t>
            </w:r>
            <w:r>
              <w:rPr>
                <w:noProof/>
                <w:webHidden/>
              </w:rPr>
              <w:tab/>
            </w:r>
            <w:r>
              <w:rPr>
                <w:noProof/>
                <w:webHidden/>
              </w:rPr>
              <w:fldChar w:fldCharType="begin"/>
            </w:r>
            <w:r>
              <w:rPr>
                <w:noProof/>
                <w:webHidden/>
              </w:rPr>
              <w:instrText xml:space="preserve"> PAGEREF _Toc151555526 \h </w:instrText>
            </w:r>
            <w:r>
              <w:rPr>
                <w:noProof/>
                <w:webHidden/>
              </w:rPr>
            </w:r>
            <w:r>
              <w:rPr>
                <w:noProof/>
                <w:webHidden/>
              </w:rPr>
              <w:fldChar w:fldCharType="separate"/>
            </w:r>
            <w:r>
              <w:rPr>
                <w:noProof/>
                <w:webHidden/>
              </w:rPr>
              <w:t>20</w:t>
            </w:r>
            <w:r>
              <w:rPr>
                <w:noProof/>
                <w:webHidden/>
              </w:rPr>
              <w:fldChar w:fldCharType="end"/>
            </w:r>
          </w:hyperlink>
        </w:p>
        <w:p w14:paraId="59395DCF" w14:textId="3BAC182F"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27" w:history="1">
            <w:r w:rsidRPr="00814635">
              <w:rPr>
                <w:rStyle w:val="Hyperlink"/>
                <w:noProof/>
              </w:rPr>
              <w:t>Required Request Headers</w:t>
            </w:r>
            <w:r>
              <w:rPr>
                <w:noProof/>
                <w:webHidden/>
              </w:rPr>
              <w:tab/>
            </w:r>
            <w:r>
              <w:rPr>
                <w:noProof/>
                <w:webHidden/>
              </w:rPr>
              <w:fldChar w:fldCharType="begin"/>
            </w:r>
            <w:r>
              <w:rPr>
                <w:noProof/>
                <w:webHidden/>
              </w:rPr>
              <w:instrText xml:space="preserve"> PAGEREF _Toc151555527 \h </w:instrText>
            </w:r>
            <w:r>
              <w:rPr>
                <w:noProof/>
                <w:webHidden/>
              </w:rPr>
            </w:r>
            <w:r>
              <w:rPr>
                <w:noProof/>
                <w:webHidden/>
              </w:rPr>
              <w:fldChar w:fldCharType="separate"/>
            </w:r>
            <w:r>
              <w:rPr>
                <w:noProof/>
                <w:webHidden/>
              </w:rPr>
              <w:t>20</w:t>
            </w:r>
            <w:r>
              <w:rPr>
                <w:noProof/>
                <w:webHidden/>
              </w:rPr>
              <w:fldChar w:fldCharType="end"/>
            </w:r>
          </w:hyperlink>
        </w:p>
        <w:p w14:paraId="08D0A259" w14:textId="4EE7BCC2"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28" w:history="1">
            <w:r w:rsidRPr="00814635">
              <w:rPr>
                <w:rStyle w:val="Hyperlink"/>
                <w:noProof/>
              </w:rPr>
              <w:t>GZIP content compression</w:t>
            </w:r>
            <w:r>
              <w:rPr>
                <w:noProof/>
                <w:webHidden/>
              </w:rPr>
              <w:tab/>
            </w:r>
            <w:r>
              <w:rPr>
                <w:noProof/>
                <w:webHidden/>
              </w:rPr>
              <w:fldChar w:fldCharType="begin"/>
            </w:r>
            <w:r>
              <w:rPr>
                <w:noProof/>
                <w:webHidden/>
              </w:rPr>
              <w:instrText xml:space="preserve"> PAGEREF _Toc151555528 \h </w:instrText>
            </w:r>
            <w:r>
              <w:rPr>
                <w:noProof/>
                <w:webHidden/>
              </w:rPr>
            </w:r>
            <w:r>
              <w:rPr>
                <w:noProof/>
                <w:webHidden/>
              </w:rPr>
              <w:fldChar w:fldCharType="separate"/>
            </w:r>
            <w:r>
              <w:rPr>
                <w:noProof/>
                <w:webHidden/>
              </w:rPr>
              <w:t>21</w:t>
            </w:r>
            <w:r>
              <w:rPr>
                <w:noProof/>
                <w:webHidden/>
              </w:rPr>
              <w:fldChar w:fldCharType="end"/>
            </w:r>
          </w:hyperlink>
        </w:p>
        <w:p w14:paraId="46F0E322" w14:textId="1F309738"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29" w:history="1">
            <w:r w:rsidRPr="00814635">
              <w:rPr>
                <w:rStyle w:val="Hyperlink"/>
                <w:noProof/>
              </w:rPr>
              <w:t>Character set negotiation</w:t>
            </w:r>
            <w:r>
              <w:rPr>
                <w:noProof/>
                <w:webHidden/>
              </w:rPr>
              <w:tab/>
            </w:r>
            <w:r>
              <w:rPr>
                <w:noProof/>
                <w:webHidden/>
              </w:rPr>
              <w:fldChar w:fldCharType="begin"/>
            </w:r>
            <w:r>
              <w:rPr>
                <w:noProof/>
                <w:webHidden/>
              </w:rPr>
              <w:instrText xml:space="preserve"> PAGEREF _Toc151555529 \h </w:instrText>
            </w:r>
            <w:r>
              <w:rPr>
                <w:noProof/>
                <w:webHidden/>
              </w:rPr>
            </w:r>
            <w:r>
              <w:rPr>
                <w:noProof/>
                <w:webHidden/>
              </w:rPr>
              <w:fldChar w:fldCharType="separate"/>
            </w:r>
            <w:r>
              <w:rPr>
                <w:noProof/>
                <w:webHidden/>
              </w:rPr>
              <w:t>21</w:t>
            </w:r>
            <w:r>
              <w:rPr>
                <w:noProof/>
                <w:webHidden/>
              </w:rPr>
              <w:fldChar w:fldCharType="end"/>
            </w:r>
          </w:hyperlink>
        </w:p>
        <w:p w14:paraId="22466F0A" w14:textId="13FDAD65" w:rsidR="00981B91" w:rsidRDefault="00981B91">
          <w:pPr>
            <w:pStyle w:val="TOC2"/>
            <w:tabs>
              <w:tab w:val="right" w:leader="dot" w:pos="10230"/>
            </w:tabs>
            <w:rPr>
              <w:rFonts w:asciiTheme="minorHAnsi" w:eastAsiaTheme="minorEastAsia" w:hAnsiTheme="minorHAnsi" w:cstheme="minorBidi"/>
              <w:noProof/>
              <w:lang w:bidi="ar-SA"/>
            </w:rPr>
          </w:pPr>
          <w:hyperlink w:anchor="_Toc151555530" w:history="1">
            <w:r w:rsidRPr="00814635">
              <w:rPr>
                <w:rStyle w:val="Hyperlink"/>
                <w:noProof/>
              </w:rPr>
              <w:t>Response body content</w:t>
            </w:r>
            <w:r w:rsidRPr="00814635">
              <w:rPr>
                <w:rStyle w:val="Hyperlink"/>
                <w:noProof/>
                <w:spacing w:val="-8"/>
              </w:rPr>
              <w:t xml:space="preserve"> </w:t>
            </w:r>
            <w:r w:rsidRPr="00814635">
              <w:rPr>
                <w:rStyle w:val="Hyperlink"/>
                <w:noProof/>
              </w:rPr>
              <w:t>tips</w:t>
            </w:r>
            <w:r>
              <w:rPr>
                <w:noProof/>
                <w:webHidden/>
              </w:rPr>
              <w:tab/>
            </w:r>
            <w:r>
              <w:rPr>
                <w:noProof/>
                <w:webHidden/>
              </w:rPr>
              <w:fldChar w:fldCharType="begin"/>
            </w:r>
            <w:r>
              <w:rPr>
                <w:noProof/>
                <w:webHidden/>
              </w:rPr>
              <w:instrText xml:space="preserve"> PAGEREF _Toc151555530 \h </w:instrText>
            </w:r>
            <w:r>
              <w:rPr>
                <w:noProof/>
                <w:webHidden/>
              </w:rPr>
            </w:r>
            <w:r>
              <w:rPr>
                <w:noProof/>
                <w:webHidden/>
              </w:rPr>
              <w:fldChar w:fldCharType="separate"/>
            </w:r>
            <w:r>
              <w:rPr>
                <w:noProof/>
                <w:webHidden/>
              </w:rPr>
              <w:t>22</w:t>
            </w:r>
            <w:r>
              <w:rPr>
                <w:noProof/>
                <w:webHidden/>
              </w:rPr>
              <w:fldChar w:fldCharType="end"/>
            </w:r>
          </w:hyperlink>
        </w:p>
        <w:p w14:paraId="031E8464" w14:textId="1FC955BA"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31" w:history="1">
            <w:r w:rsidRPr="00814635">
              <w:rPr>
                <w:rStyle w:val="Hyperlink"/>
                <w:noProof/>
              </w:rPr>
              <w:t>XML resource result wrapping and unwrapped sub-resource arrays</w:t>
            </w:r>
            <w:r>
              <w:rPr>
                <w:noProof/>
                <w:webHidden/>
              </w:rPr>
              <w:tab/>
            </w:r>
            <w:r>
              <w:rPr>
                <w:noProof/>
                <w:webHidden/>
              </w:rPr>
              <w:fldChar w:fldCharType="begin"/>
            </w:r>
            <w:r>
              <w:rPr>
                <w:noProof/>
                <w:webHidden/>
              </w:rPr>
              <w:instrText xml:space="preserve"> PAGEREF _Toc151555531 \h </w:instrText>
            </w:r>
            <w:r>
              <w:rPr>
                <w:noProof/>
                <w:webHidden/>
              </w:rPr>
            </w:r>
            <w:r>
              <w:rPr>
                <w:noProof/>
                <w:webHidden/>
              </w:rPr>
              <w:fldChar w:fldCharType="separate"/>
            </w:r>
            <w:r>
              <w:rPr>
                <w:noProof/>
                <w:webHidden/>
              </w:rPr>
              <w:t>22</w:t>
            </w:r>
            <w:r>
              <w:rPr>
                <w:noProof/>
                <w:webHidden/>
              </w:rPr>
              <w:fldChar w:fldCharType="end"/>
            </w:r>
          </w:hyperlink>
        </w:p>
        <w:p w14:paraId="44C994D1" w14:textId="75355EA6"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32" w:history="1">
            <w:r w:rsidRPr="00814635">
              <w:rPr>
                <w:rStyle w:val="Hyperlink"/>
                <w:noProof/>
              </w:rPr>
              <w:t>Date Representation</w:t>
            </w:r>
            <w:r>
              <w:rPr>
                <w:noProof/>
                <w:webHidden/>
              </w:rPr>
              <w:tab/>
            </w:r>
            <w:r>
              <w:rPr>
                <w:noProof/>
                <w:webHidden/>
              </w:rPr>
              <w:fldChar w:fldCharType="begin"/>
            </w:r>
            <w:r>
              <w:rPr>
                <w:noProof/>
                <w:webHidden/>
              </w:rPr>
              <w:instrText xml:space="preserve"> PAGEREF _Toc151555532 \h </w:instrText>
            </w:r>
            <w:r>
              <w:rPr>
                <w:noProof/>
                <w:webHidden/>
              </w:rPr>
            </w:r>
            <w:r>
              <w:rPr>
                <w:noProof/>
                <w:webHidden/>
              </w:rPr>
              <w:fldChar w:fldCharType="separate"/>
            </w:r>
            <w:r>
              <w:rPr>
                <w:noProof/>
                <w:webHidden/>
              </w:rPr>
              <w:t>22</w:t>
            </w:r>
            <w:r>
              <w:rPr>
                <w:noProof/>
                <w:webHidden/>
              </w:rPr>
              <w:fldChar w:fldCharType="end"/>
            </w:r>
          </w:hyperlink>
        </w:p>
        <w:p w14:paraId="045F0161" w14:textId="5709275B"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33" w:history="1">
            <w:r w:rsidRPr="00814635">
              <w:rPr>
                <w:rStyle w:val="Hyperlink"/>
                <w:noProof/>
              </w:rPr>
              <w:t>Null value handling</w:t>
            </w:r>
            <w:r>
              <w:rPr>
                <w:noProof/>
                <w:webHidden/>
              </w:rPr>
              <w:tab/>
            </w:r>
            <w:r>
              <w:rPr>
                <w:noProof/>
                <w:webHidden/>
              </w:rPr>
              <w:fldChar w:fldCharType="begin"/>
            </w:r>
            <w:r>
              <w:rPr>
                <w:noProof/>
                <w:webHidden/>
              </w:rPr>
              <w:instrText xml:space="preserve"> PAGEREF _Toc151555533 \h </w:instrText>
            </w:r>
            <w:r>
              <w:rPr>
                <w:noProof/>
                <w:webHidden/>
              </w:rPr>
            </w:r>
            <w:r>
              <w:rPr>
                <w:noProof/>
                <w:webHidden/>
              </w:rPr>
              <w:fldChar w:fldCharType="separate"/>
            </w:r>
            <w:r>
              <w:rPr>
                <w:noProof/>
                <w:webHidden/>
              </w:rPr>
              <w:t>22</w:t>
            </w:r>
            <w:r>
              <w:rPr>
                <w:noProof/>
                <w:webHidden/>
              </w:rPr>
              <w:fldChar w:fldCharType="end"/>
            </w:r>
          </w:hyperlink>
        </w:p>
        <w:p w14:paraId="4BC49C7C" w14:textId="5C2230CD"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34" w:history="1">
            <w:r w:rsidRPr="00814635">
              <w:rPr>
                <w:rStyle w:val="Hyperlink"/>
                <w:noProof/>
              </w:rPr>
              <w:t>URI Link representation</w:t>
            </w:r>
            <w:r>
              <w:rPr>
                <w:noProof/>
                <w:webHidden/>
              </w:rPr>
              <w:tab/>
            </w:r>
            <w:r>
              <w:rPr>
                <w:noProof/>
                <w:webHidden/>
              </w:rPr>
              <w:fldChar w:fldCharType="begin"/>
            </w:r>
            <w:r>
              <w:rPr>
                <w:noProof/>
                <w:webHidden/>
              </w:rPr>
              <w:instrText xml:space="preserve"> PAGEREF _Toc151555534 \h </w:instrText>
            </w:r>
            <w:r>
              <w:rPr>
                <w:noProof/>
                <w:webHidden/>
              </w:rPr>
            </w:r>
            <w:r>
              <w:rPr>
                <w:noProof/>
                <w:webHidden/>
              </w:rPr>
              <w:fldChar w:fldCharType="separate"/>
            </w:r>
            <w:r>
              <w:rPr>
                <w:noProof/>
                <w:webHidden/>
              </w:rPr>
              <w:t>22</w:t>
            </w:r>
            <w:r>
              <w:rPr>
                <w:noProof/>
                <w:webHidden/>
              </w:rPr>
              <w:fldChar w:fldCharType="end"/>
            </w:r>
          </w:hyperlink>
        </w:p>
        <w:p w14:paraId="50B42E5E" w14:textId="7E58245B" w:rsidR="00981B91" w:rsidRDefault="00981B91">
          <w:pPr>
            <w:pStyle w:val="TOC1"/>
            <w:tabs>
              <w:tab w:val="left" w:pos="1760"/>
              <w:tab w:val="right" w:leader="dot" w:pos="10230"/>
            </w:tabs>
            <w:rPr>
              <w:rFonts w:asciiTheme="minorHAnsi" w:eastAsiaTheme="minorEastAsia" w:hAnsiTheme="minorHAnsi" w:cstheme="minorBidi"/>
              <w:b w:val="0"/>
              <w:bCs w:val="0"/>
              <w:noProof/>
              <w:sz w:val="22"/>
              <w:szCs w:val="22"/>
              <w:lang w:bidi="ar-SA"/>
            </w:rPr>
          </w:pPr>
          <w:hyperlink w:anchor="_Toc151555535" w:history="1">
            <w:r w:rsidRPr="00814635">
              <w:rPr>
                <w:rStyle w:val="Hyperlink"/>
                <w:rFonts w:ascii="Cambria"/>
                <w:noProof/>
              </w:rPr>
              <w:t>Chapter</w:t>
            </w:r>
            <w:r w:rsidRPr="00814635">
              <w:rPr>
                <w:rStyle w:val="Hyperlink"/>
                <w:rFonts w:ascii="Cambria"/>
                <w:noProof/>
                <w:spacing w:val="-3"/>
              </w:rPr>
              <w:t xml:space="preserve"> </w:t>
            </w:r>
            <w:r w:rsidRPr="00814635">
              <w:rPr>
                <w:rStyle w:val="Hyperlink"/>
                <w:rFonts w:ascii="Cambria"/>
                <w:noProof/>
              </w:rPr>
              <w:t>3:</w:t>
            </w:r>
            <w:r>
              <w:rPr>
                <w:rFonts w:asciiTheme="minorHAnsi" w:eastAsiaTheme="minorEastAsia" w:hAnsiTheme="minorHAnsi" w:cstheme="minorBidi"/>
                <w:b w:val="0"/>
                <w:bCs w:val="0"/>
                <w:noProof/>
                <w:sz w:val="22"/>
                <w:szCs w:val="22"/>
                <w:lang w:bidi="ar-SA"/>
              </w:rPr>
              <w:tab/>
            </w:r>
            <w:r w:rsidRPr="00814635">
              <w:rPr>
                <w:rStyle w:val="Hyperlink"/>
                <w:rFonts w:ascii="Cambria"/>
                <w:noProof/>
              </w:rPr>
              <w:t>Session Manager</w:t>
            </w:r>
            <w:r w:rsidRPr="00814635">
              <w:rPr>
                <w:rStyle w:val="Hyperlink"/>
                <w:rFonts w:ascii="Cambria"/>
                <w:noProof/>
                <w:spacing w:val="-4"/>
              </w:rPr>
              <w:t xml:space="preserve"> </w:t>
            </w:r>
            <w:r w:rsidRPr="00814635">
              <w:rPr>
                <w:rStyle w:val="Hyperlink"/>
                <w:rFonts w:ascii="Cambria"/>
                <w:noProof/>
              </w:rPr>
              <w:t>Status</w:t>
            </w:r>
            <w:r>
              <w:rPr>
                <w:noProof/>
                <w:webHidden/>
              </w:rPr>
              <w:tab/>
            </w:r>
            <w:r>
              <w:rPr>
                <w:noProof/>
                <w:webHidden/>
              </w:rPr>
              <w:fldChar w:fldCharType="begin"/>
            </w:r>
            <w:r>
              <w:rPr>
                <w:noProof/>
                <w:webHidden/>
              </w:rPr>
              <w:instrText xml:space="preserve"> PAGEREF _Toc151555535 \h </w:instrText>
            </w:r>
            <w:r>
              <w:rPr>
                <w:noProof/>
                <w:webHidden/>
              </w:rPr>
            </w:r>
            <w:r>
              <w:rPr>
                <w:noProof/>
                <w:webHidden/>
              </w:rPr>
              <w:fldChar w:fldCharType="separate"/>
            </w:r>
            <w:r>
              <w:rPr>
                <w:noProof/>
                <w:webHidden/>
              </w:rPr>
              <w:t>24</w:t>
            </w:r>
            <w:r>
              <w:rPr>
                <w:noProof/>
                <w:webHidden/>
              </w:rPr>
              <w:fldChar w:fldCharType="end"/>
            </w:r>
          </w:hyperlink>
        </w:p>
        <w:p w14:paraId="2B63A683" w14:textId="6FA23BAB" w:rsidR="00981B91" w:rsidRDefault="00981B91">
          <w:pPr>
            <w:pStyle w:val="TOC2"/>
            <w:tabs>
              <w:tab w:val="right" w:leader="dot" w:pos="10230"/>
            </w:tabs>
            <w:rPr>
              <w:rFonts w:asciiTheme="minorHAnsi" w:eastAsiaTheme="minorEastAsia" w:hAnsiTheme="minorHAnsi" w:cstheme="minorBidi"/>
              <w:noProof/>
              <w:lang w:bidi="ar-SA"/>
            </w:rPr>
          </w:pPr>
          <w:hyperlink w:anchor="_Toc151555536" w:history="1">
            <w:r w:rsidRPr="00814635">
              <w:rPr>
                <w:rStyle w:val="Hyperlink"/>
                <w:noProof/>
              </w:rPr>
              <w:t>Get a single SM status by ID or</w:t>
            </w:r>
            <w:r w:rsidRPr="00814635">
              <w:rPr>
                <w:rStyle w:val="Hyperlink"/>
                <w:noProof/>
                <w:spacing w:val="-12"/>
              </w:rPr>
              <w:t xml:space="preserve"> </w:t>
            </w:r>
            <w:r w:rsidRPr="00814635">
              <w:rPr>
                <w:rStyle w:val="Hyperlink"/>
                <w:noProof/>
              </w:rPr>
              <w:t>name</w:t>
            </w:r>
            <w:r>
              <w:rPr>
                <w:noProof/>
                <w:webHidden/>
              </w:rPr>
              <w:tab/>
            </w:r>
            <w:r>
              <w:rPr>
                <w:noProof/>
                <w:webHidden/>
              </w:rPr>
              <w:fldChar w:fldCharType="begin"/>
            </w:r>
            <w:r>
              <w:rPr>
                <w:noProof/>
                <w:webHidden/>
              </w:rPr>
              <w:instrText xml:space="preserve"> PAGEREF _Toc151555536 \h </w:instrText>
            </w:r>
            <w:r>
              <w:rPr>
                <w:noProof/>
                <w:webHidden/>
              </w:rPr>
            </w:r>
            <w:r>
              <w:rPr>
                <w:noProof/>
                <w:webHidden/>
              </w:rPr>
              <w:fldChar w:fldCharType="separate"/>
            </w:r>
            <w:r>
              <w:rPr>
                <w:noProof/>
                <w:webHidden/>
              </w:rPr>
              <w:t>24</w:t>
            </w:r>
            <w:r>
              <w:rPr>
                <w:noProof/>
                <w:webHidden/>
              </w:rPr>
              <w:fldChar w:fldCharType="end"/>
            </w:r>
          </w:hyperlink>
        </w:p>
        <w:p w14:paraId="28F7CBAE" w14:textId="15DA946F" w:rsidR="00981B91" w:rsidRDefault="00981B91">
          <w:pPr>
            <w:pStyle w:val="TOC2"/>
            <w:tabs>
              <w:tab w:val="right" w:leader="dot" w:pos="10230"/>
            </w:tabs>
            <w:rPr>
              <w:rFonts w:asciiTheme="minorHAnsi" w:eastAsiaTheme="minorEastAsia" w:hAnsiTheme="minorHAnsi" w:cstheme="minorBidi"/>
              <w:noProof/>
              <w:lang w:bidi="ar-SA"/>
            </w:rPr>
          </w:pPr>
          <w:hyperlink w:anchor="_Toc151555537" w:history="1">
            <w:r w:rsidRPr="00814635">
              <w:rPr>
                <w:rStyle w:val="Hyperlink"/>
                <w:noProof/>
              </w:rPr>
              <w:t>Query SM</w:t>
            </w:r>
            <w:r w:rsidRPr="00814635">
              <w:rPr>
                <w:rStyle w:val="Hyperlink"/>
                <w:noProof/>
                <w:spacing w:val="-9"/>
              </w:rPr>
              <w:t xml:space="preserve"> </w:t>
            </w:r>
            <w:r w:rsidRPr="00814635">
              <w:rPr>
                <w:rStyle w:val="Hyperlink"/>
                <w:noProof/>
              </w:rPr>
              <w:t>Status</w:t>
            </w:r>
            <w:r>
              <w:rPr>
                <w:noProof/>
                <w:webHidden/>
              </w:rPr>
              <w:tab/>
            </w:r>
            <w:r>
              <w:rPr>
                <w:noProof/>
                <w:webHidden/>
              </w:rPr>
              <w:fldChar w:fldCharType="begin"/>
            </w:r>
            <w:r>
              <w:rPr>
                <w:noProof/>
                <w:webHidden/>
              </w:rPr>
              <w:instrText xml:space="preserve"> PAGEREF _Toc151555537 \h </w:instrText>
            </w:r>
            <w:r>
              <w:rPr>
                <w:noProof/>
                <w:webHidden/>
              </w:rPr>
            </w:r>
            <w:r>
              <w:rPr>
                <w:noProof/>
                <w:webHidden/>
              </w:rPr>
              <w:fldChar w:fldCharType="separate"/>
            </w:r>
            <w:r>
              <w:rPr>
                <w:noProof/>
                <w:webHidden/>
              </w:rPr>
              <w:t>24</w:t>
            </w:r>
            <w:r>
              <w:rPr>
                <w:noProof/>
                <w:webHidden/>
              </w:rPr>
              <w:fldChar w:fldCharType="end"/>
            </w:r>
          </w:hyperlink>
        </w:p>
        <w:p w14:paraId="454D8EC1" w14:textId="5842A59C" w:rsidR="00981B91" w:rsidRDefault="00981B91">
          <w:pPr>
            <w:pStyle w:val="TOC2"/>
            <w:tabs>
              <w:tab w:val="right" w:leader="dot" w:pos="10230"/>
            </w:tabs>
            <w:rPr>
              <w:rFonts w:asciiTheme="minorHAnsi" w:eastAsiaTheme="minorEastAsia" w:hAnsiTheme="minorHAnsi" w:cstheme="minorBidi"/>
              <w:noProof/>
              <w:lang w:bidi="ar-SA"/>
            </w:rPr>
          </w:pPr>
          <w:hyperlink w:anchor="_Toc151555538" w:history="1">
            <w:r w:rsidRPr="00814635">
              <w:rPr>
                <w:rStyle w:val="Hyperlink"/>
                <w:noProof/>
              </w:rPr>
              <w:t>Change SM Deny New Service</w:t>
            </w:r>
            <w:r w:rsidRPr="00814635">
              <w:rPr>
                <w:rStyle w:val="Hyperlink"/>
                <w:noProof/>
                <w:spacing w:val="-12"/>
              </w:rPr>
              <w:t xml:space="preserve"> </w:t>
            </w:r>
            <w:r w:rsidRPr="00814635">
              <w:rPr>
                <w:rStyle w:val="Hyperlink"/>
                <w:noProof/>
              </w:rPr>
              <w:t>state</w:t>
            </w:r>
            <w:r>
              <w:rPr>
                <w:noProof/>
                <w:webHidden/>
              </w:rPr>
              <w:tab/>
            </w:r>
            <w:r>
              <w:rPr>
                <w:noProof/>
                <w:webHidden/>
              </w:rPr>
              <w:fldChar w:fldCharType="begin"/>
            </w:r>
            <w:r>
              <w:rPr>
                <w:noProof/>
                <w:webHidden/>
              </w:rPr>
              <w:instrText xml:space="preserve"> PAGEREF _Toc151555538 \h </w:instrText>
            </w:r>
            <w:r>
              <w:rPr>
                <w:noProof/>
                <w:webHidden/>
              </w:rPr>
            </w:r>
            <w:r>
              <w:rPr>
                <w:noProof/>
                <w:webHidden/>
              </w:rPr>
              <w:fldChar w:fldCharType="separate"/>
            </w:r>
            <w:r>
              <w:rPr>
                <w:noProof/>
                <w:webHidden/>
              </w:rPr>
              <w:t>25</w:t>
            </w:r>
            <w:r>
              <w:rPr>
                <w:noProof/>
                <w:webHidden/>
              </w:rPr>
              <w:fldChar w:fldCharType="end"/>
            </w:r>
          </w:hyperlink>
        </w:p>
        <w:p w14:paraId="4B6A52F6" w14:textId="0929EC7B" w:rsidR="00981B91" w:rsidRDefault="00981B91">
          <w:pPr>
            <w:pStyle w:val="TOC2"/>
            <w:tabs>
              <w:tab w:val="right" w:leader="dot" w:pos="10230"/>
            </w:tabs>
            <w:rPr>
              <w:rFonts w:asciiTheme="minorHAnsi" w:eastAsiaTheme="minorEastAsia" w:hAnsiTheme="minorHAnsi" w:cstheme="minorBidi"/>
              <w:noProof/>
              <w:lang w:bidi="ar-SA"/>
            </w:rPr>
          </w:pPr>
          <w:hyperlink w:anchor="_Toc151555539" w:history="1">
            <w:r w:rsidRPr="00814635">
              <w:rPr>
                <w:rStyle w:val="Hyperlink"/>
                <w:noProof/>
              </w:rPr>
              <w:t>Change SM Maintenance Mode</w:t>
            </w:r>
            <w:r w:rsidRPr="00814635">
              <w:rPr>
                <w:rStyle w:val="Hyperlink"/>
                <w:noProof/>
                <w:spacing w:val="-20"/>
              </w:rPr>
              <w:t xml:space="preserve"> </w:t>
            </w:r>
            <w:r w:rsidRPr="00814635">
              <w:rPr>
                <w:rStyle w:val="Hyperlink"/>
                <w:noProof/>
              </w:rPr>
              <w:t>State</w:t>
            </w:r>
            <w:r>
              <w:rPr>
                <w:noProof/>
                <w:webHidden/>
              </w:rPr>
              <w:tab/>
            </w:r>
            <w:r>
              <w:rPr>
                <w:noProof/>
                <w:webHidden/>
              </w:rPr>
              <w:fldChar w:fldCharType="begin"/>
            </w:r>
            <w:r>
              <w:rPr>
                <w:noProof/>
                <w:webHidden/>
              </w:rPr>
              <w:instrText xml:space="preserve"> PAGEREF _Toc151555539 \h </w:instrText>
            </w:r>
            <w:r>
              <w:rPr>
                <w:noProof/>
                <w:webHidden/>
              </w:rPr>
            </w:r>
            <w:r>
              <w:rPr>
                <w:noProof/>
                <w:webHidden/>
              </w:rPr>
              <w:fldChar w:fldCharType="separate"/>
            </w:r>
            <w:r>
              <w:rPr>
                <w:noProof/>
                <w:webHidden/>
              </w:rPr>
              <w:t>25</w:t>
            </w:r>
            <w:r>
              <w:rPr>
                <w:noProof/>
                <w:webHidden/>
              </w:rPr>
              <w:fldChar w:fldCharType="end"/>
            </w:r>
          </w:hyperlink>
        </w:p>
        <w:p w14:paraId="48FD80D5" w14:textId="25E244B2" w:rsidR="00981B91" w:rsidRDefault="00981B91">
          <w:pPr>
            <w:pStyle w:val="TOC2"/>
            <w:tabs>
              <w:tab w:val="right" w:leader="dot" w:pos="10230"/>
            </w:tabs>
            <w:rPr>
              <w:rFonts w:asciiTheme="minorHAnsi" w:eastAsiaTheme="minorEastAsia" w:hAnsiTheme="minorHAnsi" w:cstheme="minorBidi"/>
              <w:noProof/>
              <w:lang w:bidi="ar-SA"/>
            </w:rPr>
          </w:pPr>
          <w:hyperlink w:anchor="_Toc151555540" w:history="1">
            <w:r w:rsidRPr="00814635">
              <w:rPr>
                <w:rStyle w:val="Hyperlink"/>
                <w:noProof/>
              </w:rPr>
              <w:t>SM Status response</w:t>
            </w:r>
            <w:r w:rsidRPr="00814635">
              <w:rPr>
                <w:rStyle w:val="Hyperlink"/>
                <w:noProof/>
                <w:spacing w:val="-17"/>
              </w:rPr>
              <w:t xml:space="preserve"> </w:t>
            </w:r>
            <w:r w:rsidRPr="00814635">
              <w:rPr>
                <w:rStyle w:val="Hyperlink"/>
                <w:noProof/>
              </w:rPr>
              <w:t>content</w:t>
            </w:r>
            <w:r>
              <w:rPr>
                <w:noProof/>
                <w:webHidden/>
              </w:rPr>
              <w:tab/>
            </w:r>
            <w:r>
              <w:rPr>
                <w:noProof/>
                <w:webHidden/>
              </w:rPr>
              <w:fldChar w:fldCharType="begin"/>
            </w:r>
            <w:r>
              <w:rPr>
                <w:noProof/>
                <w:webHidden/>
              </w:rPr>
              <w:instrText xml:space="preserve"> PAGEREF _Toc151555540 \h </w:instrText>
            </w:r>
            <w:r>
              <w:rPr>
                <w:noProof/>
                <w:webHidden/>
              </w:rPr>
            </w:r>
            <w:r>
              <w:rPr>
                <w:noProof/>
                <w:webHidden/>
              </w:rPr>
              <w:fldChar w:fldCharType="separate"/>
            </w:r>
            <w:r>
              <w:rPr>
                <w:noProof/>
                <w:webHidden/>
              </w:rPr>
              <w:t>26</w:t>
            </w:r>
            <w:r>
              <w:rPr>
                <w:noProof/>
                <w:webHidden/>
              </w:rPr>
              <w:fldChar w:fldCharType="end"/>
            </w:r>
          </w:hyperlink>
        </w:p>
        <w:p w14:paraId="40444093" w14:textId="7185EB4E" w:rsidR="00981B91" w:rsidRDefault="00981B91">
          <w:pPr>
            <w:pStyle w:val="TOC2"/>
            <w:tabs>
              <w:tab w:val="right" w:leader="dot" w:pos="10230"/>
            </w:tabs>
            <w:rPr>
              <w:rFonts w:asciiTheme="minorHAnsi" w:eastAsiaTheme="minorEastAsia" w:hAnsiTheme="minorHAnsi" w:cstheme="minorBidi"/>
              <w:noProof/>
              <w:lang w:bidi="ar-SA"/>
            </w:rPr>
          </w:pPr>
          <w:hyperlink w:anchor="_Toc151555541" w:history="1">
            <w:r w:rsidRPr="00814635">
              <w:rPr>
                <w:rStyle w:val="Hyperlink"/>
                <w:noProof/>
              </w:rPr>
              <w:t>SM Status query response content normal</w:t>
            </w:r>
            <w:r w:rsidRPr="00814635">
              <w:rPr>
                <w:rStyle w:val="Hyperlink"/>
                <w:noProof/>
                <w:spacing w:val="-21"/>
              </w:rPr>
              <w:t xml:space="preserve"> </w:t>
            </w:r>
            <w:r w:rsidRPr="00814635">
              <w:rPr>
                <w:rStyle w:val="Hyperlink"/>
                <w:noProof/>
              </w:rPr>
              <w:t>format</w:t>
            </w:r>
            <w:r>
              <w:rPr>
                <w:noProof/>
                <w:webHidden/>
              </w:rPr>
              <w:tab/>
            </w:r>
            <w:r>
              <w:rPr>
                <w:noProof/>
                <w:webHidden/>
              </w:rPr>
              <w:fldChar w:fldCharType="begin"/>
            </w:r>
            <w:r>
              <w:rPr>
                <w:noProof/>
                <w:webHidden/>
              </w:rPr>
              <w:instrText xml:space="preserve"> PAGEREF _Toc151555541 \h </w:instrText>
            </w:r>
            <w:r>
              <w:rPr>
                <w:noProof/>
                <w:webHidden/>
              </w:rPr>
            </w:r>
            <w:r>
              <w:rPr>
                <w:noProof/>
                <w:webHidden/>
              </w:rPr>
              <w:fldChar w:fldCharType="separate"/>
            </w:r>
            <w:r>
              <w:rPr>
                <w:noProof/>
                <w:webHidden/>
              </w:rPr>
              <w:t>28</w:t>
            </w:r>
            <w:r>
              <w:rPr>
                <w:noProof/>
                <w:webHidden/>
              </w:rPr>
              <w:fldChar w:fldCharType="end"/>
            </w:r>
          </w:hyperlink>
        </w:p>
        <w:p w14:paraId="156E0F09" w14:textId="035A7F22" w:rsidR="00981B91" w:rsidRDefault="00981B91">
          <w:pPr>
            <w:pStyle w:val="TOC2"/>
            <w:tabs>
              <w:tab w:val="right" w:leader="dot" w:pos="10230"/>
            </w:tabs>
            <w:rPr>
              <w:rFonts w:asciiTheme="minorHAnsi" w:eastAsiaTheme="minorEastAsia" w:hAnsiTheme="minorHAnsi" w:cstheme="minorBidi"/>
              <w:noProof/>
              <w:lang w:bidi="ar-SA"/>
            </w:rPr>
          </w:pPr>
          <w:hyperlink w:anchor="_Toc151555542" w:history="1">
            <w:r w:rsidRPr="00814635">
              <w:rPr>
                <w:rStyle w:val="Hyperlink"/>
                <w:noProof/>
              </w:rPr>
              <w:t>SM Status query response brief</w:t>
            </w:r>
            <w:r w:rsidRPr="00814635">
              <w:rPr>
                <w:rStyle w:val="Hyperlink"/>
                <w:noProof/>
                <w:spacing w:val="-16"/>
              </w:rPr>
              <w:t xml:space="preserve"> </w:t>
            </w:r>
            <w:r w:rsidRPr="00814635">
              <w:rPr>
                <w:rStyle w:val="Hyperlink"/>
                <w:noProof/>
              </w:rPr>
              <w:t>format</w:t>
            </w:r>
            <w:r>
              <w:rPr>
                <w:noProof/>
                <w:webHidden/>
              </w:rPr>
              <w:tab/>
            </w:r>
            <w:r>
              <w:rPr>
                <w:noProof/>
                <w:webHidden/>
              </w:rPr>
              <w:fldChar w:fldCharType="begin"/>
            </w:r>
            <w:r>
              <w:rPr>
                <w:noProof/>
                <w:webHidden/>
              </w:rPr>
              <w:instrText xml:space="preserve"> PAGEREF _Toc151555542 \h </w:instrText>
            </w:r>
            <w:r>
              <w:rPr>
                <w:noProof/>
                <w:webHidden/>
              </w:rPr>
            </w:r>
            <w:r>
              <w:rPr>
                <w:noProof/>
                <w:webHidden/>
              </w:rPr>
              <w:fldChar w:fldCharType="separate"/>
            </w:r>
            <w:r>
              <w:rPr>
                <w:noProof/>
                <w:webHidden/>
              </w:rPr>
              <w:t>32</w:t>
            </w:r>
            <w:r>
              <w:rPr>
                <w:noProof/>
                <w:webHidden/>
              </w:rPr>
              <w:fldChar w:fldCharType="end"/>
            </w:r>
          </w:hyperlink>
        </w:p>
        <w:p w14:paraId="3A43989F" w14:textId="68A2B5F2" w:rsidR="00981B91" w:rsidRDefault="00981B91">
          <w:pPr>
            <w:pStyle w:val="TOC1"/>
            <w:tabs>
              <w:tab w:val="left" w:pos="1760"/>
              <w:tab w:val="right" w:leader="dot" w:pos="10230"/>
            </w:tabs>
            <w:rPr>
              <w:rFonts w:asciiTheme="minorHAnsi" w:eastAsiaTheme="minorEastAsia" w:hAnsiTheme="minorHAnsi" w:cstheme="minorBidi"/>
              <w:b w:val="0"/>
              <w:bCs w:val="0"/>
              <w:noProof/>
              <w:sz w:val="22"/>
              <w:szCs w:val="22"/>
              <w:lang w:bidi="ar-SA"/>
            </w:rPr>
          </w:pPr>
          <w:hyperlink w:anchor="_Toc151555543" w:history="1">
            <w:r w:rsidRPr="00814635">
              <w:rPr>
                <w:rStyle w:val="Hyperlink"/>
                <w:rFonts w:cstheme="minorHAnsi"/>
                <w:noProof/>
              </w:rPr>
              <w:t>Chapter</w:t>
            </w:r>
            <w:r w:rsidRPr="00814635">
              <w:rPr>
                <w:rStyle w:val="Hyperlink"/>
                <w:rFonts w:cstheme="minorHAnsi"/>
                <w:noProof/>
                <w:spacing w:val="-3"/>
              </w:rPr>
              <w:t xml:space="preserve"> </w:t>
            </w:r>
            <w:r w:rsidRPr="00814635">
              <w:rPr>
                <w:rStyle w:val="Hyperlink"/>
                <w:rFonts w:cstheme="minorHAnsi"/>
                <w:noProof/>
              </w:rPr>
              <w:t>4:</w:t>
            </w:r>
            <w:r>
              <w:rPr>
                <w:rFonts w:asciiTheme="minorHAnsi" w:eastAsiaTheme="minorEastAsia" w:hAnsiTheme="minorHAnsi" w:cstheme="minorBidi"/>
                <w:b w:val="0"/>
                <w:bCs w:val="0"/>
                <w:noProof/>
                <w:sz w:val="22"/>
                <w:szCs w:val="22"/>
                <w:lang w:bidi="ar-SA"/>
              </w:rPr>
              <w:tab/>
            </w:r>
            <w:r w:rsidRPr="00814635">
              <w:rPr>
                <w:rStyle w:val="Hyperlink"/>
                <w:rFonts w:cstheme="minorHAnsi"/>
                <w:noProof/>
              </w:rPr>
              <w:t>Registration Status and AST Device</w:t>
            </w:r>
            <w:r w:rsidRPr="00814635">
              <w:rPr>
                <w:rStyle w:val="Hyperlink"/>
                <w:rFonts w:cstheme="minorHAnsi"/>
                <w:noProof/>
                <w:spacing w:val="-3"/>
              </w:rPr>
              <w:t xml:space="preserve"> </w:t>
            </w:r>
            <w:r w:rsidRPr="00814635">
              <w:rPr>
                <w:rStyle w:val="Hyperlink"/>
                <w:rFonts w:cstheme="minorHAnsi"/>
                <w:noProof/>
              </w:rPr>
              <w:t>Notifications</w:t>
            </w:r>
            <w:r>
              <w:rPr>
                <w:noProof/>
                <w:webHidden/>
              </w:rPr>
              <w:tab/>
            </w:r>
            <w:r>
              <w:rPr>
                <w:noProof/>
                <w:webHidden/>
              </w:rPr>
              <w:fldChar w:fldCharType="begin"/>
            </w:r>
            <w:r>
              <w:rPr>
                <w:noProof/>
                <w:webHidden/>
              </w:rPr>
              <w:instrText xml:space="preserve"> PAGEREF _Toc151555543 \h </w:instrText>
            </w:r>
            <w:r>
              <w:rPr>
                <w:noProof/>
                <w:webHidden/>
              </w:rPr>
            </w:r>
            <w:r>
              <w:rPr>
                <w:noProof/>
                <w:webHidden/>
              </w:rPr>
              <w:fldChar w:fldCharType="separate"/>
            </w:r>
            <w:r>
              <w:rPr>
                <w:noProof/>
                <w:webHidden/>
              </w:rPr>
              <w:t>33</w:t>
            </w:r>
            <w:r>
              <w:rPr>
                <w:noProof/>
                <w:webHidden/>
              </w:rPr>
              <w:fldChar w:fldCharType="end"/>
            </w:r>
          </w:hyperlink>
        </w:p>
        <w:p w14:paraId="4E42E91F" w14:textId="35EC057E" w:rsidR="00981B91" w:rsidRDefault="00981B91">
          <w:pPr>
            <w:pStyle w:val="TOC2"/>
            <w:tabs>
              <w:tab w:val="right" w:leader="dot" w:pos="10230"/>
            </w:tabs>
            <w:rPr>
              <w:rFonts w:asciiTheme="minorHAnsi" w:eastAsiaTheme="minorEastAsia" w:hAnsiTheme="minorHAnsi" w:cstheme="minorBidi"/>
              <w:noProof/>
              <w:lang w:bidi="ar-SA"/>
            </w:rPr>
          </w:pPr>
          <w:hyperlink w:anchor="_Toc151555544" w:history="1">
            <w:r w:rsidRPr="00814635">
              <w:rPr>
                <w:rStyle w:val="Hyperlink"/>
                <w:rFonts w:cstheme="minorHAnsi"/>
                <w:noProof/>
              </w:rPr>
              <w:t>SIP User Registrations</w:t>
            </w:r>
            <w:r>
              <w:rPr>
                <w:noProof/>
                <w:webHidden/>
              </w:rPr>
              <w:tab/>
            </w:r>
            <w:r>
              <w:rPr>
                <w:noProof/>
                <w:webHidden/>
              </w:rPr>
              <w:fldChar w:fldCharType="begin"/>
            </w:r>
            <w:r>
              <w:rPr>
                <w:noProof/>
                <w:webHidden/>
              </w:rPr>
              <w:instrText xml:space="preserve"> PAGEREF _Toc151555544 \h </w:instrText>
            </w:r>
            <w:r>
              <w:rPr>
                <w:noProof/>
                <w:webHidden/>
              </w:rPr>
            </w:r>
            <w:r>
              <w:rPr>
                <w:noProof/>
                <w:webHidden/>
              </w:rPr>
              <w:fldChar w:fldCharType="separate"/>
            </w:r>
            <w:r>
              <w:rPr>
                <w:noProof/>
                <w:webHidden/>
              </w:rPr>
              <w:t>33</w:t>
            </w:r>
            <w:r>
              <w:rPr>
                <w:noProof/>
                <w:webHidden/>
              </w:rPr>
              <w:fldChar w:fldCharType="end"/>
            </w:r>
          </w:hyperlink>
        </w:p>
        <w:p w14:paraId="77F63089" w14:textId="1D5A667C"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45" w:history="1">
            <w:r w:rsidRPr="00814635">
              <w:rPr>
                <w:rStyle w:val="Hyperlink"/>
                <w:rFonts w:cstheme="minorHAnsi"/>
                <w:noProof/>
              </w:rPr>
              <w:t>Registration data</w:t>
            </w:r>
            <w:r>
              <w:rPr>
                <w:noProof/>
                <w:webHidden/>
              </w:rPr>
              <w:tab/>
            </w:r>
            <w:r>
              <w:rPr>
                <w:noProof/>
                <w:webHidden/>
              </w:rPr>
              <w:fldChar w:fldCharType="begin"/>
            </w:r>
            <w:r>
              <w:rPr>
                <w:noProof/>
                <w:webHidden/>
              </w:rPr>
              <w:instrText xml:space="preserve"> PAGEREF _Toc151555545 \h </w:instrText>
            </w:r>
            <w:r>
              <w:rPr>
                <w:noProof/>
                <w:webHidden/>
              </w:rPr>
            </w:r>
            <w:r>
              <w:rPr>
                <w:noProof/>
                <w:webHidden/>
              </w:rPr>
              <w:fldChar w:fldCharType="separate"/>
            </w:r>
            <w:r>
              <w:rPr>
                <w:noProof/>
                <w:webHidden/>
              </w:rPr>
              <w:t>33</w:t>
            </w:r>
            <w:r>
              <w:rPr>
                <w:noProof/>
                <w:webHidden/>
              </w:rPr>
              <w:fldChar w:fldCharType="end"/>
            </w:r>
          </w:hyperlink>
        </w:p>
        <w:p w14:paraId="3AB0F5A6" w14:textId="37E0F5A8"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46" w:history="1">
            <w:r w:rsidRPr="00814635">
              <w:rPr>
                <w:rStyle w:val="Hyperlink"/>
                <w:noProof/>
              </w:rPr>
              <w:t>Registration keys</w:t>
            </w:r>
            <w:r>
              <w:rPr>
                <w:noProof/>
                <w:webHidden/>
              </w:rPr>
              <w:tab/>
            </w:r>
            <w:r>
              <w:rPr>
                <w:noProof/>
                <w:webHidden/>
              </w:rPr>
              <w:fldChar w:fldCharType="begin"/>
            </w:r>
            <w:r>
              <w:rPr>
                <w:noProof/>
                <w:webHidden/>
              </w:rPr>
              <w:instrText xml:space="preserve"> PAGEREF _Toc151555546 \h </w:instrText>
            </w:r>
            <w:r>
              <w:rPr>
                <w:noProof/>
                <w:webHidden/>
              </w:rPr>
            </w:r>
            <w:r>
              <w:rPr>
                <w:noProof/>
                <w:webHidden/>
              </w:rPr>
              <w:fldChar w:fldCharType="separate"/>
            </w:r>
            <w:r>
              <w:rPr>
                <w:noProof/>
                <w:webHidden/>
              </w:rPr>
              <w:t>33</w:t>
            </w:r>
            <w:r>
              <w:rPr>
                <w:noProof/>
                <w:webHidden/>
              </w:rPr>
              <w:fldChar w:fldCharType="end"/>
            </w:r>
          </w:hyperlink>
        </w:p>
        <w:p w14:paraId="31CCC124" w14:textId="1C6051E8"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47" w:history="1">
            <w:r w:rsidRPr="00814635">
              <w:rPr>
                <w:rStyle w:val="Hyperlink"/>
                <w:noProof/>
              </w:rPr>
              <w:t>Registration cache and data availability</w:t>
            </w:r>
            <w:r>
              <w:rPr>
                <w:noProof/>
                <w:webHidden/>
              </w:rPr>
              <w:tab/>
            </w:r>
            <w:r>
              <w:rPr>
                <w:noProof/>
                <w:webHidden/>
              </w:rPr>
              <w:fldChar w:fldCharType="begin"/>
            </w:r>
            <w:r>
              <w:rPr>
                <w:noProof/>
                <w:webHidden/>
              </w:rPr>
              <w:instrText xml:space="preserve"> PAGEREF _Toc151555547 \h </w:instrText>
            </w:r>
            <w:r>
              <w:rPr>
                <w:noProof/>
                <w:webHidden/>
              </w:rPr>
            </w:r>
            <w:r>
              <w:rPr>
                <w:noProof/>
                <w:webHidden/>
              </w:rPr>
              <w:fldChar w:fldCharType="separate"/>
            </w:r>
            <w:r>
              <w:rPr>
                <w:noProof/>
                <w:webHidden/>
              </w:rPr>
              <w:t>34</w:t>
            </w:r>
            <w:r>
              <w:rPr>
                <w:noProof/>
                <w:webHidden/>
              </w:rPr>
              <w:fldChar w:fldCharType="end"/>
            </w:r>
          </w:hyperlink>
        </w:p>
        <w:p w14:paraId="171A41C5" w14:textId="6D2D28FA" w:rsidR="00981B91" w:rsidRDefault="00981B91">
          <w:pPr>
            <w:pStyle w:val="TOC2"/>
            <w:tabs>
              <w:tab w:val="right" w:leader="dot" w:pos="10230"/>
            </w:tabs>
            <w:rPr>
              <w:rFonts w:asciiTheme="minorHAnsi" w:eastAsiaTheme="minorEastAsia" w:hAnsiTheme="minorHAnsi" w:cstheme="minorBidi"/>
              <w:noProof/>
              <w:lang w:bidi="ar-SA"/>
            </w:rPr>
          </w:pPr>
          <w:hyperlink w:anchor="_Toc151555548" w:history="1">
            <w:r w:rsidRPr="00814635">
              <w:rPr>
                <w:rStyle w:val="Hyperlink"/>
                <w:noProof/>
              </w:rPr>
              <w:t>Query expressions and</w:t>
            </w:r>
            <w:r w:rsidRPr="00814635">
              <w:rPr>
                <w:rStyle w:val="Hyperlink"/>
                <w:noProof/>
                <w:spacing w:val="-7"/>
              </w:rPr>
              <w:t xml:space="preserve"> </w:t>
            </w:r>
            <w:r w:rsidRPr="00814635">
              <w:rPr>
                <w:rStyle w:val="Hyperlink"/>
                <w:noProof/>
              </w:rPr>
              <w:t>results</w:t>
            </w:r>
            <w:r>
              <w:rPr>
                <w:noProof/>
                <w:webHidden/>
              </w:rPr>
              <w:tab/>
            </w:r>
            <w:r>
              <w:rPr>
                <w:noProof/>
                <w:webHidden/>
              </w:rPr>
              <w:fldChar w:fldCharType="begin"/>
            </w:r>
            <w:r>
              <w:rPr>
                <w:noProof/>
                <w:webHidden/>
              </w:rPr>
              <w:instrText xml:space="preserve"> PAGEREF _Toc151555548 \h </w:instrText>
            </w:r>
            <w:r>
              <w:rPr>
                <w:noProof/>
                <w:webHidden/>
              </w:rPr>
            </w:r>
            <w:r>
              <w:rPr>
                <w:noProof/>
                <w:webHidden/>
              </w:rPr>
              <w:fldChar w:fldCharType="separate"/>
            </w:r>
            <w:r>
              <w:rPr>
                <w:noProof/>
                <w:webHidden/>
              </w:rPr>
              <w:t>35</w:t>
            </w:r>
            <w:r>
              <w:rPr>
                <w:noProof/>
                <w:webHidden/>
              </w:rPr>
              <w:fldChar w:fldCharType="end"/>
            </w:r>
          </w:hyperlink>
        </w:p>
        <w:p w14:paraId="6559E52D" w14:textId="6C47EE42"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49" w:history="1">
            <w:r w:rsidRPr="00814635">
              <w:rPr>
                <w:rStyle w:val="Hyperlink"/>
                <w:noProof/>
              </w:rPr>
              <w:t>Query control values</w:t>
            </w:r>
            <w:r>
              <w:rPr>
                <w:noProof/>
                <w:webHidden/>
              </w:rPr>
              <w:tab/>
            </w:r>
            <w:r>
              <w:rPr>
                <w:noProof/>
                <w:webHidden/>
              </w:rPr>
              <w:fldChar w:fldCharType="begin"/>
            </w:r>
            <w:r>
              <w:rPr>
                <w:noProof/>
                <w:webHidden/>
              </w:rPr>
              <w:instrText xml:space="preserve"> PAGEREF _Toc151555549 \h </w:instrText>
            </w:r>
            <w:r>
              <w:rPr>
                <w:noProof/>
                <w:webHidden/>
              </w:rPr>
            </w:r>
            <w:r>
              <w:rPr>
                <w:noProof/>
                <w:webHidden/>
              </w:rPr>
              <w:fldChar w:fldCharType="separate"/>
            </w:r>
            <w:r>
              <w:rPr>
                <w:noProof/>
                <w:webHidden/>
              </w:rPr>
              <w:t>36</w:t>
            </w:r>
            <w:r>
              <w:rPr>
                <w:noProof/>
                <w:webHidden/>
              </w:rPr>
              <w:fldChar w:fldCharType="end"/>
            </w:r>
          </w:hyperlink>
        </w:p>
        <w:p w14:paraId="44B9DB8B" w14:textId="6A42C2D4"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50" w:history="1">
            <w:r w:rsidRPr="00814635">
              <w:rPr>
                <w:rStyle w:val="Hyperlink"/>
                <w:noProof/>
              </w:rPr>
              <w:t>Query filter parameters</w:t>
            </w:r>
            <w:r>
              <w:rPr>
                <w:noProof/>
                <w:webHidden/>
              </w:rPr>
              <w:tab/>
            </w:r>
            <w:r>
              <w:rPr>
                <w:noProof/>
                <w:webHidden/>
              </w:rPr>
              <w:fldChar w:fldCharType="begin"/>
            </w:r>
            <w:r>
              <w:rPr>
                <w:noProof/>
                <w:webHidden/>
              </w:rPr>
              <w:instrText xml:space="preserve"> PAGEREF _Toc151555550 \h </w:instrText>
            </w:r>
            <w:r>
              <w:rPr>
                <w:noProof/>
                <w:webHidden/>
              </w:rPr>
            </w:r>
            <w:r>
              <w:rPr>
                <w:noProof/>
                <w:webHidden/>
              </w:rPr>
              <w:fldChar w:fldCharType="separate"/>
            </w:r>
            <w:r>
              <w:rPr>
                <w:noProof/>
                <w:webHidden/>
              </w:rPr>
              <w:t>36</w:t>
            </w:r>
            <w:r>
              <w:rPr>
                <w:noProof/>
                <w:webHidden/>
              </w:rPr>
              <w:fldChar w:fldCharType="end"/>
            </w:r>
          </w:hyperlink>
        </w:p>
        <w:p w14:paraId="2928486D" w14:textId="0F61BD60"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51" w:history="1">
            <w:r w:rsidRPr="00814635">
              <w:rPr>
                <w:rStyle w:val="Hyperlink"/>
                <w:noProof/>
              </w:rPr>
              <w:t>Query sort parameter</w:t>
            </w:r>
            <w:r>
              <w:rPr>
                <w:noProof/>
                <w:webHidden/>
              </w:rPr>
              <w:tab/>
            </w:r>
            <w:r>
              <w:rPr>
                <w:noProof/>
                <w:webHidden/>
              </w:rPr>
              <w:fldChar w:fldCharType="begin"/>
            </w:r>
            <w:r>
              <w:rPr>
                <w:noProof/>
                <w:webHidden/>
              </w:rPr>
              <w:instrText xml:space="preserve"> PAGEREF _Toc151555551 \h </w:instrText>
            </w:r>
            <w:r>
              <w:rPr>
                <w:noProof/>
                <w:webHidden/>
              </w:rPr>
            </w:r>
            <w:r>
              <w:rPr>
                <w:noProof/>
                <w:webHidden/>
              </w:rPr>
              <w:fldChar w:fldCharType="separate"/>
            </w:r>
            <w:r>
              <w:rPr>
                <w:noProof/>
                <w:webHidden/>
              </w:rPr>
              <w:t>37</w:t>
            </w:r>
            <w:r>
              <w:rPr>
                <w:noProof/>
                <w:webHidden/>
              </w:rPr>
              <w:fldChar w:fldCharType="end"/>
            </w:r>
          </w:hyperlink>
        </w:p>
        <w:p w14:paraId="096F4AC7" w14:textId="1D40F329"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52" w:history="1">
            <w:r w:rsidRPr="00814635">
              <w:rPr>
                <w:rStyle w:val="Hyperlink"/>
                <w:noProof/>
              </w:rPr>
              <w:t>Get a single SIP registration status by registration key or self- reference</w:t>
            </w:r>
            <w:r>
              <w:rPr>
                <w:noProof/>
                <w:webHidden/>
              </w:rPr>
              <w:tab/>
            </w:r>
            <w:r>
              <w:rPr>
                <w:noProof/>
                <w:webHidden/>
              </w:rPr>
              <w:fldChar w:fldCharType="begin"/>
            </w:r>
            <w:r>
              <w:rPr>
                <w:noProof/>
                <w:webHidden/>
              </w:rPr>
              <w:instrText xml:space="preserve"> PAGEREF _Toc151555552 \h </w:instrText>
            </w:r>
            <w:r>
              <w:rPr>
                <w:noProof/>
                <w:webHidden/>
              </w:rPr>
            </w:r>
            <w:r>
              <w:rPr>
                <w:noProof/>
                <w:webHidden/>
              </w:rPr>
              <w:fldChar w:fldCharType="separate"/>
            </w:r>
            <w:r>
              <w:rPr>
                <w:noProof/>
                <w:webHidden/>
              </w:rPr>
              <w:t>37</w:t>
            </w:r>
            <w:r>
              <w:rPr>
                <w:noProof/>
                <w:webHidden/>
              </w:rPr>
              <w:fldChar w:fldCharType="end"/>
            </w:r>
          </w:hyperlink>
        </w:p>
        <w:p w14:paraId="0D946B38" w14:textId="2AC6357A"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53" w:history="1">
            <w:r w:rsidRPr="00814635">
              <w:rPr>
                <w:rStyle w:val="Hyperlink"/>
                <w:noProof/>
              </w:rPr>
              <w:t>Query multiple SIP registrations</w:t>
            </w:r>
            <w:r>
              <w:rPr>
                <w:noProof/>
                <w:webHidden/>
              </w:rPr>
              <w:tab/>
            </w:r>
            <w:r>
              <w:rPr>
                <w:noProof/>
                <w:webHidden/>
              </w:rPr>
              <w:fldChar w:fldCharType="begin"/>
            </w:r>
            <w:r>
              <w:rPr>
                <w:noProof/>
                <w:webHidden/>
              </w:rPr>
              <w:instrText xml:space="preserve"> PAGEREF _Toc151555553 \h </w:instrText>
            </w:r>
            <w:r>
              <w:rPr>
                <w:noProof/>
                <w:webHidden/>
              </w:rPr>
            </w:r>
            <w:r>
              <w:rPr>
                <w:noProof/>
                <w:webHidden/>
              </w:rPr>
              <w:fldChar w:fldCharType="separate"/>
            </w:r>
            <w:r>
              <w:rPr>
                <w:noProof/>
                <w:webHidden/>
              </w:rPr>
              <w:t>37</w:t>
            </w:r>
            <w:r>
              <w:rPr>
                <w:noProof/>
                <w:webHidden/>
              </w:rPr>
              <w:fldChar w:fldCharType="end"/>
            </w:r>
          </w:hyperlink>
        </w:p>
        <w:p w14:paraId="11E1FC4B" w14:textId="289715E5" w:rsidR="00981B91" w:rsidRDefault="00981B91">
          <w:pPr>
            <w:pStyle w:val="TOC2"/>
            <w:tabs>
              <w:tab w:val="right" w:leader="dot" w:pos="10230"/>
            </w:tabs>
            <w:rPr>
              <w:rFonts w:asciiTheme="minorHAnsi" w:eastAsiaTheme="minorEastAsia" w:hAnsiTheme="minorHAnsi" w:cstheme="minorBidi"/>
              <w:noProof/>
              <w:lang w:bidi="ar-SA"/>
            </w:rPr>
          </w:pPr>
          <w:hyperlink w:anchor="_Toc151555554" w:history="1">
            <w:r w:rsidRPr="00814635">
              <w:rPr>
                <w:rStyle w:val="Hyperlink"/>
                <w:noProof/>
              </w:rPr>
              <w:t>Registration</w:t>
            </w:r>
            <w:r w:rsidRPr="00814635">
              <w:rPr>
                <w:rStyle w:val="Hyperlink"/>
                <w:noProof/>
                <w:spacing w:val="-3"/>
              </w:rPr>
              <w:t xml:space="preserve"> </w:t>
            </w:r>
            <w:r w:rsidRPr="00814635">
              <w:rPr>
                <w:rStyle w:val="Hyperlink"/>
                <w:noProof/>
              </w:rPr>
              <w:t>Response</w:t>
            </w:r>
            <w:r>
              <w:rPr>
                <w:noProof/>
                <w:webHidden/>
              </w:rPr>
              <w:tab/>
            </w:r>
            <w:r>
              <w:rPr>
                <w:noProof/>
                <w:webHidden/>
              </w:rPr>
              <w:fldChar w:fldCharType="begin"/>
            </w:r>
            <w:r>
              <w:rPr>
                <w:noProof/>
                <w:webHidden/>
              </w:rPr>
              <w:instrText xml:space="preserve"> PAGEREF _Toc151555554 \h </w:instrText>
            </w:r>
            <w:r>
              <w:rPr>
                <w:noProof/>
                <w:webHidden/>
              </w:rPr>
            </w:r>
            <w:r>
              <w:rPr>
                <w:noProof/>
                <w:webHidden/>
              </w:rPr>
              <w:fldChar w:fldCharType="separate"/>
            </w:r>
            <w:r>
              <w:rPr>
                <w:noProof/>
                <w:webHidden/>
              </w:rPr>
              <w:t>38</w:t>
            </w:r>
            <w:r>
              <w:rPr>
                <w:noProof/>
                <w:webHidden/>
              </w:rPr>
              <w:fldChar w:fldCharType="end"/>
            </w:r>
          </w:hyperlink>
        </w:p>
        <w:p w14:paraId="25987E86" w14:textId="44C6B652" w:rsidR="00981B91" w:rsidRDefault="00981B91">
          <w:pPr>
            <w:pStyle w:val="TOC2"/>
            <w:tabs>
              <w:tab w:val="right" w:leader="dot" w:pos="10230"/>
            </w:tabs>
            <w:rPr>
              <w:rFonts w:asciiTheme="minorHAnsi" w:eastAsiaTheme="minorEastAsia" w:hAnsiTheme="minorHAnsi" w:cstheme="minorBidi"/>
              <w:noProof/>
              <w:lang w:bidi="ar-SA"/>
            </w:rPr>
          </w:pPr>
          <w:hyperlink w:anchor="_Toc151555555" w:history="1">
            <w:r w:rsidRPr="00814635">
              <w:rPr>
                <w:rStyle w:val="Hyperlink"/>
                <w:noProof/>
              </w:rPr>
              <w:t>Registration Query</w:t>
            </w:r>
            <w:r w:rsidRPr="00814635">
              <w:rPr>
                <w:rStyle w:val="Hyperlink"/>
                <w:noProof/>
                <w:spacing w:val="-6"/>
              </w:rPr>
              <w:t xml:space="preserve"> </w:t>
            </w:r>
            <w:r w:rsidRPr="00814635">
              <w:rPr>
                <w:rStyle w:val="Hyperlink"/>
                <w:noProof/>
              </w:rPr>
              <w:t>Response</w:t>
            </w:r>
            <w:r>
              <w:rPr>
                <w:noProof/>
                <w:webHidden/>
              </w:rPr>
              <w:tab/>
            </w:r>
            <w:r>
              <w:rPr>
                <w:noProof/>
                <w:webHidden/>
              </w:rPr>
              <w:fldChar w:fldCharType="begin"/>
            </w:r>
            <w:r>
              <w:rPr>
                <w:noProof/>
                <w:webHidden/>
              </w:rPr>
              <w:instrText xml:space="preserve"> PAGEREF _Toc151555555 \h </w:instrText>
            </w:r>
            <w:r>
              <w:rPr>
                <w:noProof/>
                <w:webHidden/>
              </w:rPr>
            </w:r>
            <w:r>
              <w:rPr>
                <w:noProof/>
                <w:webHidden/>
              </w:rPr>
              <w:fldChar w:fldCharType="separate"/>
            </w:r>
            <w:r>
              <w:rPr>
                <w:noProof/>
                <w:webHidden/>
              </w:rPr>
              <w:t>42</w:t>
            </w:r>
            <w:r>
              <w:rPr>
                <w:noProof/>
                <w:webHidden/>
              </w:rPr>
              <w:fldChar w:fldCharType="end"/>
            </w:r>
          </w:hyperlink>
        </w:p>
        <w:p w14:paraId="663A93C6" w14:textId="2D2AB01A" w:rsidR="00981B91" w:rsidRDefault="00981B91">
          <w:pPr>
            <w:pStyle w:val="TOC2"/>
            <w:tabs>
              <w:tab w:val="right" w:leader="dot" w:pos="10230"/>
            </w:tabs>
            <w:rPr>
              <w:rFonts w:asciiTheme="minorHAnsi" w:eastAsiaTheme="minorEastAsia" w:hAnsiTheme="minorHAnsi" w:cstheme="minorBidi"/>
              <w:noProof/>
              <w:lang w:bidi="ar-SA"/>
            </w:rPr>
          </w:pPr>
          <w:hyperlink w:anchor="_Toc151555556" w:history="1">
            <w:r w:rsidRPr="00814635">
              <w:rPr>
                <w:rStyle w:val="Hyperlink"/>
                <w:noProof/>
              </w:rPr>
              <w:t>AST Device</w:t>
            </w:r>
            <w:r w:rsidRPr="00814635">
              <w:rPr>
                <w:rStyle w:val="Hyperlink"/>
                <w:noProof/>
                <w:spacing w:val="-7"/>
              </w:rPr>
              <w:t xml:space="preserve"> </w:t>
            </w:r>
            <w:r w:rsidRPr="00814635">
              <w:rPr>
                <w:rStyle w:val="Hyperlink"/>
                <w:noProof/>
              </w:rPr>
              <w:t>Notification</w:t>
            </w:r>
            <w:r>
              <w:rPr>
                <w:noProof/>
                <w:webHidden/>
              </w:rPr>
              <w:tab/>
            </w:r>
            <w:r>
              <w:rPr>
                <w:noProof/>
                <w:webHidden/>
              </w:rPr>
              <w:fldChar w:fldCharType="begin"/>
            </w:r>
            <w:r>
              <w:rPr>
                <w:noProof/>
                <w:webHidden/>
              </w:rPr>
              <w:instrText xml:space="preserve"> PAGEREF _Toc151555556 \h </w:instrText>
            </w:r>
            <w:r>
              <w:rPr>
                <w:noProof/>
                <w:webHidden/>
              </w:rPr>
            </w:r>
            <w:r>
              <w:rPr>
                <w:noProof/>
                <w:webHidden/>
              </w:rPr>
              <w:fldChar w:fldCharType="separate"/>
            </w:r>
            <w:r>
              <w:rPr>
                <w:noProof/>
                <w:webHidden/>
              </w:rPr>
              <w:t>43</w:t>
            </w:r>
            <w:r>
              <w:rPr>
                <w:noProof/>
                <w:webHidden/>
              </w:rPr>
              <w:fldChar w:fldCharType="end"/>
            </w:r>
          </w:hyperlink>
        </w:p>
        <w:p w14:paraId="7043FC80" w14:textId="7D0FE731"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57" w:history="1">
            <w:r w:rsidRPr="00814635">
              <w:rPr>
                <w:rStyle w:val="Hyperlink"/>
                <w:noProof/>
              </w:rPr>
              <w:t>Request AST notification based on Query</w:t>
            </w:r>
            <w:r>
              <w:rPr>
                <w:noProof/>
                <w:webHidden/>
              </w:rPr>
              <w:tab/>
            </w:r>
            <w:r>
              <w:rPr>
                <w:noProof/>
                <w:webHidden/>
              </w:rPr>
              <w:fldChar w:fldCharType="begin"/>
            </w:r>
            <w:r>
              <w:rPr>
                <w:noProof/>
                <w:webHidden/>
              </w:rPr>
              <w:instrText xml:space="preserve"> PAGEREF _Toc151555557 \h </w:instrText>
            </w:r>
            <w:r>
              <w:rPr>
                <w:noProof/>
                <w:webHidden/>
              </w:rPr>
            </w:r>
            <w:r>
              <w:rPr>
                <w:noProof/>
                <w:webHidden/>
              </w:rPr>
              <w:fldChar w:fldCharType="separate"/>
            </w:r>
            <w:r>
              <w:rPr>
                <w:noProof/>
                <w:webHidden/>
              </w:rPr>
              <w:t>44</w:t>
            </w:r>
            <w:r>
              <w:rPr>
                <w:noProof/>
                <w:webHidden/>
              </w:rPr>
              <w:fldChar w:fldCharType="end"/>
            </w:r>
          </w:hyperlink>
        </w:p>
        <w:p w14:paraId="7B3AB814" w14:textId="72782990"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58" w:history="1">
            <w:r w:rsidRPr="00814635">
              <w:rPr>
                <w:rStyle w:val="Hyperlink"/>
                <w:noProof/>
              </w:rPr>
              <w:t>Request AST notification based on registration key</w:t>
            </w:r>
            <w:r>
              <w:rPr>
                <w:noProof/>
                <w:webHidden/>
              </w:rPr>
              <w:tab/>
            </w:r>
            <w:r>
              <w:rPr>
                <w:noProof/>
                <w:webHidden/>
              </w:rPr>
              <w:fldChar w:fldCharType="begin"/>
            </w:r>
            <w:r>
              <w:rPr>
                <w:noProof/>
                <w:webHidden/>
              </w:rPr>
              <w:instrText xml:space="preserve"> PAGEREF _Toc151555558 \h </w:instrText>
            </w:r>
            <w:r>
              <w:rPr>
                <w:noProof/>
                <w:webHidden/>
              </w:rPr>
            </w:r>
            <w:r>
              <w:rPr>
                <w:noProof/>
                <w:webHidden/>
              </w:rPr>
              <w:fldChar w:fldCharType="separate"/>
            </w:r>
            <w:r>
              <w:rPr>
                <w:noProof/>
                <w:webHidden/>
              </w:rPr>
              <w:t>44</w:t>
            </w:r>
            <w:r>
              <w:rPr>
                <w:noProof/>
                <w:webHidden/>
              </w:rPr>
              <w:fldChar w:fldCharType="end"/>
            </w:r>
          </w:hyperlink>
        </w:p>
        <w:p w14:paraId="16B4C197" w14:textId="67B39882"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59" w:history="1">
            <w:r w:rsidRPr="00814635">
              <w:rPr>
                <w:rStyle w:val="Hyperlink"/>
                <w:noProof/>
              </w:rPr>
              <w:t>Request AST notifications based on Session Manager</w:t>
            </w:r>
            <w:r>
              <w:rPr>
                <w:noProof/>
                <w:webHidden/>
              </w:rPr>
              <w:tab/>
            </w:r>
            <w:r>
              <w:rPr>
                <w:noProof/>
                <w:webHidden/>
              </w:rPr>
              <w:fldChar w:fldCharType="begin"/>
            </w:r>
            <w:r>
              <w:rPr>
                <w:noProof/>
                <w:webHidden/>
              </w:rPr>
              <w:instrText xml:space="preserve"> PAGEREF _Toc151555559 \h </w:instrText>
            </w:r>
            <w:r>
              <w:rPr>
                <w:noProof/>
                <w:webHidden/>
              </w:rPr>
            </w:r>
            <w:r>
              <w:rPr>
                <w:noProof/>
                <w:webHidden/>
              </w:rPr>
              <w:fldChar w:fldCharType="separate"/>
            </w:r>
            <w:r>
              <w:rPr>
                <w:noProof/>
                <w:webHidden/>
              </w:rPr>
              <w:t>45</w:t>
            </w:r>
            <w:r>
              <w:rPr>
                <w:noProof/>
                <w:webHidden/>
              </w:rPr>
              <w:fldChar w:fldCharType="end"/>
            </w:r>
          </w:hyperlink>
        </w:p>
        <w:p w14:paraId="2F738E1B" w14:textId="3D0752D4"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60" w:history="1">
            <w:r w:rsidRPr="00814635">
              <w:rPr>
                <w:rStyle w:val="Hyperlink"/>
                <w:noProof/>
              </w:rPr>
              <w:t>Notification Request Errors</w:t>
            </w:r>
            <w:r>
              <w:rPr>
                <w:noProof/>
                <w:webHidden/>
              </w:rPr>
              <w:tab/>
            </w:r>
            <w:r>
              <w:rPr>
                <w:noProof/>
                <w:webHidden/>
              </w:rPr>
              <w:fldChar w:fldCharType="begin"/>
            </w:r>
            <w:r>
              <w:rPr>
                <w:noProof/>
                <w:webHidden/>
              </w:rPr>
              <w:instrText xml:space="preserve"> PAGEREF _Toc151555560 \h </w:instrText>
            </w:r>
            <w:r>
              <w:rPr>
                <w:noProof/>
                <w:webHidden/>
              </w:rPr>
            </w:r>
            <w:r>
              <w:rPr>
                <w:noProof/>
                <w:webHidden/>
              </w:rPr>
              <w:fldChar w:fldCharType="separate"/>
            </w:r>
            <w:r>
              <w:rPr>
                <w:noProof/>
                <w:webHidden/>
              </w:rPr>
              <w:t>46</w:t>
            </w:r>
            <w:r>
              <w:rPr>
                <w:noProof/>
                <w:webHidden/>
              </w:rPr>
              <w:fldChar w:fldCharType="end"/>
            </w:r>
          </w:hyperlink>
        </w:p>
        <w:p w14:paraId="7F1F69E3" w14:textId="17F86BC0"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61" w:history="1">
            <w:r w:rsidRPr="00814635">
              <w:rPr>
                <w:rStyle w:val="Hyperlink"/>
                <w:noProof/>
              </w:rPr>
              <w:t>Notification Response</w:t>
            </w:r>
            <w:r>
              <w:rPr>
                <w:noProof/>
                <w:webHidden/>
              </w:rPr>
              <w:tab/>
            </w:r>
            <w:r>
              <w:rPr>
                <w:noProof/>
                <w:webHidden/>
              </w:rPr>
              <w:fldChar w:fldCharType="begin"/>
            </w:r>
            <w:r>
              <w:rPr>
                <w:noProof/>
                <w:webHidden/>
              </w:rPr>
              <w:instrText xml:space="preserve"> PAGEREF _Toc151555561 \h </w:instrText>
            </w:r>
            <w:r>
              <w:rPr>
                <w:noProof/>
                <w:webHidden/>
              </w:rPr>
            </w:r>
            <w:r>
              <w:rPr>
                <w:noProof/>
                <w:webHidden/>
              </w:rPr>
              <w:fldChar w:fldCharType="separate"/>
            </w:r>
            <w:r>
              <w:rPr>
                <w:noProof/>
                <w:webHidden/>
              </w:rPr>
              <w:t>47</w:t>
            </w:r>
            <w:r>
              <w:rPr>
                <w:noProof/>
                <w:webHidden/>
              </w:rPr>
              <w:fldChar w:fldCharType="end"/>
            </w:r>
          </w:hyperlink>
        </w:p>
        <w:p w14:paraId="732E1FA0" w14:textId="401BD2F9" w:rsidR="00981B91" w:rsidRDefault="00981B91">
          <w:pPr>
            <w:pStyle w:val="TOC1"/>
            <w:tabs>
              <w:tab w:val="right" w:leader="dot" w:pos="10230"/>
            </w:tabs>
            <w:rPr>
              <w:rFonts w:asciiTheme="minorHAnsi" w:eastAsiaTheme="minorEastAsia" w:hAnsiTheme="minorHAnsi" w:cstheme="minorBidi"/>
              <w:b w:val="0"/>
              <w:bCs w:val="0"/>
              <w:noProof/>
              <w:sz w:val="22"/>
              <w:szCs w:val="22"/>
              <w:lang w:bidi="ar-SA"/>
            </w:rPr>
          </w:pPr>
          <w:hyperlink w:anchor="_Toc151555562" w:history="1">
            <w:r w:rsidRPr="00814635">
              <w:rPr>
                <w:rStyle w:val="Hyperlink"/>
                <w:noProof/>
              </w:rPr>
              <w:t>Chapter 5: Groups – Data Centers and Regions</w:t>
            </w:r>
            <w:r>
              <w:rPr>
                <w:noProof/>
                <w:webHidden/>
              </w:rPr>
              <w:tab/>
            </w:r>
            <w:r>
              <w:rPr>
                <w:noProof/>
                <w:webHidden/>
              </w:rPr>
              <w:fldChar w:fldCharType="begin"/>
            </w:r>
            <w:r>
              <w:rPr>
                <w:noProof/>
                <w:webHidden/>
              </w:rPr>
              <w:instrText xml:space="preserve"> PAGEREF _Toc151555562 \h </w:instrText>
            </w:r>
            <w:r>
              <w:rPr>
                <w:noProof/>
                <w:webHidden/>
              </w:rPr>
            </w:r>
            <w:r>
              <w:rPr>
                <w:noProof/>
                <w:webHidden/>
              </w:rPr>
              <w:fldChar w:fldCharType="separate"/>
            </w:r>
            <w:r>
              <w:rPr>
                <w:noProof/>
                <w:webHidden/>
              </w:rPr>
              <w:t>48</w:t>
            </w:r>
            <w:r>
              <w:rPr>
                <w:noProof/>
                <w:webHidden/>
              </w:rPr>
              <w:fldChar w:fldCharType="end"/>
            </w:r>
          </w:hyperlink>
        </w:p>
        <w:p w14:paraId="4B802832" w14:textId="646E8C50" w:rsidR="00981B91" w:rsidRDefault="00981B91">
          <w:pPr>
            <w:pStyle w:val="TOC1"/>
            <w:tabs>
              <w:tab w:val="right" w:leader="dot" w:pos="10230"/>
            </w:tabs>
            <w:rPr>
              <w:rFonts w:asciiTheme="minorHAnsi" w:eastAsiaTheme="minorEastAsia" w:hAnsiTheme="minorHAnsi" w:cstheme="minorBidi"/>
              <w:b w:val="0"/>
              <w:bCs w:val="0"/>
              <w:noProof/>
              <w:sz w:val="22"/>
              <w:szCs w:val="22"/>
              <w:lang w:bidi="ar-SA"/>
            </w:rPr>
          </w:pPr>
          <w:hyperlink w:anchor="_Toc151555563" w:history="1">
            <w:r>
              <w:rPr>
                <w:noProof/>
                <w:webHidden/>
              </w:rPr>
              <w:tab/>
            </w:r>
            <w:r>
              <w:rPr>
                <w:noProof/>
                <w:webHidden/>
              </w:rPr>
              <w:fldChar w:fldCharType="begin"/>
            </w:r>
            <w:r>
              <w:rPr>
                <w:noProof/>
                <w:webHidden/>
              </w:rPr>
              <w:instrText xml:space="preserve"> PAGEREF _Toc151555563 \h </w:instrText>
            </w:r>
            <w:r>
              <w:rPr>
                <w:noProof/>
                <w:webHidden/>
              </w:rPr>
            </w:r>
            <w:r>
              <w:rPr>
                <w:noProof/>
                <w:webHidden/>
              </w:rPr>
              <w:fldChar w:fldCharType="separate"/>
            </w:r>
            <w:r>
              <w:rPr>
                <w:noProof/>
                <w:webHidden/>
              </w:rPr>
              <w:t>48</w:t>
            </w:r>
            <w:r>
              <w:rPr>
                <w:noProof/>
                <w:webHidden/>
              </w:rPr>
              <w:fldChar w:fldCharType="end"/>
            </w:r>
          </w:hyperlink>
        </w:p>
        <w:p w14:paraId="0E92F5BC" w14:textId="602E28D0" w:rsidR="00981B91" w:rsidRDefault="00981B91">
          <w:pPr>
            <w:pStyle w:val="TOC2"/>
            <w:tabs>
              <w:tab w:val="right" w:leader="dot" w:pos="10230"/>
            </w:tabs>
            <w:rPr>
              <w:rFonts w:asciiTheme="minorHAnsi" w:eastAsiaTheme="minorEastAsia" w:hAnsiTheme="minorHAnsi" w:cstheme="minorBidi"/>
              <w:noProof/>
              <w:lang w:bidi="ar-SA"/>
            </w:rPr>
          </w:pPr>
          <w:hyperlink w:anchor="_Toc151555564" w:history="1">
            <w:r w:rsidRPr="00814635">
              <w:rPr>
                <w:rStyle w:val="Hyperlink"/>
                <w:noProof/>
              </w:rPr>
              <w:t>Get a single group by ID or name</w:t>
            </w:r>
            <w:r>
              <w:rPr>
                <w:noProof/>
                <w:webHidden/>
              </w:rPr>
              <w:tab/>
            </w:r>
            <w:r>
              <w:rPr>
                <w:noProof/>
                <w:webHidden/>
              </w:rPr>
              <w:fldChar w:fldCharType="begin"/>
            </w:r>
            <w:r>
              <w:rPr>
                <w:noProof/>
                <w:webHidden/>
              </w:rPr>
              <w:instrText xml:space="preserve"> PAGEREF _Toc151555564 \h </w:instrText>
            </w:r>
            <w:r>
              <w:rPr>
                <w:noProof/>
                <w:webHidden/>
              </w:rPr>
            </w:r>
            <w:r>
              <w:rPr>
                <w:noProof/>
                <w:webHidden/>
              </w:rPr>
              <w:fldChar w:fldCharType="separate"/>
            </w:r>
            <w:r>
              <w:rPr>
                <w:noProof/>
                <w:webHidden/>
              </w:rPr>
              <w:t>48</w:t>
            </w:r>
            <w:r>
              <w:rPr>
                <w:noProof/>
                <w:webHidden/>
              </w:rPr>
              <w:fldChar w:fldCharType="end"/>
            </w:r>
          </w:hyperlink>
        </w:p>
        <w:p w14:paraId="36E9F288" w14:textId="1C14E31E" w:rsidR="00981B91" w:rsidRDefault="00981B91">
          <w:pPr>
            <w:pStyle w:val="TOC2"/>
            <w:tabs>
              <w:tab w:val="right" w:leader="dot" w:pos="10230"/>
            </w:tabs>
            <w:rPr>
              <w:rFonts w:asciiTheme="minorHAnsi" w:eastAsiaTheme="minorEastAsia" w:hAnsiTheme="minorHAnsi" w:cstheme="minorBidi"/>
              <w:noProof/>
              <w:lang w:bidi="ar-SA"/>
            </w:rPr>
          </w:pPr>
          <w:hyperlink w:anchor="_Toc151555565" w:history="1">
            <w:r w:rsidRPr="00814635">
              <w:rPr>
                <w:rStyle w:val="Hyperlink"/>
                <w:noProof/>
              </w:rPr>
              <w:t>Query groups</w:t>
            </w:r>
            <w:r>
              <w:rPr>
                <w:noProof/>
                <w:webHidden/>
              </w:rPr>
              <w:tab/>
            </w:r>
            <w:r>
              <w:rPr>
                <w:noProof/>
                <w:webHidden/>
              </w:rPr>
              <w:fldChar w:fldCharType="begin"/>
            </w:r>
            <w:r>
              <w:rPr>
                <w:noProof/>
                <w:webHidden/>
              </w:rPr>
              <w:instrText xml:space="preserve"> PAGEREF _Toc151555565 \h </w:instrText>
            </w:r>
            <w:r>
              <w:rPr>
                <w:noProof/>
                <w:webHidden/>
              </w:rPr>
            </w:r>
            <w:r>
              <w:rPr>
                <w:noProof/>
                <w:webHidden/>
              </w:rPr>
              <w:fldChar w:fldCharType="separate"/>
            </w:r>
            <w:r>
              <w:rPr>
                <w:noProof/>
                <w:webHidden/>
              </w:rPr>
              <w:t>49</w:t>
            </w:r>
            <w:r>
              <w:rPr>
                <w:noProof/>
                <w:webHidden/>
              </w:rPr>
              <w:fldChar w:fldCharType="end"/>
            </w:r>
          </w:hyperlink>
        </w:p>
        <w:p w14:paraId="480A1EF3" w14:textId="55B802C3" w:rsidR="00981B91" w:rsidRDefault="00981B91">
          <w:pPr>
            <w:pStyle w:val="TOC2"/>
            <w:tabs>
              <w:tab w:val="right" w:leader="dot" w:pos="10230"/>
            </w:tabs>
            <w:rPr>
              <w:rFonts w:asciiTheme="minorHAnsi" w:eastAsiaTheme="minorEastAsia" w:hAnsiTheme="minorHAnsi" w:cstheme="minorBidi"/>
              <w:noProof/>
              <w:lang w:bidi="ar-SA"/>
            </w:rPr>
          </w:pPr>
          <w:hyperlink w:anchor="_Toc151555566" w:history="1">
            <w:r w:rsidRPr="00814635">
              <w:rPr>
                <w:rStyle w:val="Hyperlink"/>
                <w:noProof/>
              </w:rPr>
              <w:t>Add a group</w:t>
            </w:r>
            <w:r>
              <w:rPr>
                <w:noProof/>
                <w:webHidden/>
              </w:rPr>
              <w:tab/>
            </w:r>
            <w:r>
              <w:rPr>
                <w:noProof/>
                <w:webHidden/>
              </w:rPr>
              <w:fldChar w:fldCharType="begin"/>
            </w:r>
            <w:r>
              <w:rPr>
                <w:noProof/>
                <w:webHidden/>
              </w:rPr>
              <w:instrText xml:space="preserve"> PAGEREF _Toc151555566 \h </w:instrText>
            </w:r>
            <w:r>
              <w:rPr>
                <w:noProof/>
                <w:webHidden/>
              </w:rPr>
            </w:r>
            <w:r>
              <w:rPr>
                <w:noProof/>
                <w:webHidden/>
              </w:rPr>
              <w:fldChar w:fldCharType="separate"/>
            </w:r>
            <w:r>
              <w:rPr>
                <w:noProof/>
                <w:webHidden/>
              </w:rPr>
              <w:t>49</w:t>
            </w:r>
            <w:r>
              <w:rPr>
                <w:noProof/>
                <w:webHidden/>
              </w:rPr>
              <w:fldChar w:fldCharType="end"/>
            </w:r>
          </w:hyperlink>
        </w:p>
        <w:p w14:paraId="47523E6C" w14:textId="5C9C41F2" w:rsidR="00981B91" w:rsidRDefault="00981B91">
          <w:pPr>
            <w:pStyle w:val="TOC2"/>
            <w:tabs>
              <w:tab w:val="right" w:leader="dot" w:pos="10230"/>
            </w:tabs>
            <w:rPr>
              <w:rFonts w:asciiTheme="minorHAnsi" w:eastAsiaTheme="minorEastAsia" w:hAnsiTheme="minorHAnsi" w:cstheme="minorBidi"/>
              <w:noProof/>
              <w:lang w:bidi="ar-SA"/>
            </w:rPr>
          </w:pPr>
          <w:hyperlink w:anchor="_Toc151555567" w:history="1">
            <w:r w:rsidRPr="00814635">
              <w:rPr>
                <w:rStyle w:val="Hyperlink"/>
                <w:noProof/>
              </w:rPr>
              <w:t>Modify specified group fields</w:t>
            </w:r>
            <w:r>
              <w:rPr>
                <w:noProof/>
                <w:webHidden/>
              </w:rPr>
              <w:tab/>
            </w:r>
            <w:r>
              <w:rPr>
                <w:noProof/>
                <w:webHidden/>
              </w:rPr>
              <w:fldChar w:fldCharType="begin"/>
            </w:r>
            <w:r>
              <w:rPr>
                <w:noProof/>
                <w:webHidden/>
              </w:rPr>
              <w:instrText xml:space="preserve"> PAGEREF _Toc151555567 \h </w:instrText>
            </w:r>
            <w:r>
              <w:rPr>
                <w:noProof/>
                <w:webHidden/>
              </w:rPr>
            </w:r>
            <w:r>
              <w:rPr>
                <w:noProof/>
                <w:webHidden/>
              </w:rPr>
              <w:fldChar w:fldCharType="separate"/>
            </w:r>
            <w:r>
              <w:rPr>
                <w:noProof/>
                <w:webHidden/>
              </w:rPr>
              <w:t>50</w:t>
            </w:r>
            <w:r>
              <w:rPr>
                <w:noProof/>
                <w:webHidden/>
              </w:rPr>
              <w:fldChar w:fldCharType="end"/>
            </w:r>
          </w:hyperlink>
        </w:p>
        <w:p w14:paraId="39318F86" w14:textId="377342A3" w:rsidR="00981B91" w:rsidRDefault="00981B91">
          <w:pPr>
            <w:pStyle w:val="TOC2"/>
            <w:tabs>
              <w:tab w:val="right" w:leader="dot" w:pos="10230"/>
            </w:tabs>
            <w:rPr>
              <w:rFonts w:asciiTheme="minorHAnsi" w:eastAsiaTheme="minorEastAsia" w:hAnsiTheme="minorHAnsi" w:cstheme="minorBidi"/>
              <w:noProof/>
              <w:lang w:bidi="ar-SA"/>
            </w:rPr>
          </w:pPr>
          <w:hyperlink w:anchor="_Toc151555568" w:history="1">
            <w:r w:rsidRPr="00814635">
              <w:rPr>
                <w:rStyle w:val="Hyperlink"/>
                <w:noProof/>
              </w:rPr>
              <w:t>Replace an existing group by ID or name</w:t>
            </w:r>
            <w:r>
              <w:rPr>
                <w:noProof/>
                <w:webHidden/>
              </w:rPr>
              <w:tab/>
            </w:r>
            <w:r>
              <w:rPr>
                <w:noProof/>
                <w:webHidden/>
              </w:rPr>
              <w:fldChar w:fldCharType="begin"/>
            </w:r>
            <w:r>
              <w:rPr>
                <w:noProof/>
                <w:webHidden/>
              </w:rPr>
              <w:instrText xml:space="preserve"> PAGEREF _Toc151555568 \h </w:instrText>
            </w:r>
            <w:r>
              <w:rPr>
                <w:noProof/>
                <w:webHidden/>
              </w:rPr>
            </w:r>
            <w:r>
              <w:rPr>
                <w:noProof/>
                <w:webHidden/>
              </w:rPr>
              <w:fldChar w:fldCharType="separate"/>
            </w:r>
            <w:r>
              <w:rPr>
                <w:noProof/>
                <w:webHidden/>
              </w:rPr>
              <w:t>51</w:t>
            </w:r>
            <w:r>
              <w:rPr>
                <w:noProof/>
                <w:webHidden/>
              </w:rPr>
              <w:fldChar w:fldCharType="end"/>
            </w:r>
          </w:hyperlink>
        </w:p>
        <w:p w14:paraId="3D5BDCCC" w14:textId="56D43DE7" w:rsidR="00981B91" w:rsidRDefault="00981B91">
          <w:pPr>
            <w:pStyle w:val="TOC2"/>
            <w:tabs>
              <w:tab w:val="right" w:leader="dot" w:pos="10230"/>
            </w:tabs>
            <w:rPr>
              <w:rFonts w:asciiTheme="minorHAnsi" w:eastAsiaTheme="minorEastAsia" w:hAnsiTheme="minorHAnsi" w:cstheme="minorBidi"/>
              <w:noProof/>
              <w:lang w:bidi="ar-SA"/>
            </w:rPr>
          </w:pPr>
          <w:hyperlink w:anchor="_Toc151555569" w:history="1">
            <w:r w:rsidRPr="00814635">
              <w:rPr>
                <w:rStyle w:val="Hyperlink"/>
                <w:noProof/>
              </w:rPr>
              <w:t>Delete a group by ID or name</w:t>
            </w:r>
            <w:r>
              <w:rPr>
                <w:noProof/>
                <w:webHidden/>
              </w:rPr>
              <w:tab/>
            </w:r>
            <w:r>
              <w:rPr>
                <w:noProof/>
                <w:webHidden/>
              </w:rPr>
              <w:fldChar w:fldCharType="begin"/>
            </w:r>
            <w:r>
              <w:rPr>
                <w:noProof/>
                <w:webHidden/>
              </w:rPr>
              <w:instrText xml:space="preserve"> PAGEREF _Toc151555569 \h </w:instrText>
            </w:r>
            <w:r>
              <w:rPr>
                <w:noProof/>
                <w:webHidden/>
              </w:rPr>
            </w:r>
            <w:r>
              <w:rPr>
                <w:noProof/>
                <w:webHidden/>
              </w:rPr>
              <w:fldChar w:fldCharType="separate"/>
            </w:r>
            <w:r>
              <w:rPr>
                <w:noProof/>
                <w:webHidden/>
              </w:rPr>
              <w:t>51</w:t>
            </w:r>
            <w:r>
              <w:rPr>
                <w:noProof/>
                <w:webHidden/>
              </w:rPr>
              <w:fldChar w:fldCharType="end"/>
            </w:r>
          </w:hyperlink>
        </w:p>
        <w:p w14:paraId="08326524" w14:textId="4EF89D64" w:rsidR="00981B91" w:rsidRDefault="00981B91">
          <w:pPr>
            <w:pStyle w:val="TOC2"/>
            <w:tabs>
              <w:tab w:val="right" w:leader="dot" w:pos="10230"/>
            </w:tabs>
            <w:rPr>
              <w:rFonts w:asciiTheme="minorHAnsi" w:eastAsiaTheme="minorEastAsia" w:hAnsiTheme="minorHAnsi" w:cstheme="minorBidi"/>
              <w:noProof/>
              <w:lang w:bidi="ar-SA"/>
            </w:rPr>
          </w:pPr>
          <w:hyperlink w:anchor="_Toc151555570" w:history="1">
            <w:r w:rsidRPr="00814635">
              <w:rPr>
                <w:rStyle w:val="Hyperlink"/>
                <w:noProof/>
              </w:rPr>
              <w:t>Add an SM instance to an existing group</w:t>
            </w:r>
            <w:r>
              <w:rPr>
                <w:noProof/>
                <w:webHidden/>
              </w:rPr>
              <w:tab/>
            </w:r>
            <w:r>
              <w:rPr>
                <w:noProof/>
                <w:webHidden/>
              </w:rPr>
              <w:fldChar w:fldCharType="begin"/>
            </w:r>
            <w:r>
              <w:rPr>
                <w:noProof/>
                <w:webHidden/>
              </w:rPr>
              <w:instrText xml:space="preserve"> PAGEREF _Toc151555570 \h </w:instrText>
            </w:r>
            <w:r>
              <w:rPr>
                <w:noProof/>
                <w:webHidden/>
              </w:rPr>
            </w:r>
            <w:r>
              <w:rPr>
                <w:noProof/>
                <w:webHidden/>
              </w:rPr>
              <w:fldChar w:fldCharType="separate"/>
            </w:r>
            <w:r>
              <w:rPr>
                <w:noProof/>
                <w:webHidden/>
              </w:rPr>
              <w:t>52</w:t>
            </w:r>
            <w:r>
              <w:rPr>
                <w:noProof/>
                <w:webHidden/>
              </w:rPr>
              <w:fldChar w:fldCharType="end"/>
            </w:r>
          </w:hyperlink>
        </w:p>
        <w:p w14:paraId="105EC031" w14:textId="67ABEE86" w:rsidR="00981B91" w:rsidRDefault="00981B91">
          <w:pPr>
            <w:pStyle w:val="TOC2"/>
            <w:tabs>
              <w:tab w:val="right" w:leader="dot" w:pos="10230"/>
            </w:tabs>
            <w:rPr>
              <w:rFonts w:asciiTheme="minorHAnsi" w:eastAsiaTheme="minorEastAsia" w:hAnsiTheme="minorHAnsi" w:cstheme="minorBidi"/>
              <w:noProof/>
              <w:lang w:bidi="ar-SA"/>
            </w:rPr>
          </w:pPr>
          <w:hyperlink w:anchor="_Toc151555571" w:history="1">
            <w:r w:rsidRPr="00814635">
              <w:rPr>
                <w:rStyle w:val="Hyperlink"/>
                <w:noProof/>
              </w:rPr>
              <w:t>Remove an SM instance from an existing group</w:t>
            </w:r>
            <w:r>
              <w:rPr>
                <w:noProof/>
                <w:webHidden/>
              </w:rPr>
              <w:tab/>
            </w:r>
            <w:r>
              <w:rPr>
                <w:noProof/>
                <w:webHidden/>
              </w:rPr>
              <w:fldChar w:fldCharType="begin"/>
            </w:r>
            <w:r>
              <w:rPr>
                <w:noProof/>
                <w:webHidden/>
              </w:rPr>
              <w:instrText xml:space="preserve"> PAGEREF _Toc151555571 \h </w:instrText>
            </w:r>
            <w:r>
              <w:rPr>
                <w:noProof/>
                <w:webHidden/>
              </w:rPr>
            </w:r>
            <w:r>
              <w:rPr>
                <w:noProof/>
                <w:webHidden/>
              </w:rPr>
              <w:fldChar w:fldCharType="separate"/>
            </w:r>
            <w:r>
              <w:rPr>
                <w:noProof/>
                <w:webHidden/>
              </w:rPr>
              <w:t>52</w:t>
            </w:r>
            <w:r>
              <w:rPr>
                <w:noProof/>
                <w:webHidden/>
              </w:rPr>
              <w:fldChar w:fldCharType="end"/>
            </w:r>
          </w:hyperlink>
        </w:p>
        <w:p w14:paraId="1DFFCE6D" w14:textId="72E066B8" w:rsidR="00981B91" w:rsidRDefault="00981B91">
          <w:pPr>
            <w:pStyle w:val="TOC1"/>
            <w:tabs>
              <w:tab w:val="right" w:leader="dot" w:pos="10230"/>
            </w:tabs>
            <w:rPr>
              <w:rFonts w:asciiTheme="minorHAnsi" w:eastAsiaTheme="minorEastAsia" w:hAnsiTheme="minorHAnsi" w:cstheme="minorBidi"/>
              <w:b w:val="0"/>
              <w:bCs w:val="0"/>
              <w:noProof/>
              <w:sz w:val="22"/>
              <w:szCs w:val="22"/>
              <w:lang w:bidi="ar-SA"/>
            </w:rPr>
          </w:pPr>
          <w:hyperlink w:anchor="_Toc151555572" w:history="1">
            <w:r w:rsidRPr="00814635">
              <w:rPr>
                <w:rStyle w:val="Hyperlink"/>
                <w:noProof/>
              </w:rPr>
              <w:t>Chapter 6: Location to Region</w:t>
            </w:r>
            <w:r>
              <w:rPr>
                <w:noProof/>
                <w:webHidden/>
              </w:rPr>
              <w:tab/>
            </w:r>
            <w:r>
              <w:rPr>
                <w:noProof/>
                <w:webHidden/>
              </w:rPr>
              <w:fldChar w:fldCharType="begin"/>
            </w:r>
            <w:r>
              <w:rPr>
                <w:noProof/>
                <w:webHidden/>
              </w:rPr>
              <w:instrText xml:space="preserve"> PAGEREF _Toc151555572 \h </w:instrText>
            </w:r>
            <w:r>
              <w:rPr>
                <w:noProof/>
                <w:webHidden/>
              </w:rPr>
            </w:r>
            <w:r>
              <w:rPr>
                <w:noProof/>
                <w:webHidden/>
              </w:rPr>
              <w:fldChar w:fldCharType="separate"/>
            </w:r>
            <w:r>
              <w:rPr>
                <w:noProof/>
                <w:webHidden/>
              </w:rPr>
              <w:t>54</w:t>
            </w:r>
            <w:r>
              <w:rPr>
                <w:noProof/>
                <w:webHidden/>
              </w:rPr>
              <w:fldChar w:fldCharType="end"/>
            </w:r>
          </w:hyperlink>
        </w:p>
        <w:p w14:paraId="799EEF08" w14:textId="65330C01" w:rsidR="00981B91" w:rsidRDefault="00981B91">
          <w:pPr>
            <w:pStyle w:val="TOC2"/>
            <w:tabs>
              <w:tab w:val="right" w:leader="dot" w:pos="10230"/>
            </w:tabs>
            <w:rPr>
              <w:rFonts w:asciiTheme="minorHAnsi" w:eastAsiaTheme="minorEastAsia" w:hAnsiTheme="minorHAnsi" w:cstheme="minorBidi"/>
              <w:noProof/>
              <w:lang w:bidi="ar-SA"/>
            </w:rPr>
          </w:pPr>
          <w:hyperlink w:anchor="_Toc151555573" w:history="1">
            <w:r w:rsidRPr="00814635">
              <w:rPr>
                <w:rStyle w:val="Hyperlink"/>
                <w:noProof/>
              </w:rPr>
              <w:t>Get a single location to region by ID or location name</w:t>
            </w:r>
            <w:r>
              <w:rPr>
                <w:noProof/>
                <w:webHidden/>
              </w:rPr>
              <w:tab/>
            </w:r>
            <w:r>
              <w:rPr>
                <w:noProof/>
                <w:webHidden/>
              </w:rPr>
              <w:fldChar w:fldCharType="begin"/>
            </w:r>
            <w:r>
              <w:rPr>
                <w:noProof/>
                <w:webHidden/>
              </w:rPr>
              <w:instrText xml:space="preserve"> PAGEREF _Toc151555573 \h </w:instrText>
            </w:r>
            <w:r>
              <w:rPr>
                <w:noProof/>
                <w:webHidden/>
              </w:rPr>
            </w:r>
            <w:r>
              <w:rPr>
                <w:noProof/>
                <w:webHidden/>
              </w:rPr>
              <w:fldChar w:fldCharType="separate"/>
            </w:r>
            <w:r>
              <w:rPr>
                <w:noProof/>
                <w:webHidden/>
              </w:rPr>
              <w:t>54</w:t>
            </w:r>
            <w:r>
              <w:rPr>
                <w:noProof/>
                <w:webHidden/>
              </w:rPr>
              <w:fldChar w:fldCharType="end"/>
            </w:r>
          </w:hyperlink>
        </w:p>
        <w:p w14:paraId="6144F207" w14:textId="19ACA98E" w:rsidR="00981B91" w:rsidRDefault="00981B91">
          <w:pPr>
            <w:pStyle w:val="TOC2"/>
            <w:tabs>
              <w:tab w:val="right" w:leader="dot" w:pos="10230"/>
            </w:tabs>
            <w:rPr>
              <w:rFonts w:asciiTheme="minorHAnsi" w:eastAsiaTheme="minorEastAsia" w:hAnsiTheme="minorHAnsi" w:cstheme="minorBidi"/>
              <w:noProof/>
              <w:lang w:bidi="ar-SA"/>
            </w:rPr>
          </w:pPr>
          <w:hyperlink w:anchor="_Toc151555574" w:history="1">
            <w:r w:rsidRPr="00814635">
              <w:rPr>
                <w:rStyle w:val="Hyperlink"/>
                <w:noProof/>
              </w:rPr>
              <w:t>Query location to regions</w:t>
            </w:r>
            <w:r>
              <w:rPr>
                <w:noProof/>
                <w:webHidden/>
              </w:rPr>
              <w:tab/>
            </w:r>
            <w:r>
              <w:rPr>
                <w:noProof/>
                <w:webHidden/>
              </w:rPr>
              <w:fldChar w:fldCharType="begin"/>
            </w:r>
            <w:r>
              <w:rPr>
                <w:noProof/>
                <w:webHidden/>
              </w:rPr>
              <w:instrText xml:space="preserve"> PAGEREF _Toc151555574 \h </w:instrText>
            </w:r>
            <w:r>
              <w:rPr>
                <w:noProof/>
                <w:webHidden/>
              </w:rPr>
            </w:r>
            <w:r>
              <w:rPr>
                <w:noProof/>
                <w:webHidden/>
              </w:rPr>
              <w:fldChar w:fldCharType="separate"/>
            </w:r>
            <w:r>
              <w:rPr>
                <w:noProof/>
                <w:webHidden/>
              </w:rPr>
              <w:t>55</w:t>
            </w:r>
            <w:r>
              <w:rPr>
                <w:noProof/>
                <w:webHidden/>
              </w:rPr>
              <w:fldChar w:fldCharType="end"/>
            </w:r>
          </w:hyperlink>
        </w:p>
        <w:p w14:paraId="2D05D494" w14:textId="3D1D5061" w:rsidR="00981B91" w:rsidRDefault="00981B91">
          <w:pPr>
            <w:pStyle w:val="TOC2"/>
            <w:tabs>
              <w:tab w:val="right" w:leader="dot" w:pos="10230"/>
            </w:tabs>
            <w:rPr>
              <w:rFonts w:asciiTheme="minorHAnsi" w:eastAsiaTheme="minorEastAsia" w:hAnsiTheme="minorHAnsi" w:cstheme="minorBidi"/>
              <w:noProof/>
              <w:lang w:bidi="ar-SA"/>
            </w:rPr>
          </w:pPr>
          <w:hyperlink w:anchor="_Toc151555575" w:history="1">
            <w:r w:rsidRPr="00814635">
              <w:rPr>
                <w:rStyle w:val="Hyperlink"/>
                <w:noProof/>
              </w:rPr>
              <w:t>Add regions to a location</w:t>
            </w:r>
            <w:r>
              <w:rPr>
                <w:noProof/>
                <w:webHidden/>
              </w:rPr>
              <w:tab/>
            </w:r>
            <w:r>
              <w:rPr>
                <w:noProof/>
                <w:webHidden/>
              </w:rPr>
              <w:fldChar w:fldCharType="begin"/>
            </w:r>
            <w:r>
              <w:rPr>
                <w:noProof/>
                <w:webHidden/>
              </w:rPr>
              <w:instrText xml:space="preserve"> PAGEREF _Toc151555575 \h </w:instrText>
            </w:r>
            <w:r>
              <w:rPr>
                <w:noProof/>
                <w:webHidden/>
              </w:rPr>
            </w:r>
            <w:r>
              <w:rPr>
                <w:noProof/>
                <w:webHidden/>
              </w:rPr>
              <w:fldChar w:fldCharType="separate"/>
            </w:r>
            <w:r>
              <w:rPr>
                <w:noProof/>
                <w:webHidden/>
              </w:rPr>
              <w:t>56</w:t>
            </w:r>
            <w:r>
              <w:rPr>
                <w:noProof/>
                <w:webHidden/>
              </w:rPr>
              <w:fldChar w:fldCharType="end"/>
            </w:r>
          </w:hyperlink>
        </w:p>
        <w:p w14:paraId="53B90A08" w14:textId="5B8E6938" w:rsidR="00981B91" w:rsidRDefault="00981B91">
          <w:pPr>
            <w:pStyle w:val="TOC2"/>
            <w:tabs>
              <w:tab w:val="right" w:leader="dot" w:pos="10230"/>
            </w:tabs>
            <w:rPr>
              <w:rFonts w:asciiTheme="minorHAnsi" w:eastAsiaTheme="minorEastAsia" w:hAnsiTheme="minorHAnsi" w:cstheme="minorBidi"/>
              <w:noProof/>
              <w:lang w:bidi="ar-SA"/>
            </w:rPr>
          </w:pPr>
          <w:hyperlink w:anchor="_Toc151555576" w:history="1">
            <w:r w:rsidRPr="00814635">
              <w:rPr>
                <w:rStyle w:val="Hyperlink"/>
                <w:noProof/>
              </w:rPr>
              <w:t>Add regions to a location</w:t>
            </w:r>
            <w:r>
              <w:rPr>
                <w:noProof/>
                <w:webHidden/>
              </w:rPr>
              <w:tab/>
            </w:r>
            <w:r>
              <w:rPr>
                <w:noProof/>
                <w:webHidden/>
              </w:rPr>
              <w:fldChar w:fldCharType="begin"/>
            </w:r>
            <w:r>
              <w:rPr>
                <w:noProof/>
                <w:webHidden/>
              </w:rPr>
              <w:instrText xml:space="preserve"> PAGEREF _Toc151555576 \h </w:instrText>
            </w:r>
            <w:r>
              <w:rPr>
                <w:noProof/>
                <w:webHidden/>
              </w:rPr>
            </w:r>
            <w:r>
              <w:rPr>
                <w:noProof/>
                <w:webHidden/>
              </w:rPr>
              <w:fldChar w:fldCharType="separate"/>
            </w:r>
            <w:r>
              <w:rPr>
                <w:noProof/>
                <w:webHidden/>
              </w:rPr>
              <w:t>57</w:t>
            </w:r>
            <w:r>
              <w:rPr>
                <w:noProof/>
                <w:webHidden/>
              </w:rPr>
              <w:fldChar w:fldCharType="end"/>
            </w:r>
          </w:hyperlink>
        </w:p>
        <w:p w14:paraId="7CC2ADB1" w14:textId="4C11B6F3" w:rsidR="00981B91" w:rsidRDefault="00981B91">
          <w:pPr>
            <w:pStyle w:val="TOC1"/>
            <w:tabs>
              <w:tab w:val="left" w:pos="1760"/>
              <w:tab w:val="right" w:leader="dot" w:pos="10230"/>
            </w:tabs>
            <w:rPr>
              <w:rFonts w:asciiTheme="minorHAnsi" w:eastAsiaTheme="minorEastAsia" w:hAnsiTheme="minorHAnsi" w:cstheme="minorBidi"/>
              <w:b w:val="0"/>
              <w:bCs w:val="0"/>
              <w:noProof/>
              <w:sz w:val="22"/>
              <w:szCs w:val="22"/>
              <w:lang w:bidi="ar-SA"/>
            </w:rPr>
          </w:pPr>
          <w:hyperlink w:anchor="_Toc151555577" w:history="1">
            <w:r w:rsidRPr="00814635">
              <w:rPr>
                <w:rStyle w:val="Hyperlink"/>
                <w:rFonts w:ascii="Cambria"/>
                <w:noProof/>
              </w:rPr>
              <w:t>Chapter</w:t>
            </w:r>
            <w:r w:rsidRPr="00814635">
              <w:rPr>
                <w:rStyle w:val="Hyperlink"/>
                <w:rFonts w:ascii="Cambria"/>
                <w:noProof/>
                <w:spacing w:val="-3"/>
              </w:rPr>
              <w:t xml:space="preserve"> </w:t>
            </w:r>
            <w:r w:rsidRPr="00814635">
              <w:rPr>
                <w:rStyle w:val="Hyperlink"/>
                <w:rFonts w:ascii="Cambria"/>
                <w:noProof/>
              </w:rPr>
              <w:t>7:</w:t>
            </w:r>
            <w:r>
              <w:rPr>
                <w:rFonts w:asciiTheme="minorHAnsi" w:eastAsiaTheme="minorEastAsia" w:hAnsiTheme="minorHAnsi" w:cstheme="minorBidi"/>
                <w:b w:val="0"/>
                <w:bCs w:val="0"/>
                <w:noProof/>
                <w:sz w:val="22"/>
                <w:szCs w:val="22"/>
                <w:lang w:bidi="ar-SA"/>
              </w:rPr>
              <w:tab/>
            </w:r>
            <w:r w:rsidRPr="00814635">
              <w:rPr>
                <w:rStyle w:val="Hyperlink"/>
                <w:rFonts w:ascii="Cambria"/>
                <w:noProof/>
              </w:rPr>
              <w:t>Session Manager</w:t>
            </w:r>
            <w:r w:rsidRPr="00814635">
              <w:rPr>
                <w:rStyle w:val="Hyperlink"/>
                <w:rFonts w:ascii="Cambria"/>
                <w:noProof/>
                <w:spacing w:val="-4"/>
              </w:rPr>
              <w:t xml:space="preserve"> Instances</w:t>
            </w:r>
            <w:r>
              <w:rPr>
                <w:noProof/>
                <w:webHidden/>
              </w:rPr>
              <w:tab/>
            </w:r>
            <w:r>
              <w:rPr>
                <w:noProof/>
                <w:webHidden/>
              </w:rPr>
              <w:fldChar w:fldCharType="begin"/>
            </w:r>
            <w:r>
              <w:rPr>
                <w:noProof/>
                <w:webHidden/>
              </w:rPr>
              <w:instrText xml:space="preserve"> PAGEREF _Toc151555577 \h </w:instrText>
            </w:r>
            <w:r>
              <w:rPr>
                <w:noProof/>
                <w:webHidden/>
              </w:rPr>
            </w:r>
            <w:r>
              <w:rPr>
                <w:noProof/>
                <w:webHidden/>
              </w:rPr>
              <w:fldChar w:fldCharType="separate"/>
            </w:r>
            <w:r>
              <w:rPr>
                <w:noProof/>
                <w:webHidden/>
              </w:rPr>
              <w:t>59</w:t>
            </w:r>
            <w:r>
              <w:rPr>
                <w:noProof/>
                <w:webHidden/>
              </w:rPr>
              <w:fldChar w:fldCharType="end"/>
            </w:r>
          </w:hyperlink>
        </w:p>
        <w:p w14:paraId="538E68DE" w14:textId="28449036" w:rsidR="00981B91" w:rsidRDefault="00981B91">
          <w:pPr>
            <w:pStyle w:val="TOC2"/>
            <w:tabs>
              <w:tab w:val="right" w:leader="dot" w:pos="10230"/>
            </w:tabs>
            <w:rPr>
              <w:rFonts w:asciiTheme="minorHAnsi" w:eastAsiaTheme="minorEastAsia" w:hAnsiTheme="minorHAnsi" w:cstheme="minorBidi"/>
              <w:noProof/>
              <w:lang w:bidi="ar-SA"/>
            </w:rPr>
          </w:pPr>
          <w:hyperlink w:anchor="_Toc151555578" w:history="1">
            <w:r w:rsidRPr="00814635">
              <w:rPr>
                <w:rStyle w:val="Hyperlink"/>
                <w:noProof/>
              </w:rPr>
              <w:t>Get all SM/BSM instances</w:t>
            </w:r>
            <w:r>
              <w:rPr>
                <w:noProof/>
                <w:webHidden/>
              </w:rPr>
              <w:tab/>
            </w:r>
            <w:r>
              <w:rPr>
                <w:noProof/>
                <w:webHidden/>
              </w:rPr>
              <w:fldChar w:fldCharType="begin"/>
            </w:r>
            <w:r>
              <w:rPr>
                <w:noProof/>
                <w:webHidden/>
              </w:rPr>
              <w:instrText xml:space="preserve"> PAGEREF _Toc151555578 \h </w:instrText>
            </w:r>
            <w:r>
              <w:rPr>
                <w:noProof/>
                <w:webHidden/>
              </w:rPr>
            </w:r>
            <w:r>
              <w:rPr>
                <w:noProof/>
                <w:webHidden/>
              </w:rPr>
              <w:fldChar w:fldCharType="separate"/>
            </w:r>
            <w:r>
              <w:rPr>
                <w:noProof/>
                <w:webHidden/>
              </w:rPr>
              <w:t>59</w:t>
            </w:r>
            <w:r>
              <w:rPr>
                <w:noProof/>
                <w:webHidden/>
              </w:rPr>
              <w:fldChar w:fldCharType="end"/>
            </w:r>
          </w:hyperlink>
        </w:p>
        <w:p w14:paraId="1959F95F" w14:textId="12C95898" w:rsidR="00981B91" w:rsidRDefault="00981B91">
          <w:pPr>
            <w:pStyle w:val="TOC2"/>
            <w:tabs>
              <w:tab w:val="right" w:leader="dot" w:pos="10230"/>
            </w:tabs>
            <w:rPr>
              <w:rFonts w:asciiTheme="minorHAnsi" w:eastAsiaTheme="minorEastAsia" w:hAnsiTheme="minorHAnsi" w:cstheme="minorBidi"/>
              <w:noProof/>
              <w:lang w:bidi="ar-SA"/>
            </w:rPr>
          </w:pPr>
          <w:hyperlink w:anchor="_Toc151555579" w:history="1">
            <w:r w:rsidRPr="00814635">
              <w:rPr>
                <w:rStyle w:val="Hyperlink"/>
                <w:noProof/>
              </w:rPr>
              <w:t>Get a single SM/BSM instance by ID</w:t>
            </w:r>
            <w:r>
              <w:rPr>
                <w:noProof/>
                <w:webHidden/>
              </w:rPr>
              <w:tab/>
            </w:r>
            <w:r>
              <w:rPr>
                <w:noProof/>
                <w:webHidden/>
              </w:rPr>
              <w:fldChar w:fldCharType="begin"/>
            </w:r>
            <w:r>
              <w:rPr>
                <w:noProof/>
                <w:webHidden/>
              </w:rPr>
              <w:instrText xml:space="preserve"> PAGEREF _Toc151555579 \h </w:instrText>
            </w:r>
            <w:r>
              <w:rPr>
                <w:noProof/>
                <w:webHidden/>
              </w:rPr>
            </w:r>
            <w:r>
              <w:rPr>
                <w:noProof/>
                <w:webHidden/>
              </w:rPr>
              <w:fldChar w:fldCharType="separate"/>
            </w:r>
            <w:r>
              <w:rPr>
                <w:noProof/>
                <w:webHidden/>
              </w:rPr>
              <w:t>59</w:t>
            </w:r>
            <w:r>
              <w:rPr>
                <w:noProof/>
                <w:webHidden/>
              </w:rPr>
              <w:fldChar w:fldCharType="end"/>
            </w:r>
          </w:hyperlink>
        </w:p>
        <w:p w14:paraId="2BC07A7E" w14:textId="155D94E4" w:rsidR="00981B91" w:rsidRDefault="00981B91">
          <w:pPr>
            <w:pStyle w:val="TOC2"/>
            <w:tabs>
              <w:tab w:val="right" w:leader="dot" w:pos="10230"/>
            </w:tabs>
            <w:rPr>
              <w:rFonts w:asciiTheme="minorHAnsi" w:eastAsiaTheme="minorEastAsia" w:hAnsiTheme="minorHAnsi" w:cstheme="minorBidi"/>
              <w:noProof/>
              <w:lang w:bidi="ar-SA"/>
            </w:rPr>
          </w:pPr>
          <w:hyperlink w:anchor="_Toc151555580" w:history="1">
            <w:r w:rsidRPr="00814635">
              <w:rPr>
                <w:rStyle w:val="Hyperlink"/>
                <w:noProof/>
              </w:rPr>
              <w:t>Create SM/BSM</w:t>
            </w:r>
            <w:r w:rsidRPr="00814635">
              <w:rPr>
                <w:rStyle w:val="Hyperlink"/>
                <w:noProof/>
                <w:spacing w:val="-9"/>
              </w:rPr>
              <w:t xml:space="preserve"> Instance</w:t>
            </w:r>
            <w:r>
              <w:rPr>
                <w:noProof/>
                <w:webHidden/>
              </w:rPr>
              <w:tab/>
            </w:r>
            <w:r>
              <w:rPr>
                <w:noProof/>
                <w:webHidden/>
              </w:rPr>
              <w:fldChar w:fldCharType="begin"/>
            </w:r>
            <w:r>
              <w:rPr>
                <w:noProof/>
                <w:webHidden/>
              </w:rPr>
              <w:instrText xml:space="preserve"> PAGEREF _Toc151555580 \h </w:instrText>
            </w:r>
            <w:r>
              <w:rPr>
                <w:noProof/>
                <w:webHidden/>
              </w:rPr>
            </w:r>
            <w:r>
              <w:rPr>
                <w:noProof/>
                <w:webHidden/>
              </w:rPr>
              <w:fldChar w:fldCharType="separate"/>
            </w:r>
            <w:r>
              <w:rPr>
                <w:noProof/>
                <w:webHidden/>
              </w:rPr>
              <w:t>60</w:t>
            </w:r>
            <w:r>
              <w:rPr>
                <w:noProof/>
                <w:webHidden/>
              </w:rPr>
              <w:fldChar w:fldCharType="end"/>
            </w:r>
          </w:hyperlink>
        </w:p>
        <w:p w14:paraId="12280A78" w14:textId="00FA7E53" w:rsidR="00981B91" w:rsidRDefault="00981B91">
          <w:pPr>
            <w:pStyle w:val="TOC2"/>
            <w:tabs>
              <w:tab w:val="right" w:leader="dot" w:pos="10230"/>
            </w:tabs>
            <w:rPr>
              <w:rFonts w:asciiTheme="minorHAnsi" w:eastAsiaTheme="minorEastAsia" w:hAnsiTheme="minorHAnsi" w:cstheme="minorBidi"/>
              <w:noProof/>
              <w:lang w:bidi="ar-SA"/>
            </w:rPr>
          </w:pPr>
          <w:hyperlink w:anchor="_Toc151555581" w:history="1">
            <w:r w:rsidRPr="00814635">
              <w:rPr>
                <w:rStyle w:val="Hyperlink"/>
                <w:noProof/>
              </w:rPr>
              <w:t>Edit SM/BSM instance</w:t>
            </w:r>
            <w:r>
              <w:rPr>
                <w:noProof/>
                <w:webHidden/>
              </w:rPr>
              <w:tab/>
            </w:r>
            <w:r>
              <w:rPr>
                <w:noProof/>
                <w:webHidden/>
              </w:rPr>
              <w:fldChar w:fldCharType="begin"/>
            </w:r>
            <w:r>
              <w:rPr>
                <w:noProof/>
                <w:webHidden/>
              </w:rPr>
              <w:instrText xml:space="preserve"> PAGEREF _Toc151555581 \h </w:instrText>
            </w:r>
            <w:r>
              <w:rPr>
                <w:noProof/>
                <w:webHidden/>
              </w:rPr>
            </w:r>
            <w:r>
              <w:rPr>
                <w:noProof/>
                <w:webHidden/>
              </w:rPr>
              <w:fldChar w:fldCharType="separate"/>
            </w:r>
            <w:r>
              <w:rPr>
                <w:noProof/>
                <w:webHidden/>
              </w:rPr>
              <w:t>60</w:t>
            </w:r>
            <w:r>
              <w:rPr>
                <w:noProof/>
                <w:webHidden/>
              </w:rPr>
              <w:fldChar w:fldCharType="end"/>
            </w:r>
          </w:hyperlink>
        </w:p>
        <w:p w14:paraId="25265724" w14:textId="599464C2" w:rsidR="00981B91" w:rsidRDefault="00981B91">
          <w:pPr>
            <w:pStyle w:val="TOC2"/>
            <w:tabs>
              <w:tab w:val="right" w:leader="dot" w:pos="10230"/>
            </w:tabs>
            <w:rPr>
              <w:rFonts w:asciiTheme="minorHAnsi" w:eastAsiaTheme="minorEastAsia" w:hAnsiTheme="minorHAnsi" w:cstheme="minorBidi"/>
              <w:noProof/>
              <w:lang w:bidi="ar-SA"/>
            </w:rPr>
          </w:pPr>
          <w:hyperlink w:anchor="_Toc151555582" w:history="1">
            <w:r w:rsidRPr="00814635">
              <w:rPr>
                <w:rStyle w:val="Hyperlink"/>
                <w:noProof/>
              </w:rPr>
              <w:t>Delete SM instance</w:t>
            </w:r>
            <w:r>
              <w:rPr>
                <w:noProof/>
                <w:webHidden/>
              </w:rPr>
              <w:tab/>
            </w:r>
            <w:r>
              <w:rPr>
                <w:noProof/>
                <w:webHidden/>
              </w:rPr>
              <w:fldChar w:fldCharType="begin"/>
            </w:r>
            <w:r>
              <w:rPr>
                <w:noProof/>
                <w:webHidden/>
              </w:rPr>
              <w:instrText xml:space="preserve"> PAGEREF _Toc151555582 \h </w:instrText>
            </w:r>
            <w:r>
              <w:rPr>
                <w:noProof/>
                <w:webHidden/>
              </w:rPr>
            </w:r>
            <w:r>
              <w:rPr>
                <w:noProof/>
                <w:webHidden/>
              </w:rPr>
              <w:fldChar w:fldCharType="separate"/>
            </w:r>
            <w:r>
              <w:rPr>
                <w:noProof/>
                <w:webHidden/>
              </w:rPr>
              <w:t>60</w:t>
            </w:r>
            <w:r>
              <w:rPr>
                <w:noProof/>
                <w:webHidden/>
              </w:rPr>
              <w:fldChar w:fldCharType="end"/>
            </w:r>
          </w:hyperlink>
        </w:p>
        <w:p w14:paraId="4AE9C6BC" w14:textId="246686D6" w:rsidR="00981B91" w:rsidRDefault="00981B91">
          <w:pPr>
            <w:pStyle w:val="TOC2"/>
            <w:tabs>
              <w:tab w:val="right" w:leader="dot" w:pos="10230"/>
            </w:tabs>
            <w:rPr>
              <w:rFonts w:asciiTheme="minorHAnsi" w:eastAsiaTheme="minorEastAsia" w:hAnsiTheme="minorHAnsi" w:cstheme="minorBidi"/>
              <w:noProof/>
              <w:lang w:bidi="ar-SA"/>
            </w:rPr>
          </w:pPr>
          <w:hyperlink w:anchor="_Toc151555583" w:history="1">
            <w:r w:rsidRPr="00814635">
              <w:rPr>
                <w:rStyle w:val="Hyperlink"/>
                <w:noProof/>
              </w:rPr>
              <w:t>SM instance response</w:t>
            </w:r>
            <w:r w:rsidRPr="00814635">
              <w:rPr>
                <w:rStyle w:val="Hyperlink"/>
                <w:noProof/>
                <w:spacing w:val="-17"/>
              </w:rPr>
              <w:t xml:space="preserve"> </w:t>
            </w:r>
            <w:r w:rsidRPr="00814635">
              <w:rPr>
                <w:rStyle w:val="Hyperlink"/>
                <w:noProof/>
              </w:rPr>
              <w:t>content sample</w:t>
            </w:r>
            <w:r>
              <w:rPr>
                <w:noProof/>
                <w:webHidden/>
              </w:rPr>
              <w:tab/>
            </w:r>
            <w:r>
              <w:rPr>
                <w:noProof/>
                <w:webHidden/>
              </w:rPr>
              <w:fldChar w:fldCharType="begin"/>
            </w:r>
            <w:r>
              <w:rPr>
                <w:noProof/>
                <w:webHidden/>
              </w:rPr>
              <w:instrText xml:space="preserve"> PAGEREF _Toc151555583 \h </w:instrText>
            </w:r>
            <w:r>
              <w:rPr>
                <w:noProof/>
                <w:webHidden/>
              </w:rPr>
            </w:r>
            <w:r>
              <w:rPr>
                <w:noProof/>
                <w:webHidden/>
              </w:rPr>
              <w:fldChar w:fldCharType="separate"/>
            </w:r>
            <w:r>
              <w:rPr>
                <w:noProof/>
                <w:webHidden/>
              </w:rPr>
              <w:t>62</w:t>
            </w:r>
            <w:r>
              <w:rPr>
                <w:noProof/>
                <w:webHidden/>
              </w:rPr>
              <w:fldChar w:fldCharType="end"/>
            </w:r>
          </w:hyperlink>
        </w:p>
        <w:p w14:paraId="0579FF27" w14:textId="1911A19B" w:rsidR="00981B91" w:rsidRDefault="00981B91">
          <w:pPr>
            <w:pStyle w:val="TOC2"/>
            <w:tabs>
              <w:tab w:val="right" w:leader="dot" w:pos="10230"/>
            </w:tabs>
            <w:rPr>
              <w:rFonts w:asciiTheme="minorHAnsi" w:eastAsiaTheme="minorEastAsia" w:hAnsiTheme="minorHAnsi" w:cstheme="minorBidi"/>
              <w:noProof/>
              <w:lang w:bidi="ar-SA"/>
            </w:rPr>
          </w:pPr>
          <w:hyperlink w:anchor="_Toc151555584" w:history="1">
            <w:r w:rsidRPr="00814635">
              <w:rPr>
                <w:rStyle w:val="Hyperlink"/>
                <w:noProof/>
              </w:rPr>
              <w:t>SM instance request</w:t>
            </w:r>
            <w:r w:rsidRPr="00814635">
              <w:rPr>
                <w:rStyle w:val="Hyperlink"/>
                <w:noProof/>
                <w:spacing w:val="-17"/>
              </w:rPr>
              <w:t xml:space="preserve"> body sample</w:t>
            </w:r>
            <w:r>
              <w:rPr>
                <w:noProof/>
                <w:webHidden/>
              </w:rPr>
              <w:tab/>
            </w:r>
            <w:r>
              <w:rPr>
                <w:noProof/>
                <w:webHidden/>
              </w:rPr>
              <w:fldChar w:fldCharType="begin"/>
            </w:r>
            <w:r>
              <w:rPr>
                <w:noProof/>
                <w:webHidden/>
              </w:rPr>
              <w:instrText xml:space="preserve"> PAGEREF _Toc151555584 \h </w:instrText>
            </w:r>
            <w:r>
              <w:rPr>
                <w:noProof/>
                <w:webHidden/>
              </w:rPr>
            </w:r>
            <w:r>
              <w:rPr>
                <w:noProof/>
                <w:webHidden/>
              </w:rPr>
              <w:fldChar w:fldCharType="separate"/>
            </w:r>
            <w:r>
              <w:rPr>
                <w:noProof/>
                <w:webHidden/>
              </w:rPr>
              <w:t>63</w:t>
            </w:r>
            <w:r>
              <w:rPr>
                <w:noProof/>
                <w:webHidden/>
              </w:rPr>
              <w:fldChar w:fldCharType="end"/>
            </w:r>
          </w:hyperlink>
        </w:p>
        <w:p w14:paraId="343E4160" w14:textId="03757966" w:rsidR="00981B91" w:rsidRDefault="00981B91">
          <w:pPr>
            <w:pStyle w:val="TOC1"/>
            <w:tabs>
              <w:tab w:val="left" w:pos="1760"/>
              <w:tab w:val="right" w:leader="dot" w:pos="10230"/>
            </w:tabs>
            <w:rPr>
              <w:rFonts w:asciiTheme="minorHAnsi" w:eastAsiaTheme="minorEastAsia" w:hAnsiTheme="minorHAnsi" w:cstheme="minorBidi"/>
              <w:b w:val="0"/>
              <w:bCs w:val="0"/>
              <w:noProof/>
              <w:sz w:val="22"/>
              <w:szCs w:val="22"/>
              <w:lang w:bidi="ar-SA"/>
            </w:rPr>
          </w:pPr>
          <w:hyperlink w:anchor="_Toc151555585" w:history="1">
            <w:r w:rsidRPr="00814635">
              <w:rPr>
                <w:rStyle w:val="Hyperlink"/>
                <w:noProof/>
              </w:rPr>
              <w:t>Chapter</w:t>
            </w:r>
            <w:r w:rsidRPr="00814635">
              <w:rPr>
                <w:rStyle w:val="Hyperlink"/>
                <w:noProof/>
                <w:spacing w:val="-3"/>
              </w:rPr>
              <w:t xml:space="preserve"> 8</w:t>
            </w:r>
            <w:r w:rsidRPr="00814635">
              <w:rPr>
                <w:rStyle w:val="Hyperlink"/>
                <w:noProof/>
              </w:rPr>
              <w:t>:</w:t>
            </w:r>
            <w:r>
              <w:rPr>
                <w:rFonts w:asciiTheme="minorHAnsi" w:eastAsiaTheme="minorEastAsia" w:hAnsiTheme="minorHAnsi" w:cstheme="minorBidi"/>
                <w:b w:val="0"/>
                <w:bCs w:val="0"/>
                <w:noProof/>
                <w:sz w:val="22"/>
                <w:szCs w:val="22"/>
                <w:lang w:bidi="ar-SA"/>
              </w:rPr>
              <w:tab/>
            </w:r>
            <w:r w:rsidRPr="00814635">
              <w:rPr>
                <w:rStyle w:val="Hyperlink"/>
                <w:noProof/>
              </w:rPr>
              <w:t>SDK Java JAX-RS</w:t>
            </w:r>
            <w:r w:rsidRPr="00814635">
              <w:rPr>
                <w:rStyle w:val="Hyperlink"/>
                <w:noProof/>
                <w:spacing w:val="-1"/>
              </w:rPr>
              <w:t xml:space="preserve"> </w:t>
            </w:r>
            <w:r w:rsidRPr="00814635">
              <w:rPr>
                <w:rStyle w:val="Hyperlink"/>
                <w:noProof/>
              </w:rPr>
              <w:t>Examples</w:t>
            </w:r>
            <w:r>
              <w:rPr>
                <w:noProof/>
                <w:webHidden/>
              </w:rPr>
              <w:tab/>
            </w:r>
            <w:r>
              <w:rPr>
                <w:noProof/>
                <w:webHidden/>
              </w:rPr>
              <w:fldChar w:fldCharType="begin"/>
            </w:r>
            <w:r>
              <w:rPr>
                <w:noProof/>
                <w:webHidden/>
              </w:rPr>
              <w:instrText xml:space="preserve"> PAGEREF _Toc151555585 \h </w:instrText>
            </w:r>
            <w:r>
              <w:rPr>
                <w:noProof/>
                <w:webHidden/>
              </w:rPr>
            </w:r>
            <w:r>
              <w:rPr>
                <w:noProof/>
                <w:webHidden/>
              </w:rPr>
              <w:fldChar w:fldCharType="separate"/>
            </w:r>
            <w:r>
              <w:rPr>
                <w:noProof/>
                <w:webHidden/>
              </w:rPr>
              <w:t>64</w:t>
            </w:r>
            <w:r>
              <w:rPr>
                <w:noProof/>
                <w:webHidden/>
              </w:rPr>
              <w:fldChar w:fldCharType="end"/>
            </w:r>
          </w:hyperlink>
        </w:p>
        <w:p w14:paraId="535EE148" w14:textId="62C8EA1F" w:rsidR="00981B91" w:rsidRDefault="00981B91">
          <w:pPr>
            <w:pStyle w:val="TOC2"/>
            <w:tabs>
              <w:tab w:val="right" w:leader="dot" w:pos="10230"/>
            </w:tabs>
            <w:rPr>
              <w:rFonts w:asciiTheme="minorHAnsi" w:eastAsiaTheme="minorEastAsia" w:hAnsiTheme="minorHAnsi" w:cstheme="minorBidi"/>
              <w:noProof/>
              <w:lang w:bidi="ar-SA"/>
            </w:rPr>
          </w:pPr>
          <w:hyperlink w:anchor="_Toc151555586" w:history="1">
            <w:r w:rsidRPr="00814635">
              <w:rPr>
                <w:rStyle w:val="Hyperlink"/>
                <w:noProof/>
              </w:rPr>
              <w:t>Working with the Java</w:t>
            </w:r>
            <w:r w:rsidRPr="00814635">
              <w:rPr>
                <w:rStyle w:val="Hyperlink"/>
                <w:noProof/>
                <w:spacing w:val="-12"/>
              </w:rPr>
              <w:t xml:space="preserve"> </w:t>
            </w:r>
            <w:r w:rsidRPr="00814635">
              <w:rPr>
                <w:rStyle w:val="Hyperlink"/>
                <w:noProof/>
              </w:rPr>
              <w:t>samples</w:t>
            </w:r>
            <w:r>
              <w:rPr>
                <w:noProof/>
                <w:webHidden/>
              </w:rPr>
              <w:tab/>
            </w:r>
            <w:r>
              <w:rPr>
                <w:noProof/>
                <w:webHidden/>
              </w:rPr>
              <w:fldChar w:fldCharType="begin"/>
            </w:r>
            <w:r>
              <w:rPr>
                <w:noProof/>
                <w:webHidden/>
              </w:rPr>
              <w:instrText xml:space="preserve"> PAGEREF _Toc151555586 \h </w:instrText>
            </w:r>
            <w:r>
              <w:rPr>
                <w:noProof/>
                <w:webHidden/>
              </w:rPr>
            </w:r>
            <w:r>
              <w:rPr>
                <w:noProof/>
                <w:webHidden/>
              </w:rPr>
              <w:fldChar w:fldCharType="separate"/>
            </w:r>
            <w:r>
              <w:rPr>
                <w:noProof/>
                <w:webHidden/>
              </w:rPr>
              <w:t>64</w:t>
            </w:r>
            <w:r>
              <w:rPr>
                <w:noProof/>
                <w:webHidden/>
              </w:rPr>
              <w:fldChar w:fldCharType="end"/>
            </w:r>
          </w:hyperlink>
        </w:p>
        <w:p w14:paraId="79F56616" w14:textId="31F85E97" w:rsidR="00981B91" w:rsidRDefault="00981B91">
          <w:pPr>
            <w:pStyle w:val="TOC2"/>
            <w:tabs>
              <w:tab w:val="right" w:leader="dot" w:pos="10230"/>
            </w:tabs>
            <w:rPr>
              <w:rFonts w:asciiTheme="minorHAnsi" w:eastAsiaTheme="minorEastAsia" w:hAnsiTheme="minorHAnsi" w:cstheme="minorBidi"/>
              <w:noProof/>
              <w:lang w:bidi="ar-SA"/>
            </w:rPr>
          </w:pPr>
          <w:hyperlink w:anchor="_Toc151555587" w:history="1">
            <w:r w:rsidRPr="00814635">
              <w:rPr>
                <w:rStyle w:val="Hyperlink"/>
                <w:noProof/>
              </w:rPr>
              <w:t>JAX-RS Client</w:t>
            </w:r>
            <w:r w:rsidRPr="00814635">
              <w:rPr>
                <w:rStyle w:val="Hyperlink"/>
                <w:noProof/>
                <w:spacing w:val="-6"/>
              </w:rPr>
              <w:t xml:space="preserve"> </w:t>
            </w:r>
            <w:r w:rsidRPr="00814635">
              <w:rPr>
                <w:rStyle w:val="Hyperlink"/>
                <w:noProof/>
              </w:rPr>
              <w:t>Setup</w:t>
            </w:r>
            <w:r>
              <w:rPr>
                <w:noProof/>
                <w:webHidden/>
              </w:rPr>
              <w:tab/>
            </w:r>
            <w:r>
              <w:rPr>
                <w:noProof/>
                <w:webHidden/>
              </w:rPr>
              <w:fldChar w:fldCharType="begin"/>
            </w:r>
            <w:r>
              <w:rPr>
                <w:noProof/>
                <w:webHidden/>
              </w:rPr>
              <w:instrText xml:space="preserve"> PAGEREF _Toc151555587 \h </w:instrText>
            </w:r>
            <w:r>
              <w:rPr>
                <w:noProof/>
                <w:webHidden/>
              </w:rPr>
            </w:r>
            <w:r>
              <w:rPr>
                <w:noProof/>
                <w:webHidden/>
              </w:rPr>
              <w:fldChar w:fldCharType="separate"/>
            </w:r>
            <w:r>
              <w:rPr>
                <w:noProof/>
                <w:webHidden/>
              </w:rPr>
              <w:t>64</w:t>
            </w:r>
            <w:r>
              <w:rPr>
                <w:noProof/>
                <w:webHidden/>
              </w:rPr>
              <w:fldChar w:fldCharType="end"/>
            </w:r>
          </w:hyperlink>
        </w:p>
        <w:p w14:paraId="565A5F83" w14:textId="7C0E8910" w:rsidR="00981B91" w:rsidRDefault="00981B91">
          <w:pPr>
            <w:pStyle w:val="TOC2"/>
            <w:tabs>
              <w:tab w:val="right" w:leader="dot" w:pos="10230"/>
            </w:tabs>
            <w:rPr>
              <w:rFonts w:asciiTheme="minorHAnsi" w:eastAsiaTheme="minorEastAsia" w:hAnsiTheme="minorHAnsi" w:cstheme="minorBidi"/>
              <w:noProof/>
              <w:lang w:bidi="ar-SA"/>
            </w:rPr>
          </w:pPr>
          <w:hyperlink w:anchor="_Toc151555588" w:history="1">
            <w:r w:rsidRPr="00814635">
              <w:rPr>
                <w:rStyle w:val="Hyperlink"/>
                <w:noProof/>
              </w:rPr>
              <w:t>Session Manager</w:t>
            </w:r>
            <w:r w:rsidRPr="00814635">
              <w:rPr>
                <w:rStyle w:val="Hyperlink"/>
                <w:noProof/>
                <w:spacing w:val="-16"/>
              </w:rPr>
              <w:t xml:space="preserve"> </w:t>
            </w:r>
            <w:r w:rsidRPr="00814635">
              <w:rPr>
                <w:rStyle w:val="Hyperlink"/>
                <w:noProof/>
              </w:rPr>
              <w:t>Status</w:t>
            </w:r>
            <w:r>
              <w:rPr>
                <w:noProof/>
                <w:webHidden/>
              </w:rPr>
              <w:tab/>
            </w:r>
            <w:r>
              <w:rPr>
                <w:noProof/>
                <w:webHidden/>
              </w:rPr>
              <w:fldChar w:fldCharType="begin"/>
            </w:r>
            <w:r>
              <w:rPr>
                <w:noProof/>
                <w:webHidden/>
              </w:rPr>
              <w:instrText xml:space="preserve"> PAGEREF _Toc151555588 \h </w:instrText>
            </w:r>
            <w:r>
              <w:rPr>
                <w:noProof/>
                <w:webHidden/>
              </w:rPr>
            </w:r>
            <w:r>
              <w:rPr>
                <w:noProof/>
                <w:webHidden/>
              </w:rPr>
              <w:fldChar w:fldCharType="separate"/>
            </w:r>
            <w:r>
              <w:rPr>
                <w:noProof/>
                <w:webHidden/>
              </w:rPr>
              <w:t>65</w:t>
            </w:r>
            <w:r>
              <w:rPr>
                <w:noProof/>
                <w:webHidden/>
              </w:rPr>
              <w:fldChar w:fldCharType="end"/>
            </w:r>
          </w:hyperlink>
        </w:p>
        <w:p w14:paraId="640F18CD" w14:textId="3F7B3BE8" w:rsidR="00981B91" w:rsidRDefault="00981B91">
          <w:pPr>
            <w:pStyle w:val="TOC2"/>
            <w:tabs>
              <w:tab w:val="right" w:leader="dot" w:pos="10230"/>
            </w:tabs>
            <w:rPr>
              <w:rFonts w:asciiTheme="minorHAnsi" w:eastAsiaTheme="minorEastAsia" w:hAnsiTheme="minorHAnsi" w:cstheme="minorBidi"/>
              <w:noProof/>
              <w:lang w:bidi="ar-SA"/>
            </w:rPr>
          </w:pPr>
          <w:hyperlink w:anchor="_Toc151555589" w:history="1">
            <w:r w:rsidRPr="00814635">
              <w:rPr>
                <w:rStyle w:val="Hyperlink"/>
                <w:noProof/>
              </w:rPr>
              <w:t>Session Manger Operation</w:t>
            </w:r>
            <w:r w:rsidRPr="00814635">
              <w:rPr>
                <w:rStyle w:val="Hyperlink"/>
                <w:noProof/>
                <w:spacing w:val="-19"/>
              </w:rPr>
              <w:t xml:space="preserve"> </w:t>
            </w:r>
            <w:r w:rsidRPr="00814635">
              <w:rPr>
                <w:rStyle w:val="Hyperlink"/>
                <w:noProof/>
              </w:rPr>
              <w:t>Request</w:t>
            </w:r>
            <w:r>
              <w:rPr>
                <w:noProof/>
                <w:webHidden/>
              </w:rPr>
              <w:tab/>
            </w:r>
            <w:r>
              <w:rPr>
                <w:noProof/>
                <w:webHidden/>
              </w:rPr>
              <w:fldChar w:fldCharType="begin"/>
            </w:r>
            <w:r>
              <w:rPr>
                <w:noProof/>
                <w:webHidden/>
              </w:rPr>
              <w:instrText xml:space="preserve"> PAGEREF _Toc151555589 \h </w:instrText>
            </w:r>
            <w:r>
              <w:rPr>
                <w:noProof/>
                <w:webHidden/>
              </w:rPr>
            </w:r>
            <w:r>
              <w:rPr>
                <w:noProof/>
                <w:webHidden/>
              </w:rPr>
              <w:fldChar w:fldCharType="separate"/>
            </w:r>
            <w:r>
              <w:rPr>
                <w:noProof/>
                <w:webHidden/>
              </w:rPr>
              <w:t>66</w:t>
            </w:r>
            <w:r>
              <w:rPr>
                <w:noProof/>
                <w:webHidden/>
              </w:rPr>
              <w:fldChar w:fldCharType="end"/>
            </w:r>
          </w:hyperlink>
        </w:p>
        <w:p w14:paraId="3237661C" w14:textId="4BF9A17B" w:rsidR="00981B91" w:rsidRDefault="00981B91">
          <w:pPr>
            <w:pStyle w:val="TOC2"/>
            <w:tabs>
              <w:tab w:val="right" w:leader="dot" w:pos="10230"/>
            </w:tabs>
            <w:rPr>
              <w:rFonts w:asciiTheme="minorHAnsi" w:eastAsiaTheme="minorEastAsia" w:hAnsiTheme="minorHAnsi" w:cstheme="minorBidi"/>
              <w:noProof/>
              <w:lang w:bidi="ar-SA"/>
            </w:rPr>
          </w:pPr>
          <w:hyperlink w:anchor="_Toc151555590" w:history="1">
            <w:r w:rsidRPr="00814635">
              <w:rPr>
                <w:rStyle w:val="Hyperlink"/>
                <w:noProof/>
              </w:rPr>
              <w:t>Registration</w:t>
            </w:r>
            <w:r w:rsidRPr="00814635">
              <w:rPr>
                <w:rStyle w:val="Hyperlink"/>
                <w:noProof/>
                <w:spacing w:val="-5"/>
              </w:rPr>
              <w:t xml:space="preserve"> </w:t>
            </w:r>
            <w:r w:rsidRPr="00814635">
              <w:rPr>
                <w:rStyle w:val="Hyperlink"/>
                <w:noProof/>
              </w:rPr>
              <w:t>Status</w:t>
            </w:r>
            <w:r>
              <w:rPr>
                <w:noProof/>
                <w:webHidden/>
              </w:rPr>
              <w:tab/>
            </w:r>
            <w:r>
              <w:rPr>
                <w:noProof/>
                <w:webHidden/>
              </w:rPr>
              <w:fldChar w:fldCharType="begin"/>
            </w:r>
            <w:r>
              <w:rPr>
                <w:noProof/>
                <w:webHidden/>
              </w:rPr>
              <w:instrText xml:space="preserve"> PAGEREF _Toc151555590 \h </w:instrText>
            </w:r>
            <w:r>
              <w:rPr>
                <w:noProof/>
                <w:webHidden/>
              </w:rPr>
            </w:r>
            <w:r>
              <w:rPr>
                <w:noProof/>
                <w:webHidden/>
              </w:rPr>
              <w:fldChar w:fldCharType="separate"/>
            </w:r>
            <w:r>
              <w:rPr>
                <w:noProof/>
                <w:webHidden/>
              </w:rPr>
              <w:t>67</w:t>
            </w:r>
            <w:r>
              <w:rPr>
                <w:noProof/>
                <w:webHidden/>
              </w:rPr>
              <w:fldChar w:fldCharType="end"/>
            </w:r>
          </w:hyperlink>
        </w:p>
        <w:p w14:paraId="125520C2" w14:textId="4FB36853" w:rsidR="00981B91" w:rsidRDefault="00981B91">
          <w:pPr>
            <w:pStyle w:val="TOC2"/>
            <w:tabs>
              <w:tab w:val="right" w:leader="dot" w:pos="10230"/>
            </w:tabs>
            <w:rPr>
              <w:rFonts w:asciiTheme="minorHAnsi" w:eastAsiaTheme="minorEastAsia" w:hAnsiTheme="minorHAnsi" w:cstheme="minorBidi"/>
              <w:noProof/>
              <w:lang w:bidi="ar-SA"/>
            </w:rPr>
          </w:pPr>
          <w:hyperlink w:anchor="_Toc151555591" w:history="1">
            <w:r w:rsidRPr="00814635">
              <w:rPr>
                <w:rStyle w:val="Hyperlink"/>
                <w:noProof/>
              </w:rPr>
              <w:t>Registration Notification</w:t>
            </w:r>
            <w:r w:rsidRPr="00814635">
              <w:rPr>
                <w:rStyle w:val="Hyperlink"/>
                <w:noProof/>
                <w:spacing w:val="-13"/>
              </w:rPr>
              <w:t xml:space="preserve"> </w:t>
            </w:r>
            <w:r w:rsidRPr="00814635">
              <w:rPr>
                <w:rStyle w:val="Hyperlink"/>
                <w:noProof/>
              </w:rPr>
              <w:t>Request</w:t>
            </w:r>
            <w:r>
              <w:rPr>
                <w:noProof/>
                <w:webHidden/>
              </w:rPr>
              <w:tab/>
            </w:r>
            <w:r>
              <w:rPr>
                <w:noProof/>
                <w:webHidden/>
              </w:rPr>
              <w:fldChar w:fldCharType="begin"/>
            </w:r>
            <w:r>
              <w:rPr>
                <w:noProof/>
                <w:webHidden/>
              </w:rPr>
              <w:instrText xml:space="preserve"> PAGEREF _Toc151555591 \h </w:instrText>
            </w:r>
            <w:r>
              <w:rPr>
                <w:noProof/>
                <w:webHidden/>
              </w:rPr>
            </w:r>
            <w:r>
              <w:rPr>
                <w:noProof/>
                <w:webHidden/>
              </w:rPr>
              <w:fldChar w:fldCharType="separate"/>
            </w:r>
            <w:r>
              <w:rPr>
                <w:noProof/>
                <w:webHidden/>
              </w:rPr>
              <w:t>68</w:t>
            </w:r>
            <w:r>
              <w:rPr>
                <w:noProof/>
                <w:webHidden/>
              </w:rPr>
              <w:fldChar w:fldCharType="end"/>
            </w:r>
          </w:hyperlink>
        </w:p>
        <w:p w14:paraId="66D66B1F" w14:textId="54C6826E" w:rsidR="00981B91" w:rsidRDefault="00981B91">
          <w:pPr>
            <w:pStyle w:val="TOC1"/>
            <w:tabs>
              <w:tab w:val="right" w:leader="dot" w:pos="10230"/>
            </w:tabs>
            <w:rPr>
              <w:rFonts w:asciiTheme="minorHAnsi" w:eastAsiaTheme="minorEastAsia" w:hAnsiTheme="minorHAnsi" w:cstheme="minorBidi"/>
              <w:b w:val="0"/>
              <w:bCs w:val="0"/>
              <w:noProof/>
              <w:sz w:val="22"/>
              <w:szCs w:val="22"/>
              <w:lang w:bidi="ar-SA"/>
            </w:rPr>
          </w:pPr>
          <w:hyperlink w:anchor="_Toc151555592" w:history="1">
            <w:r w:rsidRPr="00814635">
              <w:rPr>
                <w:rStyle w:val="Hyperlink"/>
                <w:noProof/>
              </w:rPr>
              <w:t>Chapter</w:t>
            </w:r>
            <w:r w:rsidRPr="00814635">
              <w:rPr>
                <w:rStyle w:val="Hyperlink"/>
                <w:noProof/>
                <w:spacing w:val="-3"/>
              </w:rPr>
              <w:t xml:space="preserve"> 9</w:t>
            </w:r>
            <w:r w:rsidRPr="00814635">
              <w:rPr>
                <w:rStyle w:val="Hyperlink"/>
                <w:noProof/>
              </w:rPr>
              <w:t>: Related resources</w:t>
            </w:r>
            <w:r>
              <w:rPr>
                <w:noProof/>
                <w:webHidden/>
              </w:rPr>
              <w:tab/>
            </w:r>
            <w:r>
              <w:rPr>
                <w:noProof/>
                <w:webHidden/>
              </w:rPr>
              <w:fldChar w:fldCharType="begin"/>
            </w:r>
            <w:r>
              <w:rPr>
                <w:noProof/>
                <w:webHidden/>
              </w:rPr>
              <w:instrText xml:space="preserve"> PAGEREF _Toc151555592 \h </w:instrText>
            </w:r>
            <w:r>
              <w:rPr>
                <w:noProof/>
                <w:webHidden/>
              </w:rPr>
            </w:r>
            <w:r>
              <w:rPr>
                <w:noProof/>
                <w:webHidden/>
              </w:rPr>
              <w:fldChar w:fldCharType="separate"/>
            </w:r>
            <w:r>
              <w:rPr>
                <w:noProof/>
                <w:webHidden/>
              </w:rPr>
              <w:t>71</w:t>
            </w:r>
            <w:r>
              <w:rPr>
                <w:noProof/>
                <w:webHidden/>
              </w:rPr>
              <w:fldChar w:fldCharType="end"/>
            </w:r>
          </w:hyperlink>
        </w:p>
        <w:p w14:paraId="4AD86A63" w14:textId="26F73C68" w:rsidR="00981B91" w:rsidRDefault="00981B91">
          <w:pPr>
            <w:pStyle w:val="TOC2"/>
            <w:tabs>
              <w:tab w:val="right" w:leader="dot" w:pos="10230"/>
            </w:tabs>
            <w:rPr>
              <w:rFonts w:asciiTheme="minorHAnsi" w:eastAsiaTheme="minorEastAsia" w:hAnsiTheme="minorHAnsi" w:cstheme="minorBidi"/>
              <w:noProof/>
              <w:lang w:bidi="ar-SA"/>
            </w:rPr>
          </w:pPr>
          <w:hyperlink w:anchor="_Toc151555593" w:history="1">
            <w:r w:rsidRPr="00814635">
              <w:rPr>
                <w:rStyle w:val="Hyperlink"/>
                <w:noProof/>
              </w:rPr>
              <w:t>Session Manager Documentation</w:t>
            </w:r>
            <w:r>
              <w:rPr>
                <w:noProof/>
                <w:webHidden/>
              </w:rPr>
              <w:tab/>
            </w:r>
            <w:r>
              <w:rPr>
                <w:noProof/>
                <w:webHidden/>
              </w:rPr>
              <w:fldChar w:fldCharType="begin"/>
            </w:r>
            <w:r>
              <w:rPr>
                <w:noProof/>
                <w:webHidden/>
              </w:rPr>
              <w:instrText xml:space="preserve"> PAGEREF _Toc151555593 \h </w:instrText>
            </w:r>
            <w:r>
              <w:rPr>
                <w:noProof/>
                <w:webHidden/>
              </w:rPr>
            </w:r>
            <w:r>
              <w:rPr>
                <w:noProof/>
                <w:webHidden/>
              </w:rPr>
              <w:fldChar w:fldCharType="separate"/>
            </w:r>
            <w:r>
              <w:rPr>
                <w:noProof/>
                <w:webHidden/>
              </w:rPr>
              <w:t>71</w:t>
            </w:r>
            <w:r>
              <w:rPr>
                <w:noProof/>
                <w:webHidden/>
              </w:rPr>
              <w:fldChar w:fldCharType="end"/>
            </w:r>
          </w:hyperlink>
        </w:p>
        <w:p w14:paraId="6B7647E8" w14:textId="75EF938C"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94" w:history="1">
            <w:r w:rsidRPr="00814635">
              <w:rPr>
                <w:rStyle w:val="Hyperlink"/>
                <w:noProof/>
              </w:rPr>
              <w:t>Finding documents on the Avaya Support website</w:t>
            </w:r>
            <w:r>
              <w:rPr>
                <w:noProof/>
                <w:webHidden/>
              </w:rPr>
              <w:tab/>
            </w:r>
            <w:r>
              <w:rPr>
                <w:noProof/>
                <w:webHidden/>
              </w:rPr>
              <w:fldChar w:fldCharType="begin"/>
            </w:r>
            <w:r>
              <w:rPr>
                <w:noProof/>
                <w:webHidden/>
              </w:rPr>
              <w:instrText xml:space="preserve"> PAGEREF _Toc151555594 \h </w:instrText>
            </w:r>
            <w:r>
              <w:rPr>
                <w:noProof/>
                <w:webHidden/>
              </w:rPr>
            </w:r>
            <w:r>
              <w:rPr>
                <w:noProof/>
                <w:webHidden/>
              </w:rPr>
              <w:fldChar w:fldCharType="separate"/>
            </w:r>
            <w:r>
              <w:rPr>
                <w:noProof/>
                <w:webHidden/>
              </w:rPr>
              <w:t>72</w:t>
            </w:r>
            <w:r>
              <w:rPr>
                <w:noProof/>
                <w:webHidden/>
              </w:rPr>
              <w:fldChar w:fldCharType="end"/>
            </w:r>
          </w:hyperlink>
        </w:p>
        <w:p w14:paraId="33B1775C" w14:textId="498FB158"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95" w:history="1">
            <w:r w:rsidRPr="00814635">
              <w:rPr>
                <w:rStyle w:val="Hyperlink"/>
                <w:noProof/>
              </w:rPr>
              <w:t>Avaya Documentation Portal navigation</w:t>
            </w:r>
            <w:r>
              <w:rPr>
                <w:noProof/>
                <w:webHidden/>
              </w:rPr>
              <w:tab/>
            </w:r>
            <w:r>
              <w:rPr>
                <w:noProof/>
                <w:webHidden/>
              </w:rPr>
              <w:fldChar w:fldCharType="begin"/>
            </w:r>
            <w:r>
              <w:rPr>
                <w:noProof/>
                <w:webHidden/>
              </w:rPr>
              <w:instrText xml:space="preserve"> PAGEREF _Toc151555595 \h </w:instrText>
            </w:r>
            <w:r>
              <w:rPr>
                <w:noProof/>
                <w:webHidden/>
              </w:rPr>
            </w:r>
            <w:r>
              <w:rPr>
                <w:noProof/>
                <w:webHidden/>
              </w:rPr>
              <w:fldChar w:fldCharType="separate"/>
            </w:r>
            <w:r>
              <w:rPr>
                <w:noProof/>
                <w:webHidden/>
              </w:rPr>
              <w:t>72</w:t>
            </w:r>
            <w:r>
              <w:rPr>
                <w:noProof/>
                <w:webHidden/>
              </w:rPr>
              <w:fldChar w:fldCharType="end"/>
            </w:r>
          </w:hyperlink>
        </w:p>
        <w:p w14:paraId="3A3CC370" w14:textId="7B5166A9" w:rsidR="00981B91" w:rsidRDefault="00981B91">
          <w:pPr>
            <w:pStyle w:val="TOC2"/>
            <w:tabs>
              <w:tab w:val="right" w:leader="dot" w:pos="10230"/>
            </w:tabs>
            <w:rPr>
              <w:rFonts w:asciiTheme="minorHAnsi" w:eastAsiaTheme="minorEastAsia" w:hAnsiTheme="minorHAnsi" w:cstheme="minorBidi"/>
              <w:noProof/>
              <w:lang w:bidi="ar-SA"/>
            </w:rPr>
          </w:pPr>
          <w:hyperlink w:anchor="_Toc151555596" w:history="1">
            <w:r w:rsidRPr="00814635">
              <w:rPr>
                <w:rStyle w:val="Hyperlink"/>
                <w:noProof/>
              </w:rPr>
              <w:t>Training</w:t>
            </w:r>
            <w:r>
              <w:rPr>
                <w:noProof/>
                <w:webHidden/>
              </w:rPr>
              <w:tab/>
            </w:r>
            <w:r>
              <w:rPr>
                <w:noProof/>
                <w:webHidden/>
              </w:rPr>
              <w:fldChar w:fldCharType="begin"/>
            </w:r>
            <w:r>
              <w:rPr>
                <w:noProof/>
                <w:webHidden/>
              </w:rPr>
              <w:instrText xml:space="preserve"> PAGEREF _Toc151555596 \h </w:instrText>
            </w:r>
            <w:r>
              <w:rPr>
                <w:noProof/>
                <w:webHidden/>
              </w:rPr>
            </w:r>
            <w:r>
              <w:rPr>
                <w:noProof/>
                <w:webHidden/>
              </w:rPr>
              <w:fldChar w:fldCharType="separate"/>
            </w:r>
            <w:r>
              <w:rPr>
                <w:noProof/>
                <w:webHidden/>
              </w:rPr>
              <w:t>74</w:t>
            </w:r>
            <w:r>
              <w:rPr>
                <w:noProof/>
                <w:webHidden/>
              </w:rPr>
              <w:fldChar w:fldCharType="end"/>
            </w:r>
          </w:hyperlink>
        </w:p>
        <w:p w14:paraId="4822704F" w14:textId="29A4053D" w:rsidR="00981B91" w:rsidRDefault="00981B91">
          <w:pPr>
            <w:pStyle w:val="TOC2"/>
            <w:tabs>
              <w:tab w:val="right" w:leader="dot" w:pos="10230"/>
            </w:tabs>
            <w:rPr>
              <w:rFonts w:asciiTheme="minorHAnsi" w:eastAsiaTheme="minorEastAsia" w:hAnsiTheme="minorHAnsi" w:cstheme="minorBidi"/>
              <w:noProof/>
              <w:lang w:bidi="ar-SA"/>
            </w:rPr>
          </w:pPr>
          <w:hyperlink w:anchor="_Toc151555597" w:history="1">
            <w:r w:rsidRPr="00814635">
              <w:rPr>
                <w:rStyle w:val="Hyperlink"/>
                <w:noProof/>
              </w:rPr>
              <w:t>Viewing Avaya Mentor videos</w:t>
            </w:r>
            <w:r>
              <w:rPr>
                <w:noProof/>
                <w:webHidden/>
              </w:rPr>
              <w:tab/>
            </w:r>
            <w:r>
              <w:rPr>
                <w:noProof/>
                <w:webHidden/>
              </w:rPr>
              <w:fldChar w:fldCharType="begin"/>
            </w:r>
            <w:r>
              <w:rPr>
                <w:noProof/>
                <w:webHidden/>
              </w:rPr>
              <w:instrText xml:space="preserve"> PAGEREF _Toc151555597 \h </w:instrText>
            </w:r>
            <w:r>
              <w:rPr>
                <w:noProof/>
                <w:webHidden/>
              </w:rPr>
            </w:r>
            <w:r>
              <w:rPr>
                <w:noProof/>
                <w:webHidden/>
              </w:rPr>
              <w:fldChar w:fldCharType="separate"/>
            </w:r>
            <w:r>
              <w:rPr>
                <w:noProof/>
                <w:webHidden/>
              </w:rPr>
              <w:t>74</w:t>
            </w:r>
            <w:r>
              <w:rPr>
                <w:noProof/>
                <w:webHidden/>
              </w:rPr>
              <w:fldChar w:fldCharType="end"/>
            </w:r>
          </w:hyperlink>
        </w:p>
        <w:p w14:paraId="6C3B719F" w14:textId="56B02A10" w:rsidR="00981B91" w:rsidRDefault="00981B91">
          <w:pPr>
            <w:pStyle w:val="TOC2"/>
            <w:tabs>
              <w:tab w:val="right" w:leader="dot" w:pos="10230"/>
            </w:tabs>
            <w:rPr>
              <w:rFonts w:asciiTheme="minorHAnsi" w:eastAsiaTheme="minorEastAsia" w:hAnsiTheme="minorHAnsi" w:cstheme="minorBidi"/>
              <w:noProof/>
              <w:lang w:bidi="ar-SA"/>
            </w:rPr>
          </w:pPr>
          <w:hyperlink w:anchor="_Toc151555598" w:history="1">
            <w:r w:rsidRPr="00814635">
              <w:rPr>
                <w:rStyle w:val="Hyperlink"/>
                <w:noProof/>
              </w:rPr>
              <w:t>Support</w:t>
            </w:r>
            <w:r>
              <w:rPr>
                <w:noProof/>
                <w:webHidden/>
              </w:rPr>
              <w:tab/>
            </w:r>
            <w:r>
              <w:rPr>
                <w:noProof/>
                <w:webHidden/>
              </w:rPr>
              <w:fldChar w:fldCharType="begin"/>
            </w:r>
            <w:r>
              <w:rPr>
                <w:noProof/>
                <w:webHidden/>
              </w:rPr>
              <w:instrText xml:space="preserve"> PAGEREF _Toc151555598 \h </w:instrText>
            </w:r>
            <w:r>
              <w:rPr>
                <w:noProof/>
                <w:webHidden/>
              </w:rPr>
            </w:r>
            <w:r>
              <w:rPr>
                <w:noProof/>
                <w:webHidden/>
              </w:rPr>
              <w:fldChar w:fldCharType="separate"/>
            </w:r>
            <w:r>
              <w:rPr>
                <w:noProof/>
                <w:webHidden/>
              </w:rPr>
              <w:t>75</w:t>
            </w:r>
            <w:r>
              <w:rPr>
                <w:noProof/>
                <w:webHidden/>
              </w:rPr>
              <w:fldChar w:fldCharType="end"/>
            </w:r>
          </w:hyperlink>
        </w:p>
        <w:p w14:paraId="3F82C252" w14:textId="0D1C15FA" w:rsidR="00981B91" w:rsidRDefault="00981B91">
          <w:pPr>
            <w:pStyle w:val="TOC3"/>
            <w:tabs>
              <w:tab w:val="right" w:leader="dot" w:pos="10230"/>
            </w:tabs>
            <w:rPr>
              <w:rFonts w:asciiTheme="minorHAnsi" w:eastAsiaTheme="minorEastAsia" w:hAnsiTheme="minorHAnsi" w:cstheme="minorBidi"/>
              <w:i w:val="0"/>
              <w:noProof/>
              <w:sz w:val="22"/>
              <w:szCs w:val="22"/>
              <w:lang w:bidi="ar-SA"/>
            </w:rPr>
          </w:pPr>
          <w:hyperlink w:anchor="_Toc151555599" w:history="1">
            <w:r w:rsidRPr="00814635">
              <w:rPr>
                <w:rStyle w:val="Hyperlink"/>
                <w:noProof/>
              </w:rPr>
              <w:t>Using the Avaya InSite Knowledge Base</w:t>
            </w:r>
            <w:r>
              <w:rPr>
                <w:noProof/>
                <w:webHidden/>
              </w:rPr>
              <w:tab/>
            </w:r>
            <w:r>
              <w:rPr>
                <w:noProof/>
                <w:webHidden/>
              </w:rPr>
              <w:fldChar w:fldCharType="begin"/>
            </w:r>
            <w:r>
              <w:rPr>
                <w:noProof/>
                <w:webHidden/>
              </w:rPr>
              <w:instrText xml:space="preserve"> PAGEREF _Toc151555599 \h </w:instrText>
            </w:r>
            <w:r>
              <w:rPr>
                <w:noProof/>
                <w:webHidden/>
              </w:rPr>
            </w:r>
            <w:r>
              <w:rPr>
                <w:noProof/>
                <w:webHidden/>
              </w:rPr>
              <w:fldChar w:fldCharType="separate"/>
            </w:r>
            <w:r>
              <w:rPr>
                <w:noProof/>
                <w:webHidden/>
              </w:rPr>
              <w:t>75</w:t>
            </w:r>
            <w:r>
              <w:rPr>
                <w:noProof/>
                <w:webHidden/>
              </w:rPr>
              <w:fldChar w:fldCharType="end"/>
            </w:r>
          </w:hyperlink>
        </w:p>
        <w:p w14:paraId="16658A73" w14:textId="0220D459" w:rsidR="00981B91" w:rsidRDefault="00981B91">
          <w:pPr>
            <w:pStyle w:val="TOC1"/>
            <w:tabs>
              <w:tab w:val="right" w:leader="dot" w:pos="10230"/>
            </w:tabs>
            <w:rPr>
              <w:rFonts w:asciiTheme="minorHAnsi" w:eastAsiaTheme="minorEastAsia" w:hAnsiTheme="minorHAnsi" w:cstheme="minorBidi"/>
              <w:b w:val="0"/>
              <w:bCs w:val="0"/>
              <w:noProof/>
              <w:sz w:val="22"/>
              <w:szCs w:val="22"/>
              <w:lang w:bidi="ar-SA"/>
            </w:rPr>
          </w:pPr>
          <w:hyperlink w:anchor="_Toc151555600" w:history="1">
            <w:r w:rsidRPr="00814635">
              <w:rPr>
                <w:rStyle w:val="Hyperlink"/>
                <w:noProof/>
              </w:rPr>
              <w:t>Chapter</w:t>
            </w:r>
            <w:r w:rsidRPr="00814635">
              <w:rPr>
                <w:rStyle w:val="Hyperlink"/>
                <w:noProof/>
                <w:spacing w:val="-3"/>
              </w:rPr>
              <w:t xml:space="preserve"> 9</w:t>
            </w:r>
            <w:r w:rsidRPr="00814635">
              <w:rPr>
                <w:rStyle w:val="Hyperlink"/>
                <w:noProof/>
              </w:rPr>
              <w:t>: Glossary</w:t>
            </w:r>
            <w:r>
              <w:rPr>
                <w:noProof/>
                <w:webHidden/>
              </w:rPr>
              <w:tab/>
            </w:r>
            <w:r>
              <w:rPr>
                <w:noProof/>
                <w:webHidden/>
              </w:rPr>
              <w:fldChar w:fldCharType="begin"/>
            </w:r>
            <w:r>
              <w:rPr>
                <w:noProof/>
                <w:webHidden/>
              </w:rPr>
              <w:instrText xml:space="preserve"> PAGEREF _Toc151555600 \h </w:instrText>
            </w:r>
            <w:r>
              <w:rPr>
                <w:noProof/>
                <w:webHidden/>
              </w:rPr>
            </w:r>
            <w:r>
              <w:rPr>
                <w:noProof/>
                <w:webHidden/>
              </w:rPr>
              <w:fldChar w:fldCharType="separate"/>
            </w:r>
            <w:r>
              <w:rPr>
                <w:noProof/>
                <w:webHidden/>
              </w:rPr>
              <w:t>76</w:t>
            </w:r>
            <w:r>
              <w:rPr>
                <w:noProof/>
                <w:webHidden/>
              </w:rPr>
              <w:fldChar w:fldCharType="end"/>
            </w:r>
          </w:hyperlink>
        </w:p>
        <w:p w14:paraId="5AA076E7" w14:textId="507D1C44" w:rsidR="008C700B" w:rsidRDefault="008C700B">
          <w:r>
            <w:rPr>
              <w:b/>
              <w:bCs/>
              <w:noProof/>
            </w:rPr>
            <w:fldChar w:fldCharType="end"/>
          </w:r>
        </w:p>
      </w:sdtContent>
    </w:sdt>
    <w:p w14:paraId="58FE6497" w14:textId="77777777" w:rsidR="00954357" w:rsidRDefault="00954357">
      <w:pPr>
        <w:sectPr w:rsidR="00954357">
          <w:type w:val="continuous"/>
          <w:pgSz w:w="12240" w:h="15840"/>
          <w:pgMar w:top="1198" w:right="860" w:bottom="441" w:left="1140" w:header="720" w:footer="720" w:gutter="0"/>
          <w:cols w:space="720"/>
        </w:sectPr>
      </w:pPr>
    </w:p>
    <w:bookmarkStart w:id="0" w:name="_Toc71048153"/>
    <w:bookmarkStart w:id="1" w:name="_Toc71048243"/>
    <w:bookmarkStart w:id="2" w:name="_Toc151555501"/>
    <w:p w14:paraId="3265EB8B" w14:textId="77777777" w:rsidR="00954357" w:rsidRDefault="005D1EB8" w:rsidP="00603FA3">
      <w:pPr>
        <w:pStyle w:val="Heading1"/>
      </w:pPr>
      <w:r>
        <w:rPr>
          <w:noProof/>
        </w:rPr>
        <w:lastRenderedPageBreak/>
        <mc:AlternateContent>
          <mc:Choice Requires="wps">
            <w:drawing>
              <wp:anchor distT="0" distB="0" distL="0" distR="0" simplePos="0" relativeHeight="251662336" behindDoc="1" locked="0" layoutInCell="1" allowOverlap="1" wp14:anchorId="5B491B15" wp14:editId="1EA0D2BE">
                <wp:simplePos x="0" y="0"/>
                <wp:positionH relativeFrom="page">
                  <wp:posOffset>896620</wp:posOffset>
                </wp:positionH>
                <wp:positionV relativeFrom="paragraph">
                  <wp:posOffset>678180</wp:posOffset>
                </wp:positionV>
                <wp:extent cx="6209665" cy="1270"/>
                <wp:effectExtent l="0" t="0" r="0" b="0"/>
                <wp:wrapTopAndBottom/>
                <wp:docPr id="392" name="Freeform 2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182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D9ABB" id="Freeform 262" o:spid="_x0000_s1026" style="position:absolute;margin-left:70.6pt;margin-top:53.4pt;width:488.9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" path="m,l9779,e" filled="f" strokeweight="1.44pt">
                <v:path arrowok="t" o:connecttype="custom" o:connectlocs="0,0;6209665,0" o:connectangles="0,0"/>
                <w10:wrap type="topAndBottom" anchorx="page"/>
              </v:shape>
            </w:pict>
          </mc:Fallback>
        </mc:AlternateContent>
      </w:r>
      <w:r w:rsidR="00DD1A20">
        <w:t>Chapter</w:t>
      </w:r>
      <w:r w:rsidR="00DD1A20">
        <w:rPr>
          <w:spacing w:val="-3"/>
        </w:rPr>
        <w:t xml:space="preserve"> </w:t>
      </w:r>
      <w:r w:rsidR="00DD1A20">
        <w:t>1:</w:t>
      </w:r>
      <w:r w:rsidR="00DD1A20">
        <w:tab/>
        <w:t>Getting</w:t>
      </w:r>
      <w:r w:rsidR="00DD1A20">
        <w:rPr>
          <w:spacing w:val="-1"/>
        </w:rPr>
        <w:t xml:space="preserve"> </w:t>
      </w:r>
      <w:r w:rsidR="00DD1A20">
        <w:t>Started</w:t>
      </w:r>
      <w:bookmarkEnd w:id="0"/>
      <w:bookmarkEnd w:id="1"/>
      <w:bookmarkEnd w:id="2"/>
    </w:p>
    <w:p w14:paraId="0B0A028D" w14:textId="77777777" w:rsidR="00954357" w:rsidRDefault="00954357">
      <w:pPr>
        <w:pStyle w:val="BodyText"/>
        <w:spacing w:before="4"/>
        <w:rPr>
          <w:rFonts w:ascii="Cambria"/>
          <w:b/>
          <w:sz w:val="38"/>
        </w:rPr>
      </w:pPr>
    </w:p>
    <w:p w14:paraId="1A10808A" w14:textId="77777777" w:rsidR="00954357" w:rsidRDefault="00DD1A20">
      <w:pPr>
        <w:pStyle w:val="Heading2"/>
        <w:spacing w:after="19"/>
        <w:rPr>
          <w:u w:val="none"/>
        </w:rPr>
      </w:pPr>
      <w:bookmarkStart w:id="3" w:name="_Toc71048154"/>
      <w:bookmarkStart w:id="4" w:name="_Toc71048244"/>
      <w:bookmarkStart w:id="5" w:name="_Toc151555502"/>
      <w:r>
        <w:rPr>
          <w:u w:val="none"/>
        </w:rPr>
        <w:t>Introduction</w:t>
      </w:r>
      <w:bookmarkEnd w:id="3"/>
      <w:bookmarkEnd w:id="4"/>
      <w:bookmarkEnd w:id="5"/>
    </w:p>
    <w:p w14:paraId="061FF325" w14:textId="77777777" w:rsidR="00954357" w:rsidRDefault="005D1EB8">
      <w:pPr>
        <w:pStyle w:val="BodyText"/>
        <w:spacing w:line="20" w:lineRule="exact"/>
        <w:ind w:left="268"/>
        <w:rPr>
          <w:rFonts w:ascii="Cambria"/>
          <w:sz w:val="2"/>
        </w:rPr>
      </w:pPr>
      <w:r>
        <w:rPr>
          <w:rFonts w:ascii="Cambria"/>
          <w:noProof/>
          <w:sz w:val="2"/>
        </w:rPr>
        <mc:AlternateContent>
          <mc:Choice Requires="wpg">
            <w:drawing>
              <wp:inline distT="0" distB="0" distL="0" distR="0" wp14:anchorId="1AC17BE6" wp14:editId="0BBAD4DD">
                <wp:extent cx="6209665" cy="3175"/>
                <wp:effectExtent l="9525" t="9525" r="10160" b="6350"/>
                <wp:docPr id="390"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391" name="Line 261"/>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8A4A2E7" id="Group 260"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">
                <v:line id="Line 261"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" strokeweight=".24pt"/>
                <w10:anchorlock/>
              </v:group>
            </w:pict>
          </mc:Fallback>
        </mc:AlternateContent>
      </w:r>
    </w:p>
    <w:p w14:paraId="12BF9116" w14:textId="77777777" w:rsidR="00954357" w:rsidRDefault="00DD1A20">
      <w:pPr>
        <w:pStyle w:val="BodyText"/>
        <w:spacing w:before="102"/>
        <w:ind w:left="300" w:right="206"/>
      </w:pPr>
      <w:r>
        <w:t>The Session Manager EM Web Services API Programming interface is one of the Web Services comprising of the System Manager Web Service. The Web Service provides programmatic access to Session Manager Dashboard and User Registration status data. It provides access to read the Dashboard and User Registration data and execute operations consistent with the Dashboard and User Registration GUIs. The data available through the web services maps to the data in the GUI interface table.</w:t>
      </w:r>
    </w:p>
    <w:p w14:paraId="5A2DA6C6" w14:textId="77777777" w:rsidR="00954357" w:rsidRDefault="00954357">
      <w:pPr>
        <w:pStyle w:val="BodyText"/>
      </w:pPr>
    </w:p>
    <w:p w14:paraId="2463D319" w14:textId="77777777" w:rsidR="00954357" w:rsidRDefault="00954357">
      <w:pPr>
        <w:pStyle w:val="BodyText"/>
        <w:spacing w:before="5"/>
        <w:rPr>
          <w:sz w:val="17"/>
        </w:rPr>
      </w:pPr>
    </w:p>
    <w:p w14:paraId="24A61F67" w14:textId="77777777" w:rsidR="00954357" w:rsidRPr="0034335B" w:rsidRDefault="00DD1A20" w:rsidP="000234C9">
      <w:pPr>
        <w:pStyle w:val="Heading2"/>
        <w:rPr>
          <w:u w:val="none"/>
        </w:rPr>
      </w:pPr>
      <w:bookmarkStart w:id="6" w:name="_Toc71048155"/>
      <w:bookmarkStart w:id="7" w:name="_Toc71048245"/>
      <w:bookmarkStart w:id="8" w:name="_Toc151555503"/>
      <w:r w:rsidRPr="0034335B">
        <w:rPr>
          <w:u w:val="none"/>
        </w:rPr>
        <w:t>Intended audience</w:t>
      </w:r>
      <w:bookmarkEnd w:id="6"/>
      <w:bookmarkEnd w:id="7"/>
      <w:bookmarkEnd w:id="8"/>
    </w:p>
    <w:p w14:paraId="140F8A89" w14:textId="77777777" w:rsidR="00954357" w:rsidRDefault="005D1EB8">
      <w:pPr>
        <w:pStyle w:val="BodyText"/>
        <w:spacing w:line="20" w:lineRule="exact"/>
        <w:ind w:left="268"/>
        <w:rPr>
          <w:rFonts w:ascii="Cambria"/>
          <w:sz w:val="2"/>
        </w:rPr>
      </w:pPr>
      <w:r>
        <w:rPr>
          <w:rFonts w:ascii="Cambria"/>
          <w:noProof/>
          <w:sz w:val="2"/>
        </w:rPr>
        <mc:AlternateContent>
          <mc:Choice Requires="wpg">
            <w:drawing>
              <wp:inline distT="0" distB="0" distL="0" distR="0" wp14:anchorId="1984DF81" wp14:editId="197F1AB4">
                <wp:extent cx="6209665" cy="3175"/>
                <wp:effectExtent l="9525" t="9525" r="10160" b="6350"/>
                <wp:docPr id="388"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389" name="Line 259"/>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0A6B53C" id="Group 258"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">
                <v:line id="Line 259"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" strokeweight=".24pt"/>
                <w10:anchorlock/>
              </v:group>
            </w:pict>
          </mc:Fallback>
        </mc:AlternateContent>
      </w:r>
    </w:p>
    <w:p w14:paraId="334274A0" w14:textId="77777777" w:rsidR="00954357" w:rsidRDefault="00DD1A20">
      <w:pPr>
        <w:pStyle w:val="BodyText"/>
        <w:spacing w:before="102"/>
        <w:ind w:left="300"/>
      </w:pPr>
      <w:r>
        <w:t>The audience for this document includes:</w:t>
      </w:r>
    </w:p>
    <w:p w14:paraId="1780E336" w14:textId="77777777" w:rsidR="00954357" w:rsidRDefault="00DD1A20">
      <w:pPr>
        <w:pStyle w:val="ListParagraph"/>
        <w:numPr>
          <w:ilvl w:val="0"/>
          <w:numId w:val="13"/>
        </w:numPr>
        <w:tabs>
          <w:tab w:val="left" w:pos="660"/>
          <w:tab w:val="left" w:pos="661"/>
        </w:tabs>
        <w:spacing w:before="121"/>
        <w:ind w:hanging="361"/>
      </w:pPr>
      <w:r>
        <w:t>Avaya R&amp;D (Developers and</w:t>
      </w:r>
      <w:r>
        <w:rPr>
          <w:spacing w:val="-6"/>
        </w:rPr>
        <w:t xml:space="preserve"> </w:t>
      </w:r>
      <w:r>
        <w:t>SV)</w:t>
      </w:r>
    </w:p>
    <w:p w14:paraId="4699543A" w14:textId="77777777" w:rsidR="00954357" w:rsidRDefault="00DD1A20">
      <w:pPr>
        <w:pStyle w:val="ListParagraph"/>
        <w:numPr>
          <w:ilvl w:val="0"/>
          <w:numId w:val="13"/>
        </w:numPr>
        <w:tabs>
          <w:tab w:val="left" w:pos="660"/>
          <w:tab w:val="left" w:pos="661"/>
        </w:tabs>
        <w:spacing w:before="120"/>
        <w:ind w:hanging="361"/>
      </w:pPr>
      <w:r>
        <w:t>Avaya Professional</w:t>
      </w:r>
      <w:r>
        <w:rPr>
          <w:spacing w:val="-4"/>
        </w:rPr>
        <w:t xml:space="preserve"> </w:t>
      </w:r>
      <w:r>
        <w:t>Services</w:t>
      </w:r>
    </w:p>
    <w:p w14:paraId="03410519" w14:textId="77777777" w:rsidR="00954357" w:rsidRDefault="00DD1A20">
      <w:pPr>
        <w:pStyle w:val="ListParagraph"/>
        <w:numPr>
          <w:ilvl w:val="0"/>
          <w:numId w:val="13"/>
        </w:numPr>
        <w:tabs>
          <w:tab w:val="left" w:pos="660"/>
          <w:tab w:val="left" w:pos="661"/>
        </w:tabs>
        <w:spacing w:before="118"/>
        <w:ind w:hanging="361"/>
      </w:pPr>
      <w:r>
        <w:t>Business</w:t>
      </w:r>
      <w:r>
        <w:rPr>
          <w:spacing w:val="-1"/>
        </w:rPr>
        <w:t xml:space="preserve"> </w:t>
      </w:r>
      <w:r>
        <w:t>Partners</w:t>
      </w:r>
    </w:p>
    <w:p w14:paraId="706D4341" w14:textId="77777777" w:rsidR="00954357" w:rsidRDefault="00DD1A20">
      <w:pPr>
        <w:pStyle w:val="ListParagraph"/>
        <w:numPr>
          <w:ilvl w:val="0"/>
          <w:numId w:val="13"/>
        </w:numPr>
        <w:tabs>
          <w:tab w:val="left" w:pos="660"/>
          <w:tab w:val="left" w:pos="661"/>
        </w:tabs>
        <w:spacing w:before="121"/>
        <w:ind w:hanging="361"/>
      </w:pPr>
      <w:r>
        <w:t>Avaya</w:t>
      </w:r>
      <w:r>
        <w:rPr>
          <w:spacing w:val="-3"/>
        </w:rPr>
        <w:t xml:space="preserve"> </w:t>
      </w:r>
      <w:r>
        <w:t>Sales</w:t>
      </w:r>
    </w:p>
    <w:p w14:paraId="2ABA1724" w14:textId="77777777" w:rsidR="00954357" w:rsidRDefault="00954357">
      <w:pPr>
        <w:pStyle w:val="BodyText"/>
        <w:spacing w:before="6"/>
        <w:rPr>
          <w:sz w:val="39"/>
        </w:rPr>
      </w:pPr>
    </w:p>
    <w:p w14:paraId="40169AAB" w14:textId="77777777" w:rsidR="003847AB" w:rsidRDefault="003847AB" w:rsidP="003847AB">
      <w:pPr>
        <w:pStyle w:val="Heading2"/>
        <w:spacing w:after="21"/>
        <w:rPr>
          <w:u w:val="none"/>
        </w:rPr>
      </w:pPr>
      <w:bookmarkStart w:id="9" w:name="_Toc71048156"/>
      <w:bookmarkStart w:id="10" w:name="_Toc71048246"/>
      <w:bookmarkStart w:id="11" w:name="_Toc151555504"/>
      <w:r>
        <w:rPr>
          <w:u w:val="none"/>
        </w:rPr>
        <w:t>Change History</w:t>
      </w:r>
      <w:bookmarkEnd w:id="9"/>
      <w:bookmarkEnd w:id="10"/>
      <w:bookmarkEnd w:id="11"/>
    </w:p>
    <w:p w14:paraId="3E385CC0" w14:textId="77777777" w:rsidR="003847AB" w:rsidRDefault="005D1EB8" w:rsidP="003847AB">
      <w:pPr>
        <w:pStyle w:val="BodyText"/>
        <w:spacing w:line="20" w:lineRule="exact"/>
        <w:ind w:left="268"/>
        <w:rPr>
          <w:rFonts w:ascii="Cambria"/>
          <w:sz w:val="2"/>
        </w:rPr>
      </w:pPr>
      <w:r>
        <w:rPr>
          <w:rFonts w:ascii="Cambria"/>
          <w:noProof/>
          <w:sz w:val="2"/>
        </w:rPr>
        <mc:AlternateContent>
          <mc:Choice Requires="wpg">
            <w:drawing>
              <wp:inline distT="0" distB="0" distL="0" distR="0" wp14:anchorId="3C301FC4" wp14:editId="1D3F7AC5">
                <wp:extent cx="6209665" cy="3175"/>
                <wp:effectExtent l="9525" t="9525" r="10160" b="6350"/>
                <wp:docPr id="386"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387" name="Line 279"/>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77F9BA8" id="Group 278"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">
                <v:line id="Line 279"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" strokeweight=".24pt"/>
                <w10:anchorlock/>
              </v:group>
            </w:pict>
          </mc:Fallback>
        </mc:AlternateContent>
      </w:r>
    </w:p>
    <w:p w14:paraId="134B084C" w14:textId="77777777" w:rsidR="003847AB" w:rsidRDefault="003847AB">
      <w:pPr>
        <w:pStyle w:val="BodyText"/>
        <w:spacing w:before="1"/>
        <w:ind w:left="300" w:right="349"/>
      </w:pPr>
    </w:p>
    <w:tbl>
      <w:tblPr>
        <w:tblStyle w:val="TableGrid"/>
        <w:tblW w:w="0" w:type="auto"/>
        <w:tblInd w:w="300" w:type="dxa"/>
        <w:tblLook w:val="04A0" w:firstRow="1" w:lastRow="0" w:firstColumn="1" w:lastColumn="0" w:noHBand="0" w:noVBand="1"/>
      </w:tblPr>
      <w:tblGrid>
        <w:gridCol w:w="1664"/>
        <w:gridCol w:w="2228"/>
        <w:gridCol w:w="5158"/>
      </w:tblGrid>
      <w:tr w:rsidR="0034335B" w14:paraId="54FD81BD" w14:textId="77777777" w:rsidTr="00554393">
        <w:tc>
          <w:tcPr>
            <w:tcW w:w="1714" w:type="dxa"/>
          </w:tcPr>
          <w:p w14:paraId="4089F738" w14:textId="77777777" w:rsidR="0034335B" w:rsidRPr="00EB29AB" w:rsidRDefault="0034335B" w:rsidP="00554393">
            <w:pPr>
              <w:pStyle w:val="BodyText"/>
              <w:spacing w:before="1"/>
              <w:ind w:right="349"/>
              <w:rPr>
                <w:b/>
                <w:bCs/>
              </w:rPr>
            </w:pPr>
            <w:r w:rsidRPr="00EB29AB">
              <w:rPr>
                <w:b/>
                <w:bCs/>
              </w:rPr>
              <w:t>Issue</w:t>
            </w:r>
          </w:p>
        </w:tc>
        <w:tc>
          <w:tcPr>
            <w:tcW w:w="2285" w:type="dxa"/>
          </w:tcPr>
          <w:p w14:paraId="07DDEE3F" w14:textId="77777777" w:rsidR="0034335B" w:rsidRPr="00EB29AB" w:rsidRDefault="0034335B" w:rsidP="00554393">
            <w:pPr>
              <w:pStyle w:val="BodyText"/>
              <w:spacing w:before="1"/>
              <w:ind w:right="349"/>
              <w:rPr>
                <w:b/>
                <w:bCs/>
              </w:rPr>
            </w:pPr>
            <w:r w:rsidRPr="00EB29AB">
              <w:rPr>
                <w:b/>
                <w:bCs/>
              </w:rPr>
              <w:t xml:space="preserve">Date </w:t>
            </w:r>
          </w:p>
        </w:tc>
        <w:tc>
          <w:tcPr>
            <w:tcW w:w="5277" w:type="dxa"/>
          </w:tcPr>
          <w:p w14:paraId="6809A4A0" w14:textId="77777777" w:rsidR="0034335B" w:rsidRPr="00EB29AB" w:rsidRDefault="0034335B" w:rsidP="00554393">
            <w:pPr>
              <w:pStyle w:val="BodyText"/>
              <w:spacing w:before="1"/>
              <w:ind w:right="349"/>
              <w:rPr>
                <w:b/>
                <w:bCs/>
              </w:rPr>
            </w:pPr>
            <w:r w:rsidRPr="00EB29AB">
              <w:rPr>
                <w:b/>
                <w:bCs/>
              </w:rPr>
              <w:t>Summary of changes</w:t>
            </w:r>
          </w:p>
        </w:tc>
      </w:tr>
      <w:tr w:rsidR="00D64754" w14:paraId="028BF74A" w14:textId="77777777" w:rsidTr="00554393">
        <w:tc>
          <w:tcPr>
            <w:tcW w:w="1714" w:type="dxa"/>
          </w:tcPr>
          <w:p w14:paraId="1C6713EB" w14:textId="77777777" w:rsidR="00D64754" w:rsidRDefault="00D64754" w:rsidP="00554393">
            <w:pPr>
              <w:pStyle w:val="BodyText"/>
              <w:spacing w:before="1"/>
              <w:ind w:right="349"/>
            </w:pPr>
            <w:r>
              <w:t>6</w:t>
            </w:r>
          </w:p>
        </w:tc>
        <w:tc>
          <w:tcPr>
            <w:tcW w:w="2285" w:type="dxa"/>
          </w:tcPr>
          <w:p w14:paraId="3973D332" w14:textId="77777777" w:rsidR="00D64754" w:rsidRDefault="00D64754" w:rsidP="00554393">
            <w:pPr>
              <w:pStyle w:val="BodyText"/>
              <w:spacing w:before="1"/>
              <w:ind w:right="349"/>
            </w:pPr>
            <w:r>
              <w:t>January 2023</w:t>
            </w:r>
          </w:p>
        </w:tc>
        <w:tc>
          <w:tcPr>
            <w:tcW w:w="5277" w:type="dxa"/>
          </w:tcPr>
          <w:p w14:paraId="2B7A012D" w14:textId="77777777" w:rsidR="00D64754" w:rsidRDefault="000D11C9" w:rsidP="000D11C9">
            <w:pPr>
              <w:pStyle w:val="BodyText"/>
              <w:spacing w:before="1"/>
              <w:ind w:right="349"/>
            </w:pPr>
            <w:r>
              <w:t>No API Changes in 10.1.2</w:t>
            </w:r>
          </w:p>
        </w:tc>
      </w:tr>
      <w:tr w:rsidR="00AE5F2E" w14:paraId="7F47D183" w14:textId="77777777" w:rsidTr="00554393">
        <w:tc>
          <w:tcPr>
            <w:tcW w:w="1714" w:type="dxa"/>
          </w:tcPr>
          <w:p w14:paraId="4E9A807D" w14:textId="77777777" w:rsidR="00AE5F2E" w:rsidRDefault="00AE5F2E" w:rsidP="00554393">
            <w:pPr>
              <w:pStyle w:val="BodyText"/>
              <w:spacing w:before="1"/>
              <w:ind w:right="349"/>
            </w:pPr>
            <w:r>
              <w:t>5</w:t>
            </w:r>
          </w:p>
        </w:tc>
        <w:tc>
          <w:tcPr>
            <w:tcW w:w="2285" w:type="dxa"/>
          </w:tcPr>
          <w:p w14:paraId="18401481" w14:textId="77777777" w:rsidR="00AE5F2E" w:rsidRDefault="00AE5F2E" w:rsidP="00554393">
            <w:pPr>
              <w:pStyle w:val="BodyText"/>
              <w:spacing w:before="1"/>
              <w:ind w:right="349"/>
            </w:pPr>
            <w:r>
              <w:t>December 2021</w:t>
            </w:r>
          </w:p>
        </w:tc>
        <w:tc>
          <w:tcPr>
            <w:tcW w:w="5277" w:type="dxa"/>
          </w:tcPr>
          <w:p w14:paraId="6D5F6237" w14:textId="77777777" w:rsidR="00AE5F2E" w:rsidRDefault="00AE5F2E" w:rsidP="00554393">
            <w:pPr>
              <w:pStyle w:val="BodyText"/>
              <w:spacing w:before="1"/>
              <w:ind w:right="349"/>
            </w:pPr>
            <w:r>
              <w:t>No Changes in 10.1</w:t>
            </w:r>
          </w:p>
        </w:tc>
      </w:tr>
      <w:tr w:rsidR="00795377" w14:paraId="2A57627D" w14:textId="77777777" w:rsidTr="00554393">
        <w:tc>
          <w:tcPr>
            <w:tcW w:w="1714" w:type="dxa"/>
          </w:tcPr>
          <w:p w14:paraId="013D8069" w14:textId="77777777" w:rsidR="00795377" w:rsidRDefault="00795377" w:rsidP="00554393">
            <w:pPr>
              <w:pStyle w:val="BodyText"/>
              <w:spacing w:before="1"/>
              <w:ind w:right="349"/>
            </w:pPr>
            <w:r>
              <w:t>4</w:t>
            </w:r>
          </w:p>
        </w:tc>
        <w:tc>
          <w:tcPr>
            <w:tcW w:w="2285" w:type="dxa"/>
          </w:tcPr>
          <w:p w14:paraId="2F73EC53" w14:textId="77777777" w:rsidR="00795377" w:rsidRDefault="00795377" w:rsidP="00554393">
            <w:pPr>
              <w:pStyle w:val="BodyText"/>
              <w:spacing w:before="1"/>
              <w:ind w:right="349"/>
            </w:pPr>
            <w:r>
              <w:t>June 2021</w:t>
            </w:r>
          </w:p>
        </w:tc>
        <w:tc>
          <w:tcPr>
            <w:tcW w:w="5277" w:type="dxa"/>
          </w:tcPr>
          <w:p w14:paraId="0D3DFE21" w14:textId="77777777" w:rsidR="00795377" w:rsidRDefault="00795377" w:rsidP="00554393">
            <w:pPr>
              <w:pStyle w:val="BodyText"/>
              <w:spacing w:before="1"/>
              <w:ind w:right="349"/>
            </w:pPr>
            <w:r>
              <w:t>For Release 8.1.12</w:t>
            </w:r>
          </w:p>
          <w:p w14:paraId="1E4AEC07" w14:textId="77777777" w:rsidR="0037321D" w:rsidRDefault="00176428" w:rsidP="0037321D">
            <w:pPr>
              <w:pStyle w:val="BodyText"/>
              <w:numPr>
                <w:ilvl w:val="0"/>
                <w:numId w:val="25"/>
              </w:numPr>
              <w:spacing w:before="1"/>
              <w:ind w:right="349"/>
            </w:pPr>
            <w:r>
              <w:t xml:space="preserve">Added chapter for </w:t>
            </w:r>
            <w:r w:rsidR="004F03A7">
              <w:t xml:space="preserve">Session Manager Groups </w:t>
            </w:r>
            <w:r w:rsidR="00E15D92">
              <w:t>webservices API</w:t>
            </w:r>
          </w:p>
          <w:p w14:paraId="3B4D94EF" w14:textId="77777777" w:rsidR="004F03A7" w:rsidRDefault="004F03A7" w:rsidP="0037321D">
            <w:pPr>
              <w:pStyle w:val="BodyText"/>
              <w:numPr>
                <w:ilvl w:val="0"/>
                <w:numId w:val="25"/>
              </w:numPr>
              <w:spacing w:before="1"/>
              <w:ind w:right="349"/>
            </w:pPr>
            <w:r>
              <w:t xml:space="preserve">Added chapter for Location to region mapping </w:t>
            </w:r>
            <w:r w:rsidR="00E15D92">
              <w:t>webservices API</w:t>
            </w:r>
          </w:p>
        </w:tc>
      </w:tr>
      <w:tr w:rsidR="0034335B" w14:paraId="556C6F67" w14:textId="77777777" w:rsidTr="00554393">
        <w:tc>
          <w:tcPr>
            <w:tcW w:w="1714" w:type="dxa"/>
          </w:tcPr>
          <w:p w14:paraId="756A267B" w14:textId="77777777" w:rsidR="0034335B" w:rsidRDefault="0034335B" w:rsidP="00554393">
            <w:pPr>
              <w:pStyle w:val="BodyText"/>
              <w:spacing w:before="1"/>
              <w:ind w:right="349"/>
            </w:pPr>
            <w:r>
              <w:t>3</w:t>
            </w:r>
          </w:p>
        </w:tc>
        <w:tc>
          <w:tcPr>
            <w:tcW w:w="2285" w:type="dxa"/>
          </w:tcPr>
          <w:p w14:paraId="04532B0F" w14:textId="77777777" w:rsidR="0034335B" w:rsidRDefault="0034335B" w:rsidP="00554393">
            <w:pPr>
              <w:pStyle w:val="BodyText"/>
              <w:spacing w:before="1"/>
              <w:ind w:right="349"/>
            </w:pPr>
            <w:r>
              <w:t>March 2021</w:t>
            </w:r>
          </w:p>
        </w:tc>
        <w:tc>
          <w:tcPr>
            <w:tcW w:w="5277" w:type="dxa"/>
          </w:tcPr>
          <w:p w14:paraId="05A780FF" w14:textId="77777777" w:rsidR="0034335B" w:rsidRDefault="0034335B" w:rsidP="00554393">
            <w:pPr>
              <w:pStyle w:val="BodyText"/>
              <w:spacing w:before="1"/>
              <w:ind w:right="349"/>
            </w:pPr>
            <w:r>
              <w:t>For Release 8.1.11</w:t>
            </w:r>
          </w:p>
          <w:p w14:paraId="060C6000" w14:textId="77777777" w:rsidR="0034335B" w:rsidRDefault="0034335B" w:rsidP="00554393">
            <w:pPr>
              <w:pStyle w:val="BodyText"/>
              <w:numPr>
                <w:ilvl w:val="0"/>
                <w:numId w:val="20"/>
              </w:numPr>
              <w:spacing w:before="1"/>
              <w:ind w:right="349"/>
            </w:pPr>
            <w:r>
              <w:t>Addition of &lt;Loadfactor&gt; and &lt;profile&gt; elements for SM status response</w:t>
            </w:r>
          </w:p>
          <w:p w14:paraId="23CB9DAB" w14:textId="77777777" w:rsidR="0034335B" w:rsidRDefault="0034335B" w:rsidP="00554393">
            <w:pPr>
              <w:pStyle w:val="BodyText"/>
              <w:numPr>
                <w:ilvl w:val="0"/>
                <w:numId w:val="20"/>
              </w:numPr>
              <w:spacing w:before="1"/>
              <w:ind w:right="349"/>
            </w:pPr>
            <w:r>
              <w:t>Addition of policy, third and fourth registration status response</w:t>
            </w:r>
          </w:p>
        </w:tc>
      </w:tr>
      <w:tr w:rsidR="0034335B" w14:paraId="324588A8" w14:textId="77777777" w:rsidTr="00554393">
        <w:tc>
          <w:tcPr>
            <w:tcW w:w="1714" w:type="dxa"/>
          </w:tcPr>
          <w:p w14:paraId="3BFAAACB" w14:textId="77777777" w:rsidR="0034335B" w:rsidRDefault="0034335B" w:rsidP="00554393">
            <w:pPr>
              <w:pStyle w:val="BodyText"/>
              <w:spacing w:before="1"/>
              <w:ind w:right="349"/>
            </w:pPr>
            <w:r>
              <w:t>2</w:t>
            </w:r>
          </w:p>
        </w:tc>
        <w:tc>
          <w:tcPr>
            <w:tcW w:w="2285" w:type="dxa"/>
          </w:tcPr>
          <w:p w14:paraId="1A770890" w14:textId="77777777" w:rsidR="0034335B" w:rsidRDefault="0034335B" w:rsidP="00554393">
            <w:pPr>
              <w:pStyle w:val="BodyText"/>
              <w:spacing w:before="1"/>
              <w:ind w:right="349"/>
            </w:pPr>
            <w:r>
              <w:t>October 2020</w:t>
            </w:r>
          </w:p>
        </w:tc>
        <w:tc>
          <w:tcPr>
            <w:tcW w:w="5277" w:type="dxa"/>
          </w:tcPr>
          <w:p w14:paraId="6390357B" w14:textId="77777777" w:rsidR="0034335B" w:rsidRDefault="0034335B" w:rsidP="00554393">
            <w:pPr>
              <w:pStyle w:val="BodyText"/>
              <w:spacing w:before="1"/>
              <w:ind w:right="349"/>
            </w:pPr>
            <w:r>
              <w:t>For Release 8.1.3:</w:t>
            </w:r>
          </w:p>
          <w:p w14:paraId="2E60A03A" w14:textId="77777777" w:rsidR="0034335B" w:rsidRDefault="0034335B" w:rsidP="00554393">
            <w:pPr>
              <w:pStyle w:val="BodyText"/>
              <w:numPr>
                <w:ilvl w:val="0"/>
                <w:numId w:val="15"/>
              </w:numPr>
              <w:spacing w:before="1"/>
              <w:ind w:right="349"/>
            </w:pPr>
            <w:r>
              <w:t>Addition of &lt;deviceSerial&gt; in registration response for J1XX devices</w:t>
            </w:r>
          </w:p>
          <w:p w14:paraId="4BEFA42A" w14:textId="77777777" w:rsidR="0034335B" w:rsidRDefault="0034335B" w:rsidP="00554393">
            <w:pPr>
              <w:pStyle w:val="BodyText"/>
              <w:numPr>
                <w:ilvl w:val="0"/>
                <w:numId w:val="15"/>
              </w:numPr>
              <w:spacing w:before="1"/>
              <w:ind w:right="349"/>
            </w:pPr>
            <w:r>
              <w:t xml:space="preserve">Addition of &lt;vistingSurvReg&gt; and &lt;visitingSurvName&gt; in registration </w:t>
            </w:r>
            <w:r>
              <w:lastRenderedPageBreak/>
              <w:t>response for Branch Visiting User</w:t>
            </w:r>
          </w:p>
          <w:p w14:paraId="4379C9F5" w14:textId="77777777" w:rsidR="0034335B" w:rsidRDefault="0034335B" w:rsidP="00554393">
            <w:pPr>
              <w:pStyle w:val="BodyText"/>
              <w:numPr>
                <w:ilvl w:val="0"/>
                <w:numId w:val="15"/>
              </w:numPr>
              <w:spacing w:before="1"/>
              <w:ind w:right="349"/>
            </w:pPr>
            <w:r>
              <w:t>Addition of  &lt;pushNotificationCounts&gt; in SM status response for Avaya Push Notification</w:t>
            </w:r>
          </w:p>
        </w:tc>
      </w:tr>
      <w:tr w:rsidR="0034335B" w14:paraId="02D97B1A" w14:textId="77777777" w:rsidTr="00554393">
        <w:tc>
          <w:tcPr>
            <w:tcW w:w="1714" w:type="dxa"/>
          </w:tcPr>
          <w:p w14:paraId="309867E7" w14:textId="77777777" w:rsidR="0034335B" w:rsidRDefault="0034335B" w:rsidP="00554393">
            <w:pPr>
              <w:pStyle w:val="BodyText"/>
              <w:spacing w:before="1"/>
              <w:ind w:right="349"/>
            </w:pPr>
            <w:r>
              <w:lastRenderedPageBreak/>
              <w:t>1</w:t>
            </w:r>
          </w:p>
        </w:tc>
        <w:tc>
          <w:tcPr>
            <w:tcW w:w="2285" w:type="dxa"/>
          </w:tcPr>
          <w:p w14:paraId="61D6DEB6" w14:textId="77777777" w:rsidR="0034335B" w:rsidRDefault="0034335B" w:rsidP="00554393">
            <w:pPr>
              <w:pStyle w:val="BodyText"/>
              <w:spacing w:before="1"/>
              <w:ind w:right="349"/>
            </w:pPr>
            <w:r>
              <w:t>July 2017</w:t>
            </w:r>
          </w:p>
        </w:tc>
        <w:tc>
          <w:tcPr>
            <w:tcW w:w="5277" w:type="dxa"/>
          </w:tcPr>
          <w:p w14:paraId="0B2AC523" w14:textId="77777777" w:rsidR="0034335B" w:rsidRDefault="0034335B" w:rsidP="00554393">
            <w:pPr>
              <w:pStyle w:val="BodyText"/>
              <w:spacing w:before="1"/>
              <w:ind w:right="349"/>
            </w:pPr>
            <w:r>
              <w:t>Release 7.1 document.</w:t>
            </w:r>
          </w:p>
        </w:tc>
      </w:tr>
    </w:tbl>
    <w:p w14:paraId="6C544E70" w14:textId="77777777" w:rsidR="0034335B" w:rsidRDefault="0034335B">
      <w:pPr>
        <w:pStyle w:val="BodyText"/>
        <w:spacing w:before="1"/>
        <w:ind w:left="300" w:right="349"/>
      </w:pPr>
    </w:p>
    <w:p w14:paraId="79520F27" w14:textId="77777777" w:rsidR="00954357" w:rsidRDefault="00954357">
      <w:pPr>
        <w:pStyle w:val="BodyText"/>
      </w:pPr>
    </w:p>
    <w:p w14:paraId="5C1C54A9" w14:textId="77777777" w:rsidR="00954357" w:rsidRDefault="00954357">
      <w:pPr>
        <w:pStyle w:val="BodyText"/>
        <w:spacing w:before="8"/>
        <w:rPr>
          <w:sz w:val="17"/>
        </w:rPr>
      </w:pPr>
    </w:p>
    <w:p w14:paraId="45E8BD39" w14:textId="77777777" w:rsidR="00954357" w:rsidRDefault="00DD1A20">
      <w:pPr>
        <w:pStyle w:val="Heading2"/>
        <w:spacing w:after="21"/>
        <w:rPr>
          <w:u w:val="none"/>
        </w:rPr>
      </w:pPr>
      <w:bookmarkStart w:id="12" w:name="_Toc71048157"/>
      <w:bookmarkStart w:id="13" w:name="_Toc71048247"/>
      <w:bookmarkStart w:id="14" w:name="_Toc151555505"/>
      <w:r>
        <w:rPr>
          <w:u w:val="none"/>
        </w:rPr>
        <w:t>RESTful Based Web Service</w:t>
      </w:r>
      <w:bookmarkEnd w:id="12"/>
      <w:bookmarkEnd w:id="13"/>
      <w:bookmarkEnd w:id="14"/>
    </w:p>
    <w:p w14:paraId="0CB007C8" w14:textId="77777777" w:rsidR="00954357" w:rsidRDefault="005D1EB8">
      <w:pPr>
        <w:pStyle w:val="BodyText"/>
        <w:spacing w:line="20" w:lineRule="exact"/>
        <w:ind w:left="268"/>
        <w:rPr>
          <w:rFonts w:ascii="Cambria"/>
          <w:sz w:val="2"/>
        </w:rPr>
      </w:pPr>
      <w:r>
        <w:rPr>
          <w:rFonts w:ascii="Cambria"/>
          <w:noProof/>
          <w:sz w:val="2"/>
        </w:rPr>
        <mc:AlternateContent>
          <mc:Choice Requires="wpg">
            <w:drawing>
              <wp:inline distT="0" distB="0" distL="0" distR="0" wp14:anchorId="2755A5DE" wp14:editId="1BC9085F">
                <wp:extent cx="6209665" cy="3175"/>
                <wp:effectExtent l="9525" t="9525" r="10160" b="6350"/>
                <wp:docPr id="384"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385" name="Line 250"/>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482ED61" id="Group 249"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">
                <v:line id="Line 250"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" strokeweight=".24pt"/>
                <w10:anchorlock/>
              </v:group>
            </w:pict>
          </mc:Fallback>
        </mc:AlternateContent>
      </w:r>
    </w:p>
    <w:p w14:paraId="58272F7D" w14:textId="77777777" w:rsidR="00954357" w:rsidRDefault="00DD1A20" w:rsidP="00B14455">
      <w:pPr>
        <w:pStyle w:val="BodyText"/>
        <w:spacing w:before="102"/>
        <w:ind w:left="300"/>
      </w:pPr>
      <w:r>
        <w:t>The Web Service is based entirely on Representational State Transfer (RESTful) practices. This is a programmatic API. This API is focused on a URI resource driven approach.</w:t>
      </w:r>
    </w:p>
    <w:p w14:paraId="7255B236" w14:textId="77777777" w:rsidR="00954357" w:rsidRDefault="00954357">
      <w:pPr>
        <w:pStyle w:val="BodyText"/>
        <w:rPr>
          <w:sz w:val="20"/>
        </w:rPr>
      </w:pPr>
    </w:p>
    <w:p w14:paraId="5CA2BFB8" w14:textId="77777777" w:rsidR="00954357" w:rsidRDefault="00954357">
      <w:pPr>
        <w:pStyle w:val="BodyText"/>
        <w:spacing w:before="4"/>
        <w:rPr>
          <w:sz w:val="16"/>
        </w:rPr>
      </w:pPr>
    </w:p>
    <w:bookmarkStart w:id="15" w:name="_Toc71048158"/>
    <w:bookmarkStart w:id="16" w:name="_Toc71048248"/>
    <w:bookmarkStart w:id="17" w:name="_Toc151555506"/>
    <w:p w14:paraId="6AA1EAA8" w14:textId="77777777" w:rsidR="00954357" w:rsidRDefault="005D1EB8">
      <w:pPr>
        <w:pStyle w:val="Heading3"/>
      </w:pPr>
      <w:r>
        <w:rPr>
          <w:noProof/>
          <w:sz w:val="22"/>
        </w:rPr>
        <mc:AlternateContent>
          <mc:Choice Requires="wps">
            <w:drawing>
              <wp:anchor distT="0" distB="0" distL="0" distR="0" simplePos="0" relativeHeight="251671552" behindDoc="1" locked="0" layoutInCell="1" allowOverlap="1" wp14:anchorId="0A52EC5F" wp14:editId="2A42B368">
                <wp:simplePos x="0" y="0"/>
                <wp:positionH relativeFrom="page">
                  <wp:posOffset>1106170</wp:posOffset>
                </wp:positionH>
                <wp:positionV relativeFrom="paragraph">
                  <wp:posOffset>27305</wp:posOffset>
                </wp:positionV>
                <wp:extent cx="6209665" cy="1270"/>
                <wp:effectExtent l="0" t="0" r="0" b="0"/>
                <wp:wrapTopAndBottom/>
                <wp:docPr id="383" name="Freeform 2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6A6662" id="Freeform 248" o:spid="_x0000_s1026" style="position:absolute;margin-left:87.1pt;margin-top:2.15pt;width:488.95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" path="m,l9779,e" filled="f" strokeweight=".24pt">
                <v:path arrowok="t" o:connecttype="custom" o:connectlocs="0,0;6209665,0" o:connectangles="0,0"/>
                <w10:wrap type="topAndBottom" anchorx="page"/>
              </v:shape>
            </w:pict>
          </mc:Fallback>
        </mc:AlternateContent>
      </w:r>
      <w:r w:rsidR="00DD1A20">
        <w:t>RESTful Best Practice Alignment</w:t>
      </w:r>
      <w:bookmarkEnd w:id="15"/>
      <w:bookmarkEnd w:id="16"/>
      <w:bookmarkEnd w:id="17"/>
    </w:p>
    <w:p w14:paraId="60B40FB0" w14:textId="77777777" w:rsidR="00954357" w:rsidRDefault="00954357">
      <w:pPr>
        <w:pStyle w:val="BodyText"/>
        <w:rPr>
          <w:rFonts w:ascii="Cambria"/>
          <w:b/>
          <w:sz w:val="16"/>
        </w:rPr>
      </w:pPr>
    </w:p>
    <w:p w14:paraId="76CAB8E9" w14:textId="77777777" w:rsidR="00954357" w:rsidRDefault="00DD1A20">
      <w:pPr>
        <w:pStyle w:val="ListParagraph"/>
        <w:numPr>
          <w:ilvl w:val="1"/>
          <w:numId w:val="13"/>
        </w:numPr>
        <w:tabs>
          <w:tab w:val="left" w:pos="1020"/>
          <w:tab w:val="left" w:pos="1021"/>
        </w:tabs>
        <w:spacing w:before="91"/>
        <w:ind w:hanging="361"/>
        <w:rPr>
          <w:rFonts w:ascii="Symbol" w:hAnsi="Symbol"/>
          <w:sz w:val="20"/>
        </w:rPr>
      </w:pPr>
      <w:r>
        <w:t>Make the API semantically straightforward and reduce complexity wherever</w:t>
      </w:r>
      <w:r>
        <w:rPr>
          <w:spacing w:val="-13"/>
        </w:rPr>
        <w:t xml:space="preserve"> </w:t>
      </w:r>
      <w:r>
        <w:t>possible.</w:t>
      </w:r>
    </w:p>
    <w:p w14:paraId="5A24CB03" w14:textId="77777777" w:rsidR="00954357" w:rsidRDefault="00DD1A20">
      <w:pPr>
        <w:pStyle w:val="ListParagraph"/>
        <w:numPr>
          <w:ilvl w:val="1"/>
          <w:numId w:val="13"/>
        </w:numPr>
        <w:tabs>
          <w:tab w:val="left" w:pos="1020"/>
          <w:tab w:val="left" w:pos="1021"/>
        </w:tabs>
        <w:ind w:hanging="361"/>
        <w:rPr>
          <w:rFonts w:ascii="Symbol" w:hAnsi="Symbol"/>
          <w:sz w:val="20"/>
        </w:rPr>
      </w:pPr>
      <w:r>
        <w:t>Make stateless</w:t>
      </w:r>
      <w:r>
        <w:rPr>
          <w:spacing w:val="-3"/>
        </w:rPr>
        <w:t xml:space="preserve"> </w:t>
      </w:r>
      <w:r>
        <w:t>API</w:t>
      </w:r>
    </w:p>
    <w:p w14:paraId="508D2268" w14:textId="77777777" w:rsidR="00954357" w:rsidRDefault="00DD1A20">
      <w:pPr>
        <w:pStyle w:val="ListParagraph"/>
        <w:numPr>
          <w:ilvl w:val="1"/>
          <w:numId w:val="13"/>
        </w:numPr>
        <w:tabs>
          <w:tab w:val="left" w:pos="1020"/>
          <w:tab w:val="left" w:pos="1021"/>
        </w:tabs>
        <w:ind w:right="622"/>
        <w:rPr>
          <w:rFonts w:ascii="Symbol" w:hAnsi="Symbol"/>
          <w:sz w:val="20"/>
        </w:rPr>
      </w:pPr>
      <w:r>
        <w:t>Support for HTTP GET/POST/PUT/DELETE method semantics to create, modify, and delete</w:t>
      </w:r>
      <w:r>
        <w:rPr>
          <w:spacing w:val="-36"/>
        </w:rPr>
        <w:t xml:space="preserve"> </w:t>
      </w:r>
      <w:r>
        <w:t>query operations</w:t>
      </w:r>
    </w:p>
    <w:p w14:paraId="516DD456" w14:textId="77777777" w:rsidR="00954357" w:rsidRDefault="00DD1A20">
      <w:pPr>
        <w:pStyle w:val="ListParagraph"/>
        <w:numPr>
          <w:ilvl w:val="1"/>
          <w:numId w:val="13"/>
        </w:numPr>
        <w:tabs>
          <w:tab w:val="left" w:pos="1020"/>
          <w:tab w:val="left" w:pos="1021"/>
        </w:tabs>
        <w:spacing w:before="1" w:line="267" w:lineRule="exact"/>
        <w:ind w:hanging="361"/>
        <w:rPr>
          <w:rFonts w:ascii="Symbol" w:hAnsi="Symbol"/>
          <w:sz w:val="20"/>
        </w:rPr>
      </w:pPr>
      <w:r>
        <w:t>Align HTTP error code set with HTTP return code</w:t>
      </w:r>
      <w:r>
        <w:rPr>
          <w:spacing w:val="-9"/>
        </w:rPr>
        <w:t xml:space="preserve"> </w:t>
      </w:r>
      <w:r>
        <w:t>semantics</w:t>
      </w:r>
    </w:p>
    <w:p w14:paraId="7D77B7F0" w14:textId="77777777" w:rsidR="00954357" w:rsidRDefault="00DD1A20">
      <w:pPr>
        <w:pStyle w:val="ListParagraph"/>
        <w:numPr>
          <w:ilvl w:val="1"/>
          <w:numId w:val="13"/>
        </w:numPr>
        <w:tabs>
          <w:tab w:val="left" w:pos="1020"/>
          <w:tab w:val="left" w:pos="1021"/>
        </w:tabs>
        <w:ind w:right="482"/>
        <w:rPr>
          <w:rFonts w:ascii="Symbol" w:hAnsi="Symbol"/>
          <w:sz w:val="20"/>
        </w:rPr>
      </w:pPr>
      <w:r>
        <w:t xml:space="preserve">Use Content-Type or embedding version in URL. Content-Type semantics is chosen </w:t>
      </w:r>
      <w:r w:rsidR="003D7797">
        <w:t>to</w:t>
      </w:r>
      <w:r>
        <w:t xml:space="preserve"> not affect client URL encoding when a new version of the API is released. In general, attempt for backward compatibility between</w:t>
      </w:r>
      <w:r>
        <w:rPr>
          <w:spacing w:val="-4"/>
        </w:rPr>
        <w:t xml:space="preserve"> </w:t>
      </w:r>
      <w:r>
        <w:t>versions.</w:t>
      </w:r>
    </w:p>
    <w:p w14:paraId="74D86413" w14:textId="77777777" w:rsidR="00954357" w:rsidRDefault="00DD1A20">
      <w:pPr>
        <w:pStyle w:val="ListParagraph"/>
        <w:numPr>
          <w:ilvl w:val="1"/>
          <w:numId w:val="13"/>
        </w:numPr>
        <w:tabs>
          <w:tab w:val="left" w:pos="1020"/>
          <w:tab w:val="left" w:pos="1021"/>
        </w:tabs>
        <w:ind w:hanging="361"/>
        <w:rPr>
          <w:rFonts w:ascii="Symbol" w:hAnsi="Symbol"/>
          <w:sz w:val="20"/>
        </w:rPr>
      </w:pPr>
      <w:r>
        <w:t>Always represent URIs as a</w:t>
      </w:r>
      <w:r>
        <w:rPr>
          <w:spacing w:val="-7"/>
        </w:rPr>
        <w:t xml:space="preserve"> </w:t>
      </w:r>
      <w:r>
        <w:t>resource.</w:t>
      </w:r>
    </w:p>
    <w:p w14:paraId="2C8430B4" w14:textId="77777777" w:rsidR="00954357" w:rsidRDefault="00DD1A20">
      <w:pPr>
        <w:pStyle w:val="ListParagraph"/>
        <w:numPr>
          <w:ilvl w:val="1"/>
          <w:numId w:val="13"/>
        </w:numPr>
        <w:tabs>
          <w:tab w:val="left" w:pos="1020"/>
          <w:tab w:val="left" w:pos="1021"/>
        </w:tabs>
        <w:ind w:right="393"/>
        <w:rPr>
          <w:rFonts w:ascii="Symbol" w:hAnsi="Symbol"/>
          <w:sz w:val="20"/>
        </w:rPr>
      </w:pPr>
      <w:r>
        <w:t>Use nouns to indicate URIs and plural nouns to indicate a collection of resources. Also, use a key to represent a unique element of a collection. For example,</w:t>
      </w:r>
      <w:r>
        <w:rPr>
          <w:spacing w:val="-8"/>
        </w:rPr>
        <w:t xml:space="preserve"> </w:t>
      </w:r>
      <w:r>
        <w:t>&lt;entity&gt;s/[id|.</w:t>
      </w:r>
    </w:p>
    <w:p w14:paraId="664D3059" w14:textId="77777777" w:rsidR="00954357" w:rsidRDefault="00DD1A20">
      <w:pPr>
        <w:pStyle w:val="ListParagraph"/>
        <w:numPr>
          <w:ilvl w:val="1"/>
          <w:numId w:val="13"/>
        </w:numPr>
        <w:tabs>
          <w:tab w:val="left" w:pos="1020"/>
          <w:tab w:val="left" w:pos="1021"/>
        </w:tabs>
        <w:ind w:hanging="361"/>
        <w:rPr>
          <w:rFonts w:ascii="Symbol" w:hAnsi="Symbol"/>
          <w:sz w:val="20"/>
        </w:rPr>
      </w:pPr>
      <w:r>
        <w:t>Use lower case to represent resource names in URI and</w:t>
      </w:r>
      <w:r>
        <w:rPr>
          <w:spacing w:val="-2"/>
        </w:rPr>
        <w:t xml:space="preserve"> </w:t>
      </w:r>
      <w:r>
        <w:t>content.</w:t>
      </w:r>
    </w:p>
    <w:p w14:paraId="3A44A0B2" w14:textId="77777777" w:rsidR="00954357" w:rsidRDefault="00DD1A20">
      <w:pPr>
        <w:pStyle w:val="ListParagraph"/>
        <w:numPr>
          <w:ilvl w:val="1"/>
          <w:numId w:val="13"/>
        </w:numPr>
        <w:tabs>
          <w:tab w:val="left" w:pos="1020"/>
          <w:tab w:val="left" w:pos="1021"/>
        </w:tabs>
        <w:spacing w:before="1"/>
        <w:ind w:hanging="361"/>
        <w:rPr>
          <w:rFonts w:ascii="Symbol" w:hAnsi="Symbol"/>
          <w:sz w:val="20"/>
        </w:rPr>
      </w:pPr>
      <w:r>
        <w:t>Use camelCase to represent Atomic properties</w:t>
      </w:r>
      <w:r>
        <w:rPr>
          <w:spacing w:val="-1"/>
        </w:rPr>
        <w:t xml:space="preserve"> </w:t>
      </w:r>
      <w:r>
        <w:t>.</w:t>
      </w:r>
    </w:p>
    <w:p w14:paraId="75D5A8BF" w14:textId="77777777" w:rsidR="00954357" w:rsidRDefault="00DD1A20">
      <w:pPr>
        <w:pStyle w:val="ListParagraph"/>
        <w:numPr>
          <w:ilvl w:val="1"/>
          <w:numId w:val="13"/>
        </w:numPr>
        <w:tabs>
          <w:tab w:val="left" w:pos="1020"/>
          <w:tab w:val="left" w:pos="1021"/>
        </w:tabs>
        <w:ind w:hanging="361"/>
        <w:rPr>
          <w:rFonts w:ascii="Symbol" w:hAnsi="Symbol"/>
          <w:sz w:val="20"/>
        </w:rPr>
      </w:pPr>
      <w:r>
        <w:t>Allow URI referencing between base level</w:t>
      </w:r>
      <w:r>
        <w:rPr>
          <w:spacing w:val="-5"/>
        </w:rPr>
        <w:t xml:space="preserve"> </w:t>
      </w:r>
      <w:r>
        <w:t>resources</w:t>
      </w:r>
    </w:p>
    <w:p w14:paraId="20B7B0A8" w14:textId="77777777" w:rsidR="00954357" w:rsidRDefault="00DD1A20">
      <w:pPr>
        <w:pStyle w:val="ListParagraph"/>
        <w:numPr>
          <w:ilvl w:val="1"/>
          <w:numId w:val="13"/>
        </w:numPr>
        <w:tabs>
          <w:tab w:val="left" w:pos="1020"/>
          <w:tab w:val="left" w:pos="1021"/>
        </w:tabs>
        <w:ind w:right="375"/>
        <w:rPr>
          <w:rFonts w:ascii="Symbol" w:hAnsi="Symbol"/>
          <w:sz w:val="20"/>
        </w:rPr>
      </w:pPr>
      <w:r>
        <w:t>Incorporate self-reference and return of resource URI references in content where appropriate for singleton and multiple</w:t>
      </w:r>
      <w:r>
        <w:rPr>
          <w:spacing w:val="-8"/>
        </w:rPr>
        <w:t xml:space="preserve"> </w:t>
      </w:r>
      <w:r>
        <w:t>results</w:t>
      </w:r>
    </w:p>
    <w:p w14:paraId="4200EDE1" w14:textId="77777777" w:rsidR="00954357" w:rsidRDefault="00DD1A20">
      <w:pPr>
        <w:pStyle w:val="ListParagraph"/>
        <w:numPr>
          <w:ilvl w:val="1"/>
          <w:numId w:val="13"/>
        </w:numPr>
        <w:tabs>
          <w:tab w:val="left" w:pos="1020"/>
          <w:tab w:val="left" w:pos="1021"/>
        </w:tabs>
        <w:spacing w:line="267" w:lineRule="exact"/>
        <w:ind w:hanging="361"/>
        <w:rPr>
          <w:rFonts w:ascii="Symbol" w:hAnsi="Symbol"/>
          <w:sz w:val="20"/>
        </w:rPr>
      </w:pPr>
      <w:r>
        <w:t>Allow customer control and viewing of</w:t>
      </w:r>
      <w:r>
        <w:rPr>
          <w:spacing w:val="-8"/>
        </w:rPr>
        <w:t xml:space="preserve"> </w:t>
      </w:r>
      <w:r>
        <w:t>metadata</w:t>
      </w:r>
    </w:p>
    <w:p w14:paraId="38B2AA34" w14:textId="77777777" w:rsidR="00954357" w:rsidRDefault="00DD1A20">
      <w:pPr>
        <w:pStyle w:val="ListParagraph"/>
        <w:numPr>
          <w:ilvl w:val="1"/>
          <w:numId w:val="13"/>
        </w:numPr>
        <w:tabs>
          <w:tab w:val="left" w:pos="1020"/>
          <w:tab w:val="left" w:pos="1021"/>
        </w:tabs>
        <w:ind w:hanging="361"/>
        <w:rPr>
          <w:rFonts w:ascii="Symbol" w:hAnsi="Symbol"/>
          <w:sz w:val="20"/>
        </w:rPr>
      </w:pPr>
      <w:r>
        <w:t>Support XML and JSON</w:t>
      </w:r>
      <w:r>
        <w:rPr>
          <w:spacing w:val="-5"/>
        </w:rPr>
        <w:t xml:space="preserve"> </w:t>
      </w:r>
      <w:r>
        <w:t>content</w:t>
      </w:r>
    </w:p>
    <w:p w14:paraId="39386216" w14:textId="77777777" w:rsidR="00954357" w:rsidRDefault="00DD1A20">
      <w:pPr>
        <w:pStyle w:val="ListParagraph"/>
        <w:numPr>
          <w:ilvl w:val="1"/>
          <w:numId w:val="13"/>
        </w:numPr>
        <w:tabs>
          <w:tab w:val="left" w:pos="1020"/>
          <w:tab w:val="left" w:pos="1021"/>
        </w:tabs>
        <w:spacing w:before="1"/>
        <w:ind w:hanging="361"/>
        <w:rPr>
          <w:rFonts w:ascii="Symbol" w:hAnsi="Symbol"/>
          <w:sz w:val="20"/>
        </w:rPr>
      </w:pPr>
      <w:r>
        <w:t>Support URL64 and simple URL encoding, where URL encoding is</w:t>
      </w:r>
      <w:r>
        <w:rPr>
          <w:spacing w:val="-14"/>
        </w:rPr>
        <w:t xml:space="preserve"> </w:t>
      </w:r>
      <w:r>
        <w:t>required.</w:t>
      </w:r>
    </w:p>
    <w:p w14:paraId="4317ADA0" w14:textId="77777777" w:rsidR="00954357" w:rsidRDefault="00954357">
      <w:pPr>
        <w:pStyle w:val="BodyText"/>
        <w:rPr>
          <w:sz w:val="20"/>
        </w:rPr>
      </w:pPr>
    </w:p>
    <w:p w14:paraId="7E6C9F79" w14:textId="77777777" w:rsidR="00954357" w:rsidRDefault="005D1EB8">
      <w:pPr>
        <w:pStyle w:val="BodyText"/>
        <w:spacing w:before="2"/>
        <w:rPr>
          <w:sz w:val="21"/>
        </w:rPr>
      </w:pPr>
      <w:r>
        <w:rPr>
          <w:noProof/>
        </w:rPr>
        <mc:AlternateContent>
          <mc:Choice Requires="wps">
            <w:drawing>
              <wp:anchor distT="0" distB="0" distL="0" distR="0" simplePos="0" relativeHeight="251672576" behindDoc="1" locked="0" layoutInCell="1" allowOverlap="1" wp14:anchorId="5BE96DC7" wp14:editId="252552B2">
                <wp:simplePos x="0" y="0"/>
                <wp:positionH relativeFrom="page">
                  <wp:posOffset>1115695</wp:posOffset>
                </wp:positionH>
                <wp:positionV relativeFrom="paragraph">
                  <wp:posOffset>190500</wp:posOffset>
                </wp:positionV>
                <wp:extent cx="6209665" cy="1270"/>
                <wp:effectExtent l="0" t="0" r="0" b="0"/>
                <wp:wrapTopAndBottom/>
                <wp:docPr id="382" name="Freeform 2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0B20B" id="Freeform 247" o:spid="_x0000_s1026" style="position:absolute;margin-left:87.85pt;margin-top:15pt;width:488.95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" path="m,l9779,e" filled="f" strokeweight=".08469mm">
                <v:path arrowok="t" o:connecttype="custom" o:connectlocs="0,0;6209665,0" o:connectangles="0,0"/>
                <w10:wrap type="topAndBottom" anchorx="page"/>
              </v:shape>
            </w:pict>
          </mc:Fallback>
        </mc:AlternateContent>
      </w:r>
    </w:p>
    <w:p w14:paraId="282EE8AF" w14:textId="77777777" w:rsidR="00954357" w:rsidRDefault="00DD1A20">
      <w:pPr>
        <w:pStyle w:val="Heading3"/>
        <w:spacing w:before="50"/>
      </w:pPr>
      <w:bookmarkStart w:id="18" w:name="_Toc71048159"/>
      <w:bookmarkStart w:id="19" w:name="_Toc71048249"/>
      <w:bookmarkStart w:id="20" w:name="_Toc151555507"/>
      <w:r>
        <w:t>RESTful Best Practice Divergence</w:t>
      </w:r>
      <w:bookmarkEnd w:id="18"/>
      <w:bookmarkEnd w:id="19"/>
      <w:bookmarkEnd w:id="20"/>
    </w:p>
    <w:p w14:paraId="2AA141A4" w14:textId="77777777" w:rsidR="00954357" w:rsidRDefault="00954357"/>
    <w:p w14:paraId="075FEFAC" w14:textId="77777777" w:rsidR="00954357" w:rsidRDefault="00DD1A20">
      <w:pPr>
        <w:pStyle w:val="ListParagraph"/>
        <w:numPr>
          <w:ilvl w:val="1"/>
          <w:numId w:val="13"/>
        </w:numPr>
        <w:tabs>
          <w:tab w:val="left" w:pos="1020"/>
          <w:tab w:val="left" w:pos="1021"/>
        </w:tabs>
        <w:spacing w:before="91"/>
        <w:ind w:right="497"/>
        <w:rPr>
          <w:rFonts w:ascii="Symbol" w:hAnsi="Symbol"/>
          <w:sz w:val="20"/>
        </w:rPr>
      </w:pPr>
      <w:r>
        <w:t xml:space="preserve">Most RESTful interfaces support </w:t>
      </w:r>
      <w:r w:rsidR="00624387">
        <w:t>client-side</w:t>
      </w:r>
      <w:r>
        <w:t xml:space="preserve"> caching, however, this API has minimal support. There will not be any performance gain if you choose to use </w:t>
      </w:r>
      <w:r w:rsidR="00624387">
        <w:t>client-side</w:t>
      </w:r>
      <w:r>
        <w:rPr>
          <w:spacing w:val="-11"/>
        </w:rPr>
        <w:t xml:space="preserve"> </w:t>
      </w:r>
      <w:r>
        <w:t>caching.</w:t>
      </w:r>
    </w:p>
    <w:p w14:paraId="067A4AB7" w14:textId="77777777" w:rsidR="00954357" w:rsidRDefault="00DD1A20">
      <w:pPr>
        <w:pStyle w:val="ListParagraph"/>
        <w:numPr>
          <w:ilvl w:val="1"/>
          <w:numId w:val="13"/>
        </w:numPr>
        <w:tabs>
          <w:tab w:val="left" w:pos="1020"/>
          <w:tab w:val="left" w:pos="1021"/>
        </w:tabs>
        <w:spacing w:before="1"/>
        <w:ind w:hanging="361"/>
        <w:rPr>
          <w:rFonts w:ascii="Symbol" w:hAnsi="Symbol"/>
          <w:sz w:val="20"/>
        </w:rPr>
      </w:pPr>
      <w:r>
        <w:t>Support of language, encoding, and localization is minimal. Only UTF-8 is</w:t>
      </w:r>
      <w:r>
        <w:rPr>
          <w:spacing w:val="-13"/>
        </w:rPr>
        <w:t xml:space="preserve"> </w:t>
      </w:r>
      <w:r>
        <w:t>supported.</w:t>
      </w:r>
    </w:p>
    <w:p w14:paraId="1C910EEC" w14:textId="77777777" w:rsidR="00954357" w:rsidRDefault="00954357">
      <w:pPr>
        <w:pStyle w:val="BodyText"/>
        <w:rPr>
          <w:sz w:val="26"/>
        </w:rPr>
      </w:pPr>
    </w:p>
    <w:p w14:paraId="03F62F4E" w14:textId="77777777" w:rsidR="00954357" w:rsidRDefault="00DD1A20">
      <w:pPr>
        <w:pStyle w:val="Heading2"/>
        <w:spacing w:before="165" w:after="22"/>
        <w:rPr>
          <w:u w:val="none"/>
        </w:rPr>
      </w:pPr>
      <w:bookmarkStart w:id="21" w:name="_Toc71048160"/>
      <w:bookmarkStart w:id="22" w:name="_Toc71048250"/>
      <w:bookmarkStart w:id="23" w:name="_Toc151555508"/>
      <w:r>
        <w:rPr>
          <w:u w:val="none"/>
        </w:rPr>
        <w:t>Web Service Development Assumptions</w:t>
      </w:r>
      <w:bookmarkEnd w:id="21"/>
      <w:bookmarkEnd w:id="22"/>
      <w:bookmarkEnd w:id="23"/>
    </w:p>
    <w:p w14:paraId="16818653" w14:textId="77777777" w:rsidR="00954357" w:rsidRDefault="005D1EB8">
      <w:pPr>
        <w:pStyle w:val="BodyText"/>
        <w:spacing w:line="20" w:lineRule="exact"/>
        <w:ind w:left="268"/>
        <w:rPr>
          <w:rFonts w:ascii="Cambria"/>
          <w:sz w:val="2"/>
        </w:rPr>
      </w:pPr>
      <w:r>
        <w:rPr>
          <w:rFonts w:ascii="Cambria"/>
          <w:noProof/>
          <w:sz w:val="2"/>
        </w:rPr>
        <w:lastRenderedPageBreak/>
        <mc:AlternateContent>
          <mc:Choice Requires="wpg">
            <w:drawing>
              <wp:inline distT="0" distB="0" distL="0" distR="0" wp14:anchorId="23E2439E" wp14:editId="3A48CCC8">
                <wp:extent cx="6209665" cy="3175"/>
                <wp:effectExtent l="9525" t="9525" r="10160" b="6350"/>
                <wp:docPr id="380"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381" name="Line 246"/>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58194D4" id="Group 245"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">
                <v:line id="Line 246"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" strokeweight=".24pt"/>
                <w10:anchorlock/>
              </v:group>
            </w:pict>
          </mc:Fallback>
        </mc:AlternateContent>
      </w:r>
    </w:p>
    <w:p w14:paraId="020AE078" w14:textId="77777777" w:rsidR="00954357" w:rsidRDefault="00954357">
      <w:pPr>
        <w:pStyle w:val="BodyText"/>
        <w:spacing w:before="7"/>
        <w:rPr>
          <w:rFonts w:ascii="Cambria"/>
          <w:b/>
          <w:sz w:val="17"/>
        </w:rPr>
      </w:pPr>
    </w:p>
    <w:p w14:paraId="7652058D" w14:textId="77777777" w:rsidR="00954357" w:rsidRDefault="00DD1A20">
      <w:pPr>
        <w:pStyle w:val="BodyText"/>
        <w:spacing w:before="57"/>
        <w:ind w:left="300"/>
        <w:jc w:val="both"/>
      </w:pPr>
      <w:r>
        <w:t>Use of this interface assumes the following:</w:t>
      </w:r>
    </w:p>
    <w:p w14:paraId="43ABE7A3" w14:textId="77777777" w:rsidR="00954357" w:rsidRDefault="00954357">
      <w:pPr>
        <w:pStyle w:val="BodyText"/>
        <w:spacing w:before="10"/>
      </w:pPr>
    </w:p>
    <w:p w14:paraId="34E23AE5" w14:textId="77777777" w:rsidR="00954357" w:rsidRDefault="00DD1A20">
      <w:pPr>
        <w:pStyle w:val="ListParagraph"/>
        <w:numPr>
          <w:ilvl w:val="1"/>
          <w:numId w:val="13"/>
        </w:numPr>
        <w:tabs>
          <w:tab w:val="left" w:pos="1020"/>
          <w:tab w:val="left" w:pos="1021"/>
        </w:tabs>
        <w:ind w:hanging="361"/>
        <w:rPr>
          <w:rFonts w:ascii="Symbol" w:hAnsi="Symbol"/>
        </w:rPr>
      </w:pPr>
      <w:r>
        <w:t>Web Application development</w:t>
      </w:r>
      <w:r>
        <w:rPr>
          <w:spacing w:val="-3"/>
        </w:rPr>
        <w:t xml:space="preserve"> </w:t>
      </w:r>
      <w:r>
        <w:t>experience</w:t>
      </w:r>
    </w:p>
    <w:p w14:paraId="65FA457F" w14:textId="77777777" w:rsidR="00954357" w:rsidRDefault="00DD1A20">
      <w:pPr>
        <w:pStyle w:val="ListParagraph"/>
        <w:numPr>
          <w:ilvl w:val="1"/>
          <w:numId w:val="13"/>
        </w:numPr>
        <w:tabs>
          <w:tab w:val="left" w:pos="1020"/>
          <w:tab w:val="left" w:pos="1021"/>
        </w:tabs>
        <w:spacing w:line="279" w:lineRule="exact"/>
        <w:ind w:hanging="361"/>
        <w:rPr>
          <w:rFonts w:ascii="Symbol" w:hAnsi="Symbol"/>
        </w:rPr>
      </w:pPr>
      <w:r>
        <w:t>Familiarity with Web Services or service based</w:t>
      </w:r>
      <w:r>
        <w:rPr>
          <w:spacing w:val="-2"/>
        </w:rPr>
        <w:t xml:space="preserve"> </w:t>
      </w:r>
      <w:r>
        <w:t>APIs</w:t>
      </w:r>
    </w:p>
    <w:p w14:paraId="4D48FEF7" w14:textId="77777777" w:rsidR="00954357" w:rsidRDefault="00DD1A20">
      <w:pPr>
        <w:pStyle w:val="ListParagraph"/>
        <w:numPr>
          <w:ilvl w:val="1"/>
          <w:numId w:val="13"/>
        </w:numPr>
        <w:tabs>
          <w:tab w:val="left" w:pos="1020"/>
          <w:tab w:val="left" w:pos="1021"/>
        </w:tabs>
        <w:spacing w:line="279" w:lineRule="exact"/>
        <w:ind w:hanging="361"/>
        <w:rPr>
          <w:rFonts w:ascii="Symbol" w:hAnsi="Symbol"/>
        </w:rPr>
      </w:pPr>
      <w:r>
        <w:t>Knowledge of how to establish SSL/TLS connections and trust certificate</w:t>
      </w:r>
      <w:r>
        <w:rPr>
          <w:spacing w:val="-7"/>
        </w:rPr>
        <w:t xml:space="preserve"> </w:t>
      </w:r>
      <w:r>
        <w:t>stores</w:t>
      </w:r>
    </w:p>
    <w:p w14:paraId="046A1DCE" w14:textId="77777777" w:rsidR="00954357" w:rsidRDefault="00DD1A20">
      <w:pPr>
        <w:pStyle w:val="ListParagraph"/>
        <w:numPr>
          <w:ilvl w:val="1"/>
          <w:numId w:val="13"/>
        </w:numPr>
        <w:tabs>
          <w:tab w:val="left" w:pos="1020"/>
          <w:tab w:val="left" w:pos="1021"/>
        </w:tabs>
        <w:spacing w:before="2"/>
        <w:ind w:hanging="361"/>
        <w:rPr>
          <w:rFonts w:ascii="Symbol" w:hAnsi="Symbol"/>
        </w:rPr>
      </w:pPr>
      <w:r>
        <w:t>HTTP protocol and header</w:t>
      </w:r>
      <w:r>
        <w:rPr>
          <w:spacing w:val="-3"/>
        </w:rPr>
        <w:t xml:space="preserve"> </w:t>
      </w:r>
      <w:r>
        <w:t>knowledge</w:t>
      </w:r>
    </w:p>
    <w:p w14:paraId="760613AB" w14:textId="77777777" w:rsidR="00954357" w:rsidRDefault="00DD1A20">
      <w:pPr>
        <w:pStyle w:val="ListParagraph"/>
        <w:numPr>
          <w:ilvl w:val="1"/>
          <w:numId w:val="13"/>
        </w:numPr>
        <w:tabs>
          <w:tab w:val="left" w:pos="1020"/>
          <w:tab w:val="left" w:pos="1021"/>
        </w:tabs>
        <w:ind w:hanging="361"/>
        <w:rPr>
          <w:rFonts w:ascii="Symbol" w:hAnsi="Symbol"/>
        </w:rPr>
      </w:pPr>
      <w:r>
        <w:t>Experience with the Dashboard and User Registration GUIs</w:t>
      </w:r>
      <w:r>
        <w:rPr>
          <w:spacing w:val="-9"/>
        </w:rPr>
        <w:t xml:space="preserve"> </w:t>
      </w:r>
      <w:r>
        <w:t>semantics</w:t>
      </w:r>
    </w:p>
    <w:p w14:paraId="622D6AEC" w14:textId="77777777" w:rsidR="00954357" w:rsidRDefault="00DD1A20">
      <w:pPr>
        <w:pStyle w:val="ListParagraph"/>
        <w:numPr>
          <w:ilvl w:val="1"/>
          <w:numId w:val="13"/>
        </w:numPr>
        <w:tabs>
          <w:tab w:val="left" w:pos="1020"/>
          <w:tab w:val="left" w:pos="1021"/>
        </w:tabs>
        <w:spacing w:before="1"/>
        <w:ind w:hanging="361"/>
        <w:rPr>
          <w:rFonts w:ascii="Symbol" w:hAnsi="Symbol"/>
        </w:rPr>
      </w:pPr>
      <w:r>
        <w:t>Knowledge of Session Manager and related User</w:t>
      </w:r>
      <w:r>
        <w:rPr>
          <w:spacing w:val="-9"/>
        </w:rPr>
        <w:t xml:space="preserve"> </w:t>
      </w:r>
      <w:r>
        <w:t>Management</w:t>
      </w:r>
    </w:p>
    <w:p w14:paraId="036BDDD8" w14:textId="77777777" w:rsidR="00954357" w:rsidRDefault="00954357">
      <w:pPr>
        <w:pStyle w:val="BodyText"/>
        <w:spacing w:before="10"/>
      </w:pPr>
    </w:p>
    <w:p w14:paraId="5C2A4F7B" w14:textId="77777777" w:rsidR="00954357" w:rsidRDefault="00DD1A20">
      <w:pPr>
        <w:pStyle w:val="BodyText"/>
        <w:ind w:left="300" w:right="404"/>
        <w:jc w:val="both"/>
      </w:pPr>
      <w:r>
        <w:t xml:space="preserve">The implementation is client technology agnostic and focused on ease of development and understanding. Examples and samples focus on simplistic script or </w:t>
      </w:r>
      <w:r w:rsidR="00F75AD8">
        <w:t>browser-based</w:t>
      </w:r>
      <w:r>
        <w:t xml:space="preserve"> interactions.</w:t>
      </w:r>
    </w:p>
    <w:p w14:paraId="5E37FB5F" w14:textId="77777777" w:rsidR="00954357" w:rsidRDefault="00954357">
      <w:pPr>
        <w:pStyle w:val="BodyText"/>
      </w:pPr>
    </w:p>
    <w:p w14:paraId="24B3559D" w14:textId="77777777" w:rsidR="00954357" w:rsidRDefault="00954357">
      <w:pPr>
        <w:pStyle w:val="BodyText"/>
        <w:spacing w:before="9"/>
        <w:rPr>
          <w:sz w:val="17"/>
        </w:rPr>
      </w:pPr>
    </w:p>
    <w:p w14:paraId="0EE8234F" w14:textId="77777777" w:rsidR="00954357" w:rsidRDefault="00DD1A20">
      <w:pPr>
        <w:pStyle w:val="Heading2"/>
        <w:spacing w:after="19"/>
        <w:jc w:val="both"/>
        <w:rPr>
          <w:u w:val="none"/>
        </w:rPr>
      </w:pPr>
      <w:bookmarkStart w:id="24" w:name="_Toc71048161"/>
      <w:bookmarkStart w:id="25" w:name="_Toc71048251"/>
      <w:bookmarkStart w:id="26" w:name="_Toc151555509"/>
      <w:r>
        <w:rPr>
          <w:u w:val="none"/>
        </w:rPr>
        <w:t>RESTful Client Development Assumptions</w:t>
      </w:r>
      <w:bookmarkEnd w:id="24"/>
      <w:bookmarkEnd w:id="25"/>
      <w:bookmarkEnd w:id="26"/>
    </w:p>
    <w:p w14:paraId="7A9F34CF" w14:textId="77777777" w:rsidR="00954357" w:rsidRDefault="005D1EB8">
      <w:pPr>
        <w:pStyle w:val="BodyText"/>
        <w:spacing w:line="20" w:lineRule="exact"/>
        <w:ind w:left="268"/>
        <w:rPr>
          <w:rFonts w:ascii="Cambria"/>
          <w:sz w:val="2"/>
        </w:rPr>
      </w:pPr>
      <w:r>
        <w:rPr>
          <w:rFonts w:ascii="Cambria"/>
          <w:noProof/>
          <w:sz w:val="2"/>
        </w:rPr>
        <mc:AlternateContent>
          <mc:Choice Requires="wpg">
            <w:drawing>
              <wp:inline distT="0" distB="0" distL="0" distR="0" wp14:anchorId="15E4D9F8" wp14:editId="078AB33F">
                <wp:extent cx="6209665" cy="3175"/>
                <wp:effectExtent l="9525" t="9525" r="10160" b="6350"/>
                <wp:docPr id="378"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379" name="Line 244"/>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C6679E0" id="Group 243"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">
                <v:line id="Line 244"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" strokeweight=".24pt"/>
                <w10:anchorlock/>
              </v:group>
            </w:pict>
          </mc:Fallback>
        </mc:AlternateContent>
      </w:r>
    </w:p>
    <w:p w14:paraId="48B9E25C" w14:textId="77777777" w:rsidR="00954357" w:rsidRDefault="00DD1A20">
      <w:pPr>
        <w:pStyle w:val="BodyText"/>
        <w:spacing w:before="102"/>
        <w:ind w:left="300" w:right="555"/>
      </w:pPr>
      <w:r>
        <w:t>There will be no formal REST service description since there really is not a standard for RESTful API description. URIs are represented informally as what is known as</w:t>
      </w:r>
      <w:r w:rsidR="00F75AD8">
        <w:t xml:space="preserve"> </w:t>
      </w:r>
      <w:r>
        <w:t>”URI Template" syntax. XML namespace use in client is not supported in XML request content for the following reasons :</w:t>
      </w:r>
    </w:p>
    <w:p w14:paraId="1E2DB253" w14:textId="77777777" w:rsidR="00954357" w:rsidRDefault="00DD1A20">
      <w:pPr>
        <w:pStyle w:val="ListParagraph"/>
        <w:numPr>
          <w:ilvl w:val="1"/>
          <w:numId w:val="13"/>
        </w:numPr>
        <w:tabs>
          <w:tab w:val="left" w:pos="1020"/>
          <w:tab w:val="left" w:pos="1021"/>
        </w:tabs>
        <w:spacing w:before="119"/>
        <w:ind w:hanging="361"/>
        <w:rPr>
          <w:rFonts w:ascii="Symbol" w:hAnsi="Symbol"/>
        </w:rPr>
      </w:pPr>
      <w:r>
        <w:t>To keep maximum flexibility for backwards</w:t>
      </w:r>
      <w:r>
        <w:rPr>
          <w:spacing w:val="-7"/>
        </w:rPr>
        <w:t xml:space="preserve"> </w:t>
      </w:r>
      <w:r>
        <w:t>compatibility</w:t>
      </w:r>
    </w:p>
    <w:p w14:paraId="5A1ED7E4" w14:textId="77777777" w:rsidR="00954357" w:rsidRDefault="00DD1A20">
      <w:pPr>
        <w:pStyle w:val="ListParagraph"/>
        <w:numPr>
          <w:ilvl w:val="1"/>
          <w:numId w:val="13"/>
        </w:numPr>
        <w:tabs>
          <w:tab w:val="left" w:pos="1020"/>
          <w:tab w:val="left" w:pos="1021"/>
        </w:tabs>
        <w:spacing w:before="1"/>
        <w:ind w:hanging="361"/>
        <w:rPr>
          <w:rFonts w:ascii="Symbol" w:hAnsi="Symbol"/>
        </w:rPr>
      </w:pPr>
      <w:r>
        <w:t>To prevent inadvertent compatibility</w:t>
      </w:r>
      <w:r>
        <w:rPr>
          <w:spacing w:val="-4"/>
        </w:rPr>
        <w:t xml:space="preserve"> </w:t>
      </w:r>
      <w:r>
        <w:t>issues</w:t>
      </w:r>
    </w:p>
    <w:p w14:paraId="6C4D3971" w14:textId="77777777" w:rsidR="00954357" w:rsidRDefault="00DD1A20">
      <w:pPr>
        <w:pStyle w:val="BodyText"/>
        <w:spacing w:before="120"/>
        <w:ind w:left="300"/>
        <w:jc w:val="both"/>
      </w:pPr>
      <w:r>
        <w:t>This will be compensated a bit by providing a comprehensive error reporting scheme.</w:t>
      </w:r>
    </w:p>
    <w:p w14:paraId="69A1884D" w14:textId="77777777" w:rsidR="00954357" w:rsidRDefault="00DD1A20">
      <w:pPr>
        <w:pStyle w:val="BodyText"/>
        <w:spacing w:before="120"/>
        <w:ind w:left="300" w:right="330"/>
        <w:jc w:val="both"/>
      </w:pPr>
      <w:r>
        <w:t>Numerous JEE standards, RFCs, ISO standards will be employed as per best REST semantics for HTTP header use. But as REST itself is not standards driven, more attention in this design is paid to usage and interaction semantics.</w:t>
      </w:r>
    </w:p>
    <w:p w14:paraId="74F6F3AC" w14:textId="77777777" w:rsidR="00954357" w:rsidRDefault="00DD1A20">
      <w:pPr>
        <w:pStyle w:val="BodyText"/>
        <w:spacing w:before="121"/>
        <w:ind w:left="300" w:right="455"/>
      </w:pPr>
      <w:r>
        <w:t>This is a stateless API and only supports a synchronous request/reply model as per common HTTP web application practices. Long running requests, polling or any sort of asynchronous handling are not supported. Also, jax-rs 2.0 async client handling, which can accomplish similar sorts of behavior, are not prevented. Only a single "first class" data entity can be added, updated, or deleted within a single POST or PUT or DELETE request. There are no plans to support HTTP request pipelining (support of multiple HTTP requests within a single POST) in the first release.</w:t>
      </w:r>
    </w:p>
    <w:p w14:paraId="40EEF76F" w14:textId="77777777" w:rsidR="00954357" w:rsidRDefault="00DD1A20">
      <w:pPr>
        <w:pStyle w:val="BodyText"/>
        <w:spacing w:before="119"/>
        <w:ind w:left="300" w:right="502"/>
      </w:pPr>
      <w:r>
        <w:t>Clients should be designed for rapid, short response time interactions and take into consideration System Manager resource loading during client use. Client application resilience is a client side, not server side, responsibility.</w:t>
      </w:r>
    </w:p>
    <w:p w14:paraId="2A97312C" w14:textId="77777777" w:rsidR="00954357" w:rsidRDefault="00DD1A20">
      <w:pPr>
        <w:pStyle w:val="BodyText"/>
        <w:spacing w:before="123" w:line="237" w:lineRule="auto"/>
        <w:ind w:left="300" w:right="645"/>
      </w:pPr>
      <w:r>
        <w:t xml:space="preserve">Clients must be aware that this is a versioned interface, </w:t>
      </w:r>
      <w:r w:rsidR="005F1DC9">
        <w:t>to</w:t>
      </w:r>
      <w:r>
        <w:t xml:space="preserve"> allow for future interoperability. The intent in "v1" is to get all the fundamental operations up and going and enough to do the basics.</w:t>
      </w:r>
    </w:p>
    <w:p w14:paraId="05462248" w14:textId="77777777" w:rsidR="00954357" w:rsidRDefault="00DD1A20">
      <w:pPr>
        <w:pStyle w:val="BodyText"/>
        <w:spacing w:before="122"/>
        <w:ind w:left="300"/>
      </w:pPr>
      <w:r>
        <w:t>Clients are expected to do the following:</w:t>
      </w:r>
    </w:p>
    <w:p w14:paraId="6E9DC798" w14:textId="77777777" w:rsidR="00954357" w:rsidRPr="008053A8" w:rsidRDefault="00DD1A20" w:rsidP="008053A8">
      <w:pPr>
        <w:pStyle w:val="ListParagraph"/>
        <w:numPr>
          <w:ilvl w:val="1"/>
          <w:numId w:val="13"/>
        </w:numPr>
        <w:tabs>
          <w:tab w:val="left" w:pos="1020"/>
          <w:tab w:val="left" w:pos="1021"/>
        </w:tabs>
        <w:spacing w:before="120"/>
        <w:ind w:hanging="361"/>
        <w:rPr>
          <w:rFonts w:ascii="Symbol" w:hAnsi="Symbol"/>
        </w:rPr>
      </w:pPr>
      <w:r>
        <w:t xml:space="preserve">Create </w:t>
      </w:r>
      <w:r w:rsidR="00610F8E">
        <w:t>an</w:t>
      </w:r>
      <w:r>
        <w:t xml:space="preserve"> SSL/TLS</w:t>
      </w:r>
      <w:r>
        <w:rPr>
          <w:spacing w:val="-4"/>
        </w:rPr>
        <w:t xml:space="preserve"> </w:t>
      </w:r>
      <w:r>
        <w:t>session</w:t>
      </w:r>
    </w:p>
    <w:p w14:paraId="35FF0F33" w14:textId="77777777" w:rsidR="00954357" w:rsidRDefault="00DD1A20">
      <w:pPr>
        <w:pStyle w:val="ListParagraph"/>
        <w:numPr>
          <w:ilvl w:val="1"/>
          <w:numId w:val="13"/>
        </w:numPr>
        <w:tabs>
          <w:tab w:val="left" w:pos="1020"/>
          <w:tab w:val="left" w:pos="1021"/>
        </w:tabs>
        <w:spacing w:before="101"/>
        <w:ind w:right="486"/>
        <w:rPr>
          <w:rFonts w:ascii="Symbol" w:hAnsi="Symbol"/>
        </w:rPr>
      </w:pPr>
      <w:r>
        <w:t>Handle HTTP basic authentication, and optionally session cookies to handle "Challenge Response" form of basic</w:t>
      </w:r>
      <w:r>
        <w:rPr>
          <w:spacing w:val="-6"/>
        </w:rPr>
        <w:t xml:space="preserve"> </w:t>
      </w:r>
      <w:r>
        <w:t>authentication</w:t>
      </w:r>
    </w:p>
    <w:p w14:paraId="14F6F078" w14:textId="77777777" w:rsidR="00954357" w:rsidRDefault="00DD1A20">
      <w:pPr>
        <w:pStyle w:val="ListParagraph"/>
        <w:numPr>
          <w:ilvl w:val="1"/>
          <w:numId w:val="13"/>
        </w:numPr>
        <w:tabs>
          <w:tab w:val="left" w:pos="1020"/>
          <w:tab w:val="left" w:pos="1021"/>
        </w:tabs>
        <w:spacing w:before="1" w:line="279" w:lineRule="exact"/>
        <w:ind w:hanging="361"/>
        <w:rPr>
          <w:rFonts w:ascii="Symbol" w:hAnsi="Symbol"/>
        </w:rPr>
      </w:pPr>
      <w:r>
        <w:lastRenderedPageBreak/>
        <w:t>Handle unexpected HTTP errors and TLS link errors</w:t>
      </w:r>
      <w:r>
        <w:rPr>
          <w:spacing w:val="-9"/>
        </w:rPr>
        <w:t xml:space="preserve"> </w:t>
      </w:r>
      <w:r>
        <w:t>gracefully</w:t>
      </w:r>
    </w:p>
    <w:p w14:paraId="6073F65F" w14:textId="77777777" w:rsidR="00954357" w:rsidRDefault="00DD1A20">
      <w:pPr>
        <w:pStyle w:val="ListParagraph"/>
        <w:numPr>
          <w:ilvl w:val="1"/>
          <w:numId w:val="13"/>
        </w:numPr>
        <w:tabs>
          <w:tab w:val="left" w:pos="1020"/>
          <w:tab w:val="left" w:pos="1021"/>
        </w:tabs>
        <w:spacing w:line="279" w:lineRule="exact"/>
        <w:ind w:hanging="361"/>
        <w:rPr>
          <w:rFonts w:ascii="Symbol" w:hAnsi="Symbol"/>
        </w:rPr>
      </w:pPr>
      <w:r>
        <w:t>Modify and parse HTTP</w:t>
      </w:r>
      <w:r>
        <w:rPr>
          <w:spacing w:val="-4"/>
        </w:rPr>
        <w:t xml:space="preserve"> </w:t>
      </w:r>
      <w:r>
        <w:t>headers</w:t>
      </w:r>
    </w:p>
    <w:p w14:paraId="5BBF7EFD" w14:textId="77777777" w:rsidR="00954357" w:rsidRDefault="00DD1A20">
      <w:pPr>
        <w:pStyle w:val="ListParagraph"/>
        <w:numPr>
          <w:ilvl w:val="1"/>
          <w:numId w:val="13"/>
        </w:numPr>
        <w:tabs>
          <w:tab w:val="left" w:pos="1020"/>
          <w:tab w:val="left" w:pos="1021"/>
        </w:tabs>
        <w:spacing w:before="1"/>
        <w:ind w:hanging="361"/>
        <w:rPr>
          <w:rFonts w:ascii="Symbol" w:hAnsi="Symbol"/>
        </w:rPr>
      </w:pPr>
      <w:r>
        <w:t>Handle URI encoding and to a lesser extent</w:t>
      </w:r>
      <w:r>
        <w:rPr>
          <w:spacing w:val="-5"/>
        </w:rPr>
        <w:t xml:space="preserve"> </w:t>
      </w:r>
      <w:r>
        <w:t>decoding</w:t>
      </w:r>
    </w:p>
    <w:p w14:paraId="5C77A000" w14:textId="77777777" w:rsidR="00954357" w:rsidRDefault="00DD1A20">
      <w:pPr>
        <w:pStyle w:val="ListParagraph"/>
        <w:numPr>
          <w:ilvl w:val="1"/>
          <w:numId w:val="13"/>
        </w:numPr>
        <w:tabs>
          <w:tab w:val="left" w:pos="1020"/>
          <w:tab w:val="left" w:pos="1021"/>
        </w:tabs>
        <w:ind w:right="882"/>
        <w:rPr>
          <w:rFonts w:ascii="Symbol" w:hAnsi="Symbol"/>
        </w:rPr>
      </w:pPr>
      <w:r>
        <w:t>Handle URI matrix parameters when needed, these differ from query parameters and are</w:t>
      </w:r>
      <w:r>
        <w:rPr>
          <w:spacing w:val="-33"/>
        </w:rPr>
        <w:t xml:space="preserve"> </w:t>
      </w:r>
      <w:r>
        <w:t>not commonly</w:t>
      </w:r>
      <w:r>
        <w:rPr>
          <w:spacing w:val="-3"/>
        </w:rPr>
        <w:t xml:space="preserve"> </w:t>
      </w:r>
      <w:r>
        <w:t>used</w:t>
      </w:r>
    </w:p>
    <w:p w14:paraId="74421602" w14:textId="77777777" w:rsidR="00954357" w:rsidRDefault="00DD1A20">
      <w:pPr>
        <w:pStyle w:val="ListParagraph"/>
        <w:numPr>
          <w:ilvl w:val="1"/>
          <w:numId w:val="13"/>
        </w:numPr>
        <w:tabs>
          <w:tab w:val="left" w:pos="1020"/>
          <w:tab w:val="left" w:pos="1021"/>
        </w:tabs>
        <w:spacing w:before="1"/>
        <w:ind w:hanging="361"/>
        <w:rPr>
          <w:rFonts w:ascii="Symbol" w:hAnsi="Symbol"/>
        </w:rPr>
      </w:pPr>
      <w:r>
        <w:t>Map internal data models with JSON or XML parsers and</w:t>
      </w:r>
      <w:r>
        <w:rPr>
          <w:spacing w:val="-15"/>
        </w:rPr>
        <w:t xml:space="preserve"> </w:t>
      </w:r>
      <w:r>
        <w:t>formatters.</w:t>
      </w:r>
    </w:p>
    <w:p w14:paraId="26534E27" w14:textId="77777777" w:rsidR="00954357" w:rsidRDefault="00954357">
      <w:pPr>
        <w:pStyle w:val="BodyText"/>
        <w:spacing w:before="4"/>
        <w:rPr>
          <w:sz w:val="39"/>
        </w:rPr>
      </w:pPr>
    </w:p>
    <w:p w14:paraId="64E9F8B8" w14:textId="77777777" w:rsidR="00954357" w:rsidRDefault="00DD1A20">
      <w:pPr>
        <w:pStyle w:val="Heading2"/>
        <w:spacing w:after="21"/>
        <w:rPr>
          <w:u w:val="none"/>
        </w:rPr>
      </w:pPr>
      <w:bookmarkStart w:id="27" w:name="_Toc71048162"/>
      <w:bookmarkStart w:id="28" w:name="_Toc71048252"/>
      <w:bookmarkStart w:id="29" w:name="_Toc151555510"/>
      <w:r>
        <w:rPr>
          <w:u w:val="none"/>
        </w:rPr>
        <w:t>First Steps</w:t>
      </w:r>
      <w:bookmarkEnd w:id="27"/>
      <w:bookmarkEnd w:id="28"/>
      <w:bookmarkEnd w:id="29"/>
    </w:p>
    <w:p w14:paraId="7EF7A0C7" w14:textId="77777777" w:rsidR="00954357" w:rsidRDefault="005D1EB8">
      <w:pPr>
        <w:pStyle w:val="BodyText"/>
        <w:spacing w:line="20" w:lineRule="exact"/>
        <w:ind w:left="268"/>
        <w:rPr>
          <w:rFonts w:ascii="Cambria"/>
          <w:sz w:val="2"/>
        </w:rPr>
      </w:pPr>
      <w:r>
        <w:rPr>
          <w:rFonts w:ascii="Cambria"/>
          <w:noProof/>
          <w:sz w:val="2"/>
        </w:rPr>
        <mc:AlternateContent>
          <mc:Choice Requires="wpg">
            <w:drawing>
              <wp:inline distT="0" distB="0" distL="0" distR="0" wp14:anchorId="6F0B3B8B" wp14:editId="1CF84486">
                <wp:extent cx="6209665" cy="3175"/>
                <wp:effectExtent l="9525" t="9525" r="10160" b="6350"/>
                <wp:docPr id="376"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377" name="Line 242"/>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768C4A1" id="Group 241"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">
                <v:line id="Line 242"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" strokeweight=".24pt"/>
                <w10:anchorlock/>
              </v:group>
            </w:pict>
          </mc:Fallback>
        </mc:AlternateContent>
      </w:r>
    </w:p>
    <w:p w14:paraId="7CDFEEBF" w14:textId="77777777" w:rsidR="00954357" w:rsidRDefault="00DD1A20">
      <w:pPr>
        <w:pStyle w:val="ListParagraph"/>
        <w:numPr>
          <w:ilvl w:val="1"/>
          <w:numId w:val="13"/>
        </w:numPr>
        <w:tabs>
          <w:tab w:val="left" w:pos="1020"/>
          <w:tab w:val="left" w:pos="1021"/>
        </w:tabs>
        <w:spacing w:before="102"/>
        <w:ind w:hanging="361"/>
        <w:rPr>
          <w:rFonts w:ascii="Symbol" w:hAnsi="Symbol"/>
        </w:rPr>
      </w:pPr>
      <w:r>
        <w:t>Install test System</w:t>
      </w:r>
      <w:r>
        <w:rPr>
          <w:spacing w:val="-1"/>
        </w:rPr>
        <w:t xml:space="preserve"> </w:t>
      </w:r>
      <w:r>
        <w:t>Manager.</w:t>
      </w:r>
    </w:p>
    <w:p w14:paraId="35D70A5A" w14:textId="77777777" w:rsidR="00954357" w:rsidRDefault="00DD1A20">
      <w:pPr>
        <w:pStyle w:val="ListParagraph"/>
        <w:numPr>
          <w:ilvl w:val="1"/>
          <w:numId w:val="13"/>
        </w:numPr>
        <w:tabs>
          <w:tab w:val="left" w:pos="1020"/>
          <w:tab w:val="left" w:pos="1021"/>
        </w:tabs>
        <w:spacing w:before="1"/>
        <w:ind w:hanging="361"/>
        <w:rPr>
          <w:rFonts w:ascii="Symbol" w:hAnsi="Symbol"/>
        </w:rPr>
      </w:pPr>
      <w:r>
        <w:t>Configure at least one Session</w:t>
      </w:r>
      <w:r>
        <w:rPr>
          <w:spacing w:val="-4"/>
        </w:rPr>
        <w:t xml:space="preserve"> </w:t>
      </w:r>
      <w:r>
        <w:t>Manager.</w:t>
      </w:r>
    </w:p>
    <w:p w14:paraId="15B4E701" w14:textId="77777777" w:rsidR="00954357" w:rsidRDefault="00DD1A20">
      <w:pPr>
        <w:pStyle w:val="ListParagraph"/>
        <w:numPr>
          <w:ilvl w:val="1"/>
          <w:numId w:val="13"/>
        </w:numPr>
        <w:tabs>
          <w:tab w:val="left" w:pos="1020"/>
          <w:tab w:val="left" w:pos="1021"/>
        </w:tabs>
        <w:spacing w:before="1"/>
        <w:ind w:right="626"/>
        <w:rPr>
          <w:rFonts w:ascii="Symbol" w:hAnsi="Symbol"/>
        </w:rPr>
      </w:pPr>
      <w:r>
        <w:t>Make sure that there some Session Managers and SIP Users administered with Session Manager Communication Profiles on the target System</w:t>
      </w:r>
      <w:r>
        <w:rPr>
          <w:spacing w:val="-10"/>
        </w:rPr>
        <w:t xml:space="preserve"> </w:t>
      </w:r>
      <w:r>
        <w:t>Manager.</w:t>
      </w:r>
    </w:p>
    <w:p w14:paraId="580ECFB4" w14:textId="77777777" w:rsidR="00954357" w:rsidRDefault="00954357">
      <w:pPr>
        <w:pStyle w:val="BodyText"/>
        <w:rPr>
          <w:sz w:val="20"/>
        </w:rPr>
      </w:pPr>
    </w:p>
    <w:p w14:paraId="4B430B06" w14:textId="77777777" w:rsidR="00954357" w:rsidRDefault="005D1EB8">
      <w:pPr>
        <w:pStyle w:val="BodyText"/>
        <w:spacing w:before="2"/>
        <w:rPr>
          <w:sz w:val="16"/>
        </w:rPr>
      </w:pPr>
      <w:r>
        <w:rPr>
          <w:noProof/>
        </w:rPr>
        <mc:AlternateContent>
          <mc:Choice Requires="wps">
            <w:drawing>
              <wp:anchor distT="0" distB="0" distL="0" distR="0" simplePos="0" relativeHeight="251676672" behindDoc="1" locked="0" layoutInCell="1" allowOverlap="1" wp14:anchorId="7B699A6C" wp14:editId="1D5627F5">
                <wp:simplePos x="0" y="0"/>
                <wp:positionH relativeFrom="page">
                  <wp:posOffset>896620</wp:posOffset>
                </wp:positionH>
                <wp:positionV relativeFrom="paragraph">
                  <wp:posOffset>152400</wp:posOffset>
                </wp:positionV>
                <wp:extent cx="6209665" cy="1270"/>
                <wp:effectExtent l="0" t="0" r="0" b="0"/>
                <wp:wrapTopAndBottom/>
                <wp:docPr id="375" name="Freeform 2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3AB14" id="Freeform 240" o:spid="_x0000_s1026" style="position:absolute;margin-left:70.6pt;margin-top:12pt;width:488.95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" path="m,l9779,e" filled="f" strokeweight=".24pt">
                <v:path arrowok="t" o:connecttype="custom" o:connectlocs="0,0;6209665,0" o:connectangles="0,0"/>
                <w10:wrap type="topAndBottom" anchorx="page"/>
              </v:shape>
            </w:pict>
          </mc:Fallback>
        </mc:AlternateContent>
      </w:r>
    </w:p>
    <w:p w14:paraId="660ACED4" w14:textId="77777777" w:rsidR="00954357" w:rsidRDefault="00DD1A20">
      <w:pPr>
        <w:pStyle w:val="Heading3"/>
      </w:pPr>
      <w:bookmarkStart w:id="30" w:name="_Toc71048163"/>
      <w:bookmarkStart w:id="31" w:name="_Toc71048253"/>
      <w:bookmarkStart w:id="32" w:name="_Toc151555511"/>
      <w:r>
        <w:t>User access to the Session Manager Element Manager Web Service</w:t>
      </w:r>
      <w:bookmarkEnd w:id="30"/>
      <w:bookmarkEnd w:id="31"/>
      <w:bookmarkEnd w:id="32"/>
    </w:p>
    <w:p w14:paraId="47AD7933" w14:textId="77777777" w:rsidR="00954357" w:rsidRDefault="00954357">
      <w:pPr>
        <w:pStyle w:val="BodyText"/>
        <w:spacing w:before="8"/>
        <w:rPr>
          <w:rFonts w:ascii="Cambria"/>
          <w:b/>
          <w:sz w:val="15"/>
        </w:rPr>
      </w:pPr>
    </w:p>
    <w:p w14:paraId="650F7FBA" w14:textId="77777777" w:rsidR="00954357" w:rsidRDefault="00DD1A20">
      <w:pPr>
        <w:pStyle w:val="BodyText"/>
        <w:spacing w:before="56"/>
        <w:ind w:left="300" w:right="248"/>
        <w:jc w:val="both"/>
      </w:pPr>
      <w:r>
        <w:t xml:space="preserve">HTTP basic authentication is required to access the web service. A System Manager administered user </w:t>
      </w:r>
      <w:r>
        <w:rPr>
          <w:b/>
        </w:rPr>
        <w:t xml:space="preserve">Login Name </w:t>
      </w:r>
      <w:r>
        <w:t xml:space="preserve">and </w:t>
      </w:r>
      <w:r>
        <w:rPr>
          <w:b/>
        </w:rPr>
        <w:t xml:space="preserve">Password </w:t>
      </w:r>
      <w:r>
        <w:t>needs to be added to each request. If an invalid user and password combination is sent in the HTTP authorization request, then a "401 Unauthorized" error response is received.</w:t>
      </w:r>
    </w:p>
    <w:p w14:paraId="1EA3F97C" w14:textId="77777777" w:rsidR="00954357" w:rsidRDefault="00DD1A20">
      <w:pPr>
        <w:pStyle w:val="BodyText"/>
        <w:spacing w:before="121"/>
        <w:ind w:left="300"/>
        <w:jc w:val="both"/>
      </w:pPr>
      <w:r>
        <w:t>By default, the following users have access to the Routing Web service:</w:t>
      </w:r>
    </w:p>
    <w:p w14:paraId="13A6C7A4" w14:textId="77777777" w:rsidR="00954357" w:rsidRDefault="00DD1A20">
      <w:pPr>
        <w:pStyle w:val="ListParagraph"/>
        <w:numPr>
          <w:ilvl w:val="1"/>
          <w:numId w:val="13"/>
        </w:numPr>
        <w:tabs>
          <w:tab w:val="left" w:pos="1020"/>
          <w:tab w:val="left" w:pos="1021"/>
        </w:tabs>
        <w:spacing w:before="120"/>
        <w:ind w:hanging="361"/>
        <w:rPr>
          <w:rFonts w:ascii="Symbol" w:hAnsi="Symbol"/>
          <w:sz w:val="20"/>
        </w:rPr>
      </w:pPr>
      <w:r>
        <w:t>System Administrator</w:t>
      </w:r>
    </w:p>
    <w:p w14:paraId="00459DE6" w14:textId="77777777" w:rsidR="00954357" w:rsidRDefault="00DD1A20">
      <w:pPr>
        <w:pStyle w:val="ListParagraph"/>
        <w:numPr>
          <w:ilvl w:val="1"/>
          <w:numId w:val="13"/>
        </w:numPr>
        <w:tabs>
          <w:tab w:val="left" w:pos="1020"/>
          <w:tab w:val="left" w:pos="1021"/>
        </w:tabs>
        <w:spacing w:before="1"/>
        <w:ind w:hanging="361"/>
        <w:rPr>
          <w:rFonts w:ascii="Symbol" w:hAnsi="Symbol"/>
          <w:sz w:val="20"/>
        </w:rPr>
      </w:pPr>
      <w:r>
        <w:t>Avaya Services</w:t>
      </w:r>
      <w:r>
        <w:rPr>
          <w:spacing w:val="-4"/>
        </w:rPr>
        <w:t xml:space="preserve"> </w:t>
      </w:r>
      <w:r>
        <w:t>Administrator</w:t>
      </w:r>
    </w:p>
    <w:p w14:paraId="09C72054" w14:textId="77777777" w:rsidR="00954357" w:rsidRDefault="00DD1A20">
      <w:pPr>
        <w:pStyle w:val="ListParagraph"/>
        <w:numPr>
          <w:ilvl w:val="1"/>
          <w:numId w:val="13"/>
        </w:numPr>
        <w:tabs>
          <w:tab w:val="left" w:pos="1020"/>
          <w:tab w:val="left" w:pos="1021"/>
        </w:tabs>
        <w:ind w:hanging="361"/>
        <w:rPr>
          <w:rFonts w:ascii="Symbol" w:hAnsi="Symbol"/>
          <w:sz w:val="20"/>
        </w:rPr>
      </w:pPr>
      <w:r>
        <w:t>Session Manager and Routing</w:t>
      </w:r>
      <w:r>
        <w:rPr>
          <w:spacing w:val="-8"/>
        </w:rPr>
        <w:t xml:space="preserve"> </w:t>
      </w:r>
      <w:r>
        <w:t>Administrator</w:t>
      </w:r>
    </w:p>
    <w:p w14:paraId="372FEA98" w14:textId="77777777" w:rsidR="00954357" w:rsidRDefault="00DD1A20">
      <w:pPr>
        <w:pStyle w:val="BodyText"/>
        <w:spacing w:before="120"/>
        <w:ind w:left="300" w:right="490"/>
      </w:pPr>
      <w:r>
        <w:t xml:space="preserve">If a user is other than </w:t>
      </w:r>
      <w:r>
        <w:rPr>
          <w:b/>
        </w:rPr>
        <w:t>Admin</w:t>
      </w:r>
      <w:r>
        <w:t xml:space="preserve">, then the user must be assigned a custom role with </w:t>
      </w:r>
      <w:r>
        <w:rPr>
          <w:b/>
        </w:rPr>
        <w:t xml:space="preserve">Web Services -&gt; Routing </w:t>
      </w:r>
      <w:r>
        <w:t xml:space="preserve">permissions enabled to access the web service. A user without RBAC permission will receive a </w:t>
      </w:r>
      <w:r>
        <w:rPr>
          <w:b/>
        </w:rPr>
        <w:t xml:space="preserve">403 Forbidden </w:t>
      </w:r>
      <w:r>
        <w:t>HTTP error response.</w:t>
      </w:r>
    </w:p>
    <w:p w14:paraId="4447944A" w14:textId="77777777" w:rsidR="00954357" w:rsidRDefault="00954357">
      <w:pPr>
        <w:pStyle w:val="BodyText"/>
        <w:rPr>
          <w:sz w:val="20"/>
        </w:rPr>
      </w:pPr>
    </w:p>
    <w:p w14:paraId="0910A597" w14:textId="77777777" w:rsidR="00954357" w:rsidRDefault="005D1EB8">
      <w:pPr>
        <w:pStyle w:val="BodyText"/>
        <w:spacing w:before="2"/>
        <w:rPr>
          <w:sz w:val="16"/>
        </w:rPr>
      </w:pPr>
      <w:r>
        <w:rPr>
          <w:noProof/>
        </w:rPr>
        <mc:AlternateContent>
          <mc:Choice Requires="wps">
            <w:drawing>
              <wp:anchor distT="0" distB="0" distL="0" distR="0" simplePos="0" relativeHeight="251677696" behindDoc="1" locked="0" layoutInCell="1" allowOverlap="1" wp14:anchorId="0D47AC43" wp14:editId="11A83A0B">
                <wp:simplePos x="0" y="0"/>
                <wp:positionH relativeFrom="page">
                  <wp:posOffset>896620</wp:posOffset>
                </wp:positionH>
                <wp:positionV relativeFrom="paragraph">
                  <wp:posOffset>152400</wp:posOffset>
                </wp:positionV>
                <wp:extent cx="6209665" cy="1270"/>
                <wp:effectExtent l="0" t="0" r="0" b="0"/>
                <wp:wrapTopAndBottom/>
                <wp:docPr id="374" name="Freeform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5127F5" id="Freeform 239" o:spid="_x0000_s1026" style="position:absolute;margin-left:70.6pt;margin-top:12pt;width:488.95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" path="m,l9779,e" filled="f" strokeweight=".24pt">
                <v:path arrowok="t" o:connecttype="custom" o:connectlocs="0,0;6209665,0" o:connectangles="0,0"/>
                <w10:wrap type="topAndBottom" anchorx="page"/>
              </v:shape>
            </w:pict>
          </mc:Fallback>
        </mc:AlternateContent>
      </w:r>
    </w:p>
    <w:p w14:paraId="5EAD4900" w14:textId="77777777" w:rsidR="00954357" w:rsidRDefault="00DD1A20">
      <w:pPr>
        <w:pStyle w:val="Heading3"/>
      </w:pPr>
      <w:bookmarkStart w:id="33" w:name="_Toc71048164"/>
      <w:bookmarkStart w:id="34" w:name="_Toc71048254"/>
      <w:bookmarkStart w:id="35" w:name="_Toc151555512"/>
      <w:r>
        <w:t>System Manager Session Management</w:t>
      </w:r>
      <w:bookmarkEnd w:id="33"/>
      <w:bookmarkEnd w:id="34"/>
      <w:bookmarkEnd w:id="35"/>
    </w:p>
    <w:p w14:paraId="38D67937" w14:textId="77777777" w:rsidR="00954357" w:rsidRDefault="00954357">
      <w:pPr>
        <w:pStyle w:val="BodyText"/>
        <w:spacing w:before="8"/>
        <w:rPr>
          <w:rFonts w:ascii="Cambria"/>
          <w:b/>
          <w:sz w:val="15"/>
        </w:rPr>
      </w:pPr>
    </w:p>
    <w:p w14:paraId="16F50242" w14:textId="77777777" w:rsidR="00954357" w:rsidRDefault="00DD1A20">
      <w:pPr>
        <w:pStyle w:val="BodyText"/>
        <w:spacing w:before="56"/>
        <w:ind w:left="300" w:right="233"/>
      </w:pPr>
      <w:r>
        <w:t>Both the System Manager and GUI based web services use the same provider for HTTP session management across multiple requests. The difference is that we forcefully close each session after each reply. Therefore, re-submitting session cookies is not advised. Re-submitting a cookie for a stale session is considered an error on the System Manager but a new session is allocated without an authentication error.</w:t>
      </w:r>
    </w:p>
    <w:p w14:paraId="50645832" w14:textId="77777777" w:rsidR="00954357" w:rsidRDefault="00DD1A20">
      <w:pPr>
        <w:pStyle w:val="BodyText"/>
        <w:spacing w:before="122"/>
        <w:ind w:left="300" w:right="323"/>
      </w:pPr>
      <w:r>
        <w:t>There are circumstances where internal server error responses, for example, 500 - internal server error, incorrectly close the session. However, restriction on the number of sessions accessed by an administrator prevents subsequent authorization or GUI login attempts. Administrators are limited to 5 sessions by default, which can be increased to 25 sessions per administrator. These sessions comprise of both GUI and web service sessions.</w:t>
      </w:r>
    </w:p>
    <w:p w14:paraId="3498552D" w14:textId="77777777" w:rsidR="00954357" w:rsidRDefault="00954357">
      <w:pPr>
        <w:pStyle w:val="BodyText"/>
        <w:rPr>
          <w:sz w:val="20"/>
        </w:rPr>
      </w:pPr>
    </w:p>
    <w:p w14:paraId="53085F1C" w14:textId="77777777" w:rsidR="00954357" w:rsidRDefault="005D1EB8">
      <w:pPr>
        <w:pStyle w:val="BodyText"/>
        <w:spacing w:before="2"/>
        <w:rPr>
          <w:sz w:val="16"/>
        </w:rPr>
      </w:pPr>
      <w:r>
        <w:rPr>
          <w:noProof/>
        </w:rPr>
        <w:lastRenderedPageBreak/>
        <mc:AlternateContent>
          <mc:Choice Requires="wps">
            <w:drawing>
              <wp:anchor distT="0" distB="0" distL="0" distR="0" simplePos="0" relativeHeight="251678720" behindDoc="1" locked="0" layoutInCell="1" allowOverlap="1" wp14:anchorId="7DC77835" wp14:editId="685B7CA4">
                <wp:simplePos x="0" y="0"/>
                <wp:positionH relativeFrom="page">
                  <wp:posOffset>896620</wp:posOffset>
                </wp:positionH>
                <wp:positionV relativeFrom="paragraph">
                  <wp:posOffset>152400</wp:posOffset>
                </wp:positionV>
                <wp:extent cx="6209665" cy="1270"/>
                <wp:effectExtent l="0" t="0" r="0" b="0"/>
                <wp:wrapTopAndBottom/>
                <wp:docPr id="373" name="Freeform 2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4E0EA" id="Freeform 238" o:spid="_x0000_s1026" style="position:absolute;margin-left:70.6pt;margin-top:12pt;width:488.95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" path="m,l9779,e" filled="f" strokeweight=".24pt">
                <v:path arrowok="t" o:connecttype="custom" o:connectlocs="0,0;6209665,0" o:connectangles="0,0"/>
                <w10:wrap type="topAndBottom" anchorx="page"/>
              </v:shape>
            </w:pict>
          </mc:Fallback>
        </mc:AlternateContent>
      </w:r>
    </w:p>
    <w:p w14:paraId="0335A51E" w14:textId="77777777" w:rsidR="00954357" w:rsidRDefault="00DD1A20">
      <w:pPr>
        <w:pStyle w:val="Heading3"/>
      </w:pPr>
      <w:bookmarkStart w:id="36" w:name="_Toc71048165"/>
      <w:bookmarkStart w:id="37" w:name="_Toc71048255"/>
      <w:bookmarkStart w:id="38" w:name="_Toc151555513"/>
      <w:r>
        <w:t>Gaining REST API Familiarity using Browser Tools</w:t>
      </w:r>
      <w:bookmarkEnd w:id="36"/>
      <w:bookmarkEnd w:id="37"/>
      <w:bookmarkEnd w:id="38"/>
    </w:p>
    <w:p w14:paraId="3C0C319C" w14:textId="77777777" w:rsidR="00954357" w:rsidRDefault="00954357"/>
    <w:p w14:paraId="3AD812FA" w14:textId="77777777" w:rsidR="00954357" w:rsidRDefault="00954357">
      <w:pPr>
        <w:pStyle w:val="BodyText"/>
        <w:spacing w:before="4"/>
        <w:rPr>
          <w:rFonts w:ascii="Cambria"/>
          <w:b/>
          <w:sz w:val="12"/>
        </w:rPr>
      </w:pPr>
    </w:p>
    <w:p w14:paraId="0E5CE17B" w14:textId="77777777" w:rsidR="00954357" w:rsidRPr="008053A8" w:rsidRDefault="00DD1A20" w:rsidP="008053A8">
      <w:pPr>
        <w:rPr>
          <w:rFonts w:ascii="Arial" w:hAnsi="Arial" w:cs="Arial"/>
          <w:b/>
          <w:bCs/>
          <w:sz w:val="24"/>
          <w:szCs w:val="24"/>
        </w:rPr>
      </w:pPr>
      <w:r w:rsidRPr="008053A8">
        <w:rPr>
          <w:rFonts w:ascii="Arial" w:hAnsi="Arial" w:cs="Arial"/>
          <w:b/>
          <w:bCs/>
          <w:sz w:val="24"/>
          <w:szCs w:val="24"/>
        </w:rPr>
        <w:t>Procedure</w:t>
      </w:r>
    </w:p>
    <w:p w14:paraId="1C42EB4D" w14:textId="77777777" w:rsidR="00954357" w:rsidRDefault="00DD1A20">
      <w:pPr>
        <w:pStyle w:val="ListParagraph"/>
        <w:numPr>
          <w:ilvl w:val="0"/>
          <w:numId w:val="12"/>
        </w:numPr>
        <w:tabs>
          <w:tab w:val="left" w:pos="1021"/>
        </w:tabs>
        <w:spacing w:before="43"/>
        <w:ind w:hanging="361"/>
      </w:pPr>
      <w:r>
        <w:t>Set up a test System Manager to work</w:t>
      </w:r>
      <w:r>
        <w:rPr>
          <w:spacing w:val="-7"/>
        </w:rPr>
        <w:t xml:space="preserve"> </w:t>
      </w:r>
      <w:r>
        <w:t>with.</w:t>
      </w:r>
    </w:p>
    <w:p w14:paraId="4E49A49D" w14:textId="77777777" w:rsidR="00954357" w:rsidRDefault="00DD1A20">
      <w:pPr>
        <w:pStyle w:val="ListParagraph"/>
        <w:numPr>
          <w:ilvl w:val="0"/>
          <w:numId w:val="12"/>
        </w:numPr>
        <w:tabs>
          <w:tab w:val="left" w:pos="1021"/>
        </w:tabs>
        <w:spacing w:before="8" w:line="272" w:lineRule="exact"/>
        <w:ind w:hanging="361"/>
        <w:rPr>
          <w:rFonts w:ascii="Courier New"/>
        </w:rPr>
      </w:pPr>
      <w:r>
        <w:t>Use your favorite browser to enter</w:t>
      </w:r>
      <w:r>
        <w:rPr>
          <w:spacing w:val="-5"/>
        </w:rPr>
        <w:t xml:space="preserve"> </w:t>
      </w:r>
      <w:r>
        <w:rPr>
          <w:rFonts w:ascii="Courier New"/>
        </w:rPr>
        <w:t>https://&lt;fqdn&gt;/ASM/ws/asmstatuses</w:t>
      </w:r>
    </w:p>
    <w:p w14:paraId="7A3D0B59" w14:textId="77777777" w:rsidR="00954357" w:rsidRDefault="00DD1A20">
      <w:pPr>
        <w:pStyle w:val="ListParagraph"/>
        <w:numPr>
          <w:ilvl w:val="0"/>
          <w:numId w:val="12"/>
        </w:numPr>
        <w:tabs>
          <w:tab w:val="left" w:pos="1032"/>
          <w:tab w:val="left" w:pos="1033"/>
        </w:tabs>
        <w:spacing w:line="237" w:lineRule="auto"/>
        <w:ind w:right="886"/>
      </w:pPr>
      <w:r>
        <w:t>Accept any warning about an insecure site if you have not yet established trust to the</w:t>
      </w:r>
      <w:r>
        <w:rPr>
          <w:spacing w:val="-30"/>
        </w:rPr>
        <w:t xml:space="preserve"> </w:t>
      </w:r>
      <w:r>
        <w:t>System Manager</w:t>
      </w:r>
      <w:r>
        <w:rPr>
          <w:spacing w:val="-1"/>
        </w:rPr>
        <w:t xml:space="preserve"> </w:t>
      </w:r>
      <w:r>
        <w:t>host.</w:t>
      </w:r>
    </w:p>
    <w:p w14:paraId="12E96041" w14:textId="77777777" w:rsidR="00954357" w:rsidRDefault="00DD1A20">
      <w:pPr>
        <w:pStyle w:val="ListParagraph"/>
        <w:numPr>
          <w:ilvl w:val="0"/>
          <w:numId w:val="12"/>
        </w:numPr>
        <w:tabs>
          <w:tab w:val="left" w:pos="982"/>
        </w:tabs>
        <w:ind w:left="982" w:hanging="322"/>
      </w:pPr>
      <w:r>
        <w:t>If prompted, enter the administrator login and</w:t>
      </w:r>
      <w:r>
        <w:rPr>
          <w:spacing w:val="-11"/>
        </w:rPr>
        <w:t xml:space="preserve"> </w:t>
      </w:r>
      <w:r>
        <w:t>password.</w:t>
      </w:r>
    </w:p>
    <w:p w14:paraId="1E1E481A" w14:textId="77777777" w:rsidR="00954357" w:rsidRDefault="00DD1A20">
      <w:pPr>
        <w:pStyle w:val="BodyText"/>
        <w:ind w:left="1020" w:right="729"/>
      </w:pPr>
      <w:r>
        <w:t>You should see the content format of the REST API assuming there are some Session Managers administered.</w:t>
      </w:r>
    </w:p>
    <w:p w14:paraId="0AC0C08D" w14:textId="77777777" w:rsidR="00954357" w:rsidRDefault="00DD1A20">
      <w:pPr>
        <w:pStyle w:val="ListParagraph"/>
        <w:numPr>
          <w:ilvl w:val="0"/>
          <w:numId w:val="12"/>
        </w:numPr>
        <w:tabs>
          <w:tab w:val="left" w:pos="1021"/>
        </w:tabs>
        <w:ind w:right="449"/>
      </w:pPr>
      <w:r>
        <w:t>After you have an authenticated session established, you can try any of the GET method examples as given in</w:t>
      </w:r>
      <w:r>
        <w:rPr>
          <w:color w:val="0000FF"/>
        </w:rPr>
        <w:t xml:space="preserve"> </w:t>
      </w:r>
      <w:hyperlink w:anchor="_bookmark48" w:history="1">
        <w:r>
          <w:rPr>
            <w:color w:val="0000FF"/>
            <w:u w:val="single" w:color="0000FF"/>
          </w:rPr>
          <w:t>Registration Status and AST Device</w:t>
        </w:r>
        <w:r>
          <w:rPr>
            <w:color w:val="0000FF"/>
            <w:spacing w:val="-9"/>
            <w:u w:val="single" w:color="0000FF"/>
          </w:rPr>
          <w:t xml:space="preserve"> </w:t>
        </w:r>
        <w:r>
          <w:rPr>
            <w:color w:val="0000FF"/>
            <w:u w:val="single" w:color="0000FF"/>
          </w:rPr>
          <w:t>Notifications</w:t>
        </w:r>
      </w:hyperlink>
    </w:p>
    <w:p w14:paraId="1FA7900E" w14:textId="77777777" w:rsidR="00954357" w:rsidRDefault="00DD1A20">
      <w:pPr>
        <w:pStyle w:val="ListParagraph"/>
        <w:numPr>
          <w:ilvl w:val="0"/>
          <w:numId w:val="12"/>
        </w:numPr>
        <w:tabs>
          <w:tab w:val="left" w:pos="1021"/>
        </w:tabs>
        <w:spacing w:before="1"/>
        <w:ind w:right="231"/>
      </w:pPr>
      <w:r>
        <w:t>Work with the Session Manager Element Manager Web Service by using a browser tool to gain more familiarity with the resource mappings and content representations before starting client development. Some worth considering client development tools are as</w:t>
      </w:r>
      <w:r>
        <w:rPr>
          <w:spacing w:val="-14"/>
        </w:rPr>
        <w:t xml:space="preserve"> </w:t>
      </w:r>
      <w:r>
        <w:t>follows:</w:t>
      </w:r>
    </w:p>
    <w:p w14:paraId="7A4E30B7" w14:textId="77777777" w:rsidR="00954357" w:rsidRDefault="00DD1A20">
      <w:pPr>
        <w:pStyle w:val="ListParagraph"/>
        <w:numPr>
          <w:ilvl w:val="1"/>
          <w:numId w:val="12"/>
        </w:numPr>
        <w:tabs>
          <w:tab w:val="left" w:pos="1741"/>
        </w:tabs>
        <w:spacing w:before="1" w:line="267" w:lineRule="exact"/>
        <w:ind w:hanging="361"/>
      </w:pPr>
      <w:r>
        <w:t>Firefox "RestClient"</w:t>
      </w:r>
      <w:r>
        <w:rPr>
          <w:spacing w:val="-3"/>
        </w:rPr>
        <w:t xml:space="preserve"> </w:t>
      </w:r>
      <w:r>
        <w:t>and</w:t>
      </w:r>
    </w:p>
    <w:p w14:paraId="24AFCF33" w14:textId="77777777" w:rsidR="00954357" w:rsidRDefault="00DD1A20">
      <w:pPr>
        <w:pStyle w:val="ListParagraph"/>
        <w:numPr>
          <w:ilvl w:val="1"/>
          <w:numId w:val="12"/>
        </w:numPr>
        <w:tabs>
          <w:tab w:val="left" w:pos="1741"/>
        </w:tabs>
        <w:spacing w:line="267" w:lineRule="exact"/>
        <w:ind w:hanging="361"/>
      </w:pPr>
      <w:r>
        <w:t>Chrome "Postman" or "Advanced Rest</w:t>
      </w:r>
      <w:r>
        <w:rPr>
          <w:spacing w:val="-3"/>
        </w:rPr>
        <w:t xml:space="preserve"> </w:t>
      </w:r>
      <w:r>
        <w:t>Client".</w:t>
      </w:r>
    </w:p>
    <w:p w14:paraId="07AC8E9A" w14:textId="77777777" w:rsidR="00954357" w:rsidRDefault="00DD1A20">
      <w:pPr>
        <w:pStyle w:val="BodyText"/>
        <w:spacing w:before="1"/>
        <w:ind w:left="1380" w:right="855"/>
        <w:jc w:val="both"/>
      </w:pPr>
      <w:r>
        <w:t>These clients remember history, take care of authentication and cookie handling, provide hyperlink exploration of URIs, print responses, handle JSON or XML, and have many other conveniences.</w:t>
      </w:r>
    </w:p>
    <w:p w14:paraId="01E770D5" w14:textId="77777777" w:rsidR="00954357" w:rsidRDefault="00954357">
      <w:pPr>
        <w:pStyle w:val="BodyText"/>
      </w:pPr>
    </w:p>
    <w:p w14:paraId="26E0486A" w14:textId="77777777" w:rsidR="00954357" w:rsidRDefault="00954357">
      <w:pPr>
        <w:pStyle w:val="BodyText"/>
        <w:spacing w:before="6"/>
        <w:rPr>
          <w:sz w:val="17"/>
        </w:rPr>
      </w:pPr>
    </w:p>
    <w:p w14:paraId="0546C45C" w14:textId="77777777" w:rsidR="00954357" w:rsidRDefault="00DD1A20">
      <w:pPr>
        <w:pStyle w:val="Heading2"/>
        <w:spacing w:after="22"/>
        <w:rPr>
          <w:u w:val="none"/>
        </w:rPr>
      </w:pPr>
      <w:bookmarkStart w:id="39" w:name="_Toc71048166"/>
      <w:bookmarkStart w:id="40" w:name="_Toc71048256"/>
      <w:bookmarkStart w:id="41" w:name="_Toc151555514"/>
      <w:r>
        <w:rPr>
          <w:u w:val="none"/>
        </w:rPr>
        <w:t>Next Steps</w:t>
      </w:r>
      <w:bookmarkEnd w:id="39"/>
      <w:bookmarkEnd w:id="40"/>
      <w:bookmarkEnd w:id="41"/>
    </w:p>
    <w:p w14:paraId="06E7AA3C" w14:textId="77777777" w:rsidR="00954357" w:rsidRDefault="005D1EB8">
      <w:pPr>
        <w:pStyle w:val="BodyText"/>
        <w:spacing w:line="20" w:lineRule="exact"/>
        <w:ind w:left="268"/>
        <w:rPr>
          <w:rFonts w:ascii="Cambria"/>
          <w:sz w:val="2"/>
        </w:rPr>
      </w:pPr>
      <w:r>
        <w:rPr>
          <w:rFonts w:ascii="Cambria"/>
          <w:noProof/>
          <w:sz w:val="2"/>
        </w:rPr>
        <mc:AlternateContent>
          <mc:Choice Requires="wpg">
            <w:drawing>
              <wp:inline distT="0" distB="0" distL="0" distR="0" wp14:anchorId="18C9954B" wp14:editId="08711F70">
                <wp:extent cx="6209665" cy="3175"/>
                <wp:effectExtent l="9525" t="9525" r="10160" b="6350"/>
                <wp:docPr id="371"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372" name="Line 237"/>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300F2EA" id="Group 236"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">
                <v:line id="Line 237"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" strokeweight=".24pt"/>
                <w10:anchorlock/>
              </v:group>
            </w:pict>
          </mc:Fallback>
        </mc:AlternateContent>
      </w:r>
    </w:p>
    <w:p w14:paraId="007A64BE" w14:textId="77777777" w:rsidR="00954357" w:rsidRDefault="00954357">
      <w:pPr>
        <w:pStyle w:val="BodyText"/>
        <w:rPr>
          <w:rFonts w:ascii="Cambria"/>
          <w:b/>
          <w:sz w:val="20"/>
        </w:rPr>
      </w:pPr>
    </w:p>
    <w:p w14:paraId="72776F30" w14:textId="77777777" w:rsidR="00954357" w:rsidRDefault="005D1EB8">
      <w:pPr>
        <w:pStyle w:val="BodyText"/>
        <w:spacing w:before="3"/>
        <w:rPr>
          <w:rFonts w:ascii="Cambria"/>
          <w:b/>
          <w:sz w:val="16"/>
        </w:rPr>
      </w:pPr>
      <w:r>
        <w:rPr>
          <w:noProof/>
        </w:rPr>
        <mc:AlternateContent>
          <mc:Choice Requires="wps">
            <w:drawing>
              <wp:anchor distT="0" distB="0" distL="0" distR="0" simplePos="0" relativeHeight="251680768" behindDoc="1" locked="0" layoutInCell="1" allowOverlap="1" wp14:anchorId="76CFC036" wp14:editId="1B0DBE1F">
                <wp:simplePos x="0" y="0"/>
                <wp:positionH relativeFrom="page">
                  <wp:posOffset>896620</wp:posOffset>
                </wp:positionH>
                <wp:positionV relativeFrom="paragraph">
                  <wp:posOffset>147955</wp:posOffset>
                </wp:positionV>
                <wp:extent cx="6209665" cy="1270"/>
                <wp:effectExtent l="0" t="0" r="0" b="0"/>
                <wp:wrapTopAndBottom/>
                <wp:docPr id="370" name="Freeform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A64608" id="Freeform 235" o:spid="_x0000_s1026" style="position:absolute;margin-left:70.6pt;margin-top:11.65pt;width:488.95pt;height:.1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" path="m,l9779,e" filled="f" strokeweight=".24pt">
                <v:path arrowok="t" o:connecttype="custom" o:connectlocs="0,0;6209665,0" o:connectangles="0,0"/>
                <w10:wrap type="topAndBottom" anchorx="page"/>
              </v:shape>
            </w:pict>
          </mc:Fallback>
        </mc:AlternateContent>
      </w:r>
    </w:p>
    <w:p w14:paraId="6AF17E0C" w14:textId="77777777" w:rsidR="00954357" w:rsidRDefault="00DD1A20">
      <w:pPr>
        <w:pStyle w:val="Heading3"/>
      </w:pPr>
      <w:bookmarkStart w:id="42" w:name="_Toc71048167"/>
      <w:bookmarkStart w:id="43" w:name="_Toc71048257"/>
      <w:bookmarkStart w:id="44" w:name="_Toc151555515"/>
      <w:r>
        <w:t>SSL/TLS Trust Setup</w:t>
      </w:r>
      <w:bookmarkEnd w:id="42"/>
      <w:bookmarkEnd w:id="43"/>
      <w:bookmarkEnd w:id="44"/>
    </w:p>
    <w:p w14:paraId="4D7D703E" w14:textId="77777777" w:rsidR="00954357" w:rsidRDefault="00954357">
      <w:pPr>
        <w:pStyle w:val="BodyText"/>
        <w:spacing w:before="8"/>
        <w:rPr>
          <w:rFonts w:ascii="Cambria"/>
          <w:b/>
          <w:sz w:val="15"/>
        </w:rPr>
      </w:pPr>
    </w:p>
    <w:p w14:paraId="6047EB4A" w14:textId="77777777" w:rsidR="00954357" w:rsidRDefault="00DD1A20">
      <w:pPr>
        <w:pStyle w:val="BodyText"/>
        <w:spacing w:before="56"/>
        <w:ind w:left="300" w:right="627"/>
      </w:pPr>
      <w:r>
        <w:t>System Manager uses self-signed certificates by default. Since the SM EM Web Service is client agnostic, providing specific detail on SSL/TLS connection setup is not possible due to the variety of mechanisms employed which depend on the REST client package, language, operating system, and so on.</w:t>
      </w:r>
    </w:p>
    <w:p w14:paraId="421A5DE2" w14:textId="77777777" w:rsidR="00954357" w:rsidRDefault="00DD1A20">
      <w:pPr>
        <w:pStyle w:val="BodyText"/>
        <w:spacing w:before="119"/>
        <w:ind w:left="300" w:right="230"/>
      </w:pPr>
      <w:r>
        <w:t>Initial setup for any client development requires trusting all CAs or importing the self-signed CA from System Manager into a trust store.</w:t>
      </w:r>
    </w:p>
    <w:p w14:paraId="08908571" w14:textId="77777777" w:rsidR="00954357" w:rsidRDefault="00DD1A20">
      <w:pPr>
        <w:pStyle w:val="BodyText"/>
        <w:spacing w:before="120"/>
        <w:ind w:left="300"/>
      </w:pPr>
      <w:r>
        <w:t>Do one of the following to setup trust:</w:t>
      </w:r>
    </w:p>
    <w:p w14:paraId="2B5BE777" w14:textId="77777777" w:rsidR="00954357" w:rsidRDefault="00DD1A20">
      <w:pPr>
        <w:pStyle w:val="ListParagraph"/>
        <w:numPr>
          <w:ilvl w:val="0"/>
          <w:numId w:val="11"/>
        </w:numPr>
        <w:tabs>
          <w:tab w:val="left" w:pos="1020"/>
          <w:tab w:val="left" w:pos="1021"/>
        </w:tabs>
        <w:spacing w:before="120"/>
        <w:ind w:hanging="361"/>
      </w:pPr>
      <w:r>
        <w:t>Use settings such as trust any certificate, during</w:t>
      </w:r>
      <w:r>
        <w:rPr>
          <w:spacing w:val="-3"/>
        </w:rPr>
        <w:t xml:space="preserve"> </w:t>
      </w:r>
      <w:r>
        <w:t>development</w:t>
      </w:r>
    </w:p>
    <w:p w14:paraId="7FCB8888" w14:textId="77777777" w:rsidR="00954357" w:rsidRDefault="00DD1A20">
      <w:pPr>
        <w:pStyle w:val="ListParagraph"/>
        <w:numPr>
          <w:ilvl w:val="1"/>
          <w:numId w:val="11"/>
        </w:numPr>
        <w:tabs>
          <w:tab w:val="left" w:pos="1380"/>
          <w:tab w:val="left" w:pos="1381"/>
        </w:tabs>
        <w:spacing w:before="1" w:line="272" w:lineRule="exact"/>
        <w:ind w:hanging="361"/>
      </w:pPr>
      <w:r>
        <w:t>Many client packages support this</w:t>
      </w:r>
      <w:r>
        <w:rPr>
          <w:spacing w:val="-8"/>
        </w:rPr>
        <w:t xml:space="preserve"> </w:t>
      </w:r>
      <w:r>
        <w:t>setting</w:t>
      </w:r>
    </w:p>
    <w:p w14:paraId="3E41D479" w14:textId="77777777" w:rsidR="00954357" w:rsidRDefault="00DD1A20">
      <w:pPr>
        <w:pStyle w:val="ListParagraph"/>
        <w:numPr>
          <w:ilvl w:val="1"/>
          <w:numId w:val="11"/>
        </w:numPr>
        <w:tabs>
          <w:tab w:val="left" w:pos="1380"/>
          <w:tab w:val="left" w:pos="1381"/>
        </w:tabs>
        <w:spacing w:line="235" w:lineRule="auto"/>
        <w:ind w:right="1062"/>
      </w:pPr>
      <w:r>
        <w:t>Java JSSE implementation requires some simple overwriting of socket factories through SSLContext</w:t>
      </w:r>
    </w:p>
    <w:p w14:paraId="7E810497" w14:textId="77777777" w:rsidR="00954357" w:rsidRDefault="00DD1A20">
      <w:pPr>
        <w:pStyle w:val="ListParagraph"/>
        <w:numPr>
          <w:ilvl w:val="0"/>
          <w:numId w:val="10"/>
        </w:numPr>
        <w:tabs>
          <w:tab w:val="left" w:pos="1380"/>
          <w:tab w:val="left" w:pos="1381"/>
        </w:tabs>
        <w:spacing w:before="4" w:line="237" w:lineRule="auto"/>
        <w:ind w:right="405"/>
      </w:pPr>
      <w:r>
        <w:t>Use a browser to connect to the System Manager and navigate to the site security information within the</w:t>
      </w:r>
      <w:r>
        <w:rPr>
          <w:spacing w:val="-2"/>
        </w:rPr>
        <w:t xml:space="preserve"> </w:t>
      </w:r>
      <w:r>
        <w:t>browser.</w:t>
      </w:r>
    </w:p>
    <w:p w14:paraId="3699FE81" w14:textId="77777777" w:rsidR="00954357" w:rsidRDefault="00DD1A20">
      <w:pPr>
        <w:pStyle w:val="Heading6"/>
      </w:pPr>
      <w:r>
        <w:t>For non-Windows clients</w:t>
      </w:r>
    </w:p>
    <w:p w14:paraId="4CC57933" w14:textId="77777777" w:rsidR="00954357" w:rsidRDefault="00DD1A20">
      <w:pPr>
        <w:pStyle w:val="ListParagraph"/>
        <w:numPr>
          <w:ilvl w:val="1"/>
          <w:numId w:val="10"/>
        </w:numPr>
        <w:tabs>
          <w:tab w:val="left" w:pos="2100"/>
          <w:tab w:val="left" w:pos="2101"/>
        </w:tabs>
        <w:ind w:hanging="361"/>
      </w:pPr>
      <w:r>
        <w:t>Export and save X.509 Certificate in PEM</w:t>
      </w:r>
      <w:r>
        <w:rPr>
          <w:spacing w:val="-10"/>
        </w:rPr>
        <w:t xml:space="preserve"> </w:t>
      </w:r>
      <w:r>
        <w:t>format</w:t>
      </w:r>
    </w:p>
    <w:p w14:paraId="4EC7674D" w14:textId="77777777" w:rsidR="00954357" w:rsidRDefault="00DD1A20">
      <w:pPr>
        <w:pStyle w:val="ListParagraph"/>
        <w:numPr>
          <w:ilvl w:val="1"/>
          <w:numId w:val="10"/>
        </w:numPr>
        <w:tabs>
          <w:tab w:val="left" w:pos="2100"/>
          <w:tab w:val="left" w:pos="2101"/>
        </w:tabs>
        <w:ind w:right="552"/>
      </w:pPr>
      <w:r>
        <w:lastRenderedPageBreak/>
        <w:t>Use tools such as Java keytool, OpenSSL, opensssl, to store and import the certificate into the trust</w:t>
      </w:r>
      <w:r>
        <w:rPr>
          <w:spacing w:val="-2"/>
        </w:rPr>
        <w:t xml:space="preserve"> </w:t>
      </w:r>
      <w:r>
        <w:t>store.</w:t>
      </w:r>
    </w:p>
    <w:p w14:paraId="52D2E3A4" w14:textId="77777777" w:rsidR="00954357" w:rsidRDefault="00DD1A20">
      <w:pPr>
        <w:pStyle w:val="Heading6"/>
        <w:spacing w:before="121"/>
      </w:pPr>
      <w:r>
        <w:t>For Windows clients when in IE</w:t>
      </w:r>
    </w:p>
    <w:p w14:paraId="7F73EF47" w14:textId="77777777" w:rsidR="00954357" w:rsidRDefault="00DD1A20">
      <w:pPr>
        <w:pStyle w:val="ListParagraph"/>
        <w:numPr>
          <w:ilvl w:val="1"/>
          <w:numId w:val="10"/>
        </w:numPr>
        <w:tabs>
          <w:tab w:val="left" w:pos="2100"/>
          <w:tab w:val="left" w:pos="2101"/>
        </w:tabs>
        <w:spacing w:before="120"/>
        <w:ind w:hanging="361"/>
      </w:pPr>
      <w:r>
        <w:t xml:space="preserve">Click </w:t>
      </w:r>
      <w:r>
        <w:rPr>
          <w:b/>
        </w:rPr>
        <w:t xml:space="preserve">Certificate Error </w:t>
      </w:r>
      <w:r>
        <w:t>beside the address</w:t>
      </w:r>
      <w:r>
        <w:rPr>
          <w:spacing w:val="-1"/>
        </w:rPr>
        <w:t xml:space="preserve"> </w:t>
      </w:r>
      <w:r>
        <w:t>bar</w:t>
      </w:r>
    </w:p>
    <w:p w14:paraId="1DAF7BCB" w14:textId="77777777" w:rsidR="00954357" w:rsidRDefault="00DD1A20">
      <w:pPr>
        <w:pStyle w:val="ListParagraph"/>
        <w:numPr>
          <w:ilvl w:val="1"/>
          <w:numId w:val="10"/>
        </w:numPr>
        <w:tabs>
          <w:tab w:val="left" w:pos="2100"/>
          <w:tab w:val="left" w:pos="2101"/>
        </w:tabs>
        <w:spacing w:line="267" w:lineRule="exact"/>
        <w:ind w:hanging="361"/>
        <w:rPr>
          <w:b/>
        </w:rPr>
      </w:pPr>
      <w:r>
        <w:t xml:space="preserve">Click </w:t>
      </w:r>
      <w:r>
        <w:rPr>
          <w:b/>
        </w:rPr>
        <w:t>View</w:t>
      </w:r>
      <w:r>
        <w:rPr>
          <w:b/>
          <w:spacing w:val="1"/>
        </w:rPr>
        <w:t xml:space="preserve"> </w:t>
      </w:r>
      <w:r>
        <w:rPr>
          <w:b/>
        </w:rPr>
        <w:t>Certificates</w:t>
      </w:r>
    </w:p>
    <w:p w14:paraId="702CDE1B" w14:textId="77777777" w:rsidR="00954357" w:rsidRDefault="00DD1A20">
      <w:pPr>
        <w:pStyle w:val="ListParagraph"/>
        <w:numPr>
          <w:ilvl w:val="1"/>
          <w:numId w:val="10"/>
        </w:numPr>
        <w:tabs>
          <w:tab w:val="left" w:pos="2100"/>
          <w:tab w:val="left" w:pos="2101"/>
        </w:tabs>
        <w:spacing w:line="267" w:lineRule="exact"/>
        <w:ind w:hanging="361"/>
      </w:pPr>
      <w:r>
        <w:t xml:space="preserve">Click </w:t>
      </w:r>
      <w:r>
        <w:rPr>
          <w:b/>
        </w:rPr>
        <w:t xml:space="preserve">Install Certificate </w:t>
      </w:r>
      <w:r>
        <w:t>and select the appropriate store for client</w:t>
      </w:r>
      <w:r>
        <w:rPr>
          <w:spacing w:val="-13"/>
        </w:rPr>
        <w:t xml:space="preserve"> </w:t>
      </w:r>
      <w:r>
        <w:t>access</w:t>
      </w:r>
    </w:p>
    <w:p w14:paraId="045196F7" w14:textId="77777777" w:rsidR="00954357" w:rsidRDefault="00954357">
      <w:pPr>
        <w:spacing w:line="267" w:lineRule="exact"/>
      </w:pPr>
    </w:p>
    <w:p w14:paraId="49193D99" w14:textId="77777777" w:rsidR="00954357" w:rsidRDefault="00954357">
      <w:pPr>
        <w:pStyle w:val="BodyText"/>
        <w:spacing w:before="4"/>
        <w:rPr>
          <w:sz w:val="11"/>
        </w:rPr>
      </w:pPr>
    </w:p>
    <w:p w14:paraId="685CF570" w14:textId="77777777" w:rsidR="00954357" w:rsidRDefault="00DD1A20">
      <w:pPr>
        <w:pStyle w:val="ListParagraph"/>
        <w:numPr>
          <w:ilvl w:val="0"/>
          <w:numId w:val="10"/>
        </w:numPr>
        <w:tabs>
          <w:tab w:val="left" w:pos="1380"/>
          <w:tab w:val="left" w:pos="1381"/>
        </w:tabs>
        <w:spacing w:before="101"/>
        <w:ind w:right="539"/>
      </w:pPr>
      <w:r>
        <w:t xml:space="preserve">Access </w:t>
      </w:r>
      <w:r>
        <w:rPr>
          <w:b/>
        </w:rPr>
        <w:t xml:space="preserve">System Manager -&gt; Security -&gt; Certificates -&gt; Authority -&gt; CA Structure &amp; CRLs. </w:t>
      </w:r>
      <w:r>
        <w:t>Then download the pem file to import the certificate into your trust certificate</w:t>
      </w:r>
      <w:r>
        <w:rPr>
          <w:spacing w:val="-8"/>
        </w:rPr>
        <w:t xml:space="preserve"> </w:t>
      </w:r>
      <w:r>
        <w:t>store.</w:t>
      </w:r>
    </w:p>
    <w:p w14:paraId="5140C83E" w14:textId="77777777" w:rsidR="00954357" w:rsidRDefault="00954357">
      <w:pPr>
        <w:pStyle w:val="BodyText"/>
        <w:spacing w:before="4"/>
        <w:rPr>
          <w:sz w:val="29"/>
        </w:rPr>
      </w:pPr>
    </w:p>
    <w:p w14:paraId="3D4EC458" w14:textId="77777777" w:rsidR="00954357" w:rsidRDefault="00DD1A20">
      <w:pPr>
        <w:pStyle w:val="Heading4"/>
        <w:spacing w:before="0"/>
      </w:pPr>
      <w:r>
        <w:t>Java JKS trust certificate store</w:t>
      </w:r>
    </w:p>
    <w:p w14:paraId="11CF4B4C" w14:textId="77777777" w:rsidR="00954357" w:rsidRDefault="005D1EB8">
      <w:pPr>
        <w:pStyle w:val="BodyText"/>
        <w:spacing w:before="123"/>
        <w:ind w:left="300" w:right="506"/>
      </w:pPr>
      <w:r>
        <w:rPr>
          <w:noProof/>
        </w:rPr>
        <mc:AlternateContent>
          <mc:Choice Requires="wps">
            <w:drawing>
              <wp:anchor distT="0" distB="0" distL="114300" distR="114300" simplePos="0" relativeHeight="251684864" behindDoc="0" locked="0" layoutInCell="1" allowOverlap="1" wp14:anchorId="79437151" wp14:editId="2B5F2A43">
                <wp:simplePos x="0" y="0"/>
                <wp:positionH relativeFrom="page">
                  <wp:posOffset>896620</wp:posOffset>
                </wp:positionH>
                <wp:positionV relativeFrom="paragraph">
                  <wp:posOffset>499110</wp:posOffset>
                </wp:positionV>
                <wp:extent cx="6209665" cy="0"/>
                <wp:effectExtent l="0" t="0" r="0" b="0"/>
                <wp:wrapNone/>
                <wp:docPr id="369"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05745F" id="Line 234" o:spid="_x0000_s1026" style="position:absolute;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39.3pt" to="559.55pt,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" strokeweight=".24pt">
                <w10:wrap anchorx="page"/>
              </v:line>
            </w:pict>
          </mc:Fallback>
        </mc:AlternateContent>
      </w:r>
      <w:r w:rsidR="00DD1A20">
        <w:t>To handle System Manager self-signed certificates, it is reasonable to create and export the CA certificate and import into a trust store. For example,</w:t>
      </w:r>
    </w:p>
    <w:p w14:paraId="58886897" w14:textId="77777777" w:rsidR="00954357" w:rsidRDefault="005D1EB8">
      <w:pPr>
        <w:pStyle w:val="BodyText"/>
        <w:spacing w:before="6"/>
        <w:rPr>
          <w:sz w:val="8"/>
        </w:rPr>
      </w:pPr>
      <w:r>
        <w:rPr>
          <w:noProof/>
        </w:rPr>
        <mc:AlternateContent>
          <mc:Choice Requires="wps">
            <w:drawing>
              <wp:anchor distT="0" distB="0" distL="0" distR="0" simplePos="0" relativeHeight="251681792" behindDoc="1" locked="0" layoutInCell="1" allowOverlap="1" wp14:anchorId="7CE50D4D" wp14:editId="7A3C2F51">
                <wp:simplePos x="0" y="0"/>
                <wp:positionH relativeFrom="page">
                  <wp:posOffset>896620</wp:posOffset>
                </wp:positionH>
                <wp:positionV relativeFrom="paragraph">
                  <wp:posOffset>81280</wp:posOffset>
                </wp:positionV>
                <wp:extent cx="6209665" cy="565785"/>
                <wp:effectExtent l="0" t="0" r="0" b="0"/>
                <wp:wrapTopAndBottom/>
                <wp:docPr id="368"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56578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DF6961" w14:textId="77777777" w:rsidR="007D1F60" w:rsidRDefault="007D1F60">
                            <w:pPr>
                              <w:tabs>
                                <w:tab w:val="left" w:pos="2188"/>
                                <w:tab w:val="left" w:pos="2836"/>
                              </w:tabs>
                              <w:spacing w:before="23" w:line="379" w:lineRule="auto"/>
                              <w:ind w:left="28" w:right="1215"/>
                              <w:rPr>
                                <w:rFonts w:ascii="Courier New"/>
                                <w:sz w:val="18"/>
                              </w:rPr>
                            </w:pPr>
                            <w:r>
                              <w:rPr>
                                <w:rFonts w:ascii="Courier New"/>
                                <w:sz w:val="18"/>
                              </w:rPr>
                              <w:t>$ keytool</w:t>
                            </w:r>
                            <w:r>
                              <w:rPr>
                                <w:rFonts w:ascii="Courier New"/>
                                <w:spacing w:val="-8"/>
                                <w:sz w:val="18"/>
                              </w:rPr>
                              <w:t xml:space="preserve"> </w:t>
                            </w:r>
                            <w:r>
                              <w:rPr>
                                <w:rFonts w:ascii="Courier New"/>
                                <w:sz w:val="18"/>
                              </w:rPr>
                              <w:t>-</w:t>
                            </w:r>
                            <w:r>
                              <w:rPr>
                                <w:rFonts w:ascii="Courier New"/>
                                <w:spacing w:val="-4"/>
                                <w:sz w:val="18"/>
                              </w:rPr>
                              <w:t xml:space="preserve"> </w:t>
                            </w:r>
                            <w:r>
                              <w:rPr>
                                <w:rFonts w:ascii="Courier New"/>
                                <w:sz w:val="18"/>
                              </w:rPr>
                              <w:t>import</w:t>
                            </w:r>
                            <w:r>
                              <w:rPr>
                                <w:rFonts w:ascii="Courier New"/>
                                <w:sz w:val="18"/>
                              </w:rPr>
                              <w:tab/>
                              <w:t>-alias myhostname -file myhostname.crt -keystore sample.jks Enter</w:t>
                            </w:r>
                            <w:r>
                              <w:rPr>
                                <w:rFonts w:ascii="Courier New"/>
                                <w:spacing w:val="-8"/>
                                <w:sz w:val="18"/>
                              </w:rPr>
                              <w:t xml:space="preserve"> </w:t>
                            </w:r>
                            <w:r>
                              <w:rPr>
                                <w:rFonts w:ascii="Courier New"/>
                                <w:sz w:val="18"/>
                              </w:rPr>
                              <w:t>keystore</w:t>
                            </w:r>
                            <w:r>
                              <w:rPr>
                                <w:rFonts w:ascii="Courier New"/>
                                <w:spacing w:val="-7"/>
                                <w:sz w:val="18"/>
                              </w:rPr>
                              <w:t xml:space="preserve"> </w:t>
                            </w:r>
                            <w:r>
                              <w:rPr>
                                <w:rFonts w:ascii="Courier New"/>
                                <w:sz w:val="18"/>
                              </w:rPr>
                              <w:t>password:</w:t>
                            </w:r>
                            <w:r>
                              <w:rPr>
                                <w:rFonts w:ascii="Courier New"/>
                                <w:sz w:val="18"/>
                              </w:rPr>
                              <w:tab/>
                              <w:t>sample</w:t>
                            </w:r>
                          </w:p>
                          <w:p w14:paraId="5EDAA081" w14:textId="77777777" w:rsidR="007D1F60" w:rsidRDefault="007D1F60">
                            <w:pPr>
                              <w:tabs>
                                <w:tab w:val="left" w:pos="1108"/>
                                <w:tab w:val="left" w:pos="1648"/>
                              </w:tabs>
                              <w:spacing w:before="3"/>
                              <w:ind w:left="28"/>
                              <w:rPr>
                                <w:rFonts w:ascii="Courier New"/>
                                <w:sz w:val="18"/>
                              </w:rPr>
                            </w:pPr>
                            <w:r>
                              <w:rPr>
                                <w:rFonts w:ascii="Courier New"/>
                                <w:sz w:val="18"/>
                              </w:rPr>
                              <w:t>Re-enter</w:t>
                            </w:r>
                            <w:r>
                              <w:rPr>
                                <w:rFonts w:ascii="Courier New"/>
                                <w:sz w:val="18"/>
                              </w:rPr>
                              <w:tab/>
                              <w:t>new</w:t>
                            </w:r>
                            <w:r>
                              <w:rPr>
                                <w:rFonts w:ascii="Courier New"/>
                                <w:sz w:val="18"/>
                              </w:rPr>
                              <w:tab/>
                              <w:t>password:</w:t>
                            </w:r>
                            <w:r>
                              <w:rPr>
                                <w:rFonts w:ascii="Courier New"/>
                                <w:spacing w:val="-2"/>
                                <w:sz w:val="18"/>
                              </w:rPr>
                              <w:t xml:space="preserve"> </w:t>
                            </w:r>
                            <w:r>
                              <w:rPr>
                                <w:rFonts w:ascii="Courier New"/>
                                <w:sz w:val="18"/>
                              </w:rPr>
                              <w:t>sample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D3AC0F" id="_x0000_t202" coordsize="21600,21600" o:spt="202" path="m,l,21600r21600,l21600,xe">
                <v:stroke joinstyle="miter"/>
                <v:path gradientshapeok="t" o:connecttype="rect"/>
              </v:shapetype>
              <v:shape id="Text Box 233" o:spid="_x0000_s1026" type="#_x0000_t202" style="position:absolute;margin-left:70.6pt;margin-top:6.4pt;width:488.95pt;height:44.55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" fillcolor="#f1f1f1" stroked="f">
                <v:textbox inset="0,0,0,0">
                  <w:txbxContent>
                    <w:p w:rsidR="007D1F60" w:rsidRDefault="007D1F60">
                      <w:pPr>
                        <w:tabs>
                          <w:tab w:val="left" w:pos="2188"/>
                          <w:tab w:val="left" w:pos="2836"/>
                        </w:tabs>
                        <w:spacing w:before="23" w:line="379" w:lineRule="auto"/>
                        <w:ind w:left="28" w:right="1215"/>
                        <w:rPr>
                          <w:rFonts w:ascii="Courier New"/>
                          <w:sz w:val="18"/>
                        </w:rPr>
                      </w:pPr>
                      <w:r>
                        <w:rPr>
                          <w:rFonts w:ascii="Courier New"/>
                          <w:sz w:val="18"/>
                        </w:rPr>
                        <w:t>$ keytool</w:t>
                      </w:r>
                      <w:r>
                        <w:rPr>
                          <w:rFonts w:ascii="Courier New"/>
                          <w:spacing w:val="-8"/>
                          <w:sz w:val="18"/>
                        </w:rPr>
                        <w:t xml:space="preserve"> </w:t>
                      </w:r>
                      <w:r>
                        <w:rPr>
                          <w:rFonts w:ascii="Courier New"/>
                          <w:sz w:val="18"/>
                        </w:rPr>
                        <w:t>-</w:t>
                      </w:r>
                      <w:r>
                        <w:rPr>
                          <w:rFonts w:ascii="Courier New"/>
                          <w:spacing w:val="-4"/>
                          <w:sz w:val="18"/>
                        </w:rPr>
                        <w:t xml:space="preserve"> </w:t>
                      </w:r>
                      <w:r>
                        <w:rPr>
                          <w:rFonts w:ascii="Courier New"/>
                          <w:sz w:val="18"/>
                        </w:rPr>
                        <w:t>import</w:t>
                      </w:r>
                      <w:r>
                        <w:rPr>
                          <w:rFonts w:ascii="Courier New"/>
                          <w:sz w:val="18"/>
                        </w:rPr>
                        <w:tab/>
                        <w:t>-alias myhostname -file myhostname.crt -keystore sample.jks Enter</w:t>
                      </w:r>
                      <w:r>
                        <w:rPr>
                          <w:rFonts w:ascii="Courier New"/>
                          <w:spacing w:val="-8"/>
                          <w:sz w:val="18"/>
                        </w:rPr>
                        <w:t xml:space="preserve"> </w:t>
                      </w:r>
                      <w:r>
                        <w:rPr>
                          <w:rFonts w:ascii="Courier New"/>
                          <w:sz w:val="18"/>
                        </w:rPr>
                        <w:t>keystore</w:t>
                      </w:r>
                      <w:r>
                        <w:rPr>
                          <w:rFonts w:ascii="Courier New"/>
                          <w:spacing w:val="-7"/>
                          <w:sz w:val="18"/>
                        </w:rPr>
                        <w:t xml:space="preserve"> </w:t>
                      </w:r>
                      <w:r>
                        <w:rPr>
                          <w:rFonts w:ascii="Courier New"/>
                          <w:sz w:val="18"/>
                        </w:rPr>
                        <w:t>password:</w:t>
                      </w:r>
                      <w:r>
                        <w:rPr>
                          <w:rFonts w:ascii="Courier New"/>
                          <w:sz w:val="18"/>
                        </w:rPr>
                        <w:tab/>
                        <w:t>sample</w:t>
                      </w:r>
                    </w:p>
                    <w:p w:rsidR="007D1F60" w:rsidRDefault="007D1F60">
                      <w:pPr>
                        <w:tabs>
                          <w:tab w:val="left" w:pos="1108"/>
                          <w:tab w:val="left" w:pos="1648"/>
                        </w:tabs>
                        <w:spacing w:before="3"/>
                        <w:ind w:left="28"/>
                        <w:rPr>
                          <w:rFonts w:ascii="Courier New"/>
                          <w:sz w:val="18"/>
                        </w:rPr>
                      </w:pPr>
                      <w:r>
                        <w:rPr>
                          <w:rFonts w:ascii="Courier New"/>
                          <w:sz w:val="18"/>
                        </w:rPr>
                        <w:t>Re-enter</w:t>
                      </w:r>
                      <w:r>
                        <w:rPr>
                          <w:rFonts w:ascii="Courier New"/>
                          <w:sz w:val="18"/>
                        </w:rPr>
                        <w:tab/>
                        <w:t>new</w:t>
                      </w:r>
                      <w:r>
                        <w:rPr>
                          <w:rFonts w:ascii="Courier New"/>
                          <w:sz w:val="18"/>
                        </w:rPr>
                        <w:tab/>
                        <w:t>password:</w:t>
                      </w:r>
                      <w:r>
                        <w:rPr>
                          <w:rFonts w:ascii="Courier New"/>
                          <w:spacing w:val="-2"/>
                          <w:sz w:val="18"/>
                        </w:rPr>
                        <w:t xml:space="preserve"> </w:t>
                      </w:r>
                      <w:r>
                        <w:rPr>
                          <w:rFonts w:ascii="Courier New"/>
                          <w:sz w:val="18"/>
                        </w:rPr>
                        <w:t>sample</w:t>
                      </w:r>
                    </w:p>
                  </w:txbxContent>
                </v:textbox>
                <w10:wrap type="topAndBottom" anchorx="page"/>
              </v:shape>
            </w:pict>
          </mc:Fallback>
        </mc:AlternateContent>
      </w:r>
    </w:p>
    <w:p w14:paraId="04215BB9" w14:textId="77777777" w:rsidR="00954357" w:rsidRDefault="005D1EB8">
      <w:pPr>
        <w:pStyle w:val="BodyText"/>
        <w:spacing w:line="20" w:lineRule="exact"/>
        <w:ind w:left="268"/>
        <w:rPr>
          <w:sz w:val="2"/>
        </w:rPr>
      </w:pPr>
      <w:r>
        <w:rPr>
          <w:noProof/>
        </w:rPr>
        <mc:AlternateContent>
          <mc:Choice Requires="wps">
            <w:drawing>
              <wp:anchor distT="0" distB="0" distL="114300" distR="114300" simplePos="0" relativeHeight="251900928" behindDoc="0" locked="0" layoutInCell="1" allowOverlap="1" wp14:anchorId="71F02970" wp14:editId="2572A700">
                <wp:simplePos x="0" y="0"/>
                <wp:positionH relativeFrom="page">
                  <wp:posOffset>896620</wp:posOffset>
                </wp:positionH>
                <wp:positionV relativeFrom="paragraph">
                  <wp:posOffset>567055</wp:posOffset>
                </wp:positionV>
                <wp:extent cx="6209665" cy="0"/>
                <wp:effectExtent l="0" t="0" r="0" b="0"/>
                <wp:wrapNone/>
                <wp:docPr id="367" name="Line 3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66B0F8" id="Line 391" o:spid="_x0000_s1026" style="position:absolute;z-index:251900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44.65pt" to="559.55pt,4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" strokeweight=".24pt">
                <w10:wrap anchorx="page"/>
              </v:line>
            </w:pict>
          </mc:Fallback>
        </mc:AlternateContent>
      </w:r>
    </w:p>
    <w:p w14:paraId="0EC88D25" w14:textId="77777777" w:rsidR="00954357" w:rsidRDefault="00DD1A20">
      <w:pPr>
        <w:pStyle w:val="BodyText"/>
        <w:spacing w:before="94"/>
        <w:ind w:left="300"/>
      </w:pPr>
      <w:r>
        <w:t xml:space="preserve">Answer </w:t>
      </w:r>
      <w:r>
        <w:rPr>
          <w:rFonts w:ascii="Courier New"/>
        </w:rPr>
        <w:t>yes</w:t>
      </w:r>
      <w:r>
        <w:rPr>
          <w:rFonts w:ascii="Courier New"/>
          <w:spacing w:val="-96"/>
        </w:rPr>
        <w:t xml:space="preserve"> </w:t>
      </w:r>
      <w:r>
        <w:t>when asked whether this is a trusted certificate.</w:t>
      </w:r>
    </w:p>
    <w:p w14:paraId="3EDB7C1D" w14:textId="77777777" w:rsidR="00954357" w:rsidRDefault="00954357">
      <w:pPr>
        <w:pStyle w:val="BodyText"/>
        <w:rPr>
          <w:sz w:val="20"/>
        </w:rPr>
      </w:pPr>
    </w:p>
    <w:p w14:paraId="05353CCE" w14:textId="77777777" w:rsidR="00954357" w:rsidRDefault="005D1EB8">
      <w:pPr>
        <w:pStyle w:val="BodyText"/>
        <w:spacing w:before="10"/>
        <w:rPr>
          <w:sz w:val="15"/>
        </w:rPr>
      </w:pPr>
      <w:r>
        <w:rPr>
          <w:noProof/>
        </w:rPr>
        <mc:AlternateContent>
          <mc:Choice Requires="wps">
            <w:drawing>
              <wp:anchor distT="0" distB="0" distL="0" distR="0" simplePos="0" relativeHeight="251683840" behindDoc="1" locked="0" layoutInCell="1" allowOverlap="1" wp14:anchorId="3A7D6179" wp14:editId="77113AD1">
                <wp:simplePos x="0" y="0"/>
                <wp:positionH relativeFrom="page">
                  <wp:posOffset>896620</wp:posOffset>
                </wp:positionH>
                <wp:positionV relativeFrom="paragraph">
                  <wp:posOffset>149225</wp:posOffset>
                </wp:positionV>
                <wp:extent cx="6209665" cy="1270"/>
                <wp:effectExtent l="0" t="0" r="0" b="0"/>
                <wp:wrapTopAndBottom/>
                <wp:docPr id="366" name="Freeform 2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B9FCC5" id="Freeform 230" o:spid="_x0000_s1026" style="position:absolute;margin-left:70.6pt;margin-top:11.75pt;width:488.95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" path="m,l9779,e" filled="f" strokeweight=".24pt">
                <v:path arrowok="t" o:connecttype="custom" o:connectlocs="0,0;6209665,0" o:connectangles="0,0"/>
                <w10:wrap type="topAndBottom" anchorx="page"/>
              </v:shape>
            </w:pict>
          </mc:Fallback>
        </mc:AlternateContent>
      </w:r>
    </w:p>
    <w:p w14:paraId="666A5D43" w14:textId="77777777" w:rsidR="00954357" w:rsidRDefault="00DD1A20">
      <w:pPr>
        <w:pStyle w:val="Heading3"/>
      </w:pPr>
      <w:bookmarkStart w:id="45" w:name="_Toc71048168"/>
      <w:bookmarkStart w:id="46" w:name="_Toc71048258"/>
      <w:bookmarkStart w:id="47" w:name="_Toc151555516"/>
      <w:r>
        <w:t>Contents of SDK zip</w:t>
      </w:r>
      <w:bookmarkEnd w:id="45"/>
      <w:bookmarkEnd w:id="46"/>
      <w:bookmarkEnd w:id="47"/>
    </w:p>
    <w:p w14:paraId="1988B68C" w14:textId="77777777" w:rsidR="00954357" w:rsidRDefault="00954357">
      <w:pPr>
        <w:pStyle w:val="BodyText"/>
        <w:spacing w:before="8"/>
        <w:rPr>
          <w:rFonts w:ascii="Cambria"/>
          <w:b/>
          <w:sz w:val="15"/>
        </w:rPr>
      </w:pPr>
    </w:p>
    <w:p w14:paraId="2CCFDF38" w14:textId="77777777" w:rsidR="00954357" w:rsidRDefault="00DD1A20">
      <w:pPr>
        <w:pStyle w:val="BodyText"/>
        <w:spacing w:before="56"/>
        <w:ind w:left="300" w:right="384"/>
      </w:pPr>
      <w:r>
        <w:t>The Web Service is designed to be used without any SDK. This zip is used for development of java clients. It is focused on providing JAXB mappings between Session Manager Web Service model classes and JSON or XML content. It uses of one of the Java REST client frameworks such as Oracle Jersey, JBoss RESTEasy, Apache CXF or HTTPClient.</w:t>
      </w:r>
    </w:p>
    <w:p w14:paraId="3DB33053" w14:textId="77777777" w:rsidR="00954357" w:rsidRDefault="00DD1A20">
      <w:pPr>
        <w:pStyle w:val="BodyText"/>
        <w:spacing w:before="119"/>
        <w:ind w:left="300"/>
      </w:pPr>
      <w:r>
        <w:t>The contents of the zip are:</w:t>
      </w:r>
    </w:p>
    <w:p w14:paraId="1E51B6D9" w14:textId="77777777" w:rsidR="00954357" w:rsidRDefault="00DD1A20">
      <w:pPr>
        <w:pStyle w:val="ListParagraph"/>
        <w:numPr>
          <w:ilvl w:val="0"/>
          <w:numId w:val="11"/>
        </w:numPr>
        <w:tabs>
          <w:tab w:val="left" w:pos="1020"/>
          <w:tab w:val="left" w:pos="1021"/>
        </w:tabs>
        <w:spacing w:before="120"/>
        <w:ind w:hanging="361"/>
      </w:pPr>
      <w:r>
        <w:t>asmelementmgr_jaxb.jar containing JAXB mappings for Java</w:t>
      </w:r>
      <w:r>
        <w:rPr>
          <w:spacing w:val="-7"/>
        </w:rPr>
        <w:t xml:space="preserve"> </w:t>
      </w:r>
      <w:r>
        <w:t>clients</w:t>
      </w:r>
    </w:p>
    <w:p w14:paraId="3FE05C61" w14:textId="77777777" w:rsidR="00954357" w:rsidRDefault="00DD1A20">
      <w:pPr>
        <w:pStyle w:val="ListParagraph"/>
        <w:numPr>
          <w:ilvl w:val="1"/>
          <w:numId w:val="13"/>
        </w:numPr>
        <w:tabs>
          <w:tab w:val="left" w:pos="1020"/>
          <w:tab w:val="left" w:pos="1021"/>
        </w:tabs>
        <w:ind w:hanging="361"/>
        <w:rPr>
          <w:rFonts w:ascii="Symbol" w:hAnsi="Symbol"/>
        </w:rPr>
      </w:pPr>
      <w:r>
        <w:t>javadoc for the JAXB model</w:t>
      </w:r>
      <w:r>
        <w:rPr>
          <w:spacing w:val="-8"/>
        </w:rPr>
        <w:t xml:space="preserve"> </w:t>
      </w:r>
      <w:r>
        <w:t>classes</w:t>
      </w:r>
    </w:p>
    <w:p w14:paraId="1D44BBE6" w14:textId="77777777" w:rsidR="00954357" w:rsidRDefault="00DD1A20">
      <w:pPr>
        <w:pStyle w:val="ListParagraph"/>
        <w:numPr>
          <w:ilvl w:val="1"/>
          <w:numId w:val="13"/>
        </w:numPr>
        <w:tabs>
          <w:tab w:val="left" w:pos="1020"/>
          <w:tab w:val="left" w:pos="1021"/>
        </w:tabs>
        <w:spacing w:before="1"/>
        <w:ind w:right="495"/>
        <w:rPr>
          <w:rFonts w:ascii="Symbol" w:hAnsi="Symbol"/>
        </w:rPr>
      </w:pPr>
      <w:r>
        <w:t>Sample code which works with latest Oracle Jersey client. The code is dependent upon Jersey and JUnit.</w:t>
      </w:r>
    </w:p>
    <w:p w14:paraId="70E9250B" w14:textId="77777777" w:rsidR="00954357" w:rsidRDefault="00954357">
      <w:pPr>
        <w:rPr>
          <w:rFonts w:ascii="Symbol" w:hAnsi="Symbol"/>
        </w:rPr>
        <w:sectPr w:rsidR="00954357" w:rsidSect="000F14C9">
          <w:headerReference w:type="default" r:id="rId27"/>
          <w:footerReference w:type="default" r:id="rId28"/>
          <w:pgSz w:w="12240" w:h="15840"/>
          <w:pgMar w:top="1440" w:right="1440" w:bottom="1440" w:left="1440" w:header="720" w:footer="720" w:gutter="0"/>
          <w:cols w:space="720"/>
          <w:docGrid w:linePitch="299"/>
        </w:sectPr>
      </w:pPr>
    </w:p>
    <w:bookmarkStart w:id="48" w:name="_Toc71048169"/>
    <w:bookmarkStart w:id="49" w:name="_Toc71048259"/>
    <w:bookmarkStart w:id="50" w:name="_Toc151555517"/>
    <w:p w14:paraId="3B3F0391" w14:textId="77777777" w:rsidR="00954357" w:rsidRDefault="005D1EB8" w:rsidP="008053A8">
      <w:pPr>
        <w:pStyle w:val="Heading1"/>
      </w:pPr>
      <w:r>
        <w:rPr>
          <w:noProof/>
        </w:rPr>
        <w:lastRenderedPageBreak/>
        <mc:AlternateContent>
          <mc:Choice Requires="wps">
            <w:drawing>
              <wp:anchor distT="0" distB="0" distL="0" distR="0" simplePos="0" relativeHeight="251685888" behindDoc="1" locked="0" layoutInCell="1" allowOverlap="1" wp14:anchorId="6B0A584A" wp14:editId="06E9EC2C">
                <wp:simplePos x="0" y="0"/>
                <wp:positionH relativeFrom="page">
                  <wp:posOffset>896620</wp:posOffset>
                </wp:positionH>
                <wp:positionV relativeFrom="paragraph">
                  <wp:posOffset>984250</wp:posOffset>
                </wp:positionV>
                <wp:extent cx="6209665" cy="1270"/>
                <wp:effectExtent l="0" t="0" r="0" b="0"/>
                <wp:wrapTopAndBottom/>
                <wp:docPr id="365" name="Freeform 2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182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DC7EA2" id="Freeform 229" o:spid="_x0000_s1026" style="position:absolute;margin-left:70.6pt;margin-top:77.5pt;width:488.95pt;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" path="m,l9779,e" filled="f" strokeweight="1.44pt">
                <v:path arrowok="t" o:connecttype="custom" o:connectlocs="0,0;6209665,0" o:connectangles="0,0"/>
                <w10:wrap type="topAndBottom" anchorx="page"/>
              </v:shape>
            </w:pict>
          </mc:Fallback>
        </mc:AlternateContent>
      </w:r>
      <w:r w:rsidR="00DD1A20">
        <w:t>Chapter</w:t>
      </w:r>
      <w:r w:rsidR="00DD1A20">
        <w:rPr>
          <w:spacing w:val="-3"/>
        </w:rPr>
        <w:t xml:space="preserve"> </w:t>
      </w:r>
      <w:r w:rsidR="00DD1A20">
        <w:t>2:</w:t>
      </w:r>
      <w:r w:rsidR="00DD1A20">
        <w:tab/>
        <w:t xml:space="preserve">Authentication </w:t>
      </w:r>
      <w:r w:rsidR="00DD1A20">
        <w:rPr>
          <w:spacing w:val="-5"/>
        </w:rPr>
        <w:t xml:space="preserve">and </w:t>
      </w:r>
      <w:r w:rsidR="00DD1A20">
        <w:t>authorization</w:t>
      </w:r>
      <w:bookmarkEnd w:id="48"/>
      <w:bookmarkEnd w:id="49"/>
      <w:bookmarkEnd w:id="50"/>
    </w:p>
    <w:p w14:paraId="7B78B327" w14:textId="77777777" w:rsidR="00954357" w:rsidRDefault="00954357">
      <w:pPr>
        <w:pStyle w:val="BodyText"/>
        <w:rPr>
          <w:rFonts w:ascii="Cambria"/>
          <w:b/>
          <w:sz w:val="20"/>
        </w:rPr>
      </w:pPr>
    </w:p>
    <w:p w14:paraId="607DEB6F" w14:textId="77777777" w:rsidR="00954357" w:rsidRDefault="00954357">
      <w:pPr>
        <w:pStyle w:val="BodyText"/>
        <w:spacing w:before="1"/>
        <w:rPr>
          <w:rFonts w:ascii="Cambria"/>
          <w:b/>
          <w:sz w:val="18"/>
        </w:rPr>
      </w:pPr>
    </w:p>
    <w:p w14:paraId="59BDDC5C" w14:textId="77777777" w:rsidR="00954357" w:rsidRDefault="00DD1A20">
      <w:pPr>
        <w:pStyle w:val="BodyText"/>
        <w:spacing w:before="1"/>
        <w:ind w:left="300" w:right="547"/>
      </w:pPr>
      <w:r>
        <w:t>The web service supports HTTP Basic authentication. The client encodes the "username:password" string and puts it into an Authorization HTTP header.</w:t>
      </w:r>
    </w:p>
    <w:p w14:paraId="63BBA9DC" w14:textId="77777777" w:rsidR="009B001A" w:rsidRDefault="009B001A" w:rsidP="009B001A">
      <w:pPr>
        <w:pStyle w:val="BodyText"/>
        <w:spacing w:before="1"/>
        <w:ind w:right="547"/>
      </w:pPr>
    </w:p>
    <w:p w14:paraId="3170411A" w14:textId="77777777" w:rsidR="00954357" w:rsidRDefault="005D1EB8">
      <w:pPr>
        <w:pStyle w:val="BodyText"/>
        <w:spacing w:before="6"/>
        <w:rPr>
          <w:sz w:val="8"/>
        </w:rPr>
      </w:pPr>
      <w:r>
        <w:rPr>
          <w:noProof/>
        </w:rPr>
        <mc:AlternateContent>
          <mc:Choice Requires="wps">
            <w:drawing>
              <wp:anchor distT="0" distB="0" distL="0" distR="0" simplePos="0" relativeHeight="251686912" behindDoc="1" locked="0" layoutInCell="1" allowOverlap="1" wp14:anchorId="57160D01" wp14:editId="03FDC1F9">
                <wp:simplePos x="0" y="0"/>
                <wp:positionH relativeFrom="page">
                  <wp:posOffset>896620</wp:posOffset>
                </wp:positionH>
                <wp:positionV relativeFrom="paragraph">
                  <wp:posOffset>81280</wp:posOffset>
                </wp:positionV>
                <wp:extent cx="6209665" cy="360045"/>
                <wp:effectExtent l="0" t="0" r="0" b="0"/>
                <wp:wrapTopAndBottom/>
                <wp:docPr id="364"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36004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7700EE" w14:textId="77777777" w:rsidR="007D1F60" w:rsidRDefault="007D1F60">
                            <w:pPr>
                              <w:spacing w:before="23"/>
                              <w:ind w:left="28"/>
                              <w:rPr>
                                <w:rFonts w:ascii="Courier New"/>
                                <w:sz w:val="18"/>
                              </w:rPr>
                            </w:pPr>
                            <w:r>
                              <w:rPr>
                                <w:rFonts w:ascii="Courier New"/>
                                <w:sz w:val="18"/>
                              </w:rPr>
                              <w:t>Authorization: Basic QWxhZGluZzpvcGVuIHNlc2FtZQh1.</w:t>
                            </w:r>
                          </w:p>
                          <w:p w14:paraId="366BA618" w14:textId="77777777" w:rsidR="007D1F60" w:rsidRDefault="007D1F60">
                            <w:pPr>
                              <w:spacing w:before="120"/>
                              <w:ind w:left="28"/>
                              <w:rPr>
                                <w:rFonts w:ascii="Courier New"/>
                                <w:sz w:val="18"/>
                              </w:rPr>
                            </w:pPr>
                            <w:r>
                              <w:rPr>
                                <w:rFonts w:ascii="Courier New"/>
                                <w:sz w:val="18"/>
                              </w:rPr>
                              <w:t>GET https://{fqdn}/ASM/ws/...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34F6D4" id="Text Box 227" o:spid="_x0000_s1027" type="#_x0000_t202" style="position:absolute;margin-left:70.6pt;margin-top:6.4pt;width:488.95pt;height:28.35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" fillcolor="#f1f1f1" stroked="f">
                <v:textbox inset="0,0,0,0">
                  <w:txbxContent>
                    <w:p w:rsidR="007D1F60" w:rsidRDefault="007D1F60">
                      <w:pPr>
                        <w:spacing w:before="23"/>
                        <w:ind w:left="28"/>
                        <w:rPr>
                          <w:rFonts w:ascii="Courier New"/>
                          <w:sz w:val="18"/>
                        </w:rPr>
                      </w:pPr>
                      <w:r>
                        <w:rPr>
                          <w:rFonts w:ascii="Courier New"/>
                          <w:sz w:val="18"/>
                        </w:rPr>
                        <w:t>Authorization: Basic QWxhZGluZzpvcGVuIHNlc2FtZQh1.</w:t>
                      </w:r>
                    </w:p>
                    <w:p w:rsidR="007D1F60" w:rsidRDefault="007D1F60">
                      <w:pPr>
                        <w:spacing w:before="120"/>
                        <w:ind w:left="28"/>
                        <w:rPr>
                          <w:rFonts w:ascii="Courier New"/>
                          <w:sz w:val="18"/>
                        </w:rPr>
                      </w:pPr>
                      <w:r>
                        <w:rPr>
                          <w:rFonts w:ascii="Courier New"/>
                          <w:sz w:val="18"/>
                        </w:rPr>
                        <w:t>GET https://{fqdn}/ASM/ws/...</w:t>
                      </w:r>
                    </w:p>
                  </w:txbxContent>
                </v:textbox>
                <w10:wrap type="topAndBottom" anchorx="page"/>
              </v:shape>
            </w:pict>
          </mc:Fallback>
        </mc:AlternateContent>
      </w:r>
    </w:p>
    <w:p w14:paraId="3A7E56AA" w14:textId="77777777" w:rsidR="00954357" w:rsidRDefault="005D1EB8">
      <w:pPr>
        <w:pStyle w:val="BodyText"/>
        <w:spacing w:line="20" w:lineRule="exact"/>
        <w:ind w:left="268"/>
        <w:rPr>
          <w:sz w:val="2"/>
        </w:rPr>
      </w:pPr>
      <w:r>
        <w:rPr>
          <w:noProof/>
        </w:rPr>
        <mc:AlternateContent>
          <mc:Choice Requires="wps">
            <w:drawing>
              <wp:anchor distT="0" distB="0" distL="114300" distR="114300" simplePos="0" relativeHeight="251694080" behindDoc="0" locked="0" layoutInCell="1" allowOverlap="1" wp14:anchorId="3907226F" wp14:editId="61C0BFE8">
                <wp:simplePos x="0" y="0"/>
                <wp:positionH relativeFrom="page">
                  <wp:posOffset>896620</wp:posOffset>
                </wp:positionH>
                <wp:positionV relativeFrom="paragraph">
                  <wp:posOffset>14605</wp:posOffset>
                </wp:positionV>
                <wp:extent cx="6209665" cy="0"/>
                <wp:effectExtent l="0" t="0" r="0" b="0"/>
                <wp:wrapNone/>
                <wp:docPr id="363" name="Lin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DA7299" id="Line 228" o:spid="_x0000_s1026" style="position:absolute;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1.15pt" to="559.5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" strokeweight=".24pt">
                <w10:wrap anchorx="page"/>
              </v:line>
            </w:pict>
          </mc:Fallback>
        </mc:AlternateContent>
      </w:r>
    </w:p>
    <w:p w14:paraId="1BCF97E5" w14:textId="77777777" w:rsidR="009B001A" w:rsidRDefault="005D1EB8">
      <w:pPr>
        <w:pStyle w:val="BodyText"/>
        <w:spacing w:line="20" w:lineRule="exact"/>
        <w:ind w:left="268"/>
        <w:rPr>
          <w:sz w:val="2"/>
        </w:rPr>
      </w:pPr>
      <w:r>
        <w:rPr>
          <w:noProof/>
        </w:rPr>
        <mc:AlternateContent>
          <mc:Choice Requires="wps">
            <w:drawing>
              <wp:anchor distT="0" distB="0" distL="114300" distR="114300" simplePos="0" relativeHeight="251901952" behindDoc="0" locked="0" layoutInCell="1" allowOverlap="1" wp14:anchorId="3A8F2157" wp14:editId="1FFEDC53">
                <wp:simplePos x="0" y="0"/>
                <wp:positionH relativeFrom="page">
                  <wp:posOffset>896620</wp:posOffset>
                </wp:positionH>
                <wp:positionV relativeFrom="paragraph">
                  <wp:posOffset>369570</wp:posOffset>
                </wp:positionV>
                <wp:extent cx="6209665" cy="0"/>
                <wp:effectExtent l="0" t="0" r="0" b="0"/>
                <wp:wrapNone/>
                <wp:docPr id="362" name="Line 3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E77376" id="Line 392" o:spid="_x0000_s1026" style="position:absolute;z-index:251901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29.1pt" to="559.55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" strokeweight=".24pt">
                <w10:wrap anchorx="page"/>
              </v:line>
            </w:pict>
          </mc:Fallback>
        </mc:AlternateContent>
      </w:r>
    </w:p>
    <w:p w14:paraId="0602E165" w14:textId="77777777" w:rsidR="009B001A" w:rsidRDefault="009B001A">
      <w:pPr>
        <w:pStyle w:val="BodyText"/>
        <w:spacing w:line="20" w:lineRule="exact"/>
        <w:ind w:left="268"/>
        <w:rPr>
          <w:sz w:val="2"/>
        </w:rPr>
      </w:pPr>
    </w:p>
    <w:p w14:paraId="378D91D2" w14:textId="77777777" w:rsidR="00954357" w:rsidRDefault="00DD1A20" w:rsidP="00284C84">
      <w:pPr>
        <w:ind w:left="360"/>
      </w:pPr>
      <w:r>
        <w:t xml:space="preserve">If an invalid user and password combination is sent in the HTTP authorization request, then the following error response is </w:t>
      </w:r>
      <w:r w:rsidR="009B001A">
        <w:t>received</w:t>
      </w:r>
      <w:r>
        <w:t>.</w:t>
      </w:r>
    </w:p>
    <w:p w14:paraId="4D1FEC9F" w14:textId="77777777" w:rsidR="0032742C" w:rsidRDefault="0032742C" w:rsidP="0032742C"/>
    <w:p w14:paraId="5CC5669A" w14:textId="77777777" w:rsidR="00954357" w:rsidRDefault="005D1EB8">
      <w:pPr>
        <w:pStyle w:val="BodyText"/>
        <w:spacing w:before="5"/>
        <w:rPr>
          <w:rFonts w:ascii="Times New Roman"/>
          <w:sz w:val="9"/>
        </w:rPr>
      </w:pPr>
      <w:r>
        <w:rPr>
          <w:noProof/>
        </w:rPr>
        <mc:AlternateContent>
          <mc:Choice Requires="wps">
            <w:drawing>
              <wp:anchor distT="0" distB="0" distL="0" distR="0" simplePos="0" relativeHeight="251688960" behindDoc="1" locked="0" layoutInCell="1" allowOverlap="1" wp14:anchorId="0F572E34" wp14:editId="1E943066">
                <wp:simplePos x="0" y="0"/>
                <wp:positionH relativeFrom="page">
                  <wp:posOffset>896620</wp:posOffset>
                </wp:positionH>
                <wp:positionV relativeFrom="paragraph">
                  <wp:posOffset>84455</wp:posOffset>
                </wp:positionV>
                <wp:extent cx="6209665" cy="361315"/>
                <wp:effectExtent l="0" t="0" r="0" b="0"/>
                <wp:wrapTopAndBottom/>
                <wp:docPr id="361"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36131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7192C2" w14:textId="77777777" w:rsidR="007D1F60" w:rsidRDefault="007D1F60">
                            <w:pPr>
                              <w:spacing w:before="23"/>
                              <w:ind w:left="28"/>
                              <w:rPr>
                                <w:rFonts w:ascii="Courier New"/>
                                <w:sz w:val="18"/>
                              </w:rPr>
                            </w:pPr>
                            <w:r>
                              <w:rPr>
                                <w:rFonts w:ascii="Courier New"/>
                                <w:sz w:val="18"/>
                              </w:rPr>
                              <w:t>WWW-Authenticate: Basic realm="admin"</w:t>
                            </w:r>
                          </w:p>
                          <w:p w14:paraId="39181855" w14:textId="77777777" w:rsidR="007D1F60" w:rsidRDefault="007D1F60">
                            <w:pPr>
                              <w:spacing w:before="122"/>
                              <w:ind w:left="28"/>
                              <w:rPr>
                                <w:rFonts w:ascii="Courier New"/>
                                <w:sz w:val="18"/>
                              </w:rPr>
                            </w:pPr>
                            <w:r>
                              <w:rPr>
                                <w:rFonts w:ascii="Courier New"/>
                                <w:sz w:val="18"/>
                              </w:rPr>
                              <w:t>Status Code: 401 Not Authorized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DE6321" id="Text Box 223" o:spid="_x0000_s1028" type="#_x0000_t202" style="position:absolute;margin-left:70.6pt;margin-top:6.65pt;width:488.95pt;height:28.45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" fillcolor="#f1f1f1" stroked="f">
                <v:textbox inset="0,0,0,0">
                  <w:txbxContent>
                    <w:p w:rsidR="007D1F60" w:rsidRDefault="007D1F60">
                      <w:pPr>
                        <w:spacing w:before="23"/>
                        <w:ind w:left="28"/>
                        <w:rPr>
                          <w:rFonts w:ascii="Courier New"/>
                          <w:sz w:val="18"/>
                        </w:rPr>
                      </w:pPr>
                      <w:r>
                        <w:rPr>
                          <w:rFonts w:ascii="Courier New"/>
                          <w:sz w:val="18"/>
                        </w:rPr>
                        <w:t>WWW-Authenticate: Basic realm="admin"</w:t>
                      </w:r>
                    </w:p>
                    <w:p w:rsidR="007D1F60" w:rsidRDefault="007D1F60">
                      <w:pPr>
                        <w:spacing w:before="122"/>
                        <w:ind w:left="28"/>
                        <w:rPr>
                          <w:rFonts w:ascii="Courier New"/>
                          <w:sz w:val="18"/>
                        </w:rPr>
                      </w:pPr>
                      <w:r>
                        <w:rPr>
                          <w:rFonts w:ascii="Courier New"/>
                          <w:sz w:val="18"/>
                        </w:rPr>
                        <w:t>Status Code: 401 Not Authorized</w:t>
                      </w:r>
                    </w:p>
                  </w:txbxContent>
                </v:textbox>
                <w10:wrap type="topAndBottom" anchorx="page"/>
              </v:shape>
            </w:pict>
          </mc:Fallback>
        </mc:AlternateContent>
      </w:r>
    </w:p>
    <w:p w14:paraId="1BFE0FCB" w14:textId="77777777" w:rsidR="00954357" w:rsidRDefault="005D1EB8">
      <w:pPr>
        <w:pStyle w:val="BodyText"/>
        <w:spacing w:line="20" w:lineRule="exact"/>
        <w:ind w:left="268"/>
        <w:rPr>
          <w:rFonts w:ascii="Times New Roman"/>
          <w:sz w:val="2"/>
        </w:rPr>
      </w:pPr>
      <w:r>
        <w:rPr>
          <w:noProof/>
        </w:rPr>
        <mc:AlternateContent>
          <mc:Choice Requires="wps">
            <w:drawing>
              <wp:anchor distT="0" distB="0" distL="114300" distR="114300" simplePos="0" relativeHeight="251902976" behindDoc="0" locked="0" layoutInCell="1" allowOverlap="1" wp14:anchorId="361172AD" wp14:editId="56692479">
                <wp:simplePos x="0" y="0"/>
                <wp:positionH relativeFrom="page">
                  <wp:posOffset>896620</wp:posOffset>
                </wp:positionH>
                <wp:positionV relativeFrom="paragraph">
                  <wp:posOffset>363220</wp:posOffset>
                </wp:positionV>
                <wp:extent cx="6209665" cy="0"/>
                <wp:effectExtent l="0" t="0" r="0" b="0"/>
                <wp:wrapNone/>
                <wp:docPr id="360" name="Line 3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F017ED" id="Line 393" o:spid="_x0000_s1026" style="position:absolute;z-index:251902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28.6pt" to="559.55pt,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" strokeweight=".24pt">
                <w10:wrap anchorx="page"/>
              </v:line>
            </w:pict>
          </mc:Fallback>
        </mc:AlternateContent>
      </w:r>
      <w:r>
        <w:rPr>
          <w:noProof/>
        </w:rPr>
        <mc:AlternateContent>
          <mc:Choice Requires="wps">
            <w:drawing>
              <wp:anchor distT="0" distB="0" distL="114300" distR="114300" simplePos="0" relativeHeight="251695104" behindDoc="0" locked="0" layoutInCell="1" allowOverlap="1" wp14:anchorId="1AA916B1" wp14:editId="63D84AE2">
                <wp:simplePos x="0" y="0"/>
                <wp:positionH relativeFrom="page">
                  <wp:posOffset>896620</wp:posOffset>
                </wp:positionH>
                <wp:positionV relativeFrom="paragraph">
                  <wp:posOffset>9525</wp:posOffset>
                </wp:positionV>
                <wp:extent cx="6209665" cy="0"/>
                <wp:effectExtent l="0" t="0" r="0" b="0"/>
                <wp:wrapNone/>
                <wp:docPr id="359" name="Lin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064C20" id="Line 224" o:spid="_x0000_s1026" style="position:absolute;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75pt" to="559.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" strokeweight=".24pt">
                <w10:wrap anchorx="page"/>
              </v:line>
            </w:pict>
          </mc:Fallback>
        </mc:AlternateContent>
      </w:r>
    </w:p>
    <w:p w14:paraId="7CB09D28" w14:textId="77777777" w:rsidR="009B001A" w:rsidRDefault="009B001A">
      <w:pPr>
        <w:pStyle w:val="BodyText"/>
        <w:spacing w:line="20" w:lineRule="exact"/>
        <w:ind w:left="268"/>
        <w:rPr>
          <w:rFonts w:ascii="Times New Roman"/>
          <w:sz w:val="2"/>
        </w:rPr>
      </w:pPr>
    </w:p>
    <w:p w14:paraId="1E8A1380" w14:textId="77777777" w:rsidR="00954357" w:rsidRDefault="00DD1A20">
      <w:pPr>
        <w:pStyle w:val="BodyText"/>
        <w:spacing w:before="86"/>
        <w:ind w:left="300" w:right="201"/>
      </w:pPr>
      <w:r>
        <w:t>It is up to the client developer to choose whether "Direct Authentication" or "Challenge Authentication" is to be supported. For "Direct Authentication", the authorization header is sent with every request.</w:t>
      </w:r>
    </w:p>
    <w:p w14:paraId="321AD4AA" w14:textId="77777777" w:rsidR="00954357" w:rsidRDefault="00DD1A20">
      <w:pPr>
        <w:pStyle w:val="BodyText"/>
        <w:spacing w:before="121"/>
        <w:ind w:left="300" w:right="400"/>
      </w:pPr>
      <w:r>
        <w:t>If the client supports "Challenge Authentication", which is also referred to as "preemptive" authentication, then when the client receives a "401" error code the request must be resubmitted with the authorization header. There is no session management within System Manager for security reasons. A new session is created per request and then canceled at the end of the request. Therefore, authorization header must be sent with each request.</w:t>
      </w:r>
    </w:p>
    <w:p w14:paraId="4A5D5C51" w14:textId="77777777" w:rsidR="00954357" w:rsidRDefault="00954357">
      <w:pPr>
        <w:pStyle w:val="BodyText"/>
      </w:pPr>
    </w:p>
    <w:p w14:paraId="7AAB721A" w14:textId="77777777" w:rsidR="00954357" w:rsidRDefault="00954357">
      <w:pPr>
        <w:pStyle w:val="BodyText"/>
        <w:spacing w:before="5"/>
        <w:rPr>
          <w:sz w:val="17"/>
        </w:rPr>
      </w:pPr>
    </w:p>
    <w:p w14:paraId="1E45581E" w14:textId="77777777" w:rsidR="00954357" w:rsidRDefault="00DD1A20">
      <w:pPr>
        <w:pStyle w:val="Heading2"/>
        <w:tabs>
          <w:tab w:val="left" w:pos="10050"/>
        </w:tabs>
        <w:rPr>
          <w:u w:val="none"/>
        </w:rPr>
      </w:pPr>
      <w:bookmarkStart w:id="51" w:name="_Toc71048170"/>
      <w:bookmarkStart w:id="52" w:name="_Toc71048260"/>
      <w:bookmarkStart w:id="53" w:name="_Toc151555518"/>
      <w:r>
        <w:t>HTTP supported</w:t>
      </w:r>
      <w:r>
        <w:rPr>
          <w:spacing w:val="-7"/>
        </w:rPr>
        <w:t xml:space="preserve"> </w:t>
      </w:r>
      <w:r>
        <w:t>methods</w:t>
      </w:r>
      <w:bookmarkEnd w:id="51"/>
      <w:bookmarkEnd w:id="52"/>
      <w:bookmarkEnd w:id="53"/>
      <w:r>
        <w:tab/>
      </w:r>
    </w:p>
    <w:p w14:paraId="6552365C" w14:textId="77777777" w:rsidR="00954357" w:rsidRDefault="00DD1A20">
      <w:pPr>
        <w:pStyle w:val="BodyText"/>
        <w:spacing w:before="144"/>
        <w:ind w:left="300" w:right="451"/>
      </w:pPr>
      <w:r>
        <w:t>Supported HTTP method semantics align with CRUD model of data access and JAX-RS 1.1/2.0 annotations. The methods are:</w:t>
      </w:r>
    </w:p>
    <w:p w14:paraId="1DFC61DB" w14:textId="77777777" w:rsidR="00954357" w:rsidRDefault="00DD1A20">
      <w:pPr>
        <w:pStyle w:val="ListParagraph"/>
        <w:numPr>
          <w:ilvl w:val="0"/>
          <w:numId w:val="11"/>
        </w:numPr>
        <w:tabs>
          <w:tab w:val="left" w:pos="1020"/>
          <w:tab w:val="left" w:pos="1021"/>
        </w:tabs>
        <w:ind w:right="511"/>
      </w:pPr>
      <w:r>
        <w:t>GET: reads query or fetches single item for unique resource URI reference, query across resource collection for URI collection resource. No request body content is</w:t>
      </w:r>
      <w:r>
        <w:rPr>
          <w:spacing w:val="-11"/>
        </w:rPr>
        <w:t xml:space="preserve"> </w:t>
      </w:r>
      <w:r>
        <w:t>supported.</w:t>
      </w:r>
    </w:p>
    <w:p w14:paraId="7642E0C0" w14:textId="77777777" w:rsidR="00954357" w:rsidRDefault="00DD1A20">
      <w:pPr>
        <w:pStyle w:val="ListParagraph"/>
        <w:numPr>
          <w:ilvl w:val="1"/>
          <w:numId w:val="13"/>
        </w:numPr>
        <w:tabs>
          <w:tab w:val="left" w:pos="1020"/>
          <w:tab w:val="left" w:pos="1021"/>
        </w:tabs>
        <w:spacing w:before="1"/>
        <w:ind w:hanging="361"/>
        <w:rPr>
          <w:rFonts w:ascii="Symbol" w:hAnsi="Symbol"/>
        </w:rPr>
      </w:pPr>
      <w:r>
        <w:t>POST: executes an operation. This might not require request body</w:t>
      </w:r>
      <w:r>
        <w:rPr>
          <w:spacing w:val="-11"/>
        </w:rPr>
        <w:t xml:space="preserve"> </w:t>
      </w:r>
      <w:r>
        <w:t>content</w:t>
      </w:r>
    </w:p>
    <w:p w14:paraId="7EB52FEA" w14:textId="77777777" w:rsidR="00954357" w:rsidRDefault="00DD1A20">
      <w:pPr>
        <w:pStyle w:val="ListParagraph"/>
        <w:numPr>
          <w:ilvl w:val="1"/>
          <w:numId w:val="13"/>
        </w:numPr>
        <w:tabs>
          <w:tab w:val="left" w:pos="1020"/>
          <w:tab w:val="left" w:pos="1021"/>
        </w:tabs>
        <w:spacing w:line="279" w:lineRule="exact"/>
        <w:ind w:hanging="361"/>
        <w:rPr>
          <w:rFonts w:ascii="Symbol" w:hAnsi="Symbol"/>
        </w:rPr>
      </w:pPr>
      <w:r>
        <w:t>PUT: not currently</w:t>
      </w:r>
      <w:r>
        <w:rPr>
          <w:spacing w:val="-1"/>
        </w:rPr>
        <w:t xml:space="preserve"> </w:t>
      </w:r>
      <w:r>
        <w:t>used</w:t>
      </w:r>
    </w:p>
    <w:p w14:paraId="07FC221E" w14:textId="77777777" w:rsidR="00954357" w:rsidRDefault="00DD1A20">
      <w:pPr>
        <w:pStyle w:val="ListParagraph"/>
        <w:numPr>
          <w:ilvl w:val="1"/>
          <w:numId w:val="13"/>
        </w:numPr>
        <w:tabs>
          <w:tab w:val="left" w:pos="1020"/>
          <w:tab w:val="left" w:pos="1021"/>
        </w:tabs>
        <w:spacing w:line="279" w:lineRule="exact"/>
        <w:ind w:hanging="361"/>
        <w:rPr>
          <w:rFonts w:ascii="Symbol" w:hAnsi="Symbol"/>
        </w:rPr>
      </w:pPr>
      <w:r>
        <w:t>DELETE: not currently</w:t>
      </w:r>
      <w:r>
        <w:rPr>
          <w:spacing w:val="-2"/>
        </w:rPr>
        <w:t xml:space="preserve"> </w:t>
      </w:r>
      <w:r>
        <w:t>used</w:t>
      </w:r>
    </w:p>
    <w:p w14:paraId="6EB580FC" w14:textId="77777777" w:rsidR="00954357" w:rsidRDefault="00954357">
      <w:pPr>
        <w:pStyle w:val="BodyText"/>
        <w:spacing w:before="7"/>
        <w:rPr>
          <w:sz w:val="39"/>
        </w:rPr>
      </w:pPr>
    </w:p>
    <w:p w14:paraId="44222434" w14:textId="77777777" w:rsidR="00954357" w:rsidRDefault="00DD1A20">
      <w:pPr>
        <w:pStyle w:val="Heading2"/>
        <w:tabs>
          <w:tab w:val="left" w:pos="10050"/>
        </w:tabs>
        <w:rPr>
          <w:u w:val="none"/>
        </w:rPr>
      </w:pPr>
      <w:bookmarkStart w:id="54" w:name="_Toc71048171"/>
      <w:bookmarkStart w:id="55" w:name="_Toc71048261"/>
      <w:bookmarkStart w:id="56" w:name="_Toc151555519"/>
      <w:r>
        <w:t>OPTIONS</w:t>
      </w:r>
      <w:r>
        <w:rPr>
          <w:spacing w:val="-8"/>
        </w:rPr>
        <w:t xml:space="preserve"> </w:t>
      </w:r>
      <w:r>
        <w:t>support</w:t>
      </w:r>
      <w:bookmarkEnd w:id="54"/>
      <w:bookmarkEnd w:id="55"/>
      <w:bookmarkEnd w:id="56"/>
      <w:r>
        <w:tab/>
      </w:r>
    </w:p>
    <w:p w14:paraId="6CD3C504" w14:textId="77777777" w:rsidR="00954357" w:rsidRDefault="00DD1A20">
      <w:pPr>
        <w:pStyle w:val="BodyText"/>
        <w:spacing w:before="144"/>
        <w:ind w:left="300" w:right="571"/>
      </w:pPr>
      <w:r>
        <w:t>An HTTP OPTIONS request can be made against any valid URI to determine what the valid operations are against that resource. The valid methods are returned in the HTTP "Allow" header.</w:t>
      </w:r>
    </w:p>
    <w:p w14:paraId="133A1A66" w14:textId="77777777" w:rsidR="001D5B07" w:rsidRDefault="001D5B07" w:rsidP="001D5B07">
      <w:pPr>
        <w:pStyle w:val="BodyText"/>
        <w:spacing w:before="120"/>
        <w:ind w:left="300"/>
      </w:pPr>
      <w:r>
        <w:t>For example,</w:t>
      </w:r>
    </w:p>
    <w:p w14:paraId="37137CEB" w14:textId="77777777" w:rsidR="00954357" w:rsidRDefault="005D1EB8">
      <w:pPr>
        <w:pStyle w:val="BodyText"/>
        <w:spacing w:before="6"/>
        <w:rPr>
          <w:sz w:val="8"/>
        </w:rPr>
      </w:pPr>
      <w:r>
        <w:rPr>
          <w:noProof/>
        </w:rPr>
        <mc:AlternateContent>
          <mc:Choice Requires="wps">
            <w:drawing>
              <wp:anchor distT="0" distB="0" distL="0" distR="0" simplePos="0" relativeHeight="251691008" behindDoc="1" locked="0" layoutInCell="1" allowOverlap="1" wp14:anchorId="7BBD9DFC" wp14:editId="3462BD3D">
                <wp:simplePos x="0" y="0"/>
                <wp:positionH relativeFrom="page">
                  <wp:posOffset>896620</wp:posOffset>
                </wp:positionH>
                <wp:positionV relativeFrom="paragraph">
                  <wp:posOffset>81280</wp:posOffset>
                </wp:positionV>
                <wp:extent cx="6209665" cy="154305"/>
                <wp:effectExtent l="0" t="0" r="0" b="0"/>
                <wp:wrapTopAndBottom/>
                <wp:docPr id="358"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15430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D069B4" w14:textId="77777777" w:rsidR="007D1F60" w:rsidRDefault="007D1F60">
                            <w:pPr>
                              <w:spacing w:before="23"/>
                              <w:ind w:left="28"/>
                              <w:rPr>
                                <w:rFonts w:ascii="Courier New"/>
                                <w:sz w:val="18"/>
                              </w:rPr>
                            </w:pPr>
                            <w:r>
                              <w:rPr>
                                <w:rFonts w:ascii="Courier New"/>
                                <w:sz w:val="18"/>
                              </w:rPr>
                              <w:t>OPTIONS https://spyglass2.dr.avaya.com/ASM/ws/asmstatuses/851975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6192B" id="Text Box 219" o:spid="_x0000_s1029" type="#_x0000_t202" style="position:absolute;margin-left:70.6pt;margin-top:6.4pt;width:488.95pt;height:12.15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" fillcolor="#f1f1f1" stroked="f">
                <v:textbox inset="0,0,0,0">
                  <w:txbxContent>
                    <w:p w:rsidR="007D1F60" w:rsidRDefault="007D1F60">
                      <w:pPr>
                        <w:spacing w:before="23"/>
                        <w:ind w:left="28"/>
                        <w:rPr>
                          <w:rFonts w:ascii="Courier New"/>
                          <w:sz w:val="18"/>
                        </w:rPr>
                      </w:pPr>
                      <w:r>
                        <w:rPr>
                          <w:rFonts w:ascii="Courier New"/>
                          <w:sz w:val="18"/>
                        </w:rPr>
                        <w:t>OPTIONS https://spyglass2.dr.avaya.com/ASM/ws/asmstatuses/851975</w:t>
                      </w:r>
                    </w:p>
                  </w:txbxContent>
                </v:textbox>
                <w10:wrap type="topAndBottom" anchorx="page"/>
              </v:shape>
            </w:pict>
          </mc:Fallback>
        </mc:AlternateContent>
      </w:r>
    </w:p>
    <w:p w14:paraId="01AC1040" w14:textId="77777777" w:rsidR="00954357" w:rsidRDefault="005D1EB8">
      <w:pPr>
        <w:pStyle w:val="BodyText"/>
        <w:spacing w:line="20" w:lineRule="exact"/>
        <w:ind w:left="268"/>
        <w:rPr>
          <w:sz w:val="2"/>
        </w:rPr>
      </w:pPr>
      <w:r>
        <w:rPr>
          <w:noProof/>
        </w:rPr>
        <mc:AlternateContent>
          <mc:Choice Requires="wps">
            <w:drawing>
              <wp:anchor distT="0" distB="0" distL="114300" distR="114300" simplePos="0" relativeHeight="251893760" behindDoc="0" locked="0" layoutInCell="1" allowOverlap="1" wp14:anchorId="4B02AE31" wp14:editId="40E17042">
                <wp:simplePos x="0" y="0"/>
                <wp:positionH relativeFrom="page">
                  <wp:posOffset>896620</wp:posOffset>
                </wp:positionH>
                <wp:positionV relativeFrom="paragraph">
                  <wp:posOffset>158115</wp:posOffset>
                </wp:positionV>
                <wp:extent cx="6209665" cy="0"/>
                <wp:effectExtent l="0" t="0" r="0" b="0"/>
                <wp:wrapNone/>
                <wp:docPr id="357" name="Line 3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EEB49C" id="Line 358" o:spid="_x0000_s1026" style="position:absolute;z-index:25189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12.45pt" to="559.5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" strokeweight=".08469mm">
                <w10:wrap anchorx="page"/>
              </v:line>
            </w:pict>
          </mc:Fallback>
        </mc:AlternateContent>
      </w:r>
      <w:r>
        <w:rPr>
          <w:noProof/>
          <w:sz w:val="2"/>
        </w:rPr>
        <mc:AlternateContent>
          <mc:Choice Requires="wpg">
            <w:drawing>
              <wp:inline distT="0" distB="0" distL="0" distR="0" wp14:anchorId="239C6161" wp14:editId="41509211">
                <wp:extent cx="6209665" cy="3175"/>
                <wp:effectExtent l="9525" t="9525" r="10160" b="6350"/>
                <wp:docPr id="355"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356" name="Line 218"/>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8F2AF8" id="Group 217"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">
                <v:line id="Line 218"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" strokeweight=".24pt"/>
                <w10:anchorlock/>
              </v:group>
            </w:pict>
          </mc:Fallback>
        </mc:AlternateContent>
      </w:r>
    </w:p>
    <w:p w14:paraId="40F828AA" w14:textId="77777777" w:rsidR="009B001A" w:rsidRDefault="009B001A">
      <w:pPr>
        <w:pStyle w:val="BodyText"/>
        <w:spacing w:before="86"/>
        <w:ind w:left="300"/>
      </w:pPr>
    </w:p>
    <w:p w14:paraId="0B3CCB32" w14:textId="77777777" w:rsidR="00954357" w:rsidRDefault="00DD1A20">
      <w:pPr>
        <w:pStyle w:val="BodyText"/>
        <w:spacing w:before="86"/>
        <w:ind w:left="300"/>
      </w:pPr>
      <w:r>
        <w:t>Will return the following header response</w:t>
      </w:r>
    </w:p>
    <w:p w14:paraId="364BE195" w14:textId="77777777" w:rsidR="005500B8" w:rsidRDefault="005500B8">
      <w:pPr>
        <w:pStyle w:val="BodyText"/>
        <w:spacing w:before="86"/>
        <w:ind w:left="300"/>
      </w:pPr>
    </w:p>
    <w:p w14:paraId="1819CF3F" w14:textId="77777777" w:rsidR="009B001A" w:rsidRDefault="005D1EB8" w:rsidP="007D6773">
      <w:pPr>
        <w:pStyle w:val="BodyText"/>
        <w:spacing w:before="7"/>
        <w:rPr>
          <w:sz w:val="8"/>
        </w:rPr>
      </w:pPr>
      <w:r>
        <w:rPr>
          <w:noProof/>
        </w:rPr>
        <w:lastRenderedPageBreak/>
        <mc:AlternateContent>
          <mc:Choice Requires="wps">
            <w:drawing>
              <wp:anchor distT="0" distB="0" distL="114300" distR="114300" simplePos="0" relativeHeight="251896832" behindDoc="0" locked="0" layoutInCell="1" allowOverlap="1" wp14:anchorId="4B00691F" wp14:editId="69CDA705">
                <wp:simplePos x="0" y="0"/>
                <wp:positionH relativeFrom="page">
                  <wp:posOffset>896620</wp:posOffset>
                </wp:positionH>
                <wp:positionV relativeFrom="paragraph">
                  <wp:posOffset>91440</wp:posOffset>
                </wp:positionV>
                <wp:extent cx="6209665" cy="0"/>
                <wp:effectExtent l="0" t="0" r="0" b="0"/>
                <wp:wrapNone/>
                <wp:docPr id="354" name="Line 3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D0123" id="Line 363" o:spid="_x0000_s1026" style="position:absolute;z-index:25189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7.2pt" to="559.5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" strokeweight=".24pt">
                <w10:wrap anchorx="page"/>
              </v:line>
            </w:pict>
          </mc:Fallback>
        </mc:AlternateContent>
      </w:r>
      <w:r>
        <w:rPr>
          <w:noProof/>
        </w:rPr>
        <mc:AlternateContent>
          <mc:Choice Requires="wps">
            <w:drawing>
              <wp:anchor distT="0" distB="0" distL="0" distR="0" simplePos="0" relativeHeight="251693056" behindDoc="1" locked="0" layoutInCell="1" allowOverlap="1" wp14:anchorId="118D6614" wp14:editId="7891B905">
                <wp:simplePos x="0" y="0"/>
                <wp:positionH relativeFrom="page">
                  <wp:posOffset>906145</wp:posOffset>
                </wp:positionH>
                <wp:positionV relativeFrom="paragraph">
                  <wp:posOffset>81915</wp:posOffset>
                </wp:positionV>
                <wp:extent cx="6209665" cy="469900"/>
                <wp:effectExtent l="0" t="0" r="0" b="0"/>
                <wp:wrapTopAndBottom/>
                <wp:docPr id="353"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46990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293F8E" w14:textId="77777777" w:rsidR="007D1F60" w:rsidRDefault="007D1F60">
                            <w:pPr>
                              <w:spacing w:before="23"/>
                              <w:ind w:left="28"/>
                              <w:rPr>
                                <w:rFonts w:ascii="Courier New"/>
                                <w:sz w:val="18"/>
                              </w:rPr>
                            </w:pPr>
                            <w:r>
                              <w:rPr>
                                <w:rFonts w:ascii="Courier New"/>
                                <w:sz w:val="18"/>
                              </w:rPr>
                              <w:t>Server: Apache-Coyote/1.1</w:t>
                            </w:r>
                          </w:p>
                          <w:p w14:paraId="3977F8E3" w14:textId="77777777" w:rsidR="007D1F60" w:rsidRDefault="007D1F60">
                            <w:pPr>
                              <w:spacing w:before="23"/>
                              <w:ind w:left="28"/>
                              <w:rPr>
                                <w:rFonts w:ascii="Courier New"/>
                                <w:sz w:val="18"/>
                              </w:rPr>
                            </w:pPr>
                            <w:r>
                              <w:rPr>
                                <w:rFonts w:ascii="Courier New"/>
                                <w:sz w:val="18"/>
                              </w:rPr>
                              <w:t>Allow: POST, DELETE, OPTIONS, PUT</w:t>
                            </w:r>
                          </w:p>
                          <w:p w14:paraId="4A93EF2F" w14:textId="77777777" w:rsidR="007D1F60" w:rsidRDefault="007D1F60">
                            <w:pPr>
                              <w:spacing w:before="23"/>
                              <w:ind w:left="28"/>
                              <w:rPr>
                                <w:rFonts w:ascii="Courier New"/>
                                <w:sz w:val="18"/>
                              </w:rPr>
                            </w:pPr>
                            <w:r>
                              <w:rPr>
                                <w:rFonts w:ascii="Courier New"/>
                                <w:sz w:val="18"/>
                              </w:rPr>
                              <w:t>Content-Length: 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BD3107" id="Text Box 214" o:spid="_x0000_s1030" type="#_x0000_t202" style="position:absolute;margin-left:71.35pt;margin-top:6.45pt;width:488.95pt;height:37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" fillcolor="#f1f1f1" stroked="f">
                <v:textbox inset="0,0,0,0">
                  <w:txbxContent>
                    <w:p w:rsidR="007D1F60" w:rsidRDefault="007D1F60">
                      <w:pPr>
                        <w:spacing w:before="23"/>
                        <w:ind w:left="28"/>
                        <w:rPr>
                          <w:rFonts w:ascii="Courier New"/>
                          <w:sz w:val="18"/>
                        </w:rPr>
                      </w:pPr>
                      <w:r>
                        <w:rPr>
                          <w:rFonts w:ascii="Courier New"/>
                          <w:sz w:val="18"/>
                        </w:rPr>
                        <w:t>Server: Apache-Coyote/1.1</w:t>
                      </w:r>
                    </w:p>
                    <w:p w:rsidR="007D1F60" w:rsidRDefault="007D1F60">
                      <w:pPr>
                        <w:spacing w:before="23"/>
                        <w:ind w:left="28"/>
                        <w:rPr>
                          <w:rFonts w:ascii="Courier New"/>
                          <w:sz w:val="18"/>
                        </w:rPr>
                      </w:pPr>
                      <w:r>
                        <w:rPr>
                          <w:rFonts w:ascii="Courier New"/>
                          <w:sz w:val="18"/>
                        </w:rPr>
                        <w:t>Allow: POST, DELETE, OPTIONS, PUT</w:t>
                      </w:r>
                    </w:p>
                    <w:p w:rsidR="007D1F60" w:rsidRDefault="007D1F60">
                      <w:pPr>
                        <w:spacing w:before="23"/>
                        <w:ind w:left="28"/>
                        <w:rPr>
                          <w:rFonts w:ascii="Courier New"/>
                          <w:sz w:val="18"/>
                        </w:rPr>
                      </w:pPr>
                      <w:r>
                        <w:rPr>
                          <w:rFonts w:ascii="Courier New"/>
                          <w:sz w:val="18"/>
                        </w:rPr>
                        <w:t>Content-Length: 0</w:t>
                      </w:r>
                    </w:p>
                  </w:txbxContent>
                </v:textbox>
                <w10:wrap type="topAndBottom" anchorx="page"/>
              </v:shape>
            </w:pict>
          </mc:Fallback>
        </mc:AlternateContent>
      </w:r>
      <w:r>
        <w:rPr>
          <w:noProof/>
        </w:rPr>
        <mc:AlternateContent>
          <mc:Choice Requires="wps">
            <w:drawing>
              <wp:anchor distT="0" distB="0" distL="114300" distR="114300" simplePos="0" relativeHeight="251698176" behindDoc="0" locked="0" layoutInCell="1" allowOverlap="1" wp14:anchorId="0973F805" wp14:editId="40FE8D64">
                <wp:simplePos x="0" y="0"/>
                <wp:positionH relativeFrom="page">
                  <wp:posOffset>877570</wp:posOffset>
                </wp:positionH>
                <wp:positionV relativeFrom="paragraph">
                  <wp:posOffset>551815</wp:posOffset>
                </wp:positionV>
                <wp:extent cx="6209665" cy="0"/>
                <wp:effectExtent l="0" t="0" r="0" b="0"/>
                <wp:wrapNone/>
                <wp:docPr id="352" name="Lin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AEAC23" id="Line 215" o:spid="_x0000_s1026" style="position:absolute;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9.1pt,43.45pt" to="558.05pt,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" strokeweight=".24pt">
                <w10:wrap anchorx="page"/>
              </v:line>
            </w:pict>
          </mc:Fallback>
        </mc:AlternateContent>
      </w:r>
    </w:p>
    <w:p w14:paraId="31306D9E" w14:textId="77777777" w:rsidR="00104433" w:rsidRDefault="00104433" w:rsidP="00104433"/>
    <w:p w14:paraId="29EA160D" w14:textId="77777777" w:rsidR="00954357" w:rsidRDefault="00DD1A20">
      <w:pPr>
        <w:pStyle w:val="Heading2"/>
        <w:spacing w:before="224" w:after="19"/>
        <w:rPr>
          <w:u w:val="none"/>
        </w:rPr>
      </w:pPr>
      <w:bookmarkStart w:id="57" w:name="_Toc71048172"/>
      <w:bookmarkStart w:id="58" w:name="_Toc71048262"/>
      <w:bookmarkStart w:id="59" w:name="_Toc151555520"/>
      <w:r>
        <w:rPr>
          <w:u w:val="none"/>
        </w:rPr>
        <w:t>HEAD support</w:t>
      </w:r>
      <w:bookmarkEnd w:id="57"/>
      <w:bookmarkEnd w:id="58"/>
      <w:bookmarkEnd w:id="59"/>
    </w:p>
    <w:p w14:paraId="145CA76C" w14:textId="77777777" w:rsidR="00954357" w:rsidRDefault="005D1EB8">
      <w:pPr>
        <w:pStyle w:val="BodyText"/>
        <w:spacing w:line="20" w:lineRule="exact"/>
        <w:ind w:left="268"/>
        <w:rPr>
          <w:rFonts w:ascii="Cambria"/>
          <w:sz w:val="2"/>
        </w:rPr>
      </w:pPr>
      <w:r>
        <w:rPr>
          <w:rFonts w:ascii="Cambria"/>
          <w:noProof/>
          <w:sz w:val="2"/>
        </w:rPr>
        <mc:AlternateContent>
          <mc:Choice Requires="wpg">
            <w:drawing>
              <wp:inline distT="0" distB="0" distL="0" distR="0" wp14:anchorId="00830A4D" wp14:editId="3E2EDEB3">
                <wp:extent cx="6209665" cy="3175"/>
                <wp:effectExtent l="9525" t="9525" r="10160" b="6350"/>
                <wp:docPr id="350"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351" name="Line 210"/>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F35A6C3" id="Group 209"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">
                <v:line id="Line 210"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" strokeweight=".24pt"/>
                <w10:anchorlock/>
              </v:group>
            </w:pict>
          </mc:Fallback>
        </mc:AlternateContent>
      </w:r>
    </w:p>
    <w:p w14:paraId="418FA4A3" w14:textId="77777777" w:rsidR="00954357" w:rsidRDefault="00DD1A20">
      <w:pPr>
        <w:pStyle w:val="BodyText"/>
        <w:spacing w:before="104" w:line="237" w:lineRule="auto"/>
        <w:ind w:left="300" w:right="1008"/>
      </w:pPr>
      <w:r>
        <w:t>HTTP HEAD requests are not recommended. Although the underlying jax-rs provider supports HEAD requests, it will not reliably test response header properties.</w:t>
      </w:r>
    </w:p>
    <w:p w14:paraId="3EABE937" w14:textId="77777777" w:rsidR="00954357" w:rsidRDefault="00954357">
      <w:pPr>
        <w:pStyle w:val="BodyText"/>
      </w:pPr>
    </w:p>
    <w:p w14:paraId="641EC150" w14:textId="77777777" w:rsidR="00954357" w:rsidRDefault="00954357">
      <w:pPr>
        <w:pStyle w:val="BodyText"/>
        <w:spacing w:before="7"/>
        <w:rPr>
          <w:sz w:val="17"/>
        </w:rPr>
      </w:pPr>
    </w:p>
    <w:p w14:paraId="0AEB0E34" w14:textId="77777777" w:rsidR="00954357" w:rsidRDefault="00DD1A20">
      <w:pPr>
        <w:pStyle w:val="Heading2"/>
        <w:spacing w:before="1" w:after="19"/>
        <w:rPr>
          <w:u w:val="none"/>
        </w:rPr>
      </w:pPr>
      <w:bookmarkStart w:id="60" w:name="_Toc71048173"/>
      <w:bookmarkStart w:id="61" w:name="_Toc71048263"/>
      <w:bookmarkStart w:id="62" w:name="_Toc151555521"/>
      <w:r>
        <w:rPr>
          <w:u w:val="none"/>
        </w:rPr>
        <w:t>Web Service URIs</w:t>
      </w:r>
      <w:bookmarkEnd w:id="60"/>
      <w:bookmarkEnd w:id="61"/>
      <w:bookmarkEnd w:id="62"/>
    </w:p>
    <w:p w14:paraId="768CA932" w14:textId="77777777" w:rsidR="00954357" w:rsidRDefault="005D1EB8">
      <w:pPr>
        <w:pStyle w:val="BodyText"/>
        <w:spacing w:line="20" w:lineRule="exact"/>
        <w:ind w:left="268"/>
        <w:rPr>
          <w:rFonts w:ascii="Cambria"/>
          <w:sz w:val="2"/>
        </w:rPr>
      </w:pPr>
      <w:r>
        <w:rPr>
          <w:rFonts w:ascii="Cambria"/>
          <w:noProof/>
          <w:sz w:val="2"/>
        </w:rPr>
        <mc:AlternateContent>
          <mc:Choice Requires="wpg">
            <w:drawing>
              <wp:inline distT="0" distB="0" distL="0" distR="0" wp14:anchorId="272251BF" wp14:editId="6AA6CDB9">
                <wp:extent cx="6209665" cy="3175"/>
                <wp:effectExtent l="9525" t="9525" r="10160" b="6350"/>
                <wp:docPr id="348"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349" name="Line 208"/>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4D77899" id="Group 207"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">
                <v:line id="Line 208"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" strokeweight=".24pt"/>
                <w10:anchorlock/>
              </v:group>
            </w:pict>
          </mc:Fallback>
        </mc:AlternateContent>
      </w:r>
    </w:p>
    <w:p w14:paraId="0D43C7DF" w14:textId="77777777" w:rsidR="00954357" w:rsidRDefault="00DD1A20">
      <w:pPr>
        <w:pStyle w:val="BodyText"/>
        <w:spacing w:before="113" w:line="235" w:lineRule="auto"/>
        <w:ind w:left="300" w:right="521"/>
      </w:pPr>
      <w:r>
        <w:t xml:space="preserve">The base URI for access is </w:t>
      </w:r>
      <w:r>
        <w:rPr>
          <w:rFonts w:ascii="Courier New"/>
        </w:rPr>
        <w:t>https://{fqdn}/ASM/ws</w:t>
      </w:r>
      <w:r>
        <w:rPr>
          <w:rFonts w:ascii="Courier New"/>
          <w:spacing w:val="-114"/>
        </w:rPr>
        <w:t xml:space="preserve"> </w:t>
      </w:r>
      <w:r>
        <w:t>for all web service calls to the SM Element Manager</w:t>
      </w:r>
    </w:p>
    <w:p w14:paraId="7C576E48" w14:textId="77777777" w:rsidR="00954357" w:rsidRDefault="00954357">
      <w:pPr>
        <w:pStyle w:val="BodyText"/>
        <w:spacing w:before="12"/>
        <w:rPr>
          <w:sz w:val="9"/>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9"/>
        <w:gridCol w:w="6841"/>
      </w:tblGrid>
      <w:tr w:rsidR="00954357" w14:paraId="2F6CBFC3" w14:textId="77777777">
        <w:trPr>
          <w:trHeight w:val="582"/>
        </w:trPr>
        <w:tc>
          <w:tcPr>
            <w:tcW w:w="2989" w:type="dxa"/>
            <w:shd w:val="clear" w:color="auto" w:fill="BEBEBE"/>
          </w:tcPr>
          <w:p w14:paraId="412EA9CE" w14:textId="77777777" w:rsidR="00954357" w:rsidRDefault="00DD1A20">
            <w:pPr>
              <w:pStyle w:val="TableParagraph"/>
              <w:spacing w:before="122"/>
              <w:rPr>
                <w:b/>
                <w:sz w:val="28"/>
              </w:rPr>
            </w:pPr>
            <w:r>
              <w:rPr>
                <w:b/>
                <w:sz w:val="28"/>
              </w:rPr>
              <w:t>Sub URI</w:t>
            </w:r>
          </w:p>
        </w:tc>
        <w:tc>
          <w:tcPr>
            <w:tcW w:w="6841" w:type="dxa"/>
            <w:tcBorders>
              <w:top w:val="single" w:sz="2" w:space="0" w:color="000000"/>
              <w:right w:val="single" w:sz="2" w:space="0" w:color="000000"/>
            </w:tcBorders>
            <w:shd w:val="clear" w:color="auto" w:fill="BEBEBE"/>
          </w:tcPr>
          <w:p w14:paraId="3635222C" w14:textId="77777777" w:rsidR="00954357" w:rsidRDefault="00DD1A20">
            <w:pPr>
              <w:pStyle w:val="TableParagraph"/>
              <w:spacing w:before="122"/>
              <w:ind w:left="169"/>
              <w:rPr>
                <w:b/>
                <w:sz w:val="28"/>
              </w:rPr>
            </w:pPr>
            <w:r>
              <w:rPr>
                <w:b/>
                <w:sz w:val="28"/>
              </w:rPr>
              <w:t>Resource</w:t>
            </w:r>
          </w:p>
        </w:tc>
      </w:tr>
      <w:tr w:rsidR="00954357" w14:paraId="12749E14" w14:textId="77777777">
        <w:trPr>
          <w:trHeight w:val="484"/>
        </w:trPr>
        <w:tc>
          <w:tcPr>
            <w:tcW w:w="2989" w:type="dxa"/>
            <w:tcBorders>
              <w:left w:val="single" w:sz="2" w:space="0" w:color="000000"/>
              <w:bottom w:val="single" w:sz="2" w:space="0" w:color="000000"/>
            </w:tcBorders>
          </w:tcPr>
          <w:p w14:paraId="7A056424" w14:textId="77777777" w:rsidR="00954357" w:rsidRDefault="00DD1A20">
            <w:pPr>
              <w:pStyle w:val="TableParagraph"/>
              <w:spacing w:before="121"/>
              <w:ind w:left="110"/>
              <w:rPr>
                <w:sz w:val="20"/>
              </w:rPr>
            </w:pPr>
            <w:r>
              <w:rPr>
                <w:sz w:val="20"/>
              </w:rPr>
              <w:t>http:{fqdn}/ASM/ws/asmstatus</w:t>
            </w:r>
          </w:p>
        </w:tc>
        <w:tc>
          <w:tcPr>
            <w:tcW w:w="6841" w:type="dxa"/>
          </w:tcPr>
          <w:p w14:paraId="3BDFC425" w14:textId="77777777" w:rsidR="00954357" w:rsidRDefault="00DD1A20">
            <w:pPr>
              <w:pStyle w:val="TableParagraph"/>
              <w:spacing w:before="121"/>
              <w:rPr>
                <w:sz w:val="20"/>
              </w:rPr>
            </w:pPr>
            <w:r>
              <w:rPr>
                <w:sz w:val="20"/>
              </w:rPr>
              <w:t>Dashboard GUI status information and operations</w:t>
            </w:r>
          </w:p>
        </w:tc>
      </w:tr>
      <w:tr w:rsidR="00954357" w14:paraId="53A086FC" w14:textId="77777777">
        <w:trPr>
          <w:trHeight w:val="729"/>
        </w:trPr>
        <w:tc>
          <w:tcPr>
            <w:tcW w:w="2989" w:type="dxa"/>
            <w:tcBorders>
              <w:top w:val="single" w:sz="2" w:space="0" w:color="000000"/>
              <w:left w:val="single" w:sz="2" w:space="0" w:color="000000"/>
              <w:bottom w:val="single" w:sz="2" w:space="0" w:color="000000"/>
              <w:right w:val="single" w:sz="2" w:space="0" w:color="000000"/>
            </w:tcBorders>
          </w:tcPr>
          <w:p w14:paraId="1EE1288E" w14:textId="77777777" w:rsidR="00954357" w:rsidRDefault="00DD1A20">
            <w:pPr>
              <w:pStyle w:val="TableParagraph"/>
              <w:spacing w:before="121"/>
              <w:ind w:left="110"/>
              <w:rPr>
                <w:sz w:val="20"/>
              </w:rPr>
            </w:pPr>
            <w:r>
              <w:rPr>
                <w:sz w:val="20"/>
              </w:rPr>
              <w:t>http:{fqdn}/ASM/ws/registrations</w:t>
            </w:r>
          </w:p>
        </w:tc>
        <w:tc>
          <w:tcPr>
            <w:tcW w:w="6841" w:type="dxa"/>
            <w:tcBorders>
              <w:left w:val="single" w:sz="2" w:space="0" w:color="000000"/>
              <w:bottom w:val="single" w:sz="2" w:space="0" w:color="000000"/>
              <w:right w:val="single" w:sz="2" w:space="0" w:color="000000"/>
            </w:tcBorders>
          </w:tcPr>
          <w:p w14:paraId="3EDD8768" w14:textId="77777777" w:rsidR="00954357" w:rsidRDefault="00DD1A20">
            <w:pPr>
              <w:pStyle w:val="TableParagraph"/>
              <w:spacing w:before="121"/>
              <w:ind w:left="109"/>
              <w:rPr>
                <w:sz w:val="20"/>
              </w:rPr>
            </w:pPr>
            <w:r>
              <w:rPr>
                <w:sz w:val="20"/>
              </w:rPr>
              <w:t>Registration GUI status information and AST device operations such as reboot, config, and so on.</w:t>
            </w:r>
          </w:p>
        </w:tc>
      </w:tr>
    </w:tbl>
    <w:p w14:paraId="50674218" w14:textId="77777777" w:rsidR="00954357" w:rsidRDefault="00954357">
      <w:pPr>
        <w:pStyle w:val="BodyText"/>
        <w:rPr>
          <w:sz w:val="20"/>
        </w:rPr>
      </w:pPr>
    </w:p>
    <w:p w14:paraId="245F76AD" w14:textId="77777777" w:rsidR="00954357" w:rsidRDefault="005D1EB8">
      <w:pPr>
        <w:pStyle w:val="BodyText"/>
        <w:rPr>
          <w:sz w:val="16"/>
        </w:rPr>
      </w:pPr>
      <w:r>
        <w:rPr>
          <w:noProof/>
        </w:rPr>
        <mc:AlternateContent>
          <mc:Choice Requires="wps">
            <w:drawing>
              <wp:anchor distT="0" distB="0" distL="0" distR="0" simplePos="0" relativeHeight="251702272" behindDoc="1" locked="0" layoutInCell="1" allowOverlap="1" wp14:anchorId="1C2F1B09" wp14:editId="562CE02A">
                <wp:simplePos x="0" y="0"/>
                <wp:positionH relativeFrom="page">
                  <wp:posOffset>896620</wp:posOffset>
                </wp:positionH>
                <wp:positionV relativeFrom="paragraph">
                  <wp:posOffset>151130</wp:posOffset>
                </wp:positionV>
                <wp:extent cx="6209665" cy="1270"/>
                <wp:effectExtent l="0" t="0" r="0" b="0"/>
                <wp:wrapTopAndBottom/>
                <wp:docPr id="347" name="Freeform 2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05488C" id="Freeform 206" o:spid="_x0000_s1026" style="position:absolute;margin-left:70.6pt;margin-top:11.9pt;width:488.95pt;height:.1pt;z-index:-251614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" path="m,l9779,e" filled="f" strokeweight=".24pt">
                <v:path arrowok="t" o:connecttype="custom" o:connectlocs="0,0;6209665,0" o:connectangles="0,0"/>
                <w10:wrap type="topAndBottom" anchorx="page"/>
              </v:shape>
            </w:pict>
          </mc:Fallback>
        </mc:AlternateContent>
      </w:r>
    </w:p>
    <w:p w14:paraId="7D588A29" w14:textId="77777777" w:rsidR="00954357" w:rsidRDefault="00DD1A20">
      <w:pPr>
        <w:pStyle w:val="Heading3"/>
      </w:pPr>
      <w:bookmarkStart w:id="63" w:name="_Toc71048174"/>
      <w:bookmarkStart w:id="64" w:name="_Toc71048264"/>
      <w:bookmarkStart w:id="65" w:name="_Toc151555522"/>
      <w:r>
        <w:t>URL encoding</w:t>
      </w:r>
      <w:bookmarkEnd w:id="63"/>
      <w:bookmarkEnd w:id="64"/>
      <w:bookmarkEnd w:id="65"/>
    </w:p>
    <w:p w14:paraId="48B93364" w14:textId="77777777" w:rsidR="00954357" w:rsidRDefault="00954357">
      <w:pPr>
        <w:pStyle w:val="BodyText"/>
        <w:spacing w:before="9"/>
        <w:rPr>
          <w:rFonts w:ascii="Cambria"/>
          <w:b/>
          <w:sz w:val="14"/>
        </w:rPr>
      </w:pPr>
    </w:p>
    <w:p w14:paraId="03F55DC5" w14:textId="77777777" w:rsidR="00954357" w:rsidRDefault="00000000">
      <w:pPr>
        <w:pStyle w:val="BodyText"/>
        <w:spacing w:before="78" w:line="235" w:lineRule="auto"/>
        <w:ind w:left="300" w:right="211"/>
      </w:pPr>
      <w:hyperlink r:id="rId29">
        <w:r w:rsidR="00DD1A20">
          <w:rPr>
            <w:rFonts w:ascii="Courier New"/>
          </w:rPr>
          <w:t xml:space="preserve">http://en.wikipedia.org/wiki/Percent-encoding </w:t>
        </w:r>
      </w:hyperlink>
      <w:r w:rsidR="00DD1A20">
        <w:t>is a good reference of the significant characters in a URI. If any of these characters appear within a query or matrix parameter value, then they must be URI encoded. For the most part, the left side "name" values are URL safe and do not need encoding.</w:t>
      </w:r>
    </w:p>
    <w:p w14:paraId="771B0B41" w14:textId="77777777" w:rsidR="00954357" w:rsidRDefault="005D1EB8">
      <w:pPr>
        <w:pStyle w:val="BodyText"/>
        <w:spacing w:before="124"/>
        <w:ind w:left="300" w:right="588"/>
      </w:pPr>
      <w:r>
        <w:rPr>
          <w:noProof/>
        </w:rPr>
        <mc:AlternateContent>
          <mc:Choice Requires="wps">
            <w:drawing>
              <wp:anchor distT="0" distB="0" distL="114300" distR="114300" simplePos="0" relativeHeight="251708416" behindDoc="0" locked="0" layoutInCell="1" allowOverlap="1" wp14:anchorId="12A0986E" wp14:editId="36048064">
                <wp:simplePos x="0" y="0"/>
                <wp:positionH relativeFrom="page">
                  <wp:posOffset>896620</wp:posOffset>
                </wp:positionH>
                <wp:positionV relativeFrom="paragraph">
                  <wp:posOffset>499745</wp:posOffset>
                </wp:positionV>
                <wp:extent cx="6209665" cy="0"/>
                <wp:effectExtent l="0" t="0" r="0" b="0"/>
                <wp:wrapNone/>
                <wp:docPr id="346" name="Lin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1917D2" id="Line 205" o:spid="_x0000_s1026" style="position:absolute;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39.35pt" to="559.55pt,3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" strokeweight=".24pt">
                <w10:wrap anchorx="page"/>
              </v:line>
            </w:pict>
          </mc:Fallback>
        </mc:AlternateContent>
      </w:r>
      <w:r>
        <w:rPr>
          <w:noProof/>
        </w:rPr>
        <mc:AlternateContent>
          <mc:Choice Requires="wps">
            <w:drawing>
              <wp:anchor distT="0" distB="0" distL="114300" distR="114300" simplePos="0" relativeHeight="251709440" behindDoc="0" locked="0" layoutInCell="1" allowOverlap="1" wp14:anchorId="65BE3A4B" wp14:editId="4DCF3167">
                <wp:simplePos x="0" y="0"/>
                <wp:positionH relativeFrom="page">
                  <wp:posOffset>896620</wp:posOffset>
                </wp:positionH>
                <wp:positionV relativeFrom="paragraph">
                  <wp:posOffset>658495</wp:posOffset>
                </wp:positionV>
                <wp:extent cx="6209665" cy="0"/>
                <wp:effectExtent l="0" t="0" r="0" b="0"/>
                <wp:wrapNone/>
                <wp:docPr id="345" name="Lin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238FD8" id="Line 204" o:spid="_x0000_s1026" style="position:absolute;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51.85pt" to="559.55pt,5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" strokeweight=".24pt">
                <w10:wrap anchorx="page"/>
              </v:line>
            </w:pict>
          </mc:Fallback>
        </mc:AlternateContent>
      </w:r>
      <w:r w:rsidR="00DD1A20">
        <w:t>For example, if "()" or spaces appear in a Session Manager name, then "()" and space characters must be encoded.</w:t>
      </w:r>
    </w:p>
    <w:p w14:paraId="638BC1C2" w14:textId="77777777" w:rsidR="00954357" w:rsidRDefault="005D1EB8">
      <w:pPr>
        <w:pStyle w:val="BodyText"/>
        <w:spacing w:before="6"/>
        <w:rPr>
          <w:sz w:val="8"/>
        </w:rPr>
      </w:pPr>
      <w:r>
        <w:rPr>
          <w:noProof/>
        </w:rPr>
        <mc:AlternateContent>
          <mc:Choice Requires="wps">
            <w:drawing>
              <wp:anchor distT="0" distB="0" distL="0" distR="0" simplePos="0" relativeHeight="251703296" behindDoc="1" locked="0" layoutInCell="1" allowOverlap="1" wp14:anchorId="20A71450" wp14:editId="44C2F703">
                <wp:simplePos x="0" y="0"/>
                <wp:positionH relativeFrom="page">
                  <wp:posOffset>844550</wp:posOffset>
                </wp:positionH>
                <wp:positionV relativeFrom="paragraph">
                  <wp:posOffset>81280</wp:posOffset>
                </wp:positionV>
                <wp:extent cx="6261735" cy="155575"/>
                <wp:effectExtent l="0" t="0" r="0" b="0"/>
                <wp:wrapTopAndBottom/>
                <wp:docPr id="344"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735" cy="15557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E93A80" w14:textId="77777777" w:rsidR="007D1F60" w:rsidRDefault="007D1F60">
                            <w:pPr>
                              <w:spacing w:before="23"/>
                              <w:ind w:left="110"/>
                              <w:rPr>
                                <w:rFonts w:ascii="Courier New"/>
                                <w:sz w:val="18"/>
                              </w:rPr>
                            </w:pPr>
                            <w:r>
                              <w:rPr>
                                <w:rFonts w:ascii="Courier New"/>
                                <w:sz w:val="18"/>
                              </w:rPr>
                              <w:t>GET https://{fqdn}/ASM/ws/asmstatuses/name/A%20Session%20Manager%281%29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4AECD" id="Text Box 203" o:spid="_x0000_s1031" type="#_x0000_t202" style="position:absolute;margin-left:66.5pt;margin-top:6.4pt;width:493.05pt;height:12.25pt;z-index:-251613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" fillcolor="#f1f1f1" stroked="f">
                <v:textbox inset="0,0,0,0">
                  <w:txbxContent>
                    <w:p w:rsidR="007D1F60" w:rsidRDefault="007D1F60">
                      <w:pPr>
                        <w:spacing w:before="23"/>
                        <w:ind w:left="110"/>
                        <w:rPr>
                          <w:rFonts w:ascii="Courier New"/>
                          <w:sz w:val="18"/>
                        </w:rPr>
                      </w:pPr>
                      <w:r>
                        <w:rPr>
                          <w:rFonts w:ascii="Courier New"/>
                          <w:sz w:val="18"/>
                        </w:rPr>
                        <w:t>GET https://{fqdn}/ASM/ws/asmstatuses/name/A%20Session%20Manager%281%29</w:t>
                      </w:r>
                    </w:p>
                  </w:txbxContent>
                </v:textbox>
                <w10:wrap type="topAndBottom" anchorx="page"/>
              </v:shape>
            </w:pict>
          </mc:Fallback>
        </mc:AlternateContent>
      </w:r>
    </w:p>
    <w:p w14:paraId="03952724" w14:textId="77777777" w:rsidR="00954357" w:rsidRDefault="00954357">
      <w:pPr>
        <w:pStyle w:val="BodyText"/>
        <w:rPr>
          <w:sz w:val="20"/>
        </w:rPr>
      </w:pPr>
    </w:p>
    <w:p w14:paraId="0C0B46A1" w14:textId="77777777" w:rsidR="00954357" w:rsidRDefault="005D1EB8">
      <w:pPr>
        <w:pStyle w:val="BodyText"/>
        <w:spacing w:before="2"/>
        <w:rPr>
          <w:sz w:val="15"/>
        </w:rPr>
      </w:pPr>
      <w:r>
        <w:rPr>
          <w:noProof/>
        </w:rPr>
        <mc:AlternateContent>
          <mc:Choice Requires="wps">
            <w:drawing>
              <wp:anchor distT="0" distB="0" distL="0" distR="0" simplePos="0" relativeHeight="251704320" behindDoc="1" locked="0" layoutInCell="1" allowOverlap="1" wp14:anchorId="068AFF8A" wp14:editId="1D7A159F">
                <wp:simplePos x="0" y="0"/>
                <wp:positionH relativeFrom="page">
                  <wp:posOffset>896620</wp:posOffset>
                </wp:positionH>
                <wp:positionV relativeFrom="paragraph">
                  <wp:posOffset>144780</wp:posOffset>
                </wp:positionV>
                <wp:extent cx="6209665" cy="1270"/>
                <wp:effectExtent l="0" t="0" r="0" b="0"/>
                <wp:wrapTopAndBottom/>
                <wp:docPr id="343" name="Freeform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898EA" id="Freeform 202" o:spid="_x0000_s1026" style="position:absolute;margin-left:70.6pt;margin-top:11.4pt;width:488.95pt;height:.1pt;z-index:-251612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" path="m,l9779,e" filled="f" strokeweight=".24pt">
                <v:path arrowok="t" o:connecttype="custom" o:connectlocs="0,0;6209665,0" o:connectangles="0,0"/>
                <w10:wrap type="topAndBottom" anchorx="page"/>
              </v:shape>
            </w:pict>
          </mc:Fallback>
        </mc:AlternateContent>
      </w:r>
    </w:p>
    <w:p w14:paraId="27A14AF5" w14:textId="77777777" w:rsidR="00954357" w:rsidRDefault="00DD1A20">
      <w:pPr>
        <w:pStyle w:val="Heading3"/>
      </w:pPr>
      <w:bookmarkStart w:id="66" w:name="_Toc71048175"/>
      <w:bookmarkStart w:id="67" w:name="_Toc71048265"/>
      <w:bookmarkStart w:id="68" w:name="_Toc151555523"/>
      <w:r>
        <w:t>Query format</w:t>
      </w:r>
      <w:bookmarkEnd w:id="66"/>
      <w:bookmarkEnd w:id="67"/>
      <w:bookmarkEnd w:id="68"/>
    </w:p>
    <w:p w14:paraId="71C562E1" w14:textId="77777777" w:rsidR="00954357" w:rsidRDefault="00954357">
      <w:pPr>
        <w:pStyle w:val="BodyText"/>
        <w:spacing w:before="8"/>
        <w:rPr>
          <w:rFonts w:ascii="Cambria"/>
          <w:b/>
          <w:sz w:val="15"/>
        </w:rPr>
      </w:pPr>
    </w:p>
    <w:p w14:paraId="3C6F55B0" w14:textId="77777777" w:rsidR="00954357" w:rsidRDefault="005D1EB8">
      <w:pPr>
        <w:pStyle w:val="BodyText"/>
        <w:spacing w:before="56"/>
        <w:ind w:left="300"/>
      </w:pPr>
      <w:r>
        <w:rPr>
          <w:noProof/>
        </w:rPr>
        <mc:AlternateContent>
          <mc:Choice Requires="wps">
            <w:drawing>
              <wp:anchor distT="0" distB="0" distL="114300" distR="114300" simplePos="0" relativeHeight="251710464" behindDoc="0" locked="0" layoutInCell="1" allowOverlap="1" wp14:anchorId="6F9C28FC" wp14:editId="54DD3C8A">
                <wp:simplePos x="0" y="0"/>
                <wp:positionH relativeFrom="page">
                  <wp:posOffset>896620</wp:posOffset>
                </wp:positionH>
                <wp:positionV relativeFrom="paragraph">
                  <wp:posOffset>457200</wp:posOffset>
                </wp:positionV>
                <wp:extent cx="6209665" cy="0"/>
                <wp:effectExtent l="0" t="0" r="0" b="0"/>
                <wp:wrapNone/>
                <wp:docPr id="342" name="Lin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A7AA9" id="Line 201" o:spid="_x0000_s1026" style="position:absolute;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36pt" to="559.5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" strokeweight=".24pt">
                <w10:wrap anchorx="page"/>
              </v:line>
            </w:pict>
          </mc:Fallback>
        </mc:AlternateContent>
      </w:r>
      <w:r>
        <w:rPr>
          <w:noProof/>
        </w:rPr>
        <mc:AlternateContent>
          <mc:Choice Requires="wps">
            <w:drawing>
              <wp:anchor distT="0" distB="0" distL="114300" distR="114300" simplePos="0" relativeHeight="251711488" behindDoc="0" locked="0" layoutInCell="1" allowOverlap="1" wp14:anchorId="466850AD" wp14:editId="2AEBCED2">
                <wp:simplePos x="0" y="0"/>
                <wp:positionH relativeFrom="page">
                  <wp:posOffset>896620</wp:posOffset>
                </wp:positionH>
                <wp:positionV relativeFrom="paragraph">
                  <wp:posOffset>614045</wp:posOffset>
                </wp:positionV>
                <wp:extent cx="6209665" cy="0"/>
                <wp:effectExtent l="0" t="0" r="0" b="0"/>
                <wp:wrapNone/>
                <wp:docPr id="341" name="Lin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0D05D7" id="Line 200"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48.35pt" to="559.55pt,4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" strokeweight=".08469mm">
                <w10:wrap anchorx="page"/>
              </v:line>
            </w:pict>
          </mc:Fallback>
        </mc:AlternateContent>
      </w:r>
      <w:r w:rsidR="00DD1A20">
        <w:t>The standard URI query format is per RFC 3986, section 3.4. In short a query starts with a "?" followed by the first query term, "&amp;" is used for subsequent terms. For example</w:t>
      </w:r>
    </w:p>
    <w:p w14:paraId="163715D6" w14:textId="77777777" w:rsidR="00954357" w:rsidRDefault="005D1EB8">
      <w:pPr>
        <w:pStyle w:val="BodyText"/>
        <w:spacing w:before="7"/>
        <w:rPr>
          <w:sz w:val="8"/>
        </w:rPr>
      </w:pPr>
      <w:r>
        <w:rPr>
          <w:noProof/>
        </w:rPr>
        <mc:AlternateContent>
          <mc:Choice Requires="wps">
            <w:drawing>
              <wp:anchor distT="0" distB="0" distL="0" distR="0" simplePos="0" relativeHeight="251705344" behindDoc="1" locked="0" layoutInCell="1" allowOverlap="1" wp14:anchorId="336A1D31" wp14:editId="08EE9E8C">
                <wp:simplePos x="0" y="0"/>
                <wp:positionH relativeFrom="page">
                  <wp:posOffset>844550</wp:posOffset>
                </wp:positionH>
                <wp:positionV relativeFrom="paragraph">
                  <wp:posOffset>81915</wp:posOffset>
                </wp:positionV>
                <wp:extent cx="6261735" cy="154305"/>
                <wp:effectExtent l="0" t="0" r="0" b="0"/>
                <wp:wrapTopAndBottom/>
                <wp:docPr id="340"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735" cy="15430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49DA66" w14:textId="77777777" w:rsidR="007D1F60" w:rsidRDefault="007D1F60">
                            <w:pPr>
                              <w:spacing w:before="23"/>
                              <w:ind w:left="110"/>
                              <w:rPr>
                                <w:rFonts w:ascii="Courier New"/>
                                <w:sz w:val="18"/>
                              </w:rPr>
                            </w:pPr>
                            <w:r>
                              <w:rPr>
                                <w:rFonts w:ascii="Courier New"/>
                                <w:sz w:val="18"/>
                              </w:rPr>
                              <w:t>GET https://{fqdn}/ws/asmstatuses/?format=brief&amp;sort=name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712299" id="Text Box 199" o:spid="_x0000_s1032" type="#_x0000_t202" style="position:absolute;margin-left:66.5pt;margin-top:6.45pt;width:493.05pt;height:12.15pt;z-index:-251611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" fillcolor="#f1f1f1" stroked="f">
                <v:textbox inset="0,0,0,0">
                  <w:txbxContent>
                    <w:p w:rsidR="007D1F60" w:rsidRDefault="007D1F60">
                      <w:pPr>
                        <w:spacing w:before="23"/>
                        <w:ind w:left="110"/>
                        <w:rPr>
                          <w:rFonts w:ascii="Courier New"/>
                          <w:sz w:val="18"/>
                        </w:rPr>
                      </w:pPr>
                      <w:r>
                        <w:rPr>
                          <w:rFonts w:ascii="Courier New"/>
                          <w:sz w:val="18"/>
                        </w:rPr>
                        <w:t>GET https://{fqdn}/ws/asmstatuses/?format=brief&amp;sort=name</w:t>
                      </w:r>
                    </w:p>
                  </w:txbxContent>
                </v:textbox>
                <w10:wrap type="topAndBottom" anchorx="page"/>
              </v:shape>
            </w:pict>
          </mc:Fallback>
        </mc:AlternateContent>
      </w:r>
    </w:p>
    <w:p w14:paraId="5A4D5E80" w14:textId="77777777" w:rsidR="00954357" w:rsidRDefault="00954357">
      <w:pPr>
        <w:rPr>
          <w:sz w:val="8"/>
        </w:rPr>
        <w:sectPr w:rsidR="00954357" w:rsidSect="008F40B5">
          <w:headerReference w:type="default" r:id="rId30"/>
          <w:footerReference w:type="default" r:id="rId31"/>
          <w:pgSz w:w="12240" w:h="15840"/>
          <w:pgMar w:top="1180" w:right="860" w:bottom="700" w:left="1140" w:header="720" w:footer="720" w:gutter="0"/>
          <w:cols w:space="720"/>
          <w:docGrid w:linePitch="299"/>
        </w:sectPr>
      </w:pPr>
    </w:p>
    <w:p w14:paraId="652F3156" w14:textId="77777777" w:rsidR="00954357" w:rsidRDefault="00954357">
      <w:pPr>
        <w:pStyle w:val="BodyText"/>
        <w:spacing w:before="6"/>
        <w:rPr>
          <w:sz w:val="11"/>
        </w:rPr>
      </w:pPr>
    </w:p>
    <w:p w14:paraId="5E848C1A" w14:textId="77777777" w:rsidR="00954357" w:rsidRDefault="00DD1A20">
      <w:pPr>
        <w:pStyle w:val="Heading2"/>
        <w:tabs>
          <w:tab w:val="left" w:pos="10050"/>
        </w:tabs>
        <w:spacing w:before="101"/>
        <w:rPr>
          <w:u w:val="none"/>
        </w:rPr>
      </w:pPr>
      <w:bookmarkStart w:id="69" w:name="_Toc71048176"/>
      <w:bookmarkStart w:id="70" w:name="_Toc71048266"/>
      <w:bookmarkStart w:id="71" w:name="_Toc151555524"/>
      <w:r>
        <w:t>HTTP Response Status</w:t>
      </w:r>
      <w:r>
        <w:rPr>
          <w:spacing w:val="-7"/>
        </w:rPr>
        <w:t xml:space="preserve"> </w:t>
      </w:r>
      <w:r>
        <w:t>Codes</w:t>
      </w:r>
      <w:bookmarkEnd w:id="69"/>
      <w:bookmarkEnd w:id="70"/>
      <w:bookmarkEnd w:id="71"/>
      <w:r>
        <w:tab/>
      </w:r>
    </w:p>
    <w:p w14:paraId="1DFFB5D0" w14:textId="77777777" w:rsidR="00954357" w:rsidRDefault="00954357">
      <w:pPr>
        <w:pStyle w:val="BodyText"/>
        <w:rPr>
          <w:rFonts w:ascii="Cambria"/>
          <w:b/>
          <w:sz w:val="20"/>
        </w:rPr>
      </w:pPr>
    </w:p>
    <w:p w14:paraId="75EEA368" w14:textId="77777777" w:rsidR="00954357" w:rsidRDefault="00954357">
      <w:pPr>
        <w:pStyle w:val="BodyText"/>
        <w:spacing w:before="5" w:after="1"/>
        <w:rPr>
          <w:rFonts w:ascii="Cambria"/>
          <w:b/>
          <w:sz w:val="25"/>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9"/>
        <w:gridCol w:w="8370"/>
      </w:tblGrid>
      <w:tr w:rsidR="00954357" w14:paraId="058924CB" w14:textId="77777777">
        <w:trPr>
          <w:trHeight w:val="926"/>
        </w:trPr>
        <w:tc>
          <w:tcPr>
            <w:tcW w:w="1459" w:type="dxa"/>
            <w:shd w:val="clear" w:color="auto" w:fill="BEBEBE"/>
          </w:tcPr>
          <w:p w14:paraId="5EFFCB7C" w14:textId="77777777" w:rsidR="00954357" w:rsidRPr="009B001A" w:rsidRDefault="00DD1A20">
            <w:pPr>
              <w:pStyle w:val="TableParagraph"/>
              <w:spacing w:before="122"/>
              <w:ind w:right="440"/>
              <w:rPr>
                <w:rFonts w:ascii="Arial" w:hAnsi="Arial" w:cs="Arial"/>
                <w:b/>
              </w:rPr>
            </w:pPr>
            <w:r w:rsidRPr="009B001A">
              <w:rPr>
                <w:rFonts w:ascii="Arial" w:hAnsi="Arial" w:cs="Arial"/>
                <w:b/>
              </w:rPr>
              <w:t>Success codes</w:t>
            </w:r>
          </w:p>
        </w:tc>
        <w:tc>
          <w:tcPr>
            <w:tcW w:w="8370" w:type="dxa"/>
            <w:tcBorders>
              <w:top w:val="single" w:sz="2" w:space="0" w:color="000000"/>
              <w:right w:val="single" w:sz="2" w:space="0" w:color="000000"/>
            </w:tcBorders>
            <w:shd w:val="clear" w:color="auto" w:fill="BEBEBE"/>
          </w:tcPr>
          <w:p w14:paraId="162E33E2" w14:textId="77777777" w:rsidR="00954357" w:rsidRPr="009B001A" w:rsidRDefault="00DD1A20">
            <w:pPr>
              <w:pStyle w:val="TableParagraph"/>
              <w:spacing w:before="122"/>
              <w:ind w:left="170"/>
              <w:rPr>
                <w:rFonts w:ascii="Arial" w:hAnsi="Arial" w:cs="Arial"/>
                <w:b/>
              </w:rPr>
            </w:pPr>
            <w:r w:rsidRPr="009B001A">
              <w:rPr>
                <w:rFonts w:ascii="Arial" w:hAnsi="Arial" w:cs="Arial"/>
                <w:b/>
              </w:rPr>
              <w:t>Reason</w:t>
            </w:r>
          </w:p>
        </w:tc>
      </w:tr>
      <w:tr w:rsidR="00954357" w14:paraId="0D08FFC6" w14:textId="77777777">
        <w:trPr>
          <w:trHeight w:val="976"/>
        </w:trPr>
        <w:tc>
          <w:tcPr>
            <w:tcW w:w="1459" w:type="dxa"/>
            <w:tcBorders>
              <w:left w:val="single" w:sz="2" w:space="0" w:color="000000"/>
              <w:bottom w:val="single" w:sz="2" w:space="0" w:color="000000"/>
            </w:tcBorders>
          </w:tcPr>
          <w:p w14:paraId="7955425B" w14:textId="77777777" w:rsidR="00954357" w:rsidRDefault="00DD1A20">
            <w:pPr>
              <w:pStyle w:val="TableParagraph"/>
              <w:spacing w:before="119"/>
              <w:ind w:left="110"/>
              <w:rPr>
                <w:sz w:val="20"/>
              </w:rPr>
            </w:pPr>
            <w:r>
              <w:rPr>
                <w:sz w:val="20"/>
              </w:rPr>
              <w:t>200 OK</w:t>
            </w:r>
          </w:p>
        </w:tc>
        <w:tc>
          <w:tcPr>
            <w:tcW w:w="8370" w:type="dxa"/>
          </w:tcPr>
          <w:p w14:paraId="56DF8941" w14:textId="77777777" w:rsidR="00954357" w:rsidRDefault="00DD1A20">
            <w:pPr>
              <w:pStyle w:val="TableParagraph"/>
              <w:ind w:left="105"/>
              <w:rPr>
                <w:sz w:val="20"/>
              </w:rPr>
            </w:pPr>
            <w:r>
              <w:rPr>
                <w:sz w:val="20"/>
              </w:rPr>
              <w:t>The request has succeeded. The information returned with the response depends on the request method used.</w:t>
            </w:r>
          </w:p>
          <w:p w14:paraId="58A1678A" w14:textId="77777777" w:rsidR="00954357" w:rsidRDefault="00DD1A20">
            <w:pPr>
              <w:pStyle w:val="TableParagraph"/>
              <w:spacing w:line="243" w:lineRule="exact"/>
              <w:ind w:left="105"/>
              <w:rPr>
                <w:sz w:val="20"/>
              </w:rPr>
            </w:pPr>
            <w:r>
              <w:rPr>
                <w:sz w:val="20"/>
              </w:rPr>
              <w:t>GET: contains an entity corresponding to the requested resource.</w:t>
            </w:r>
          </w:p>
          <w:p w14:paraId="430E0CAC" w14:textId="77777777" w:rsidR="00954357" w:rsidRDefault="00DD1A20">
            <w:pPr>
              <w:pStyle w:val="TableParagraph"/>
              <w:spacing w:line="225" w:lineRule="exact"/>
              <w:ind w:left="105"/>
              <w:rPr>
                <w:sz w:val="20"/>
              </w:rPr>
            </w:pPr>
            <w:r>
              <w:rPr>
                <w:sz w:val="20"/>
              </w:rPr>
              <w:t>POST or PUT: contains an entity containing the result of the action.</w:t>
            </w:r>
          </w:p>
        </w:tc>
      </w:tr>
      <w:tr w:rsidR="00954357" w14:paraId="109A6A8D" w14:textId="77777777">
        <w:trPr>
          <w:trHeight w:val="484"/>
        </w:trPr>
        <w:tc>
          <w:tcPr>
            <w:tcW w:w="1459" w:type="dxa"/>
            <w:tcBorders>
              <w:top w:val="single" w:sz="2" w:space="0" w:color="000000"/>
              <w:left w:val="single" w:sz="2" w:space="0" w:color="000000"/>
              <w:bottom w:val="single" w:sz="2" w:space="0" w:color="000000"/>
              <w:right w:val="single" w:sz="2" w:space="0" w:color="000000"/>
            </w:tcBorders>
          </w:tcPr>
          <w:p w14:paraId="2D4907E0" w14:textId="77777777" w:rsidR="00954357" w:rsidRDefault="00DD1A20">
            <w:pPr>
              <w:pStyle w:val="TableParagraph"/>
              <w:spacing w:before="119"/>
              <w:ind w:left="110"/>
              <w:rPr>
                <w:sz w:val="20"/>
              </w:rPr>
            </w:pPr>
            <w:r>
              <w:rPr>
                <w:sz w:val="20"/>
              </w:rPr>
              <w:t>201 Created</w:t>
            </w:r>
          </w:p>
        </w:tc>
        <w:tc>
          <w:tcPr>
            <w:tcW w:w="8370" w:type="dxa"/>
            <w:tcBorders>
              <w:left w:val="single" w:sz="2" w:space="0" w:color="000000"/>
              <w:bottom w:val="single" w:sz="2" w:space="0" w:color="000000"/>
              <w:right w:val="single" w:sz="2" w:space="0" w:color="000000"/>
            </w:tcBorders>
          </w:tcPr>
          <w:p w14:paraId="65BFF803" w14:textId="77777777" w:rsidR="00954357" w:rsidRDefault="00DD1A20">
            <w:pPr>
              <w:pStyle w:val="TableParagraph"/>
              <w:spacing w:before="119"/>
              <w:ind w:left="110"/>
              <w:rPr>
                <w:sz w:val="20"/>
              </w:rPr>
            </w:pPr>
            <w:r>
              <w:rPr>
                <w:sz w:val="20"/>
              </w:rPr>
              <w:t xml:space="preserve">The request has </w:t>
            </w:r>
            <w:r w:rsidR="0041702A">
              <w:rPr>
                <w:sz w:val="20"/>
              </w:rPr>
              <w:t>succeeded,</w:t>
            </w:r>
            <w:r>
              <w:rPr>
                <w:sz w:val="20"/>
              </w:rPr>
              <w:t xml:space="preserve"> and a new entity is being created.</w:t>
            </w:r>
          </w:p>
        </w:tc>
      </w:tr>
    </w:tbl>
    <w:p w14:paraId="0EF66670" w14:textId="77777777" w:rsidR="00954357" w:rsidRDefault="00954357">
      <w:pPr>
        <w:pStyle w:val="BodyText"/>
        <w:rPr>
          <w:rFonts w:ascii="Cambria"/>
          <w:b/>
          <w:sz w:val="20"/>
        </w:rPr>
      </w:pPr>
    </w:p>
    <w:p w14:paraId="1DC4878B" w14:textId="77777777" w:rsidR="00954357" w:rsidRDefault="00954357">
      <w:pPr>
        <w:pStyle w:val="BodyText"/>
        <w:spacing w:before="2" w:after="1"/>
        <w:rPr>
          <w:rFonts w:ascii="Cambria"/>
          <w:b/>
          <w:sz w:val="23"/>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18"/>
        <w:gridCol w:w="8311"/>
      </w:tblGrid>
      <w:tr w:rsidR="00954357" w14:paraId="5C23C752" w14:textId="77777777" w:rsidTr="009B001A">
        <w:trPr>
          <w:trHeight w:val="925"/>
        </w:trPr>
        <w:tc>
          <w:tcPr>
            <w:tcW w:w="1518" w:type="dxa"/>
            <w:shd w:val="clear" w:color="auto" w:fill="BEBEBE"/>
          </w:tcPr>
          <w:p w14:paraId="1790A375" w14:textId="77777777" w:rsidR="00954357" w:rsidRPr="009B001A" w:rsidRDefault="00DD1A20">
            <w:pPr>
              <w:pStyle w:val="TableParagraph"/>
              <w:spacing w:before="122"/>
              <w:ind w:right="620"/>
              <w:rPr>
                <w:rFonts w:ascii="Arial" w:hAnsi="Arial" w:cs="Arial"/>
                <w:b/>
              </w:rPr>
            </w:pPr>
            <w:r w:rsidRPr="009B001A">
              <w:rPr>
                <w:rFonts w:ascii="Arial" w:hAnsi="Arial" w:cs="Arial"/>
                <w:b/>
              </w:rPr>
              <w:t>Error Codes</w:t>
            </w:r>
          </w:p>
        </w:tc>
        <w:tc>
          <w:tcPr>
            <w:tcW w:w="8311" w:type="dxa"/>
            <w:tcBorders>
              <w:top w:val="single" w:sz="2" w:space="0" w:color="000000"/>
              <w:right w:val="single" w:sz="2" w:space="0" w:color="000000"/>
            </w:tcBorders>
            <w:shd w:val="clear" w:color="auto" w:fill="BEBEBE"/>
          </w:tcPr>
          <w:p w14:paraId="22DB8FAE" w14:textId="77777777" w:rsidR="00954357" w:rsidRPr="009B001A" w:rsidRDefault="00DD1A20">
            <w:pPr>
              <w:pStyle w:val="TableParagraph"/>
              <w:spacing w:before="122"/>
              <w:ind w:left="170"/>
              <w:rPr>
                <w:rFonts w:ascii="Arial" w:hAnsi="Arial" w:cs="Arial"/>
                <w:b/>
              </w:rPr>
            </w:pPr>
            <w:r w:rsidRPr="009B001A">
              <w:rPr>
                <w:rFonts w:ascii="Arial" w:hAnsi="Arial" w:cs="Arial"/>
                <w:b/>
              </w:rPr>
              <w:t>Reason</w:t>
            </w:r>
          </w:p>
        </w:tc>
      </w:tr>
      <w:tr w:rsidR="00954357" w14:paraId="45256DA8" w14:textId="77777777" w:rsidTr="009B001A">
        <w:trPr>
          <w:trHeight w:val="731"/>
        </w:trPr>
        <w:tc>
          <w:tcPr>
            <w:tcW w:w="1518" w:type="dxa"/>
            <w:tcBorders>
              <w:left w:val="single" w:sz="2" w:space="0" w:color="000000"/>
              <w:bottom w:val="single" w:sz="2" w:space="0" w:color="000000"/>
            </w:tcBorders>
          </w:tcPr>
          <w:p w14:paraId="63A28F12" w14:textId="77777777" w:rsidR="00954357" w:rsidRDefault="00DD1A20">
            <w:pPr>
              <w:pStyle w:val="TableParagraph"/>
              <w:spacing w:before="119"/>
              <w:ind w:left="110" w:right="314"/>
              <w:rPr>
                <w:sz w:val="20"/>
              </w:rPr>
            </w:pPr>
            <w:r>
              <w:rPr>
                <w:sz w:val="20"/>
              </w:rPr>
              <w:t>400 Bad Request</w:t>
            </w:r>
          </w:p>
        </w:tc>
        <w:tc>
          <w:tcPr>
            <w:tcW w:w="8311" w:type="dxa"/>
          </w:tcPr>
          <w:p w14:paraId="6E579029" w14:textId="77777777" w:rsidR="00954357" w:rsidRDefault="00DD1A20">
            <w:pPr>
              <w:pStyle w:val="TableParagraph"/>
              <w:spacing w:line="243" w:lineRule="exact"/>
              <w:ind w:left="105"/>
              <w:rPr>
                <w:sz w:val="20"/>
              </w:rPr>
            </w:pPr>
            <w:r>
              <w:rPr>
                <w:sz w:val="20"/>
              </w:rPr>
              <w:t>The request could not be understood by the server due to malformed syntax.</w:t>
            </w:r>
          </w:p>
          <w:p w14:paraId="304260F1" w14:textId="77777777" w:rsidR="00954357" w:rsidRDefault="00DD1A20">
            <w:pPr>
              <w:pStyle w:val="TableParagraph"/>
              <w:spacing w:line="243" w:lineRule="exact"/>
              <w:ind w:left="105"/>
              <w:rPr>
                <w:sz w:val="20"/>
              </w:rPr>
            </w:pPr>
            <w:r>
              <w:rPr>
                <w:sz w:val="20"/>
              </w:rPr>
              <w:t>For example, specifying "application/xml" media type in the Content-Type header of an HTTP</w:t>
            </w:r>
          </w:p>
          <w:p w14:paraId="7D8DD4B0" w14:textId="77777777" w:rsidR="00954357" w:rsidRDefault="00DD1A20">
            <w:pPr>
              <w:pStyle w:val="TableParagraph"/>
              <w:spacing w:line="225" w:lineRule="exact"/>
              <w:ind w:left="105"/>
              <w:rPr>
                <w:sz w:val="20"/>
              </w:rPr>
            </w:pPr>
            <w:r>
              <w:rPr>
                <w:sz w:val="20"/>
              </w:rPr>
              <w:t>request and including a valid JSON content as request body.</w:t>
            </w:r>
          </w:p>
        </w:tc>
      </w:tr>
      <w:tr w:rsidR="00954357" w14:paraId="6609045B" w14:textId="77777777" w:rsidTr="009B001A">
        <w:trPr>
          <w:trHeight w:val="729"/>
        </w:trPr>
        <w:tc>
          <w:tcPr>
            <w:tcW w:w="1518" w:type="dxa"/>
            <w:tcBorders>
              <w:top w:val="single" w:sz="2" w:space="0" w:color="000000"/>
              <w:left w:val="single" w:sz="2" w:space="0" w:color="000000"/>
              <w:right w:val="single" w:sz="2" w:space="0" w:color="000000"/>
            </w:tcBorders>
          </w:tcPr>
          <w:p w14:paraId="47EC9A7A" w14:textId="77777777" w:rsidR="00954357" w:rsidRDefault="00DD1A20">
            <w:pPr>
              <w:pStyle w:val="TableParagraph"/>
              <w:spacing w:before="119"/>
              <w:ind w:left="110"/>
              <w:rPr>
                <w:sz w:val="20"/>
              </w:rPr>
            </w:pPr>
            <w:r>
              <w:rPr>
                <w:sz w:val="20"/>
              </w:rPr>
              <w:t>401</w:t>
            </w:r>
          </w:p>
          <w:p w14:paraId="5AEF08FE" w14:textId="77777777" w:rsidR="00954357" w:rsidRDefault="00DD1A20">
            <w:pPr>
              <w:pStyle w:val="TableParagraph"/>
              <w:ind w:left="110"/>
              <w:rPr>
                <w:sz w:val="20"/>
              </w:rPr>
            </w:pPr>
            <w:r>
              <w:rPr>
                <w:sz w:val="20"/>
              </w:rPr>
              <w:t>Unauthorized</w:t>
            </w:r>
          </w:p>
        </w:tc>
        <w:tc>
          <w:tcPr>
            <w:tcW w:w="8311" w:type="dxa"/>
            <w:tcBorders>
              <w:left w:val="single" w:sz="2" w:space="0" w:color="000000"/>
              <w:right w:val="single" w:sz="2" w:space="0" w:color="000000"/>
            </w:tcBorders>
          </w:tcPr>
          <w:p w14:paraId="1F38EDD7" w14:textId="77777777" w:rsidR="00954357" w:rsidRDefault="00DD1A20">
            <w:pPr>
              <w:pStyle w:val="TableParagraph"/>
              <w:spacing w:before="119"/>
              <w:ind w:left="110"/>
              <w:rPr>
                <w:sz w:val="20"/>
              </w:rPr>
            </w:pPr>
            <w:r>
              <w:rPr>
                <w:sz w:val="20"/>
              </w:rPr>
              <w:t>The request requires user authentication.</w:t>
            </w:r>
          </w:p>
        </w:tc>
      </w:tr>
      <w:tr w:rsidR="00954357" w14:paraId="18D8C9E8" w14:textId="77777777" w:rsidTr="009B001A">
        <w:trPr>
          <w:trHeight w:val="972"/>
        </w:trPr>
        <w:tc>
          <w:tcPr>
            <w:tcW w:w="1518" w:type="dxa"/>
            <w:tcBorders>
              <w:left w:val="single" w:sz="2" w:space="0" w:color="000000"/>
              <w:bottom w:val="single" w:sz="2" w:space="0" w:color="000000"/>
            </w:tcBorders>
          </w:tcPr>
          <w:p w14:paraId="02F8FA31" w14:textId="77777777" w:rsidR="00954357" w:rsidRDefault="00DD1A20">
            <w:pPr>
              <w:pStyle w:val="TableParagraph"/>
              <w:spacing w:before="119"/>
              <w:ind w:left="110"/>
              <w:rPr>
                <w:sz w:val="20"/>
              </w:rPr>
            </w:pPr>
            <w:r>
              <w:rPr>
                <w:sz w:val="20"/>
              </w:rPr>
              <w:t>403 Forbidden</w:t>
            </w:r>
          </w:p>
        </w:tc>
        <w:tc>
          <w:tcPr>
            <w:tcW w:w="8311" w:type="dxa"/>
          </w:tcPr>
          <w:p w14:paraId="24A2E931" w14:textId="77777777" w:rsidR="00954357" w:rsidRDefault="00DD1A20">
            <w:pPr>
              <w:pStyle w:val="TableParagraph"/>
              <w:spacing w:before="119"/>
              <w:ind w:left="105" w:right="244"/>
              <w:rPr>
                <w:sz w:val="20"/>
              </w:rPr>
            </w:pPr>
            <w:r>
              <w:rPr>
                <w:sz w:val="20"/>
              </w:rPr>
              <w:t xml:space="preserve">Operation is forbidden which can occur for </w:t>
            </w:r>
            <w:r w:rsidR="000E2D98">
              <w:rPr>
                <w:sz w:val="20"/>
              </w:rPr>
              <w:t>several</w:t>
            </w:r>
            <w:r>
              <w:rPr>
                <w:sz w:val="20"/>
              </w:rPr>
              <w:t xml:space="preserve"> reasons such as no metadata, or the value violates the constraints of the metadata. The most common will be that the user does not have "Web Services: Routing" permission.</w:t>
            </w:r>
          </w:p>
        </w:tc>
      </w:tr>
      <w:tr w:rsidR="00954357" w14:paraId="610946C4" w14:textId="77777777" w:rsidTr="009B001A">
        <w:trPr>
          <w:trHeight w:val="484"/>
        </w:trPr>
        <w:tc>
          <w:tcPr>
            <w:tcW w:w="1518" w:type="dxa"/>
            <w:tcBorders>
              <w:top w:val="single" w:sz="2" w:space="0" w:color="000000"/>
              <w:left w:val="single" w:sz="2" w:space="0" w:color="000000"/>
              <w:right w:val="single" w:sz="2" w:space="0" w:color="000000"/>
            </w:tcBorders>
          </w:tcPr>
          <w:p w14:paraId="4FC6903D" w14:textId="77777777" w:rsidR="00954357" w:rsidRDefault="00DD1A20">
            <w:pPr>
              <w:pStyle w:val="TableParagraph"/>
              <w:spacing w:before="119"/>
              <w:ind w:left="110"/>
              <w:rPr>
                <w:sz w:val="20"/>
              </w:rPr>
            </w:pPr>
            <w:r>
              <w:rPr>
                <w:sz w:val="20"/>
              </w:rPr>
              <w:t>404 Not Found</w:t>
            </w:r>
          </w:p>
        </w:tc>
        <w:tc>
          <w:tcPr>
            <w:tcW w:w="8311" w:type="dxa"/>
            <w:tcBorders>
              <w:left w:val="single" w:sz="2" w:space="0" w:color="000000"/>
              <w:right w:val="single" w:sz="2" w:space="0" w:color="000000"/>
            </w:tcBorders>
          </w:tcPr>
          <w:p w14:paraId="0F984E87" w14:textId="77777777" w:rsidR="00954357" w:rsidRDefault="00DD1A20">
            <w:pPr>
              <w:pStyle w:val="TableParagraph"/>
              <w:spacing w:before="119"/>
              <w:ind w:left="110"/>
              <w:rPr>
                <w:sz w:val="20"/>
              </w:rPr>
            </w:pPr>
            <w:r>
              <w:rPr>
                <w:sz w:val="20"/>
              </w:rPr>
              <w:t>The referenced resource does not exist.</w:t>
            </w:r>
          </w:p>
        </w:tc>
      </w:tr>
      <w:tr w:rsidR="00954357" w14:paraId="1173E049" w14:textId="77777777" w:rsidTr="009B001A">
        <w:trPr>
          <w:trHeight w:val="726"/>
        </w:trPr>
        <w:tc>
          <w:tcPr>
            <w:tcW w:w="1518" w:type="dxa"/>
            <w:tcBorders>
              <w:left w:val="single" w:sz="2" w:space="0" w:color="000000"/>
              <w:bottom w:val="single" w:sz="2" w:space="0" w:color="000000"/>
            </w:tcBorders>
          </w:tcPr>
          <w:p w14:paraId="3BECB01C" w14:textId="77777777" w:rsidR="00954357" w:rsidRDefault="00DD1A20">
            <w:pPr>
              <w:pStyle w:val="TableParagraph"/>
              <w:spacing w:before="119"/>
              <w:ind w:left="110" w:right="314"/>
              <w:rPr>
                <w:sz w:val="20"/>
              </w:rPr>
            </w:pPr>
            <w:r>
              <w:rPr>
                <w:sz w:val="20"/>
              </w:rPr>
              <w:t>405 Method Not Allowed</w:t>
            </w:r>
          </w:p>
        </w:tc>
        <w:tc>
          <w:tcPr>
            <w:tcW w:w="8311" w:type="dxa"/>
          </w:tcPr>
          <w:p w14:paraId="022CF306" w14:textId="77777777" w:rsidR="00954357" w:rsidRDefault="00DD1A20">
            <w:pPr>
              <w:pStyle w:val="TableParagraph"/>
              <w:spacing w:before="119"/>
              <w:ind w:left="105"/>
              <w:rPr>
                <w:sz w:val="20"/>
              </w:rPr>
            </w:pPr>
            <w:r>
              <w:rPr>
                <w:sz w:val="20"/>
              </w:rPr>
              <w:t>The HTTP request method is not supported for the resource. The response will contain an Allow header which contains a list of valid methods.</w:t>
            </w:r>
          </w:p>
        </w:tc>
      </w:tr>
      <w:tr w:rsidR="00954357" w14:paraId="3260C62A" w14:textId="77777777" w:rsidTr="009B001A">
        <w:trPr>
          <w:trHeight w:val="729"/>
        </w:trPr>
        <w:tc>
          <w:tcPr>
            <w:tcW w:w="1518" w:type="dxa"/>
            <w:tcBorders>
              <w:top w:val="single" w:sz="2" w:space="0" w:color="000000"/>
              <w:left w:val="single" w:sz="2" w:space="0" w:color="000000"/>
              <w:right w:val="single" w:sz="2" w:space="0" w:color="000000"/>
            </w:tcBorders>
          </w:tcPr>
          <w:p w14:paraId="256FFF5B" w14:textId="77777777" w:rsidR="00954357" w:rsidRDefault="00DD1A20">
            <w:pPr>
              <w:pStyle w:val="TableParagraph"/>
              <w:spacing w:before="121"/>
              <w:ind w:left="110"/>
              <w:rPr>
                <w:sz w:val="20"/>
              </w:rPr>
            </w:pPr>
            <w:r>
              <w:rPr>
                <w:sz w:val="20"/>
              </w:rPr>
              <w:t xml:space="preserve">406 Not </w:t>
            </w:r>
            <w:r>
              <w:rPr>
                <w:w w:val="95"/>
                <w:sz w:val="20"/>
              </w:rPr>
              <w:t>Acceptable</w:t>
            </w:r>
          </w:p>
        </w:tc>
        <w:tc>
          <w:tcPr>
            <w:tcW w:w="8311" w:type="dxa"/>
            <w:tcBorders>
              <w:left w:val="single" w:sz="2" w:space="0" w:color="000000"/>
              <w:right w:val="single" w:sz="2" w:space="0" w:color="000000"/>
            </w:tcBorders>
          </w:tcPr>
          <w:p w14:paraId="54A3FE54" w14:textId="77777777" w:rsidR="00954357" w:rsidRDefault="00DD1A20">
            <w:pPr>
              <w:pStyle w:val="TableParagraph"/>
              <w:spacing w:before="121"/>
              <w:ind w:left="110"/>
              <w:rPr>
                <w:sz w:val="20"/>
              </w:rPr>
            </w:pPr>
            <w:r>
              <w:rPr>
                <w:sz w:val="20"/>
              </w:rPr>
              <w:t>The requested content type is not supported.</w:t>
            </w:r>
          </w:p>
        </w:tc>
      </w:tr>
      <w:tr w:rsidR="00954357" w14:paraId="296EFE2A" w14:textId="77777777" w:rsidTr="009B001A">
        <w:trPr>
          <w:trHeight w:val="484"/>
        </w:trPr>
        <w:tc>
          <w:tcPr>
            <w:tcW w:w="1518" w:type="dxa"/>
            <w:tcBorders>
              <w:left w:val="single" w:sz="2" w:space="0" w:color="000000"/>
              <w:bottom w:val="single" w:sz="2" w:space="0" w:color="000000"/>
            </w:tcBorders>
          </w:tcPr>
          <w:p w14:paraId="459F1771" w14:textId="77777777" w:rsidR="00954357" w:rsidRDefault="00DD1A20">
            <w:pPr>
              <w:pStyle w:val="TableParagraph"/>
              <w:spacing w:before="119"/>
              <w:ind w:left="110"/>
              <w:rPr>
                <w:sz w:val="20"/>
              </w:rPr>
            </w:pPr>
            <w:r>
              <w:rPr>
                <w:sz w:val="20"/>
              </w:rPr>
              <w:t>409 Conflict</w:t>
            </w:r>
          </w:p>
        </w:tc>
        <w:tc>
          <w:tcPr>
            <w:tcW w:w="8311" w:type="dxa"/>
          </w:tcPr>
          <w:p w14:paraId="03533042" w14:textId="77777777" w:rsidR="00954357" w:rsidRDefault="00DD1A20">
            <w:pPr>
              <w:pStyle w:val="TableParagraph"/>
              <w:spacing w:before="119"/>
              <w:ind w:left="105"/>
              <w:rPr>
                <w:sz w:val="20"/>
              </w:rPr>
            </w:pPr>
            <w:r>
              <w:rPr>
                <w:sz w:val="20"/>
              </w:rPr>
              <w:t>Conflict with the associated metadata. Either the data does not match or there is no metadata.</w:t>
            </w:r>
          </w:p>
        </w:tc>
      </w:tr>
      <w:tr w:rsidR="00954357" w14:paraId="3101BB15" w14:textId="77777777" w:rsidTr="009B001A">
        <w:trPr>
          <w:trHeight w:val="972"/>
        </w:trPr>
        <w:tc>
          <w:tcPr>
            <w:tcW w:w="1518" w:type="dxa"/>
            <w:tcBorders>
              <w:top w:val="single" w:sz="2" w:space="0" w:color="000000"/>
              <w:left w:val="single" w:sz="2" w:space="0" w:color="000000"/>
              <w:right w:val="single" w:sz="2" w:space="0" w:color="000000"/>
            </w:tcBorders>
          </w:tcPr>
          <w:p w14:paraId="22194EDA" w14:textId="77777777" w:rsidR="00954357" w:rsidRDefault="00DD1A20">
            <w:pPr>
              <w:pStyle w:val="TableParagraph"/>
              <w:spacing w:before="119"/>
              <w:ind w:left="110"/>
              <w:rPr>
                <w:sz w:val="20"/>
              </w:rPr>
            </w:pPr>
            <w:r>
              <w:rPr>
                <w:sz w:val="20"/>
              </w:rPr>
              <w:t>415</w:t>
            </w:r>
          </w:p>
          <w:p w14:paraId="3FF2D783" w14:textId="77777777" w:rsidR="00954357" w:rsidRDefault="00DD1A20">
            <w:pPr>
              <w:pStyle w:val="TableParagraph"/>
              <w:spacing w:before="1"/>
              <w:ind w:left="110"/>
              <w:rPr>
                <w:sz w:val="20"/>
              </w:rPr>
            </w:pPr>
            <w:r>
              <w:rPr>
                <w:w w:val="95"/>
                <w:sz w:val="20"/>
              </w:rPr>
              <w:t xml:space="preserve">Unsupported </w:t>
            </w:r>
            <w:r>
              <w:rPr>
                <w:sz w:val="20"/>
              </w:rPr>
              <w:t>Media Type</w:t>
            </w:r>
          </w:p>
        </w:tc>
        <w:tc>
          <w:tcPr>
            <w:tcW w:w="8311" w:type="dxa"/>
            <w:tcBorders>
              <w:left w:val="single" w:sz="2" w:space="0" w:color="000000"/>
              <w:right w:val="single" w:sz="2" w:space="0" w:color="000000"/>
            </w:tcBorders>
          </w:tcPr>
          <w:p w14:paraId="6242A005" w14:textId="77777777" w:rsidR="00954357" w:rsidRDefault="00DD1A20">
            <w:pPr>
              <w:pStyle w:val="TableParagraph"/>
              <w:spacing w:before="119"/>
              <w:ind w:left="110" w:right="684"/>
              <w:rPr>
                <w:sz w:val="20"/>
              </w:rPr>
            </w:pPr>
            <w:r>
              <w:rPr>
                <w:sz w:val="20"/>
              </w:rPr>
              <w:t>The request contains an unknown content type or unspecified content type. Check Accept or Content-Type headers</w:t>
            </w:r>
          </w:p>
        </w:tc>
      </w:tr>
      <w:tr w:rsidR="00954357" w14:paraId="48630FBC" w14:textId="77777777" w:rsidTr="009B001A">
        <w:trPr>
          <w:trHeight w:val="729"/>
        </w:trPr>
        <w:tc>
          <w:tcPr>
            <w:tcW w:w="1518" w:type="dxa"/>
            <w:tcBorders>
              <w:left w:val="single" w:sz="2" w:space="0" w:color="000000"/>
              <w:bottom w:val="single" w:sz="2" w:space="0" w:color="000000"/>
            </w:tcBorders>
          </w:tcPr>
          <w:p w14:paraId="2A72D13F" w14:textId="77777777" w:rsidR="00954357" w:rsidRDefault="00DD1A20">
            <w:pPr>
              <w:pStyle w:val="TableParagraph"/>
              <w:spacing w:before="119"/>
              <w:ind w:left="110" w:right="333"/>
              <w:rPr>
                <w:sz w:val="20"/>
              </w:rPr>
            </w:pPr>
            <w:r>
              <w:rPr>
                <w:sz w:val="20"/>
              </w:rPr>
              <w:t>500 Internal server error</w:t>
            </w:r>
          </w:p>
        </w:tc>
        <w:tc>
          <w:tcPr>
            <w:tcW w:w="8311" w:type="dxa"/>
          </w:tcPr>
          <w:p w14:paraId="11D235B5" w14:textId="77777777" w:rsidR="00954357" w:rsidRDefault="00DD1A20">
            <w:pPr>
              <w:pStyle w:val="TableParagraph"/>
              <w:spacing w:before="119"/>
              <w:ind w:left="105"/>
              <w:rPr>
                <w:sz w:val="20"/>
              </w:rPr>
            </w:pPr>
            <w:r>
              <w:rPr>
                <w:sz w:val="20"/>
              </w:rPr>
              <w:t>Request could not be fulfilled due to internal resource issue or unexpected error</w:t>
            </w:r>
          </w:p>
        </w:tc>
      </w:tr>
    </w:tbl>
    <w:p w14:paraId="1B5F74DE" w14:textId="77777777" w:rsidR="00954357" w:rsidRDefault="00954357">
      <w:pPr>
        <w:rPr>
          <w:sz w:val="20"/>
        </w:rPr>
        <w:sectPr w:rsidR="00954357" w:rsidSect="00095FD5">
          <w:headerReference w:type="default" r:id="rId32"/>
          <w:footerReference w:type="default" r:id="rId33"/>
          <w:pgSz w:w="12240" w:h="15840"/>
          <w:pgMar w:top="1180" w:right="860" w:bottom="700" w:left="1140" w:header="883" w:footer="720" w:gutter="0"/>
          <w:cols w:space="720"/>
          <w:docGrid w:linePitch="299"/>
        </w:sectPr>
      </w:pPr>
    </w:p>
    <w:p w14:paraId="38132CC2" w14:textId="77777777" w:rsidR="00954357" w:rsidRDefault="00954357">
      <w:pPr>
        <w:pStyle w:val="BodyText"/>
        <w:spacing w:before="7"/>
        <w:rPr>
          <w:rFonts w:ascii="Cambria"/>
          <w:b/>
          <w:sz w:val="20"/>
        </w:rPr>
      </w:pPr>
    </w:p>
    <w:p w14:paraId="52A8EC96" w14:textId="77777777" w:rsidR="00954357" w:rsidRDefault="005D1EB8">
      <w:pPr>
        <w:pStyle w:val="BodyText"/>
        <w:spacing w:line="20" w:lineRule="exact"/>
        <w:ind w:left="268"/>
        <w:rPr>
          <w:rFonts w:ascii="Cambria"/>
          <w:sz w:val="2"/>
        </w:rPr>
      </w:pPr>
      <w:r>
        <w:rPr>
          <w:rFonts w:ascii="Cambria"/>
          <w:noProof/>
          <w:sz w:val="2"/>
        </w:rPr>
        <mc:AlternateContent>
          <mc:Choice Requires="wpg">
            <w:drawing>
              <wp:inline distT="0" distB="0" distL="0" distR="0" wp14:anchorId="454507BF" wp14:editId="04470EA5">
                <wp:extent cx="6209665" cy="3175"/>
                <wp:effectExtent l="9525" t="9525" r="10160" b="6350"/>
                <wp:docPr id="338"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339" name="Line 198"/>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C1BE963" id="Group 197"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">
                <v:line id="Line 198"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" strokeweight=".24pt"/>
                <w10:anchorlock/>
              </v:group>
            </w:pict>
          </mc:Fallback>
        </mc:AlternateContent>
      </w:r>
    </w:p>
    <w:p w14:paraId="358915BA" w14:textId="77777777" w:rsidR="00954357" w:rsidRDefault="00DD1A20">
      <w:pPr>
        <w:pStyle w:val="Heading3"/>
        <w:spacing w:before="63"/>
      </w:pPr>
      <w:bookmarkStart w:id="72" w:name="_Toc71048177"/>
      <w:bookmarkStart w:id="73" w:name="_Toc71048267"/>
      <w:bookmarkStart w:id="74" w:name="_Toc151555525"/>
      <w:r>
        <w:t>Error response body content format</w:t>
      </w:r>
      <w:bookmarkEnd w:id="72"/>
      <w:bookmarkEnd w:id="73"/>
      <w:bookmarkEnd w:id="74"/>
    </w:p>
    <w:p w14:paraId="6713553D" w14:textId="77777777" w:rsidR="00954357" w:rsidRDefault="00954357">
      <w:pPr>
        <w:pStyle w:val="BodyText"/>
        <w:spacing w:before="8"/>
        <w:rPr>
          <w:rFonts w:ascii="Cambria"/>
          <w:b/>
          <w:sz w:val="15"/>
        </w:rPr>
      </w:pPr>
    </w:p>
    <w:p w14:paraId="6BB9E8BD" w14:textId="77777777" w:rsidR="00954357" w:rsidRDefault="00DD1A20">
      <w:pPr>
        <w:pStyle w:val="BodyText"/>
        <w:spacing w:before="56"/>
        <w:ind w:left="300" w:right="538"/>
        <w:jc w:val="both"/>
      </w:pPr>
      <w:r>
        <w:t>Whenever a 400 or greater HTTP status code is returned, there can be an error in the body content even though a valid URI is entered. Certain types of errors such as URI, URI formatting or Internal Server errors will not always have error content. Therefore, the client logic must be developed to return an error when there is an empty body or the following content.</w:t>
      </w:r>
    </w:p>
    <w:p w14:paraId="562283DC" w14:textId="77777777" w:rsidR="00954357" w:rsidRDefault="005D1EB8">
      <w:pPr>
        <w:pStyle w:val="BodyText"/>
        <w:spacing w:before="119"/>
        <w:ind w:left="300"/>
        <w:jc w:val="both"/>
      </w:pPr>
      <w:r>
        <w:rPr>
          <w:noProof/>
        </w:rPr>
        <mc:AlternateContent>
          <mc:Choice Requires="wps">
            <w:drawing>
              <wp:anchor distT="0" distB="0" distL="114300" distR="114300" simplePos="0" relativeHeight="251714560" behindDoc="0" locked="0" layoutInCell="1" allowOverlap="1" wp14:anchorId="350984C4" wp14:editId="49372F37">
                <wp:simplePos x="0" y="0"/>
                <wp:positionH relativeFrom="page">
                  <wp:posOffset>896620</wp:posOffset>
                </wp:positionH>
                <wp:positionV relativeFrom="paragraph">
                  <wp:posOffset>325755</wp:posOffset>
                </wp:positionV>
                <wp:extent cx="6209665" cy="0"/>
                <wp:effectExtent l="0" t="0" r="0" b="0"/>
                <wp:wrapNone/>
                <wp:docPr id="337"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A9EBE" id="Line 196" o:spid="_x0000_s1026" style="position:absolute;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25.65pt" to="559.5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" strokeweight=".24pt">
                <w10:wrap anchorx="page"/>
              </v:line>
            </w:pict>
          </mc:Fallback>
        </mc:AlternateContent>
      </w:r>
      <w:r w:rsidR="00DD1A20">
        <w:t>The media type will be based on the request header Accept property type as used for other content.</w:t>
      </w:r>
    </w:p>
    <w:p w14:paraId="052969AA" w14:textId="77777777" w:rsidR="00954357" w:rsidRDefault="005D1EB8">
      <w:pPr>
        <w:pStyle w:val="BodyText"/>
        <w:spacing w:before="6"/>
        <w:rPr>
          <w:sz w:val="8"/>
        </w:rPr>
      </w:pPr>
      <w:r>
        <w:rPr>
          <w:noProof/>
        </w:rPr>
        <mc:AlternateContent>
          <mc:Choice Requires="wps">
            <w:drawing>
              <wp:anchor distT="0" distB="0" distL="0" distR="0" simplePos="0" relativeHeight="251713536" behindDoc="1" locked="0" layoutInCell="1" allowOverlap="1" wp14:anchorId="651B2CEA" wp14:editId="5E970857">
                <wp:simplePos x="0" y="0"/>
                <wp:positionH relativeFrom="page">
                  <wp:posOffset>896620</wp:posOffset>
                </wp:positionH>
                <wp:positionV relativeFrom="paragraph">
                  <wp:posOffset>81280</wp:posOffset>
                </wp:positionV>
                <wp:extent cx="6209665" cy="4810760"/>
                <wp:effectExtent l="0" t="0" r="0" b="0"/>
                <wp:wrapTopAndBottom/>
                <wp:docPr id="336"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481076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7E9115" w14:textId="77777777" w:rsidR="007D1F60" w:rsidRDefault="007D1F60">
                            <w:pPr>
                              <w:spacing w:before="23"/>
                              <w:ind w:left="28"/>
                              <w:rPr>
                                <w:rFonts w:ascii="Courier New"/>
                                <w:sz w:val="18"/>
                              </w:rPr>
                            </w:pPr>
                            <w:r>
                              <w:rPr>
                                <w:rFonts w:ascii="Courier New"/>
                                <w:sz w:val="18"/>
                              </w:rPr>
                              <w:t>&lt;?xml version="1.0" encoding="UTF-8" standalone="yes"?&gt;</w:t>
                            </w:r>
                          </w:p>
                          <w:p w14:paraId="6E90984F" w14:textId="77777777" w:rsidR="007D1F60" w:rsidRDefault="007D1F60">
                            <w:pPr>
                              <w:spacing w:before="120"/>
                              <w:ind w:left="28"/>
                              <w:rPr>
                                <w:rFonts w:ascii="Courier New"/>
                                <w:sz w:val="18"/>
                              </w:rPr>
                            </w:pPr>
                            <w:r>
                              <w:rPr>
                                <w:rFonts w:ascii="Courier New"/>
                                <w:sz w:val="18"/>
                              </w:rPr>
                              <w:t>&lt;error&gt;</w:t>
                            </w:r>
                          </w:p>
                          <w:p w14:paraId="3C300C0E" w14:textId="77777777" w:rsidR="007D1F60" w:rsidRDefault="007D1F60">
                            <w:pPr>
                              <w:spacing w:before="120"/>
                              <w:ind w:left="460"/>
                              <w:rPr>
                                <w:rFonts w:ascii="Courier New"/>
                                <w:sz w:val="18"/>
                              </w:rPr>
                            </w:pPr>
                            <w:r>
                              <w:rPr>
                                <w:rFonts w:ascii="Courier New"/>
                                <w:sz w:val="18"/>
                              </w:rPr>
                              <w:t>&lt;status&gt;404&lt;/status&gt;</w:t>
                            </w:r>
                          </w:p>
                          <w:p w14:paraId="1A4B4A95" w14:textId="77777777" w:rsidR="007D1F60" w:rsidRDefault="007D1F60">
                            <w:pPr>
                              <w:spacing w:before="120"/>
                              <w:ind w:left="460"/>
                              <w:rPr>
                                <w:rFonts w:ascii="Courier New"/>
                                <w:sz w:val="18"/>
                              </w:rPr>
                            </w:pPr>
                            <w:r>
                              <w:rPr>
                                <w:rFonts w:ascii="Courier New"/>
                                <w:sz w:val="18"/>
                              </w:rPr>
                              <w:t>&lt;statusMessage&gt;404 Not Found&lt;/statusMessage&gt;</w:t>
                            </w:r>
                          </w:p>
                          <w:p w14:paraId="5578F345" w14:textId="77777777" w:rsidR="007D1F60" w:rsidRDefault="007D1F60">
                            <w:pPr>
                              <w:spacing w:before="118"/>
                              <w:ind w:left="460"/>
                              <w:rPr>
                                <w:rFonts w:ascii="Courier New"/>
                                <w:sz w:val="18"/>
                              </w:rPr>
                            </w:pPr>
                            <w:r>
                              <w:rPr>
                                <w:rFonts w:ascii="Courier New"/>
                                <w:sz w:val="18"/>
                              </w:rPr>
                              <w:t>&lt;message&gt;The specified id, 12345, does not exist&lt;/message&gt;</w:t>
                            </w:r>
                          </w:p>
                          <w:p w14:paraId="1C19804D" w14:textId="77777777" w:rsidR="007D1F60" w:rsidRDefault="007D1F60">
                            <w:pPr>
                              <w:spacing w:before="120"/>
                              <w:ind w:left="460"/>
                              <w:rPr>
                                <w:rFonts w:ascii="Courier New"/>
                                <w:sz w:val="18"/>
                              </w:rPr>
                            </w:pPr>
                            <w:r>
                              <w:rPr>
                                <w:rFonts w:ascii="Courier New"/>
                                <w:sz w:val="18"/>
                              </w:rPr>
                              <w:t>&lt;additionalStatus&gt;0&lt;/additionalStatus&gt;</w:t>
                            </w:r>
                          </w:p>
                          <w:p w14:paraId="195BC279" w14:textId="77777777" w:rsidR="007D1F60" w:rsidRDefault="007D1F60">
                            <w:pPr>
                              <w:spacing w:before="120"/>
                              <w:ind w:left="28" w:firstLine="863"/>
                              <w:rPr>
                                <w:rFonts w:ascii="Courier New"/>
                                <w:sz w:val="18"/>
                              </w:rPr>
                            </w:pPr>
                            <w:r>
                              <w:rPr>
                                <w:rFonts w:ascii="Courier New"/>
                                <w:sz w:val="18"/>
                              </w:rPr>
                              <w:t>&lt;additionalMessage&gt;None really for not found case, used for 500</w:t>
                            </w:r>
                            <w:r>
                              <w:rPr>
                                <w:rFonts w:ascii="Courier New"/>
                                <w:spacing w:val="-60"/>
                                <w:sz w:val="18"/>
                              </w:rPr>
                              <w:t xml:space="preserve"> </w:t>
                            </w:r>
                            <w:r>
                              <w:rPr>
                                <w:rFonts w:ascii="Courier New"/>
                                <w:sz w:val="18"/>
                              </w:rPr>
                              <w:t>messages though&lt;/additionalMessage&gt;</w:t>
                            </w:r>
                          </w:p>
                          <w:p w14:paraId="70404DC8" w14:textId="77777777" w:rsidR="007D1F60" w:rsidRDefault="007D1F60">
                            <w:pPr>
                              <w:spacing w:before="121"/>
                              <w:ind w:left="460"/>
                              <w:rPr>
                                <w:rFonts w:ascii="Courier New"/>
                                <w:sz w:val="18"/>
                              </w:rPr>
                            </w:pPr>
                            <w:r>
                              <w:rPr>
                                <w:rFonts w:ascii="Courier New"/>
                                <w:sz w:val="18"/>
                              </w:rPr>
                              <w:t>&lt;requestMethod&gt;GET&lt;/requestMethod&gt;</w:t>
                            </w:r>
                          </w:p>
                          <w:p w14:paraId="6DF4E9D7" w14:textId="77777777" w:rsidR="007D1F60" w:rsidRDefault="007D1F60">
                            <w:pPr>
                              <w:spacing w:before="120"/>
                              <w:ind w:left="460"/>
                              <w:rPr>
                                <w:rFonts w:ascii="Courier New"/>
                                <w:sz w:val="18"/>
                              </w:rPr>
                            </w:pPr>
                            <w:r>
                              <w:rPr>
                                <w:rFonts w:ascii="Courier New"/>
                                <w:sz w:val="18"/>
                              </w:rPr>
                              <w:t>&lt;requestURI&gt;/domains/12345&lt;/requestURI&gt;</w:t>
                            </w:r>
                          </w:p>
                          <w:p w14:paraId="67BBC46E" w14:textId="77777777" w:rsidR="007D1F60" w:rsidRDefault="007D1F60">
                            <w:pPr>
                              <w:spacing w:before="120"/>
                              <w:ind w:left="460"/>
                              <w:rPr>
                                <w:rFonts w:ascii="Courier New"/>
                                <w:sz w:val="18"/>
                              </w:rPr>
                            </w:pPr>
                            <w:r>
                              <w:rPr>
                                <w:rFonts w:ascii="Courier New"/>
                                <w:sz w:val="18"/>
                              </w:rPr>
                              <w:t>&lt;date&gt;Fri Nov 22 18:09:50 MST 2013&lt;/date&gt;</w:t>
                            </w:r>
                          </w:p>
                          <w:p w14:paraId="296B9C62" w14:textId="77777777" w:rsidR="007D1F60" w:rsidRDefault="007D1F60">
                            <w:pPr>
                              <w:spacing w:before="120"/>
                              <w:ind w:left="28"/>
                              <w:rPr>
                                <w:rFonts w:ascii="Courier New"/>
                                <w:sz w:val="18"/>
                              </w:rPr>
                            </w:pPr>
                            <w:r>
                              <w:rPr>
                                <w:rFonts w:ascii="Courier New"/>
                                <w:sz w:val="18"/>
                              </w:rPr>
                              <w:t>&lt;/error&gt;</w:t>
                            </w:r>
                          </w:p>
                          <w:p w14:paraId="205B2F13" w14:textId="77777777" w:rsidR="007D1F60" w:rsidRDefault="007D1F60">
                            <w:pPr>
                              <w:pStyle w:val="BodyText"/>
                              <w:rPr>
                                <w:rFonts w:ascii="Courier New"/>
                                <w:sz w:val="20"/>
                              </w:rPr>
                            </w:pPr>
                          </w:p>
                          <w:p w14:paraId="6529ACB7" w14:textId="77777777" w:rsidR="007D1F60" w:rsidRDefault="007D1F60">
                            <w:pPr>
                              <w:pStyle w:val="BodyText"/>
                              <w:rPr>
                                <w:rFonts w:ascii="Courier New"/>
                                <w:sz w:val="20"/>
                              </w:rPr>
                            </w:pPr>
                          </w:p>
                          <w:p w14:paraId="0AD3C6E5" w14:textId="77777777" w:rsidR="007D1F60" w:rsidRDefault="007D1F60">
                            <w:pPr>
                              <w:pStyle w:val="BodyText"/>
                              <w:spacing w:before="9"/>
                              <w:rPr>
                                <w:rFonts w:ascii="Courier New"/>
                                <w:sz w:val="27"/>
                              </w:rPr>
                            </w:pPr>
                          </w:p>
                          <w:p w14:paraId="7981ED92" w14:textId="77777777" w:rsidR="007D1F60" w:rsidRDefault="007D1F60">
                            <w:pPr>
                              <w:ind w:left="28"/>
                              <w:rPr>
                                <w:rFonts w:ascii="Courier New"/>
                                <w:sz w:val="18"/>
                              </w:rPr>
                            </w:pPr>
                            <w:r>
                              <w:rPr>
                                <w:rFonts w:ascii="Courier New"/>
                                <w:sz w:val="18"/>
                              </w:rPr>
                              <w:t>{</w:t>
                            </w:r>
                          </w:p>
                          <w:p w14:paraId="0883E497" w14:textId="77777777" w:rsidR="007D1F60" w:rsidRDefault="007D1F60">
                            <w:pPr>
                              <w:spacing w:before="120"/>
                              <w:ind w:left="28"/>
                              <w:rPr>
                                <w:rFonts w:ascii="Courier New"/>
                                <w:sz w:val="18"/>
                              </w:rPr>
                            </w:pPr>
                            <w:r>
                              <w:rPr>
                                <w:rFonts w:ascii="Courier New"/>
                                <w:sz w:val="18"/>
                              </w:rPr>
                              <w:t>status: 404</w:t>
                            </w:r>
                          </w:p>
                          <w:p w14:paraId="46E533B8" w14:textId="77777777" w:rsidR="007D1F60" w:rsidRDefault="007D1F60">
                            <w:pPr>
                              <w:spacing w:before="121"/>
                              <w:ind w:left="28"/>
                              <w:rPr>
                                <w:rFonts w:ascii="Courier New"/>
                                <w:sz w:val="18"/>
                              </w:rPr>
                            </w:pPr>
                            <w:r>
                              <w:rPr>
                                <w:rFonts w:ascii="Courier New"/>
                                <w:sz w:val="18"/>
                              </w:rPr>
                              <w:t>statusMessage: "404 Not Found"</w:t>
                            </w:r>
                          </w:p>
                          <w:p w14:paraId="61FE02E4" w14:textId="77777777" w:rsidR="007D1F60" w:rsidRDefault="007D1F60">
                            <w:pPr>
                              <w:spacing w:before="120" w:line="381" w:lineRule="auto"/>
                              <w:ind w:left="28" w:right="4330"/>
                              <w:rPr>
                                <w:rFonts w:ascii="Courier New"/>
                                <w:sz w:val="18"/>
                              </w:rPr>
                            </w:pPr>
                            <w:r>
                              <w:rPr>
                                <w:rFonts w:ascii="Courier New"/>
                                <w:sz w:val="18"/>
                              </w:rPr>
                              <w:t>message: "The specified id, 12345, does not exist" additionalStatus: 0</w:t>
                            </w:r>
                          </w:p>
                          <w:p w14:paraId="68C1D7FE" w14:textId="77777777" w:rsidR="007D1F60" w:rsidRDefault="007D1F60">
                            <w:pPr>
                              <w:spacing w:line="381" w:lineRule="auto"/>
                              <w:ind w:left="28"/>
                              <w:rPr>
                                <w:rFonts w:ascii="Courier New"/>
                                <w:sz w:val="18"/>
                              </w:rPr>
                            </w:pPr>
                            <w:r>
                              <w:rPr>
                                <w:rFonts w:ascii="Courier New"/>
                                <w:sz w:val="18"/>
                              </w:rPr>
                              <w:t>additionalMessage: "None really for not found case, used for 500 messages</w:t>
                            </w:r>
                            <w:r>
                              <w:rPr>
                                <w:rFonts w:ascii="Courier New"/>
                                <w:spacing w:val="-67"/>
                                <w:sz w:val="18"/>
                              </w:rPr>
                              <w:t xml:space="preserve"> </w:t>
                            </w:r>
                            <w:r>
                              <w:rPr>
                                <w:rFonts w:ascii="Courier New"/>
                                <w:sz w:val="18"/>
                              </w:rPr>
                              <w:t>though" requestMethod: "GET"</w:t>
                            </w:r>
                          </w:p>
                          <w:p w14:paraId="6F880C14" w14:textId="77777777" w:rsidR="007D1F60" w:rsidRDefault="007D1F60">
                            <w:pPr>
                              <w:spacing w:line="203" w:lineRule="exact"/>
                              <w:ind w:left="28"/>
                              <w:rPr>
                                <w:rFonts w:ascii="Courier New"/>
                                <w:sz w:val="18"/>
                              </w:rPr>
                            </w:pPr>
                            <w:r>
                              <w:rPr>
                                <w:rFonts w:ascii="Courier New"/>
                                <w:sz w:val="18"/>
                              </w:rPr>
                              <w:t>requestURI: "/domains/12345"</w:t>
                            </w:r>
                          </w:p>
                          <w:p w14:paraId="51444F2E" w14:textId="77777777" w:rsidR="007D1F60" w:rsidRDefault="007D1F60">
                            <w:pPr>
                              <w:spacing w:before="119"/>
                              <w:ind w:left="28"/>
                              <w:rPr>
                                <w:rFonts w:ascii="Courier New"/>
                                <w:sz w:val="18"/>
                              </w:rPr>
                            </w:pPr>
                            <w:r>
                              <w:rPr>
                                <w:rFonts w:ascii="Courier New"/>
                                <w:sz w:val="18"/>
                              </w:rPr>
                              <w:t>date: "Fri Nov 22 18:10:24 MST 2013"</w:t>
                            </w:r>
                          </w:p>
                          <w:p w14:paraId="449E718D" w14:textId="77777777" w:rsidR="007D1F60" w:rsidRDefault="007D1F60">
                            <w:pPr>
                              <w:spacing w:before="123"/>
                              <w:ind w:left="28"/>
                              <w:rPr>
                                <w:rFonts w:ascii="Courier New"/>
                                <w:sz w:val="18"/>
                              </w:rPr>
                            </w:pPr>
                            <w:r>
                              <w:rPr>
                                <w:rFonts w:ascii="Courier New"/>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A5897" id="Text Box 195" o:spid="_x0000_s1033" type="#_x0000_t202" style="position:absolute;margin-left:70.6pt;margin-top:6.4pt;width:488.95pt;height:378.8pt;z-index:-251602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" fillcolor="#f1f1f1" stroked="f">
                <v:textbox inset="0,0,0,0">
                  <w:txbxContent>
                    <w:p w:rsidR="007D1F60" w:rsidRDefault="007D1F60">
                      <w:pPr>
                        <w:spacing w:before="23"/>
                        <w:ind w:left="28"/>
                        <w:rPr>
                          <w:rFonts w:ascii="Courier New"/>
                          <w:sz w:val="18"/>
                        </w:rPr>
                      </w:pPr>
                      <w:r>
                        <w:rPr>
                          <w:rFonts w:ascii="Courier New"/>
                          <w:sz w:val="18"/>
                        </w:rPr>
                        <w:t>&lt;?xml version="1.0" encoding="UTF-8" standalone="yes"?&gt;</w:t>
                      </w:r>
                    </w:p>
                    <w:p w:rsidR="007D1F60" w:rsidRDefault="007D1F60">
                      <w:pPr>
                        <w:spacing w:before="120"/>
                        <w:ind w:left="28"/>
                        <w:rPr>
                          <w:rFonts w:ascii="Courier New"/>
                          <w:sz w:val="18"/>
                        </w:rPr>
                      </w:pPr>
                      <w:r>
                        <w:rPr>
                          <w:rFonts w:ascii="Courier New"/>
                          <w:sz w:val="18"/>
                        </w:rPr>
                        <w:t>&lt;error&gt;</w:t>
                      </w:r>
                    </w:p>
                    <w:p w:rsidR="007D1F60" w:rsidRDefault="007D1F60">
                      <w:pPr>
                        <w:spacing w:before="120"/>
                        <w:ind w:left="460"/>
                        <w:rPr>
                          <w:rFonts w:ascii="Courier New"/>
                          <w:sz w:val="18"/>
                        </w:rPr>
                      </w:pPr>
                      <w:r>
                        <w:rPr>
                          <w:rFonts w:ascii="Courier New"/>
                          <w:sz w:val="18"/>
                        </w:rPr>
                        <w:t>&lt;status&gt;404&lt;/status&gt;</w:t>
                      </w:r>
                    </w:p>
                    <w:p w:rsidR="007D1F60" w:rsidRDefault="007D1F60">
                      <w:pPr>
                        <w:spacing w:before="120"/>
                        <w:ind w:left="460"/>
                        <w:rPr>
                          <w:rFonts w:ascii="Courier New"/>
                          <w:sz w:val="18"/>
                        </w:rPr>
                      </w:pPr>
                      <w:r>
                        <w:rPr>
                          <w:rFonts w:ascii="Courier New"/>
                          <w:sz w:val="18"/>
                        </w:rPr>
                        <w:t>&lt;statusMessage&gt;404 Not Found&lt;/statusMessage&gt;</w:t>
                      </w:r>
                    </w:p>
                    <w:p w:rsidR="007D1F60" w:rsidRDefault="007D1F60">
                      <w:pPr>
                        <w:spacing w:before="118"/>
                        <w:ind w:left="460"/>
                        <w:rPr>
                          <w:rFonts w:ascii="Courier New"/>
                          <w:sz w:val="18"/>
                        </w:rPr>
                      </w:pPr>
                      <w:r>
                        <w:rPr>
                          <w:rFonts w:ascii="Courier New"/>
                          <w:sz w:val="18"/>
                        </w:rPr>
                        <w:t>&lt;message&gt;The specified id, 12345, does not exist&lt;/message&gt;</w:t>
                      </w:r>
                    </w:p>
                    <w:p w:rsidR="007D1F60" w:rsidRDefault="007D1F60">
                      <w:pPr>
                        <w:spacing w:before="120"/>
                        <w:ind w:left="460"/>
                        <w:rPr>
                          <w:rFonts w:ascii="Courier New"/>
                          <w:sz w:val="18"/>
                        </w:rPr>
                      </w:pPr>
                      <w:r>
                        <w:rPr>
                          <w:rFonts w:ascii="Courier New"/>
                          <w:sz w:val="18"/>
                        </w:rPr>
                        <w:t>&lt;additionalStatus&gt;0&lt;/additionalStatus&gt;</w:t>
                      </w:r>
                    </w:p>
                    <w:p w:rsidR="007D1F60" w:rsidRDefault="007D1F60">
                      <w:pPr>
                        <w:spacing w:before="120"/>
                        <w:ind w:left="28" w:firstLine="863"/>
                        <w:rPr>
                          <w:rFonts w:ascii="Courier New"/>
                          <w:sz w:val="18"/>
                        </w:rPr>
                      </w:pPr>
                      <w:r>
                        <w:rPr>
                          <w:rFonts w:ascii="Courier New"/>
                          <w:sz w:val="18"/>
                        </w:rPr>
                        <w:t>&lt;additionalMessage&gt;None really for not found case, used for 500</w:t>
                      </w:r>
                      <w:r>
                        <w:rPr>
                          <w:rFonts w:ascii="Courier New"/>
                          <w:spacing w:val="-60"/>
                          <w:sz w:val="18"/>
                        </w:rPr>
                        <w:t xml:space="preserve"> </w:t>
                      </w:r>
                      <w:r>
                        <w:rPr>
                          <w:rFonts w:ascii="Courier New"/>
                          <w:sz w:val="18"/>
                        </w:rPr>
                        <w:t>messages though&lt;/additionalMessage&gt;</w:t>
                      </w:r>
                    </w:p>
                    <w:p w:rsidR="007D1F60" w:rsidRDefault="007D1F60">
                      <w:pPr>
                        <w:spacing w:before="121"/>
                        <w:ind w:left="460"/>
                        <w:rPr>
                          <w:rFonts w:ascii="Courier New"/>
                          <w:sz w:val="18"/>
                        </w:rPr>
                      </w:pPr>
                      <w:r>
                        <w:rPr>
                          <w:rFonts w:ascii="Courier New"/>
                          <w:sz w:val="18"/>
                        </w:rPr>
                        <w:t>&lt;requestMethod&gt;GET&lt;/requestMethod&gt;</w:t>
                      </w:r>
                    </w:p>
                    <w:p w:rsidR="007D1F60" w:rsidRDefault="007D1F60">
                      <w:pPr>
                        <w:spacing w:before="120"/>
                        <w:ind w:left="460"/>
                        <w:rPr>
                          <w:rFonts w:ascii="Courier New"/>
                          <w:sz w:val="18"/>
                        </w:rPr>
                      </w:pPr>
                      <w:r>
                        <w:rPr>
                          <w:rFonts w:ascii="Courier New"/>
                          <w:sz w:val="18"/>
                        </w:rPr>
                        <w:t>&lt;requestURI&gt;/domains/12345&lt;/requestURI&gt;</w:t>
                      </w:r>
                    </w:p>
                    <w:p w:rsidR="007D1F60" w:rsidRDefault="007D1F60">
                      <w:pPr>
                        <w:spacing w:before="120"/>
                        <w:ind w:left="460"/>
                        <w:rPr>
                          <w:rFonts w:ascii="Courier New"/>
                          <w:sz w:val="18"/>
                        </w:rPr>
                      </w:pPr>
                      <w:r>
                        <w:rPr>
                          <w:rFonts w:ascii="Courier New"/>
                          <w:sz w:val="18"/>
                        </w:rPr>
                        <w:t>&lt;date&gt;Fri Nov 22 18:09:50 MST 2013&lt;/date&gt;</w:t>
                      </w:r>
                    </w:p>
                    <w:p w:rsidR="007D1F60" w:rsidRDefault="007D1F60">
                      <w:pPr>
                        <w:spacing w:before="120"/>
                        <w:ind w:left="28"/>
                        <w:rPr>
                          <w:rFonts w:ascii="Courier New"/>
                          <w:sz w:val="18"/>
                        </w:rPr>
                      </w:pPr>
                      <w:r>
                        <w:rPr>
                          <w:rFonts w:ascii="Courier New"/>
                          <w:sz w:val="18"/>
                        </w:rPr>
                        <w:t>&lt;/error&gt;</w:t>
                      </w:r>
                    </w:p>
                    <w:p w:rsidR="007D1F60" w:rsidRDefault="007D1F60">
                      <w:pPr>
                        <w:pStyle w:val="BodyText"/>
                        <w:rPr>
                          <w:rFonts w:ascii="Courier New"/>
                          <w:sz w:val="20"/>
                        </w:rPr>
                      </w:pPr>
                    </w:p>
                    <w:p w:rsidR="007D1F60" w:rsidRDefault="007D1F60">
                      <w:pPr>
                        <w:pStyle w:val="BodyText"/>
                        <w:rPr>
                          <w:rFonts w:ascii="Courier New"/>
                          <w:sz w:val="20"/>
                        </w:rPr>
                      </w:pPr>
                    </w:p>
                    <w:p w:rsidR="007D1F60" w:rsidRDefault="007D1F60">
                      <w:pPr>
                        <w:pStyle w:val="BodyText"/>
                        <w:spacing w:before="9"/>
                        <w:rPr>
                          <w:rFonts w:ascii="Courier New"/>
                          <w:sz w:val="27"/>
                        </w:rPr>
                      </w:pPr>
                    </w:p>
                    <w:p w:rsidR="007D1F60" w:rsidRDefault="007D1F60">
                      <w:pPr>
                        <w:ind w:left="28"/>
                        <w:rPr>
                          <w:rFonts w:ascii="Courier New"/>
                          <w:sz w:val="18"/>
                        </w:rPr>
                      </w:pPr>
                      <w:r>
                        <w:rPr>
                          <w:rFonts w:ascii="Courier New"/>
                          <w:sz w:val="18"/>
                        </w:rPr>
                        <w:t>{</w:t>
                      </w:r>
                    </w:p>
                    <w:p w:rsidR="007D1F60" w:rsidRDefault="007D1F60">
                      <w:pPr>
                        <w:spacing w:before="120"/>
                        <w:ind w:left="28"/>
                        <w:rPr>
                          <w:rFonts w:ascii="Courier New"/>
                          <w:sz w:val="18"/>
                        </w:rPr>
                      </w:pPr>
                      <w:r>
                        <w:rPr>
                          <w:rFonts w:ascii="Courier New"/>
                          <w:sz w:val="18"/>
                        </w:rPr>
                        <w:t>status: 404</w:t>
                      </w:r>
                    </w:p>
                    <w:p w:rsidR="007D1F60" w:rsidRDefault="007D1F60">
                      <w:pPr>
                        <w:spacing w:before="121"/>
                        <w:ind w:left="28"/>
                        <w:rPr>
                          <w:rFonts w:ascii="Courier New"/>
                          <w:sz w:val="18"/>
                        </w:rPr>
                      </w:pPr>
                      <w:r>
                        <w:rPr>
                          <w:rFonts w:ascii="Courier New"/>
                          <w:sz w:val="18"/>
                        </w:rPr>
                        <w:t>statusMessage: "404 Not Found"</w:t>
                      </w:r>
                    </w:p>
                    <w:p w:rsidR="007D1F60" w:rsidRDefault="007D1F60">
                      <w:pPr>
                        <w:spacing w:before="120" w:line="381" w:lineRule="auto"/>
                        <w:ind w:left="28" w:right="4330"/>
                        <w:rPr>
                          <w:rFonts w:ascii="Courier New"/>
                          <w:sz w:val="18"/>
                        </w:rPr>
                      </w:pPr>
                      <w:r>
                        <w:rPr>
                          <w:rFonts w:ascii="Courier New"/>
                          <w:sz w:val="18"/>
                        </w:rPr>
                        <w:t>message: "The specified id, 12345, does not exist" additionalStatus: 0</w:t>
                      </w:r>
                    </w:p>
                    <w:p w:rsidR="007D1F60" w:rsidRDefault="007D1F60">
                      <w:pPr>
                        <w:spacing w:line="381" w:lineRule="auto"/>
                        <w:ind w:left="28"/>
                        <w:rPr>
                          <w:rFonts w:ascii="Courier New"/>
                          <w:sz w:val="18"/>
                        </w:rPr>
                      </w:pPr>
                      <w:r>
                        <w:rPr>
                          <w:rFonts w:ascii="Courier New"/>
                          <w:sz w:val="18"/>
                        </w:rPr>
                        <w:t>additionalMessage: "None really for not found case, used for 500 messages</w:t>
                      </w:r>
                      <w:r>
                        <w:rPr>
                          <w:rFonts w:ascii="Courier New"/>
                          <w:spacing w:val="-67"/>
                          <w:sz w:val="18"/>
                        </w:rPr>
                        <w:t xml:space="preserve"> </w:t>
                      </w:r>
                      <w:r>
                        <w:rPr>
                          <w:rFonts w:ascii="Courier New"/>
                          <w:sz w:val="18"/>
                        </w:rPr>
                        <w:t>though" requestMethod: "GET"</w:t>
                      </w:r>
                    </w:p>
                    <w:p w:rsidR="007D1F60" w:rsidRDefault="007D1F60">
                      <w:pPr>
                        <w:spacing w:line="203" w:lineRule="exact"/>
                        <w:ind w:left="28"/>
                        <w:rPr>
                          <w:rFonts w:ascii="Courier New"/>
                          <w:sz w:val="18"/>
                        </w:rPr>
                      </w:pPr>
                      <w:r>
                        <w:rPr>
                          <w:rFonts w:ascii="Courier New"/>
                          <w:sz w:val="18"/>
                        </w:rPr>
                        <w:t>requestURI: "/domains/12345"</w:t>
                      </w:r>
                    </w:p>
                    <w:p w:rsidR="007D1F60" w:rsidRDefault="007D1F60">
                      <w:pPr>
                        <w:spacing w:before="119"/>
                        <w:ind w:left="28"/>
                        <w:rPr>
                          <w:rFonts w:ascii="Courier New"/>
                          <w:sz w:val="18"/>
                        </w:rPr>
                      </w:pPr>
                      <w:r>
                        <w:rPr>
                          <w:rFonts w:ascii="Courier New"/>
                          <w:sz w:val="18"/>
                        </w:rPr>
                        <w:t>date: "Fri Nov 22 18:10:24 MST 2013"</w:t>
                      </w:r>
                    </w:p>
                    <w:p w:rsidR="007D1F60" w:rsidRDefault="007D1F60">
                      <w:pPr>
                        <w:spacing w:before="123"/>
                        <w:ind w:left="28"/>
                        <w:rPr>
                          <w:rFonts w:ascii="Courier New"/>
                          <w:sz w:val="18"/>
                        </w:rPr>
                      </w:pPr>
                      <w:r>
                        <w:rPr>
                          <w:rFonts w:ascii="Courier New"/>
                          <w:sz w:val="18"/>
                        </w:rPr>
                        <w:t>}</w:t>
                      </w:r>
                    </w:p>
                  </w:txbxContent>
                </v:textbox>
                <w10:wrap type="topAndBottom" anchorx="page"/>
              </v:shape>
            </w:pict>
          </mc:Fallback>
        </mc:AlternateContent>
      </w:r>
    </w:p>
    <w:p w14:paraId="20C750F6" w14:textId="77777777" w:rsidR="00954357" w:rsidRDefault="00954357">
      <w:pPr>
        <w:pStyle w:val="BodyText"/>
        <w:rPr>
          <w:sz w:val="20"/>
        </w:rPr>
      </w:pPr>
    </w:p>
    <w:p w14:paraId="1979BBAC" w14:textId="77777777" w:rsidR="00954357" w:rsidRDefault="00954357">
      <w:pPr>
        <w:pStyle w:val="BodyText"/>
        <w:rPr>
          <w:sz w:val="16"/>
        </w:rPr>
      </w:pPr>
    </w:p>
    <w:p w14:paraId="6E2161D7" w14:textId="77777777" w:rsidR="00954357" w:rsidRDefault="005D1EB8">
      <w:pPr>
        <w:pStyle w:val="BodyText"/>
        <w:spacing w:before="56"/>
        <w:ind w:left="300" w:right="505"/>
      </w:pPr>
      <w:r>
        <w:rPr>
          <w:noProof/>
        </w:rPr>
        <mc:AlternateContent>
          <mc:Choice Requires="wps">
            <w:drawing>
              <wp:anchor distT="0" distB="0" distL="114300" distR="114300" simplePos="0" relativeHeight="251715584" behindDoc="0" locked="0" layoutInCell="1" allowOverlap="1" wp14:anchorId="6327CAB2" wp14:editId="0897E762">
                <wp:simplePos x="0" y="0"/>
                <wp:positionH relativeFrom="page">
                  <wp:posOffset>896620</wp:posOffset>
                </wp:positionH>
                <wp:positionV relativeFrom="paragraph">
                  <wp:posOffset>-287655</wp:posOffset>
                </wp:positionV>
                <wp:extent cx="6209665" cy="0"/>
                <wp:effectExtent l="0" t="0" r="0" b="0"/>
                <wp:wrapNone/>
                <wp:docPr id="335"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914CEE" id="Line 194" o:spid="_x0000_s1026" style="position:absolute;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22.65pt" to="559.5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" strokeweight=".08469mm">
                <w10:wrap anchorx="page"/>
              </v:line>
            </w:pict>
          </mc:Fallback>
        </mc:AlternateContent>
      </w:r>
      <w:r w:rsidR="00DD1A20">
        <w:t xml:space="preserve">The </w:t>
      </w:r>
      <w:r w:rsidR="00DD1A20">
        <w:rPr>
          <w:i/>
        </w:rPr>
        <w:t>message</w:t>
      </w:r>
      <w:r w:rsidR="00DD1A20">
        <w:t xml:space="preserve">, </w:t>
      </w:r>
      <w:r w:rsidR="00DD1A20">
        <w:rPr>
          <w:i/>
        </w:rPr>
        <w:t>additionalStatus</w:t>
      </w:r>
      <w:r w:rsidR="00DD1A20">
        <w:t xml:space="preserve">, and </w:t>
      </w:r>
      <w:r w:rsidR="00DD1A20">
        <w:rPr>
          <w:i/>
        </w:rPr>
        <w:t xml:space="preserve">additionalMessage </w:t>
      </w:r>
      <w:r w:rsidR="00DD1A20">
        <w:t xml:space="preserve">are optionally populated based on HTTP response error code. "message" will most often be populated with a user friendly message. Unexpected internal errors may populate </w:t>
      </w:r>
      <w:r w:rsidR="00DD1A20">
        <w:rPr>
          <w:i/>
        </w:rPr>
        <w:t xml:space="preserve">additionalMessage </w:t>
      </w:r>
      <w:r w:rsidR="00DD1A20">
        <w:t>with stack traces, so there can be a fair amount of text.</w:t>
      </w:r>
    </w:p>
    <w:p w14:paraId="11B36354" w14:textId="77777777" w:rsidR="00954357" w:rsidRDefault="00954357">
      <w:pPr>
        <w:sectPr w:rsidR="00954357" w:rsidSect="00095FD5">
          <w:headerReference w:type="default" r:id="rId34"/>
          <w:footerReference w:type="default" r:id="rId35"/>
          <w:pgSz w:w="12240" w:h="15840"/>
          <w:pgMar w:top="1180" w:right="860" w:bottom="700" w:left="1140" w:header="883" w:footer="720" w:gutter="0"/>
          <w:cols w:space="720"/>
          <w:docGrid w:linePitch="299"/>
        </w:sectPr>
      </w:pPr>
    </w:p>
    <w:p w14:paraId="29F6487C" w14:textId="77777777" w:rsidR="00954357" w:rsidRDefault="00954357">
      <w:pPr>
        <w:pStyle w:val="BodyText"/>
        <w:spacing w:before="6"/>
        <w:rPr>
          <w:sz w:val="11"/>
        </w:rPr>
      </w:pPr>
    </w:p>
    <w:p w14:paraId="68479503" w14:textId="77777777" w:rsidR="00954357" w:rsidRDefault="00DD1A20">
      <w:pPr>
        <w:pStyle w:val="Heading2"/>
        <w:tabs>
          <w:tab w:val="left" w:pos="10050"/>
        </w:tabs>
        <w:spacing w:before="101"/>
        <w:rPr>
          <w:u w:val="none"/>
        </w:rPr>
      </w:pPr>
      <w:bookmarkStart w:id="75" w:name="_Toc71048178"/>
      <w:bookmarkStart w:id="76" w:name="_Toc71048268"/>
      <w:bookmarkStart w:id="77" w:name="_Toc151555526"/>
      <w:r>
        <w:t>HTTP Header</w:t>
      </w:r>
      <w:r>
        <w:rPr>
          <w:spacing w:val="-3"/>
        </w:rPr>
        <w:t xml:space="preserve"> </w:t>
      </w:r>
      <w:r>
        <w:t>Properties</w:t>
      </w:r>
      <w:bookmarkEnd w:id="75"/>
      <w:bookmarkEnd w:id="76"/>
      <w:bookmarkEnd w:id="77"/>
      <w:r>
        <w:tab/>
      </w:r>
    </w:p>
    <w:p w14:paraId="1D2C775F" w14:textId="77777777" w:rsidR="00954357" w:rsidRDefault="00954357">
      <w:pPr>
        <w:pStyle w:val="BodyText"/>
        <w:rPr>
          <w:rFonts w:ascii="Cambria"/>
          <w:b/>
          <w:sz w:val="20"/>
        </w:rPr>
      </w:pPr>
    </w:p>
    <w:p w14:paraId="4DEC44D6" w14:textId="77777777" w:rsidR="00954357" w:rsidRDefault="005D1EB8">
      <w:pPr>
        <w:pStyle w:val="BodyText"/>
        <w:spacing w:before="10"/>
        <w:rPr>
          <w:rFonts w:ascii="Cambria"/>
          <w:b/>
          <w:sz w:val="19"/>
        </w:rPr>
      </w:pPr>
      <w:r>
        <w:rPr>
          <w:noProof/>
        </w:rPr>
        <mc:AlternateContent>
          <mc:Choice Requires="wps">
            <w:drawing>
              <wp:anchor distT="0" distB="0" distL="0" distR="0" simplePos="0" relativeHeight="251716608" behindDoc="1" locked="0" layoutInCell="1" allowOverlap="1" wp14:anchorId="4694507A" wp14:editId="42E022CD">
                <wp:simplePos x="0" y="0"/>
                <wp:positionH relativeFrom="page">
                  <wp:posOffset>896620</wp:posOffset>
                </wp:positionH>
                <wp:positionV relativeFrom="paragraph">
                  <wp:posOffset>174625</wp:posOffset>
                </wp:positionV>
                <wp:extent cx="6209665" cy="1270"/>
                <wp:effectExtent l="0" t="0" r="0" b="0"/>
                <wp:wrapTopAndBottom/>
                <wp:docPr id="334" name="Freeform 1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B8D9E" id="Freeform 193" o:spid="_x0000_s1026" style="position:absolute;margin-left:70.6pt;margin-top:13.75pt;width:488.95pt;height:.1pt;z-index:-251599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" path="m,l9779,e" filled="f" strokeweight=".24pt">
                <v:path arrowok="t" o:connecttype="custom" o:connectlocs="0,0;6209665,0" o:connectangles="0,0"/>
                <w10:wrap type="topAndBottom" anchorx="page"/>
              </v:shape>
            </w:pict>
          </mc:Fallback>
        </mc:AlternateContent>
      </w:r>
    </w:p>
    <w:p w14:paraId="7C19B0F6" w14:textId="77777777" w:rsidR="00954357" w:rsidRDefault="00DD1A20">
      <w:pPr>
        <w:pStyle w:val="Heading3"/>
      </w:pPr>
      <w:bookmarkStart w:id="78" w:name="_Toc71048179"/>
      <w:bookmarkStart w:id="79" w:name="_Toc71048269"/>
      <w:bookmarkStart w:id="80" w:name="_Toc151555527"/>
      <w:r>
        <w:t>Required Request Headers</w:t>
      </w:r>
      <w:bookmarkEnd w:id="78"/>
      <w:bookmarkEnd w:id="79"/>
      <w:bookmarkEnd w:id="80"/>
    </w:p>
    <w:p w14:paraId="00A6CACD" w14:textId="77777777" w:rsidR="00954357" w:rsidRDefault="00954357">
      <w:pPr>
        <w:pStyle w:val="BodyText"/>
        <w:spacing w:before="8"/>
        <w:rPr>
          <w:rFonts w:ascii="Cambria"/>
          <w:b/>
          <w:sz w:val="15"/>
        </w:rPr>
      </w:pPr>
    </w:p>
    <w:p w14:paraId="19BED0A6" w14:textId="77777777" w:rsidR="00954357" w:rsidRDefault="00DD1A20">
      <w:pPr>
        <w:pStyle w:val="BodyText"/>
        <w:spacing w:before="56"/>
        <w:ind w:left="300"/>
      </w:pPr>
      <w:r>
        <w:t>Content-Type, Accept and Authorization headers must be sent for all requests.</w:t>
      </w:r>
    </w:p>
    <w:p w14:paraId="4857304B" w14:textId="77777777" w:rsidR="00954357" w:rsidRDefault="00954357">
      <w:pPr>
        <w:pStyle w:val="BodyText"/>
        <w:spacing w:before="4" w:after="1"/>
        <w:rPr>
          <w:sz w:val="11"/>
        </w:rPr>
      </w:pPr>
    </w:p>
    <w:tbl>
      <w:tblPr>
        <w:tblW w:w="0" w:type="auto"/>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61"/>
        <w:gridCol w:w="4680"/>
      </w:tblGrid>
      <w:tr w:rsidR="00954357" w14:paraId="77AF6E84" w14:textId="77777777" w:rsidTr="00EB654F">
        <w:trPr>
          <w:trHeight w:val="314"/>
        </w:trPr>
        <w:tc>
          <w:tcPr>
            <w:tcW w:w="2161" w:type="dxa"/>
          </w:tcPr>
          <w:p w14:paraId="53E4973B" w14:textId="77777777" w:rsidR="00954357" w:rsidRDefault="00DD1A20">
            <w:pPr>
              <w:pStyle w:val="TableParagraph"/>
              <w:spacing w:before="31"/>
              <w:ind w:left="28"/>
              <w:rPr>
                <w:rFonts w:ascii="Courier New"/>
                <w:sz w:val="20"/>
              </w:rPr>
            </w:pPr>
            <w:r>
              <w:rPr>
                <w:rFonts w:ascii="Courier New"/>
                <w:sz w:val="20"/>
              </w:rPr>
              <w:t>Content-Type</w:t>
            </w:r>
          </w:p>
        </w:tc>
        <w:tc>
          <w:tcPr>
            <w:tcW w:w="4680" w:type="dxa"/>
          </w:tcPr>
          <w:p w14:paraId="038A9CD6" w14:textId="77777777" w:rsidR="00954357" w:rsidRDefault="00DD1A20">
            <w:pPr>
              <w:pStyle w:val="TableParagraph"/>
              <w:spacing w:before="31"/>
              <w:ind w:left="9" w:right="5"/>
              <w:jc w:val="center"/>
              <w:rPr>
                <w:rFonts w:ascii="Courier New"/>
                <w:sz w:val="20"/>
              </w:rPr>
            </w:pPr>
            <w:r>
              <w:rPr>
                <w:rFonts w:ascii="Courier New"/>
                <w:sz w:val="20"/>
              </w:rPr>
              <w:t>application/xml or application/json</w:t>
            </w:r>
          </w:p>
        </w:tc>
      </w:tr>
      <w:tr w:rsidR="00954357" w14:paraId="3780AA23" w14:textId="77777777" w:rsidTr="00EB654F">
        <w:trPr>
          <w:trHeight w:val="315"/>
        </w:trPr>
        <w:tc>
          <w:tcPr>
            <w:tcW w:w="2161" w:type="dxa"/>
          </w:tcPr>
          <w:p w14:paraId="202FC7AC" w14:textId="77777777" w:rsidR="00954357" w:rsidRDefault="00DD1A20">
            <w:pPr>
              <w:pStyle w:val="TableParagraph"/>
              <w:spacing w:before="32"/>
              <w:ind w:left="28"/>
              <w:rPr>
                <w:rFonts w:ascii="Courier New"/>
                <w:sz w:val="20"/>
              </w:rPr>
            </w:pPr>
            <w:r>
              <w:rPr>
                <w:rFonts w:ascii="Courier New"/>
                <w:sz w:val="20"/>
              </w:rPr>
              <w:t>Accept</w:t>
            </w:r>
          </w:p>
        </w:tc>
        <w:tc>
          <w:tcPr>
            <w:tcW w:w="4680" w:type="dxa"/>
          </w:tcPr>
          <w:p w14:paraId="640BE5ED" w14:textId="77777777" w:rsidR="00954357" w:rsidRDefault="00DD1A20">
            <w:pPr>
              <w:pStyle w:val="TableParagraph"/>
              <w:spacing w:before="32"/>
              <w:ind w:left="9" w:right="5"/>
              <w:jc w:val="center"/>
              <w:rPr>
                <w:rFonts w:ascii="Courier New"/>
                <w:sz w:val="20"/>
              </w:rPr>
            </w:pPr>
            <w:r>
              <w:rPr>
                <w:rFonts w:ascii="Courier New"/>
                <w:sz w:val="20"/>
              </w:rPr>
              <w:t>application/xml or application/json</w:t>
            </w:r>
          </w:p>
        </w:tc>
      </w:tr>
      <w:tr w:rsidR="00954357" w14:paraId="6879683A" w14:textId="77777777" w:rsidTr="00EB654F">
        <w:trPr>
          <w:trHeight w:val="915"/>
        </w:trPr>
        <w:tc>
          <w:tcPr>
            <w:tcW w:w="2161" w:type="dxa"/>
          </w:tcPr>
          <w:p w14:paraId="5E0BCFEA" w14:textId="77777777" w:rsidR="00954357" w:rsidRDefault="00954357">
            <w:pPr>
              <w:pStyle w:val="TableParagraph"/>
              <w:spacing w:before="5"/>
              <w:ind w:left="0"/>
              <w:rPr>
                <w:sz w:val="24"/>
              </w:rPr>
            </w:pPr>
          </w:p>
          <w:p w14:paraId="06341DA0" w14:textId="77777777" w:rsidR="00954357" w:rsidRDefault="00DD1A20">
            <w:pPr>
              <w:pStyle w:val="TableParagraph"/>
              <w:spacing w:before="1"/>
              <w:ind w:left="28"/>
              <w:rPr>
                <w:rFonts w:ascii="Courier New"/>
                <w:sz w:val="20"/>
              </w:rPr>
            </w:pPr>
            <w:r>
              <w:rPr>
                <w:rFonts w:ascii="Courier New"/>
                <w:sz w:val="20"/>
              </w:rPr>
              <w:t>Authorization</w:t>
            </w:r>
          </w:p>
        </w:tc>
        <w:tc>
          <w:tcPr>
            <w:tcW w:w="4680" w:type="dxa"/>
          </w:tcPr>
          <w:p w14:paraId="18613FE5" w14:textId="77777777" w:rsidR="00954357" w:rsidRDefault="00DD1A20">
            <w:pPr>
              <w:pStyle w:val="TableParagraph"/>
              <w:spacing w:before="30" w:line="224" w:lineRule="exact"/>
              <w:ind w:left="30"/>
              <w:rPr>
                <w:rFonts w:ascii="Courier New"/>
                <w:sz w:val="20"/>
              </w:rPr>
            </w:pPr>
            <w:r>
              <w:rPr>
                <w:rFonts w:ascii="Courier New"/>
                <w:sz w:val="20"/>
              </w:rPr>
              <w:t>Basic username:password</w:t>
            </w:r>
          </w:p>
          <w:p w14:paraId="65DCF394" w14:textId="77777777" w:rsidR="00954357" w:rsidRDefault="00DD1A20">
            <w:pPr>
              <w:pStyle w:val="TableParagraph"/>
              <w:ind w:left="30" w:right="483"/>
            </w:pPr>
            <w:r>
              <w:t>The password:portion is base64 encoded: Basic YWRtaW46QWRtaW4xMjMk</w:t>
            </w:r>
          </w:p>
        </w:tc>
      </w:tr>
    </w:tbl>
    <w:p w14:paraId="14A075C1" w14:textId="77777777" w:rsidR="00954357" w:rsidRDefault="00954357">
      <w:pPr>
        <w:pStyle w:val="BodyText"/>
        <w:spacing w:before="6"/>
        <w:rPr>
          <w:sz w:val="30"/>
        </w:rPr>
      </w:pPr>
    </w:p>
    <w:p w14:paraId="6AD22A2D" w14:textId="77777777" w:rsidR="00954357" w:rsidRDefault="00DD1A20">
      <w:pPr>
        <w:pStyle w:val="Heading4"/>
        <w:spacing w:before="0"/>
      </w:pPr>
      <w:r>
        <w:t>Version control</w:t>
      </w:r>
    </w:p>
    <w:p w14:paraId="1BA901FA" w14:textId="77777777" w:rsidR="00954357" w:rsidRDefault="00DD1A20">
      <w:pPr>
        <w:pStyle w:val="BodyText"/>
        <w:spacing w:before="123"/>
        <w:ind w:left="300" w:right="203"/>
      </w:pPr>
      <w:r>
        <w:t>An Accept property is required for all requests and must indicate a JSON or XML media. The SM EM Web Service is versioned. The first version will be known as "v1". Versioning is controlled by using the media type. This first version is formally expressed as:</w:t>
      </w:r>
    </w:p>
    <w:p w14:paraId="3DBD9096" w14:textId="77777777" w:rsidR="00954357" w:rsidRDefault="005D1EB8">
      <w:pPr>
        <w:pStyle w:val="BodyText"/>
        <w:spacing w:before="4"/>
        <w:rPr>
          <w:sz w:val="8"/>
        </w:rPr>
      </w:pPr>
      <w:r>
        <w:rPr>
          <w:noProof/>
        </w:rPr>
        <mc:AlternateContent>
          <mc:Choice Requires="wps">
            <w:drawing>
              <wp:anchor distT="0" distB="0" distL="0" distR="0" simplePos="0" relativeHeight="251717632" behindDoc="1" locked="0" layoutInCell="1" allowOverlap="1" wp14:anchorId="2BA3DB14" wp14:editId="4818687B">
                <wp:simplePos x="0" y="0"/>
                <wp:positionH relativeFrom="page">
                  <wp:posOffset>896620</wp:posOffset>
                </wp:positionH>
                <wp:positionV relativeFrom="paragraph">
                  <wp:posOffset>80010</wp:posOffset>
                </wp:positionV>
                <wp:extent cx="6209665" cy="155575"/>
                <wp:effectExtent l="0" t="0" r="0" b="0"/>
                <wp:wrapTopAndBottom/>
                <wp:docPr id="333"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15557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43CD95" w14:textId="77777777" w:rsidR="007D1F60" w:rsidRDefault="007D1F60">
                            <w:pPr>
                              <w:spacing w:before="23"/>
                              <w:ind w:left="28"/>
                              <w:rPr>
                                <w:rFonts w:ascii="Courier New"/>
                                <w:sz w:val="18"/>
                              </w:rPr>
                            </w:pPr>
                            <w:r>
                              <w:rPr>
                                <w:rFonts w:ascii="Courier New"/>
                                <w:sz w:val="18"/>
                              </w:rPr>
                              <w:t>Accept: application/vnd.avaya.asm.status-v1+xml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59D5F" id="Text Box 191" o:spid="_x0000_s1034" type="#_x0000_t202" style="position:absolute;margin-left:70.6pt;margin-top:6.3pt;width:488.95pt;height:12.25pt;z-index:-251598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" fillcolor="#f1f1f1" stroked="f">
                <v:textbox inset="0,0,0,0">
                  <w:txbxContent>
                    <w:p w:rsidR="007D1F60" w:rsidRDefault="007D1F60">
                      <w:pPr>
                        <w:spacing w:before="23"/>
                        <w:ind w:left="28"/>
                        <w:rPr>
                          <w:rFonts w:ascii="Courier New"/>
                          <w:sz w:val="18"/>
                        </w:rPr>
                      </w:pPr>
                      <w:r>
                        <w:rPr>
                          <w:rFonts w:ascii="Courier New"/>
                          <w:sz w:val="18"/>
                        </w:rPr>
                        <w:t>Accept: application/vnd.avaya.asm.status-v1+xml</w:t>
                      </w:r>
                    </w:p>
                  </w:txbxContent>
                </v:textbox>
                <w10:wrap type="topAndBottom" anchorx="page"/>
              </v:shape>
            </w:pict>
          </mc:Fallback>
        </mc:AlternateContent>
      </w:r>
    </w:p>
    <w:p w14:paraId="2C60B03F" w14:textId="77777777" w:rsidR="00954357" w:rsidRDefault="005D1EB8">
      <w:pPr>
        <w:pStyle w:val="BodyText"/>
        <w:spacing w:line="20" w:lineRule="exact"/>
        <w:ind w:left="268"/>
        <w:rPr>
          <w:sz w:val="2"/>
        </w:rPr>
      </w:pPr>
      <w:r>
        <w:rPr>
          <w:noProof/>
          <w:sz w:val="2"/>
        </w:rPr>
        <mc:AlternateContent>
          <mc:Choice Requires="wpg">
            <w:drawing>
              <wp:inline distT="0" distB="0" distL="0" distR="0" wp14:anchorId="6B6D04D5" wp14:editId="505F4A87">
                <wp:extent cx="6209665" cy="3175"/>
                <wp:effectExtent l="9525" t="9525" r="10160" b="6350"/>
                <wp:docPr id="331"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332" name="Line 190"/>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AB20A4B" id="Group 189"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">
                <v:line id="Line 190"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" strokeweight=".24pt"/>
                <w10:anchorlock/>
              </v:group>
            </w:pict>
          </mc:Fallback>
        </mc:AlternateContent>
      </w:r>
    </w:p>
    <w:p w14:paraId="14562DFE" w14:textId="77777777" w:rsidR="00954357" w:rsidRDefault="005D1EB8">
      <w:pPr>
        <w:pStyle w:val="BodyText"/>
        <w:spacing w:before="86"/>
        <w:ind w:left="300"/>
      </w:pPr>
      <w:r>
        <w:rPr>
          <w:noProof/>
        </w:rPr>
        <mc:AlternateContent>
          <mc:Choice Requires="wps">
            <w:drawing>
              <wp:anchor distT="0" distB="0" distL="114300" distR="114300" simplePos="0" relativeHeight="251726848" behindDoc="0" locked="0" layoutInCell="1" allowOverlap="1" wp14:anchorId="72BAED4A" wp14:editId="082E1E55">
                <wp:simplePos x="0" y="0"/>
                <wp:positionH relativeFrom="page">
                  <wp:posOffset>896620</wp:posOffset>
                </wp:positionH>
                <wp:positionV relativeFrom="paragraph">
                  <wp:posOffset>153670</wp:posOffset>
                </wp:positionV>
                <wp:extent cx="6209665" cy="0"/>
                <wp:effectExtent l="0" t="0" r="0" b="0"/>
                <wp:wrapNone/>
                <wp:docPr id="330" name="Lin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3925CB" id="Line 192" o:spid="_x0000_s1026" style="position:absolute;z-index:251726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12.1pt" to="559.5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" strokeweight=".24pt">
                <w10:wrap anchorx="page"/>
              </v:line>
            </w:pict>
          </mc:Fallback>
        </mc:AlternateContent>
      </w:r>
      <w:r w:rsidR="00DD1A20">
        <w:t>Or,</w:t>
      </w:r>
    </w:p>
    <w:p w14:paraId="492F193A" w14:textId="77777777" w:rsidR="00954357" w:rsidRDefault="005D1EB8">
      <w:pPr>
        <w:pStyle w:val="BodyText"/>
        <w:spacing w:before="7"/>
        <w:rPr>
          <w:sz w:val="8"/>
        </w:rPr>
      </w:pPr>
      <w:r>
        <w:rPr>
          <w:noProof/>
        </w:rPr>
        <mc:AlternateContent>
          <mc:Choice Requires="wps">
            <w:drawing>
              <wp:anchor distT="0" distB="0" distL="0" distR="0" simplePos="0" relativeHeight="251719680" behindDoc="1" locked="0" layoutInCell="1" allowOverlap="1" wp14:anchorId="6C4E4C76" wp14:editId="12D843CE">
                <wp:simplePos x="0" y="0"/>
                <wp:positionH relativeFrom="page">
                  <wp:posOffset>896620</wp:posOffset>
                </wp:positionH>
                <wp:positionV relativeFrom="paragraph">
                  <wp:posOffset>81915</wp:posOffset>
                </wp:positionV>
                <wp:extent cx="6209665" cy="155575"/>
                <wp:effectExtent l="0" t="0" r="0" b="0"/>
                <wp:wrapTopAndBottom/>
                <wp:docPr id="329"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15557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7EBDD0" w14:textId="77777777" w:rsidR="007D1F60" w:rsidRDefault="007D1F60">
                            <w:pPr>
                              <w:spacing w:before="23"/>
                              <w:ind w:left="28"/>
                              <w:rPr>
                                <w:rFonts w:ascii="Courier New"/>
                                <w:sz w:val="18"/>
                              </w:rPr>
                            </w:pPr>
                            <w:r>
                              <w:rPr>
                                <w:rFonts w:ascii="Courier New"/>
                                <w:sz w:val="18"/>
                              </w:rPr>
                              <w:t>Accept: application/vnd.avaya.asm.status-v1+json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D6D3E" id="Text Box 187" o:spid="_x0000_s1035" type="#_x0000_t202" style="position:absolute;margin-left:70.6pt;margin-top:6.45pt;width:488.95pt;height:12.25pt;z-index:-251596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" fillcolor="#f1f1f1" stroked="f">
                <v:textbox inset="0,0,0,0">
                  <w:txbxContent>
                    <w:p w:rsidR="007D1F60" w:rsidRDefault="007D1F60">
                      <w:pPr>
                        <w:spacing w:before="23"/>
                        <w:ind w:left="28"/>
                        <w:rPr>
                          <w:rFonts w:ascii="Courier New"/>
                          <w:sz w:val="18"/>
                        </w:rPr>
                      </w:pPr>
                      <w:r>
                        <w:rPr>
                          <w:rFonts w:ascii="Courier New"/>
                          <w:sz w:val="18"/>
                        </w:rPr>
                        <w:t>Accept: application/vnd.avaya.asm.status-v1+json</w:t>
                      </w:r>
                    </w:p>
                  </w:txbxContent>
                </v:textbox>
                <w10:wrap type="topAndBottom" anchorx="page"/>
              </v:shape>
            </w:pict>
          </mc:Fallback>
        </mc:AlternateContent>
      </w:r>
    </w:p>
    <w:p w14:paraId="2EE7A980" w14:textId="77777777" w:rsidR="00954357" w:rsidRDefault="005D1EB8">
      <w:pPr>
        <w:pStyle w:val="BodyText"/>
        <w:spacing w:line="20" w:lineRule="exact"/>
        <w:ind w:left="268"/>
        <w:rPr>
          <w:sz w:val="2"/>
        </w:rPr>
      </w:pPr>
      <w:r>
        <w:rPr>
          <w:noProof/>
        </w:rPr>
        <mc:AlternateContent>
          <mc:Choice Requires="wps">
            <w:drawing>
              <wp:anchor distT="0" distB="0" distL="114300" distR="114300" simplePos="0" relativeHeight="251728896" behindDoc="0" locked="0" layoutInCell="1" allowOverlap="1" wp14:anchorId="0DADEFE9" wp14:editId="64D9685A">
                <wp:simplePos x="0" y="0"/>
                <wp:positionH relativeFrom="page">
                  <wp:posOffset>896620</wp:posOffset>
                </wp:positionH>
                <wp:positionV relativeFrom="paragraph">
                  <wp:posOffset>165100</wp:posOffset>
                </wp:positionV>
                <wp:extent cx="6209665" cy="0"/>
                <wp:effectExtent l="0" t="0" r="0" b="0"/>
                <wp:wrapNone/>
                <wp:docPr id="328" name="Lin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71BB78" id="Line 184" o:spid="_x0000_s1026" style="position:absolute;z-index:251728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13pt" to="559.5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" strokeweight=".24pt">
                <w10:wrap anchorx="page"/>
              </v:line>
            </w:pict>
          </mc:Fallback>
        </mc:AlternateContent>
      </w:r>
      <w:r>
        <w:rPr>
          <w:noProof/>
          <w:sz w:val="2"/>
        </w:rPr>
        <mc:AlternateContent>
          <mc:Choice Requires="wpg">
            <w:drawing>
              <wp:inline distT="0" distB="0" distL="0" distR="0" wp14:anchorId="03853312" wp14:editId="2804DC02">
                <wp:extent cx="6209665" cy="3175"/>
                <wp:effectExtent l="9525" t="9525" r="10160" b="6350"/>
                <wp:docPr id="326"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327" name="Line 186"/>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B51FE1D" id="Group 185"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">
                <v:line id="Line 186"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" strokeweight=".24pt"/>
                <w10:anchorlock/>
              </v:group>
            </w:pict>
          </mc:Fallback>
        </mc:AlternateContent>
      </w:r>
    </w:p>
    <w:p w14:paraId="085E6EC4" w14:textId="77777777" w:rsidR="00954357" w:rsidRDefault="00DD1A20">
      <w:pPr>
        <w:pStyle w:val="BodyText"/>
        <w:spacing w:before="86"/>
        <w:ind w:left="300"/>
      </w:pPr>
      <w:r>
        <w:t>If no version information is provided, then the following latest version is assumed.</w:t>
      </w:r>
    </w:p>
    <w:p w14:paraId="29CC11D2" w14:textId="77777777" w:rsidR="00954357" w:rsidRDefault="005D1EB8">
      <w:pPr>
        <w:pStyle w:val="BodyText"/>
        <w:spacing w:before="7"/>
        <w:rPr>
          <w:sz w:val="8"/>
        </w:rPr>
      </w:pPr>
      <w:r>
        <w:rPr>
          <w:noProof/>
        </w:rPr>
        <mc:AlternateContent>
          <mc:Choice Requires="wps">
            <w:drawing>
              <wp:anchor distT="0" distB="0" distL="0" distR="0" simplePos="0" relativeHeight="251721728" behindDoc="1" locked="0" layoutInCell="1" allowOverlap="1" wp14:anchorId="5D79017B" wp14:editId="063AB3D6">
                <wp:simplePos x="0" y="0"/>
                <wp:positionH relativeFrom="page">
                  <wp:posOffset>896620</wp:posOffset>
                </wp:positionH>
                <wp:positionV relativeFrom="paragraph">
                  <wp:posOffset>81915</wp:posOffset>
                </wp:positionV>
                <wp:extent cx="6209665" cy="156210"/>
                <wp:effectExtent l="0" t="0" r="0" b="0"/>
                <wp:wrapTopAndBottom/>
                <wp:docPr id="325"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15621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CFAF03" w14:textId="77777777" w:rsidR="007D1F60" w:rsidRDefault="007D1F60">
                            <w:pPr>
                              <w:spacing w:before="23"/>
                              <w:ind w:left="28"/>
                              <w:rPr>
                                <w:rFonts w:ascii="Courier New"/>
                                <w:sz w:val="18"/>
                              </w:rPr>
                            </w:pPr>
                            <w:r>
                              <w:rPr>
                                <w:rFonts w:ascii="Courier New"/>
                                <w:sz w:val="18"/>
                              </w:rPr>
                              <w:t>Accept: application/xml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D18DE" id="Text Box 183" o:spid="_x0000_s1036" type="#_x0000_t202" style="position:absolute;margin-left:70.6pt;margin-top:6.45pt;width:488.95pt;height:12.3pt;z-index:-251594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" fillcolor="#f1f1f1" stroked="f">
                <v:textbox inset="0,0,0,0">
                  <w:txbxContent>
                    <w:p w:rsidR="007D1F60" w:rsidRDefault="007D1F60">
                      <w:pPr>
                        <w:spacing w:before="23"/>
                        <w:ind w:left="28"/>
                        <w:rPr>
                          <w:rFonts w:ascii="Courier New"/>
                          <w:sz w:val="18"/>
                        </w:rPr>
                      </w:pPr>
                      <w:r>
                        <w:rPr>
                          <w:rFonts w:ascii="Courier New"/>
                          <w:sz w:val="18"/>
                        </w:rPr>
                        <w:t>Accept: application/xml</w:t>
                      </w:r>
                    </w:p>
                  </w:txbxContent>
                </v:textbox>
                <w10:wrap type="topAndBottom" anchorx="page"/>
              </v:shape>
            </w:pict>
          </mc:Fallback>
        </mc:AlternateContent>
      </w:r>
    </w:p>
    <w:p w14:paraId="14D47D1C" w14:textId="77777777" w:rsidR="00954357" w:rsidRDefault="005D1EB8">
      <w:pPr>
        <w:pStyle w:val="BodyText"/>
        <w:spacing w:line="20" w:lineRule="exact"/>
        <w:ind w:left="268"/>
        <w:rPr>
          <w:sz w:val="2"/>
        </w:rPr>
      </w:pPr>
      <w:r>
        <w:rPr>
          <w:noProof/>
        </w:rPr>
        <mc:AlternateContent>
          <mc:Choice Requires="wps">
            <w:drawing>
              <wp:anchor distT="0" distB="0" distL="114300" distR="114300" simplePos="0" relativeHeight="251727872" behindDoc="0" locked="0" layoutInCell="1" allowOverlap="1" wp14:anchorId="1511DEA7" wp14:editId="69977233">
                <wp:simplePos x="0" y="0"/>
                <wp:positionH relativeFrom="page">
                  <wp:posOffset>896620</wp:posOffset>
                </wp:positionH>
                <wp:positionV relativeFrom="paragraph">
                  <wp:posOffset>163195</wp:posOffset>
                </wp:positionV>
                <wp:extent cx="6209665" cy="0"/>
                <wp:effectExtent l="0" t="0" r="0" b="0"/>
                <wp:wrapNone/>
                <wp:docPr id="324" name="Lin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BAF71A" id="Line 188" o:spid="_x0000_s1026" style="position:absolute;z-index:251727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12.85pt" to="559.5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" strokeweight=".24pt">
                <w10:wrap anchorx="page"/>
              </v:line>
            </w:pict>
          </mc:Fallback>
        </mc:AlternateContent>
      </w:r>
      <w:r>
        <w:rPr>
          <w:noProof/>
          <w:sz w:val="2"/>
        </w:rPr>
        <mc:AlternateContent>
          <mc:Choice Requires="wpg">
            <w:drawing>
              <wp:inline distT="0" distB="0" distL="0" distR="0" wp14:anchorId="7204FDF1" wp14:editId="448F0A93">
                <wp:extent cx="6209665" cy="3175"/>
                <wp:effectExtent l="9525" t="9525" r="10160" b="6350"/>
                <wp:docPr id="322" name="Group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323" name="Line 182"/>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92596AC" id="Group 181"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">
                <v:line id="Line 182"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" strokeweight=".24pt"/>
                <w10:anchorlock/>
              </v:group>
            </w:pict>
          </mc:Fallback>
        </mc:AlternateContent>
      </w:r>
    </w:p>
    <w:p w14:paraId="36D04A27" w14:textId="77777777" w:rsidR="00954357" w:rsidRDefault="00DD1A20">
      <w:pPr>
        <w:pStyle w:val="BodyText"/>
        <w:spacing w:before="86"/>
        <w:ind w:left="300"/>
      </w:pPr>
      <w:r>
        <w:t>Or,</w:t>
      </w:r>
    </w:p>
    <w:p w14:paraId="6FB98FBC" w14:textId="77777777" w:rsidR="00954357" w:rsidRDefault="005D1EB8">
      <w:pPr>
        <w:pStyle w:val="BodyText"/>
        <w:spacing w:before="7"/>
        <w:rPr>
          <w:sz w:val="8"/>
        </w:rPr>
      </w:pPr>
      <w:r>
        <w:rPr>
          <w:noProof/>
        </w:rPr>
        <mc:AlternateContent>
          <mc:Choice Requires="wps">
            <w:drawing>
              <wp:anchor distT="0" distB="0" distL="114300" distR="114300" simplePos="0" relativeHeight="251729920" behindDoc="0" locked="0" layoutInCell="1" allowOverlap="1" wp14:anchorId="3E958557" wp14:editId="09292F94">
                <wp:simplePos x="0" y="0"/>
                <wp:positionH relativeFrom="page">
                  <wp:posOffset>896620</wp:posOffset>
                </wp:positionH>
                <wp:positionV relativeFrom="paragraph">
                  <wp:posOffset>81915</wp:posOffset>
                </wp:positionV>
                <wp:extent cx="6209665" cy="0"/>
                <wp:effectExtent l="0" t="0" r="0" b="0"/>
                <wp:wrapNone/>
                <wp:docPr id="321" name="Lin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41ECAC" id="Line 180" o:spid="_x0000_s1026" style="position:absolute;z-index:251729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6.45pt" to="559.5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" strokeweight=".24pt">
                <w10:wrap anchorx="page"/>
              </v:line>
            </w:pict>
          </mc:Fallback>
        </mc:AlternateContent>
      </w:r>
      <w:r>
        <w:rPr>
          <w:noProof/>
        </w:rPr>
        <mc:AlternateContent>
          <mc:Choice Requires="wps">
            <w:drawing>
              <wp:anchor distT="0" distB="0" distL="0" distR="0" simplePos="0" relativeHeight="251723776" behindDoc="1" locked="0" layoutInCell="1" allowOverlap="1" wp14:anchorId="0C12F37F" wp14:editId="4E14017D">
                <wp:simplePos x="0" y="0"/>
                <wp:positionH relativeFrom="page">
                  <wp:posOffset>896620</wp:posOffset>
                </wp:positionH>
                <wp:positionV relativeFrom="paragraph">
                  <wp:posOffset>81915</wp:posOffset>
                </wp:positionV>
                <wp:extent cx="6209665" cy="154305"/>
                <wp:effectExtent l="0" t="0" r="0" b="0"/>
                <wp:wrapTopAndBottom/>
                <wp:docPr id="320"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15430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842619" w14:textId="77777777" w:rsidR="007D1F60" w:rsidRDefault="007D1F60">
                            <w:pPr>
                              <w:spacing w:before="23"/>
                              <w:ind w:left="28"/>
                              <w:rPr>
                                <w:rFonts w:ascii="Courier New"/>
                                <w:sz w:val="18"/>
                              </w:rPr>
                            </w:pPr>
                            <w:r>
                              <w:rPr>
                                <w:rFonts w:ascii="Courier New"/>
                                <w:sz w:val="18"/>
                              </w:rPr>
                              <w:t>Accept: application/json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C8C0E8" id="Text Box 179" o:spid="_x0000_s1037" type="#_x0000_t202" style="position:absolute;margin-left:70.6pt;margin-top:6.45pt;width:488.95pt;height:12.15pt;z-index:-251592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" fillcolor="#f1f1f1" stroked="f">
                <v:textbox inset="0,0,0,0">
                  <w:txbxContent>
                    <w:p w:rsidR="007D1F60" w:rsidRDefault="007D1F60">
                      <w:pPr>
                        <w:spacing w:before="23"/>
                        <w:ind w:left="28"/>
                        <w:rPr>
                          <w:rFonts w:ascii="Courier New"/>
                          <w:sz w:val="18"/>
                        </w:rPr>
                      </w:pPr>
                      <w:r>
                        <w:rPr>
                          <w:rFonts w:ascii="Courier New"/>
                          <w:sz w:val="18"/>
                        </w:rPr>
                        <w:t>Accept: application/json</w:t>
                      </w:r>
                    </w:p>
                  </w:txbxContent>
                </v:textbox>
                <w10:wrap type="topAndBottom" anchorx="page"/>
              </v:shape>
            </w:pict>
          </mc:Fallback>
        </mc:AlternateContent>
      </w:r>
    </w:p>
    <w:p w14:paraId="3CCC09C5" w14:textId="77777777" w:rsidR="00954357" w:rsidRDefault="00954357">
      <w:pPr>
        <w:pStyle w:val="BodyText"/>
        <w:spacing w:before="8"/>
        <w:rPr>
          <w:sz w:val="20"/>
        </w:rPr>
      </w:pPr>
    </w:p>
    <w:p w14:paraId="7A9FA8BF" w14:textId="77777777" w:rsidR="00954357" w:rsidRDefault="005D1EB8">
      <w:pPr>
        <w:pStyle w:val="Heading4"/>
      </w:pPr>
      <w:r>
        <w:rPr>
          <w:noProof/>
        </w:rPr>
        <mc:AlternateContent>
          <mc:Choice Requires="wps">
            <w:drawing>
              <wp:anchor distT="0" distB="0" distL="114300" distR="114300" simplePos="0" relativeHeight="251730944" behindDoc="0" locked="0" layoutInCell="1" allowOverlap="1" wp14:anchorId="7089F4A5" wp14:editId="777B4EC8">
                <wp:simplePos x="0" y="0"/>
                <wp:positionH relativeFrom="page">
                  <wp:posOffset>896620</wp:posOffset>
                </wp:positionH>
                <wp:positionV relativeFrom="paragraph">
                  <wp:posOffset>-168275</wp:posOffset>
                </wp:positionV>
                <wp:extent cx="6209665" cy="0"/>
                <wp:effectExtent l="0" t="0" r="0" b="0"/>
                <wp:wrapNone/>
                <wp:docPr id="319" name="Lin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A0F307" id="Line 178" o:spid="_x0000_s1026" style="position:absolute;z-index:251730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13.25pt" to="559.5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" strokeweight=".24pt">
                <w10:wrap anchorx="page"/>
              </v:line>
            </w:pict>
          </mc:Fallback>
        </mc:AlternateContent>
      </w:r>
      <w:r w:rsidR="00DD1A20">
        <w:t>Content control</w:t>
      </w:r>
    </w:p>
    <w:p w14:paraId="5A19B3F3" w14:textId="77777777" w:rsidR="00954357" w:rsidRDefault="00DD1A20">
      <w:pPr>
        <w:pStyle w:val="BodyText"/>
        <w:spacing w:before="126" w:line="237" w:lineRule="auto"/>
        <w:ind w:left="300" w:right="405"/>
      </w:pPr>
      <w:r>
        <w:t>Accept and Content-Type properties are required to be sent for all requests even those that do not take or return content such as DELETE.</w:t>
      </w:r>
    </w:p>
    <w:p w14:paraId="27196831" w14:textId="77777777" w:rsidR="00954357" w:rsidRDefault="00DD1A20">
      <w:pPr>
        <w:pStyle w:val="BodyText"/>
        <w:spacing w:before="122"/>
        <w:ind w:left="300"/>
      </w:pPr>
      <w:r>
        <w:t>This is twofold:</w:t>
      </w:r>
    </w:p>
    <w:p w14:paraId="14BEDD65" w14:textId="77777777" w:rsidR="00954357" w:rsidRDefault="00DD1A20">
      <w:pPr>
        <w:pStyle w:val="ListParagraph"/>
        <w:numPr>
          <w:ilvl w:val="0"/>
          <w:numId w:val="9"/>
        </w:numPr>
        <w:tabs>
          <w:tab w:val="left" w:pos="659"/>
          <w:tab w:val="left" w:pos="660"/>
        </w:tabs>
        <w:spacing w:before="120"/>
      </w:pPr>
      <w:r>
        <w:t>Error content can always arrive in a response for any request</w:t>
      </w:r>
      <w:r>
        <w:rPr>
          <w:spacing w:val="-8"/>
        </w:rPr>
        <w:t xml:space="preserve"> </w:t>
      </w:r>
      <w:r>
        <w:t>made.</w:t>
      </w:r>
    </w:p>
    <w:p w14:paraId="79402B01" w14:textId="77777777" w:rsidR="00954357" w:rsidRDefault="00DD1A20">
      <w:pPr>
        <w:pStyle w:val="ListParagraph"/>
        <w:numPr>
          <w:ilvl w:val="0"/>
          <w:numId w:val="13"/>
        </w:numPr>
        <w:tabs>
          <w:tab w:val="left" w:pos="660"/>
          <w:tab w:val="left" w:pos="661"/>
        </w:tabs>
        <w:spacing w:before="1"/>
        <w:ind w:right="457"/>
      </w:pPr>
      <w:r>
        <w:t xml:space="preserve">Due to versioning implementation keying </w:t>
      </w:r>
      <w:r w:rsidR="00B370A3">
        <w:t>off</w:t>
      </w:r>
      <w:r>
        <w:t xml:space="preserve"> media type, all requests need a media type even if the default is in</w:t>
      </w:r>
      <w:r>
        <w:rPr>
          <w:spacing w:val="-2"/>
        </w:rPr>
        <w:t xml:space="preserve"> </w:t>
      </w:r>
      <w:r>
        <w:t>use.</w:t>
      </w:r>
    </w:p>
    <w:p w14:paraId="2DBEB1DC" w14:textId="77777777" w:rsidR="00954357" w:rsidRDefault="005D1EB8">
      <w:pPr>
        <w:pStyle w:val="BodyText"/>
        <w:spacing w:before="121"/>
        <w:ind w:left="300" w:right="521"/>
      </w:pPr>
      <w:r>
        <w:rPr>
          <w:noProof/>
        </w:rPr>
        <mc:AlternateContent>
          <mc:Choice Requires="wps">
            <w:drawing>
              <wp:anchor distT="0" distB="0" distL="114300" distR="114300" simplePos="0" relativeHeight="251731968" behindDoc="0" locked="0" layoutInCell="1" allowOverlap="1" wp14:anchorId="508A3DC6" wp14:editId="6270BD27">
                <wp:simplePos x="0" y="0"/>
                <wp:positionH relativeFrom="page">
                  <wp:posOffset>896620</wp:posOffset>
                </wp:positionH>
                <wp:positionV relativeFrom="paragraph">
                  <wp:posOffset>497840</wp:posOffset>
                </wp:positionV>
                <wp:extent cx="6209665" cy="0"/>
                <wp:effectExtent l="0" t="0" r="0" b="0"/>
                <wp:wrapNone/>
                <wp:docPr id="318"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4C2922" id="Line 177" o:spid="_x0000_s1026" style="position:absolute;z-index:251731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39.2pt" to="559.55pt,3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" strokeweight=".24pt">
                <w10:wrap anchorx="page"/>
              </v:line>
            </w:pict>
          </mc:Fallback>
        </mc:AlternateContent>
      </w:r>
      <w:r>
        <w:rPr>
          <w:noProof/>
        </w:rPr>
        <mc:AlternateContent>
          <mc:Choice Requires="wps">
            <w:drawing>
              <wp:anchor distT="0" distB="0" distL="114300" distR="114300" simplePos="0" relativeHeight="251732992" behindDoc="0" locked="0" layoutInCell="1" allowOverlap="1" wp14:anchorId="1A157469" wp14:editId="441FA18F">
                <wp:simplePos x="0" y="0"/>
                <wp:positionH relativeFrom="page">
                  <wp:posOffset>896620</wp:posOffset>
                </wp:positionH>
                <wp:positionV relativeFrom="paragraph">
                  <wp:posOffset>860425</wp:posOffset>
                </wp:positionV>
                <wp:extent cx="6209665" cy="0"/>
                <wp:effectExtent l="0" t="0" r="0" b="0"/>
                <wp:wrapNone/>
                <wp:docPr id="317" name="Lin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D6784E" id="Line 176" o:spid="_x0000_s1026" style="position:absolute;z-index:251732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67.75pt" to="559.55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" strokeweight=".24pt">
                <w10:wrap anchorx="page"/>
              </v:line>
            </w:pict>
          </mc:Fallback>
        </mc:AlternateContent>
      </w:r>
      <w:r>
        <w:rPr>
          <w:noProof/>
        </w:rPr>
        <mc:AlternateContent>
          <mc:Choice Requires="wps">
            <w:drawing>
              <wp:anchor distT="0" distB="0" distL="114300" distR="114300" simplePos="0" relativeHeight="251734016" behindDoc="0" locked="0" layoutInCell="1" allowOverlap="1" wp14:anchorId="0C85B462" wp14:editId="0065C762">
                <wp:simplePos x="0" y="0"/>
                <wp:positionH relativeFrom="page">
                  <wp:posOffset>896620</wp:posOffset>
                </wp:positionH>
                <wp:positionV relativeFrom="paragraph">
                  <wp:posOffset>1186815</wp:posOffset>
                </wp:positionV>
                <wp:extent cx="6209665" cy="0"/>
                <wp:effectExtent l="0" t="0" r="0" b="0"/>
                <wp:wrapNone/>
                <wp:docPr id="316"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2BD24A" id="Line 175" o:spid="_x0000_s1026" style="position:absolute;z-index:251734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93.45pt" to="559.55pt,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" strokeweight=".24pt">
                <w10:wrap anchorx="page"/>
              </v:line>
            </w:pict>
          </mc:Fallback>
        </mc:AlternateContent>
      </w:r>
      <w:r>
        <w:rPr>
          <w:noProof/>
        </w:rPr>
        <mc:AlternateContent>
          <mc:Choice Requires="wps">
            <w:drawing>
              <wp:anchor distT="0" distB="0" distL="114300" distR="114300" simplePos="0" relativeHeight="251735040" behindDoc="0" locked="0" layoutInCell="1" allowOverlap="1" wp14:anchorId="5B9E9B6B" wp14:editId="6EBD4723">
                <wp:simplePos x="0" y="0"/>
                <wp:positionH relativeFrom="page">
                  <wp:posOffset>896620</wp:posOffset>
                </wp:positionH>
                <wp:positionV relativeFrom="paragraph">
                  <wp:posOffset>1550670</wp:posOffset>
                </wp:positionV>
                <wp:extent cx="6209665" cy="0"/>
                <wp:effectExtent l="0" t="0" r="0" b="0"/>
                <wp:wrapNone/>
                <wp:docPr id="315" name="Lin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E1791A" id="Line 174" o:spid="_x0000_s1026" style="position:absolute;z-index:251735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122.1pt" to="559.5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" strokeweight=".24pt">
                <w10:wrap anchorx="page"/>
              </v:line>
            </w:pict>
          </mc:Fallback>
        </mc:AlternateContent>
      </w:r>
      <w:r w:rsidR="00DD1A20">
        <w:t>JSON and XML content are supported. HTTP Content-Type header will control request content serializing. HTTP Accept request header will control response or error content format.</w:t>
      </w:r>
    </w:p>
    <w:p w14:paraId="07BA1F5D" w14:textId="77777777" w:rsidR="00954357" w:rsidRDefault="005D1EB8">
      <w:pPr>
        <w:pStyle w:val="BodyText"/>
        <w:spacing w:before="6"/>
        <w:rPr>
          <w:sz w:val="8"/>
        </w:rPr>
      </w:pPr>
      <w:r>
        <w:rPr>
          <w:noProof/>
        </w:rPr>
        <mc:AlternateContent>
          <mc:Choice Requires="wps">
            <w:drawing>
              <wp:anchor distT="0" distB="0" distL="0" distR="0" simplePos="0" relativeHeight="251724800" behindDoc="1" locked="0" layoutInCell="1" allowOverlap="1" wp14:anchorId="6E5F0E30" wp14:editId="4FB026AC">
                <wp:simplePos x="0" y="0"/>
                <wp:positionH relativeFrom="page">
                  <wp:posOffset>896620</wp:posOffset>
                </wp:positionH>
                <wp:positionV relativeFrom="paragraph">
                  <wp:posOffset>81280</wp:posOffset>
                </wp:positionV>
                <wp:extent cx="6209665" cy="360045"/>
                <wp:effectExtent l="0" t="0" r="0" b="0"/>
                <wp:wrapTopAndBottom/>
                <wp:docPr id="314"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36004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20B4AC" w14:textId="77777777" w:rsidR="007D1F60" w:rsidRDefault="007D1F60">
                            <w:pPr>
                              <w:spacing w:before="23"/>
                              <w:ind w:left="28"/>
                              <w:rPr>
                                <w:rFonts w:ascii="Courier New"/>
                                <w:sz w:val="18"/>
                              </w:rPr>
                            </w:pPr>
                            <w:r>
                              <w:rPr>
                                <w:rFonts w:ascii="Courier New"/>
                                <w:sz w:val="18"/>
                              </w:rPr>
                              <w:t>Accept: application/xml</w:t>
                            </w:r>
                          </w:p>
                          <w:p w14:paraId="67BFE3BA" w14:textId="77777777" w:rsidR="007D1F60" w:rsidRDefault="007D1F60">
                            <w:pPr>
                              <w:spacing w:before="120"/>
                              <w:ind w:left="28"/>
                              <w:rPr>
                                <w:rFonts w:ascii="Courier New"/>
                                <w:sz w:val="18"/>
                              </w:rPr>
                            </w:pPr>
                            <w:r>
                              <w:rPr>
                                <w:rFonts w:ascii="Courier New"/>
                                <w:sz w:val="18"/>
                              </w:rPr>
                              <w:t>Content-Type: application/xml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A2CB1" id="Text Box 173" o:spid="_x0000_s1038" type="#_x0000_t202" style="position:absolute;margin-left:70.6pt;margin-top:6.4pt;width:488.95pt;height:28.35pt;z-index:-251591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" fillcolor="#f1f1f1" stroked="f">
                <v:textbox inset="0,0,0,0">
                  <w:txbxContent>
                    <w:p w:rsidR="007D1F60" w:rsidRDefault="007D1F60">
                      <w:pPr>
                        <w:spacing w:before="23"/>
                        <w:ind w:left="28"/>
                        <w:rPr>
                          <w:rFonts w:ascii="Courier New"/>
                          <w:sz w:val="18"/>
                        </w:rPr>
                      </w:pPr>
                      <w:r>
                        <w:rPr>
                          <w:rFonts w:ascii="Courier New"/>
                          <w:sz w:val="18"/>
                        </w:rPr>
                        <w:t>Accept: application/xml</w:t>
                      </w:r>
                    </w:p>
                    <w:p w:rsidR="007D1F60" w:rsidRDefault="007D1F60">
                      <w:pPr>
                        <w:spacing w:before="120"/>
                        <w:ind w:left="28"/>
                        <w:rPr>
                          <w:rFonts w:ascii="Courier New"/>
                          <w:sz w:val="18"/>
                        </w:rPr>
                      </w:pPr>
                      <w:r>
                        <w:rPr>
                          <w:rFonts w:ascii="Courier New"/>
                          <w:sz w:val="18"/>
                        </w:rPr>
                        <w:t>Content-Type: application/xml</w:t>
                      </w:r>
                    </w:p>
                  </w:txbxContent>
                </v:textbox>
                <w10:wrap type="topAndBottom" anchorx="page"/>
              </v:shape>
            </w:pict>
          </mc:Fallback>
        </mc:AlternateContent>
      </w:r>
    </w:p>
    <w:p w14:paraId="0A51EF7B" w14:textId="77777777" w:rsidR="00954357" w:rsidRDefault="00954357">
      <w:pPr>
        <w:pStyle w:val="BodyText"/>
        <w:rPr>
          <w:sz w:val="20"/>
        </w:rPr>
      </w:pPr>
    </w:p>
    <w:p w14:paraId="045CFA1C" w14:textId="77777777" w:rsidR="00954357" w:rsidRDefault="005D1EB8">
      <w:pPr>
        <w:pStyle w:val="BodyText"/>
        <w:spacing w:before="3"/>
        <w:rPr>
          <w:sz w:val="19"/>
        </w:rPr>
      </w:pPr>
      <w:r>
        <w:rPr>
          <w:noProof/>
        </w:rPr>
        <mc:AlternateContent>
          <mc:Choice Requires="wps">
            <w:drawing>
              <wp:anchor distT="0" distB="0" distL="0" distR="0" simplePos="0" relativeHeight="251725824" behindDoc="1" locked="0" layoutInCell="1" allowOverlap="1" wp14:anchorId="33C8693B" wp14:editId="2A79C09F">
                <wp:simplePos x="0" y="0"/>
                <wp:positionH relativeFrom="page">
                  <wp:posOffset>896620</wp:posOffset>
                </wp:positionH>
                <wp:positionV relativeFrom="paragraph">
                  <wp:posOffset>164465</wp:posOffset>
                </wp:positionV>
                <wp:extent cx="6209665" cy="361315"/>
                <wp:effectExtent l="0" t="0" r="0" b="0"/>
                <wp:wrapTopAndBottom/>
                <wp:docPr id="313"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36131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104A9B" w14:textId="77777777" w:rsidR="007D1F60" w:rsidRDefault="007D1F60">
                            <w:pPr>
                              <w:spacing w:before="23"/>
                              <w:ind w:left="28"/>
                              <w:rPr>
                                <w:rFonts w:ascii="Courier New"/>
                                <w:sz w:val="18"/>
                              </w:rPr>
                            </w:pPr>
                            <w:r>
                              <w:rPr>
                                <w:rFonts w:ascii="Courier New"/>
                                <w:sz w:val="18"/>
                              </w:rPr>
                              <w:t>Accept: application/json</w:t>
                            </w:r>
                          </w:p>
                          <w:p w14:paraId="3A0AE105" w14:textId="77777777" w:rsidR="007D1F60" w:rsidRDefault="007D1F60">
                            <w:pPr>
                              <w:spacing w:before="122"/>
                              <w:ind w:left="28"/>
                              <w:rPr>
                                <w:rFonts w:ascii="Courier New"/>
                                <w:sz w:val="18"/>
                              </w:rPr>
                            </w:pPr>
                            <w:r>
                              <w:rPr>
                                <w:rFonts w:ascii="Courier New"/>
                                <w:sz w:val="18"/>
                              </w:rPr>
                              <w:t>Content-Type: application/json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5168A8" id="Text Box 172" o:spid="_x0000_s1039" type="#_x0000_t202" style="position:absolute;margin-left:70.6pt;margin-top:12.95pt;width:488.95pt;height:28.45pt;z-index:-251590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" fillcolor="#f1f1f1" stroked="f">
                <v:textbox inset="0,0,0,0">
                  <w:txbxContent>
                    <w:p w:rsidR="007D1F60" w:rsidRDefault="007D1F60">
                      <w:pPr>
                        <w:spacing w:before="23"/>
                        <w:ind w:left="28"/>
                        <w:rPr>
                          <w:rFonts w:ascii="Courier New"/>
                          <w:sz w:val="18"/>
                        </w:rPr>
                      </w:pPr>
                      <w:r>
                        <w:rPr>
                          <w:rFonts w:ascii="Courier New"/>
                          <w:sz w:val="18"/>
                        </w:rPr>
                        <w:t>Accept: application/json</w:t>
                      </w:r>
                    </w:p>
                    <w:p w:rsidR="007D1F60" w:rsidRDefault="007D1F60">
                      <w:pPr>
                        <w:spacing w:before="122"/>
                        <w:ind w:left="28"/>
                        <w:rPr>
                          <w:rFonts w:ascii="Courier New"/>
                          <w:sz w:val="18"/>
                        </w:rPr>
                      </w:pPr>
                      <w:r>
                        <w:rPr>
                          <w:rFonts w:ascii="Courier New"/>
                          <w:sz w:val="18"/>
                        </w:rPr>
                        <w:t>Content-Type: application/json</w:t>
                      </w:r>
                    </w:p>
                  </w:txbxContent>
                </v:textbox>
                <w10:wrap type="topAndBottom" anchorx="page"/>
              </v:shape>
            </w:pict>
          </mc:Fallback>
        </mc:AlternateContent>
      </w:r>
    </w:p>
    <w:p w14:paraId="7DF3AF07" w14:textId="77777777" w:rsidR="00954357" w:rsidRDefault="00954357">
      <w:pPr>
        <w:rPr>
          <w:sz w:val="19"/>
        </w:rPr>
        <w:sectPr w:rsidR="00954357" w:rsidSect="00095FD5">
          <w:headerReference w:type="default" r:id="rId36"/>
          <w:footerReference w:type="default" r:id="rId37"/>
          <w:pgSz w:w="12240" w:h="15840"/>
          <w:pgMar w:top="1180" w:right="860" w:bottom="700" w:left="1140" w:header="720" w:footer="720" w:gutter="0"/>
          <w:cols w:space="720"/>
          <w:docGrid w:linePitch="299"/>
        </w:sectPr>
      </w:pPr>
    </w:p>
    <w:p w14:paraId="088E9BDA" w14:textId="77777777" w:rsidR="00954357" w:rsidRDefault="00954357">
      <w:pPr>
        <w:pStyle w:val="BodyText"/>
        <w:spacing w:before="9" w:after="1"/>
        <w:rPr>
          <w:sz w:val="19"/>
        </w:rPr>
      </w:pPr>
    </w:p>
    <w:p w14:paraId="61FDBADB" w14:textId="77777777" w:rsidR="00954357" w:rsidRDefault="005D1EB8">
      <w:pPr>
        <w:pStyle w:val="BodyText"/>
        <w:spacing w:line="20" w:lineRule="exact"/>
        <w:ind w:left="268"/>
        <w:rPr>
          <w:sz w:val="2"/>
        </w:rPr>
      </w:pPr>
      <w:r>
        <w:rPr>
          <w:noProof/>
          <w:sz w:val="2"/>
        </w:rPr>
        <mc:AlternateContent>
          <mc:Choice Requires="wpg">
            <w:drawing>
              <wp:inline distT="0" distB="0" distL="0" distR="0" wp14:anchorId="1BDF527B" wp14:editId="616BED6E">
                <wp:extent cx="6209665" cy="3175"/>
                <wp:effectExtent l="9525" t="9525" r="10160" b="6350"/>
                <wp:docPr id="311"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312" name="Line 171"/>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02469E4" id="Group 170"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">
                <v:line id="Line 171"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" strokeweight=".24pt"/>
                <w10:anchorlock/>
              </v:group>
            </w:pict>
          </mc:Fallback>
        </mc:AlternateContent>
      </w:r>
    </w:p>
    <w:p w14:paraId="5DF65A65" w14:textId="77777777" w:rsidR="00954357" w:rsidRDefault="00DD1A20">
      <w:pPr>
        <w:pStyle w:val="Heading3"/>
        <w:spacing w:before="63"/>
      </w:pPr>
      <w:bookmarkStart w:id="81" w:name="_Toc71048180"/>
      <w:bookmarkStart w:id="82" w:name="_Toc71048270"/>
      <w:bookmarkStart w:id="83" w:name="_Toc151555528"/>
      <w:r>
        <w:t>GZIP content compression</w:t>
      </w:r>
      <w:bookmarkEnd w:id="81"/>
      <w:bookmarkEnd w:id="82"/>
      <w:bookmarkEnd w:id="83"/>
    </w:p>
    <w:p w14:paraId="4EF6B1AD" w14:textId="77777777" w:rsidR="00954357" w:rsidRDefault="00954357">
      <w:pPr>
        <w:pStyle w:val="BodyText"/>
        <w:spacing w:before="8"/>
        <w:rPr>
          <w:rFonts w:ascii="Cambria"/>
          <w:b/>
          <w:sz w:val="15"/>
        </w:rPr>
      </w:pPr>
    </w:p>
    <w:p w14:paraId="690B23A5" w14:textId="77777777" w:rsidR="00954357" w:rsidRDefault="00DD1A20">
      <w:pPr>
        <w:pStyle w:val="BodyText"/>
        <w:spacing w:before="56"/>
        <w:ind w:left="300" w:right="351"/>
      </w:pPr>
      <w:r>
        <w:t>HTTP compression is supported. The server will decode gzip compressed content with the following header in the request.</w:t>
      </w:r>
    </w:p>
    <w:p w14:paraId="6B635D10" w14:textId="77777777" w:rsidR="00954357" w:rsidRDefault="005D1EB8">
      <w:pPr>
        <w:pStyle w:val="BodyText"/>
        <w:spacing w:before="7"/>
        <w:rPr>
          <w:sz w:val="8"/>
        </w:rPr>
      </w:pPr>
      <w:r>
        <w:rPr>
          <w:noProof/>
        </w:rPr>
        <mc:AlternateContent>
          <mc:Choice Requires="wps">
            <w:drawing>
              <wp:anchor distT="0" distB="0" distL="0" distR="0" simplePos="0" relativeHeight="251737088" behindDoc="1" locked="0" layoutInCell="1" allowOverlap="1" wp14:anchorId="0480905F" wp14:editId="532F4635">
                <wp:simplePos x="0" y="0"/>
                <wp:positionH relativeFrom="page">
                  <wp:posOffset>896620</wp:posOffset>
                </wp:positionH>
                <wp:positionV relativeFrom="paragraph">
                  <wp:posOffset>81915</wp:posOffset>
                </wp:positionV>
                <wp:extent cx="6209665" cy="154305"/>
                <wp:effectExtent l="0" t="0" r="0" b="0"/>
                <wp:wrapTopAndBottom/>
                <wp:docPr id="310"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15430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F3398A" w14:textId="77777777" w:rsidR="007D1F60" w:rsidRDefault="007D1F60">
                            <w:pPr>
                              <w:spacing w:before="23"/>
                              <w:ind w:left="28"/>
                              <w:rPr>
                                <w:rFonts w:ascii="Courier New"/>
                                <w:sz w:val="18"/>
                              </w:rPr>
                            </w:pPr>
                            <w:r>
                              <w:rPr>
                                <w:rFonts w:ascii="Courier New"/>
                                <w:sz w:val="18"/>
                              </w:rPr>
                              <w:t>Content-Encoding: gzip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4A3F71" id="Text Box 168" o:spid="_x0000_s1040" type="#_x0000_t202" style="position:absolute;margin-left:70.6pt;margin-top:6.45pt;width:488.95pt;height:12.15pt;z-index:-251579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" fillcolor="#f1f1f1" stroked="f">
                <v:textbox inset="0,0,0,0">
                  <w:txbxContent>
                    <w:p w:rsidR="007D1F60" w:rsidRDefault="007D1F60">
                      <w:pPr>
                        <w:spacing w:before="23"/>
                        <w:ind w:left="28"/>
                        <w:rPr>
                          <w:rFonts w:ascii="Courier New"/>
                          <w:sz w:val="18"/>
                        </w:rPr>
                      </w:pPr>
                      <w:r>
                        <w:rPr>
                          <w:rFonts w:ascii="Courier New"/>
                          <w:sz w:val="18"/>
                        </w:rPr>
                        <w:t>Content-Encoding: gzip</w:t>
                      </w:r>
                    </w:p>
                  </w:txbxContent>
                </v:textbox>
                <w10:wrap type="topAndBottom" anchorx="page"/>
              </v:shape>
            </w:pict>
          </mc:Fallback>
        </mc:AlternateContent>
      </w:r>
    </w:p>
    <w:p w14:paraId="5DF60CC5" w14:textId="77777777" w:rsidR="00954357" w:rsidRDefault="005D1EB8">
      <w:pPr>
        <w:pStyle w:val="BodyText"/>
        <w:spacing w:line="20" w:lineRule="exact"/>
        <w:ind w:left="268"/>
        <w:rPr>
          <w:sz w:val="2"/>
        </w:rPr>
      </w:pPr>
      <w:r>
        <w:rPr>
          <w:noProof/>
          <w:sz w:val="2"/>
        </w:rPr>
        <mc:AlternateContent>
          <mc:Choice Requires="wpg">
            <w:drawing>
              <wp:inline distT="0" distB="0" distL="0" distR="0" wp14:anchorId="57A533D9" wp14:editId="77C2E871">
                <wp:extent cx="6209665" cy="3175"/>
                <wp:effectExtent l="9525" t="9525" r="10160" b="6350"/>
                <wp:docPr id="308"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309" name="Line 167"/>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AC92F28" id="Group 166"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">
                <v:line id="Line 167"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" strokeweight=".24pt"/>
                <w10:anchorlock/>
              </v:group>
            </w:pict>
          </mc:Fallback>
        </mc:AlternateContent>
      </w:r>
    </w:p>
    <w:p w14:paraId="4354D960" w14:textId="77777777" w:rsidR="009B001A" w:rsidRDefault="005D1EB8">
      <w:pPr>
        <w:pStyle w:val="BodyText"/>
        <w:spacing w:before="86"/>
        <w:ind w:left="300"/>
      </w:pPr>
      <w:r>
        <w:rPr>
          <w:noProof/>
        </w:rPr>
        <mc:AlternateContent>
          <mc:Choice Requires="wps">
            <w:drawing>
              <wp:anchor distT="0" distB="0" distL="114300" distR="114300" simplePos="0" relativeHeight="251748352" behindDoc="0" locked="0" layoutInCell="1" allowOverlap="1" wp14:anchorId="0B5C2460" wp14:editId="68EC2AF3">
                <wp:simplePos x="0" y="0"/>
                <wp:positionH relativeFrom="page">
                  <wp:posOffset>896620</wp:posOffset>
                </wp:positionH>
                <wp:positionV relativeFrom="paragraph">
                  <wp:posOffset>162560</wp:posOffset>
                </wp:positionV>
                <wp:extent cx="6209665" cy="0"/>
                <wp:effectExtent l="0" t="0" r="0" b="0"/>
                <wp:wrapNone/>
                <wp:docPr id="307" name="Lin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9C22E" id="Line 169" o:spid="_x0000_s1026" style="position:absolute;z-index:251748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12.8pt" to="559.5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" strokeweight=".24pt">
                <w10:wrap anchorx="page"/>
              </v:line>
            </w:pict>
          </mc:Fallback>
        </mc:AlternateContent>
      </w:r>
    </w:p>
    <w:p w14:paraId="292422B9" w14:textId="77777777" w:rsidR="00954357" w:rsidRDefault="00DD1A20">
      <w:pPr>
        <w:pStyle w:val="BodyText"/>
        <w:spacing w:before="86"/>
        <w:ind w:left="300"/>
      </w:pPr>
      <w:r>
        <w:t>The server will encode gzip compressed response with the following header request</w:t>
      </w:r>
    </w:p>
    <w:p w14:paraId="6A54EDCB" w14:textId="77777777" w:rsidR="00954357" w:rsidRDefault="005D1EB8">
      <w:pPr>
        <w:pStyle w:val="BodyText"/>
        <w:spacing w:before="7"/>
        <w:rPr>
          <w:sz w:val="8"/>
        </w:rPr>
      </w:pPr>
      <w:r>
        <w:rPr>
          <w:noProof/>
        </w:rPr>
        <mc:AlternateContent>
          <mc:Choice Requires="wps">
            <w:drawing>
              <wp:anchor distT="0" distB="0" distL="0" distR="0" simplePos="0" relativeHeight="251739136" behindDoc="1" locked="0" layoutInCell="1" allowOverlap="1" wp14:anchorId="47388F55" wp14:editId="5FDF8EA9">
                <wp:simplePos x="0" y="0"/>
                <wp:positionH relativeFrom="page">
                  <wp:posOffset>896620</wp:posOffset>
                </wp:positionH>
                <wp:positionV relativeFrom="paragraph">
                  <wp:posOffset>81915</wp:posOffset>
                </wp:positionV>
                <wp:extent cx="6209665" cy="155575"/>
                <wp:effectExtent l="0" t="0" r="0" b="0"/>
                <wp:wrapTopAndBottom/>
                <wp:docPr id="306"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15557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4FD1" w14:textId="77777777" w:rsidR="007D1F60" w:rsidRDefault="007D1F60">
                            <w:pPr>
                              <w:spacing w:before="23"/>
                              <w:ind w:left="28"/>
                              <w:rPr>
                                <w:rFonts w:ascii="Courier New"/>
                                <w:sz w:val="18"/>
                              </w:rPr>
                            </w:pPr>
                            <w:r>
                              <w:rPr>
                                <w:rFonts w:ascii="Courier New"/>
                                <w:sz w:val="18"/>
                              </w:rPr>
                              <w:t>Accept-Encoding: gzip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9C57EB" id="Text Box 164" o:spid="_x0000_s1041" type="#_x0000_t202" style="position:absolute;margin-left:70.6pt;margin-top:6.45pt;width:488.95pt;height:12.25pt;z-index:-251577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" fillcolor="#f1f1f1" stroked="f">
                <v:textbox inset="0,0,0,0">
                  <w:txbxContent>
                    <w:p w:rsidR="007D1F60" w:rsidRDefault="007D1F60">
                      <w:pPr>
                        <w:spacing w:before="23"/>
                        <w:ind w:left="28"/>
                        <w:rPr>
                          <w:rFonts w:ascii="Courier New"/>
                          <w:sz w:val="18"/>
                        </w:rPr>
                      </w:pPr>
                      <w:r>
                        <w:rPr>
                          <w:rFonts w:ascii="Courier New"/>
                          <w:sz w:val="18"/>
                        </w:rPr>
                        <w:t>Accept-Encoding: gzip</w:t>
                      </w:r>
                    </w:p>
                  </w:txbxContent>
                </v:textbox>
                <w10:wrap type="topAndBottom" anchorx="page"/>
              </v:shape>
            </w:pict>
          </mc:Fallback>
        </mc:AlternateContent>
      </w:r>
    </w:p>
    <w:p w14:paraId="573375BD" w14:textId="77777777" w:rsidR="00954357" w:rsidRDefault="005D1EB8">
      <w:pPr>
        <w:pStyle w:val="BodyText"/>
        <w:spacing w:line="20" w:lineRule="exact"/>
        <w:ind w:left="268"/>
        <w:rPr>
          <w:sz w:val="2"/>
        </w:rPr>
      </w:pPr>
      <w:r>
        <w:rPr>
          <w:noProof/>
          <w:sz w:val="2"/>
        </w:rPr>
        <mc:AlternateContent>
          <mc:Choice Requires="wpg">
            <w:drawing>
              <wp:inline distT="0" distB="0" distL="0" distR="0" wp14:anchorId="1E70E0FC" wp14:editId="6B73D320">
                <wp:extent cx="6209665" cy="3175"/>
                <wp:effectExtent l="9525" t="9525" r="10160" b="6350"/>
                <wp:docPr id="304"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305" name="Line 163"/>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FDB57B0" id="Group 162"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">
                <v:line id="Line 163"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" strokeweight=".24pt"/>
                <w10:anchorlock/>
              </v:group>
            </w:pict>
          </mc:Fallback>
        </mc:AlternateContent>
      </w:r>
    </w:p>
    <w:p w14:paraId="6C38AA33" w14:textId="77777777" w:rsidR="009B001A" w:rsidRDefault="005D1EB8">
      <w:pPr>
        <w:pStyle w:val="BodyText"/>
        <w:spacing w:before="86"/>
        <w:ind w:left="300"/>
      </w:pPr>
      <w:r>
        <w:rPr>
          <w:noProof/>
        </w:rPr>
        <mc:AlternateContent>
          <mc:Choice Requires="wps">
            <w:drawing>
              <wp:anchor distT="0" distB="0" distL="114300" distR="114300" simplePos="0" relativeHeight="251749376" behindDoc="0" locked="0" layoutInCell="1" allowOverlap="1" wp14:anchorId="55775993" wp14:editId="5EB44C6B">
                <wp:simplePos x="0" y="0"/>
                <wp:positionH relativeFrom="page">
                  <wp:posOffset>896620</wp:posOffset>
                </wp:positionH>
                <wp:positionV relativeFrom="paragraph">
                  <wp:posOffset>153035</wp:posOffset>
                </wp:positionV>
                <wp:extent cx="6209665" cy="0"/>
                <wp:effectExtent l="0" t="0" r="0" b="0"/>
                <wp:wrapNone/>
                <wp:docPr id="303" name="Lin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2B960A" id="Line 165" o:spid="_x0000_s1026" style="position:absolute;z-index:251749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12.05pt" to="559.5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" strokeweight=".24pt">
                <w10:wrap anchorx="page"/>
              </v:line>
            </w:pict>
          </mc:Fallback>
        </mc:AlternateContent>
      </w:r>
    </w:p>
    <w:p w14:paraId="54E65EDC" w14:textId="77777777" w:rsidR="00954357" w:rsidRDefault="00DD1A20">
      <w:pPr>
        <w:pStyle w:val="BodyText"/>
        <w:spacing w:before="86"/>
        <w:ind w:left="300"/>
      </w:pPr>
      <w:r>
        <w:t>If the client needs an accept coding of the following</w:t>
      </w:r>
    </w:p>
    <w:p w14:paraId="24D21356" w14:textId="77777777" w:rsidR="00954357" w:rsidRDefault="005D1EB8">
      <w:pPr>
        <w:pStyle w:val="BodyText"/>
        <w:spacing w:before="7"/>
        <w:rPr>
          <w:sz w:val="8"/>
        </w:rPr>
      </w:pPr>
      <w:r>
        <w:rPr>
          <w:noProof/>
        </w:rPr>
        <mc:AlternateContent>
          <mc:Choice Requires="wps">
            <w:drawing>
              <wp:anchor distT="0" distB="0" distL="0" distR="0" simplePos="0" relativeHeight="251741184" behindDoc="1" locked="0" layoutInCell="1" allowOverlap="1" wp14:anchorId="45E493EA" wp14:editId="6D0B5930">
                <wp:simplePos x="0" y="0"/>
                <wp:positionH relativeFrom="page">
                  <wp:posOffset>896620</wp:posOffset>
                </wp:positionH>
                <wp:positionV relativeFrom="paragraph">
                  <wp:posOffset>81915</wp:posOffset>
                </wp:positionV>
                <wp:extent cx="6209665" cy="155575"/>
                <wp:effectExtent l="0" t="0" r="0" b="0"/>
                <wp:wrapTopAndBottom/>
                <wp:docPr id="302"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15557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531A2F" w14:textId="77777777" w:rsidR="007D1F60" w:rsidRDefault="007D1F60">
                            <w:pPr>
                              <w:spacing w:before="23"/>
                              <w:ind w:left="28"/>
                              <w:rPr>
                                <w:rFonts w:ascii="Courier New"/>
                                <w:sz w:val="18"/>
                              </w:rPr>
                            </w:pPr>
                            <w:r>
                              <w:rPr>
                                <w:rFonts w:ascii="Courier New"/>
                                <w:sz w:val="18"/>
                              </w:rPr>
                              <w:t>Content-Encoding: gzip, deflate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FCCDB" id="Text Box 160" o:spid="_x0000_s1042" type="#_x0000_t202" style="position:absolute;margin-left:70.6pt;margin-top:6.45pt;width:488.95pt;height:12.25pt;z-index:-2515752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" fillcolor="#f1f1f1" stroked="f">
                <v:textbox inset="0,0,0,0">
                  <w:txbxContent>
                    <w:p w:rsidR="007D1F60" w:rsidRDefault="007D1F60">
                      <w:pPr>
                        <w:spacing w:before="23"/>
                        <w:ind w:left="28"/>
                        <w:rPr>
                          <w:rFonts w:ascii="Courier New"/>
                          <w:sz w:val="18"/>
                        </w:rPr>
                      </w:pPr>
                      <w:r>
                        <w:rPr>
                          <w:rFonts w:ascii="Courier New"/>
                          <w:sz w:val="18"/>
                        </w:rPr>
                        <w:t>Content-Encoding: gzip, deflate</w:t>
                      </w:r>
                    </w:p>
                  </w:txbxContent>
                </v:textbox>
                <w10:wrap type="topAndBottom" anchorx="page"/>
              </v:shape>
            </w:pict>
          </mc:Fallback>
        </mc:AlternateContent>
      </w:r>
    </w:p>
    <w:p w14:paraId="2A3C95EC" w14:textId="77777777" w:rsidR="00954357" w:rsidRDefault="005D1EB8">
      <w:pPr>
        <w:pStyle w:val="BodyText"/>
        <w:spacing w:line="20" w:lineRule="exact"/>
        <w:ind w:left="268"/>
        <w:rPr>
          <w:sz w:val="2"/>
        </w:rPr>
      </w:pPr>
      <w:r>
        <w:rPr>
          <w:noProof/>
        </w:rPr>
        <mc:AlternateContent>
          <mc:Choice Requires="wps">
            <w:drawing>
              <wp:anchor distT="0" distB="0" distL="114300" distR="114300" simplePos="0" relativeHeight="251750400" behindDoc="0" locked="0" layoutInCell="1" allowOverlap="1" wp14:anchorId="676976D4" wp14:editId="54008E89">
                <wp:simplePos x="0" y="0"/>
                <wp:positionH relativeFrom="page">
                  <wp:posOffset>896620</wp:posOffset>
                </wp:positionH>
                <wp:positionV relativeFrom="paragraph">
                  <wp:posOffset>156210</wp:posOffset>
                </wp:positionV>
                <wp:extent cx="6209665" cy="0"/>
                <wp:effectExtent l="0" t="0" r="0" b="0"/>
                <wp:wrapNone/>
                <wp:docPr id="301"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F96D90" id="Line 161" o:spid="_x0000_s1026" style="position:absolute;z-index:251750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12.3pt" to="559.5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" strokeweight=".24pt">
                <w10:wrap anchorx="page"/>
              </v:line>
            </w:pict>
          </mc:Fallback>
        </mc:AlternateContent>
      </w:r>
      <w:r>
        <w:rPr>
          <w:noProof/>
          <w:sz w:val="2"/>
        </w:rPr>
        <mc:AlternateContent>
          <mc:Choice Requires="wpg">
            <w:drawing>
              <wp:inline distT="0" distB="0" distL="0" distR="0" wp14:anchorId="346910B6" wp14:editId="3DB2E205">
                <wp:extent cx="6209665" cy="3175"/>
                <wp:effectExtent l="9525" t="9525" r="10160" b="6350"/>
                <wp:docPr id="299"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300" name="Line 159"/>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00958E0" id="Group 158"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">
                <v:line id="Line 159"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" strokeweight=".24pt"/>
                <w10:anchorlock/>
              </v:group>
            </w:pict>
          </mc:Fallback>
        </mc:AlternateContent>
      </w:r>
    </w:p>
    <w:p w14:paraId="715043BE" w14:textId="77777777" w:rsidR="00954357" w:rsidRDefault="00DD1A20">
      <w:pPr>
        <w:pStyle w:val="BodyText"/>
        <w:spacing w:before="86"/>
        <w:ind w:left="300" w:right="781"/>
      </w:pPr>
      <w:r>
        <w:t>Then for proper handling, the "deflate" directive will be passed through when received in the "Accept- Encoding" header property value.</w:t>
      </w:r>
    </w:p>
    <w:p w14:paraId="2F43B507" w14:textId="77777777" w:rsidR="00954357" w:rsidRDefault="00954357">
      <w:pPr>
        <w:pStyle w:val="BodyText"/>
        <w:rPr>
          <w:sz w:val="20"/>
        </w:rPr>
      </w:pPr>
    </w:p>
    <w:p w14:paraId="5384A1B0" w14:textId="77777777" w:rsidR="00954357" w:rsidRDefault="005D1EB8">
      <w:pPr>
        <w:pStyle w:val="BodyText"/>
        <w:spacing w:before="5"/>
        <w:rPr>
          <w:sz w:val="16"/>
        </w:rPr>
      </w:pPr>
      <w:r>
        <w:rPr>
          <w:noProof/>
        </w:rPr>
        <mc:AlternateContent>
          <mc:Choice Requires="wps">
            <w:drawing>
              <wp:anchor distT="0" distB="0" distL="0" distR="0" simplePos="0" relativeHeight="251743232" behindDoc="1" locked="0" layoutInCell="1" allowOverlap="1" wp14:anchorId="1295B3BC" wp14:editId="141CE594">
                <wp:simplePos x="0" y="0"/>
                <wp:positionH relativeFrom="page">
                  <wp:posOffset>896620</wp:posOffset>
                </wp:positionH>
                <wp:positionV relativeFrom="paragraph">
                  <wp:posOffset>154305</wp:posOffset>
                </wp:positionV>
                <wp:extent cx="6209665" cy="1270"/>
                <wp:effectExtent l="0" t="0" r="0" b="0"/>
                <wp:wrapTopAndBottom/>
                <wp:docPr id="298" name="Freeform 1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B7448E" id="Freeform 157" o:spid="_x0000_s1026" style="position:absolute;margin-left:70.6pt;margin-top:12.15pt;width:488.95pt;height:.1pt;z-index:-251573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" path="m,l9779,e" filled="f" strokeweight=".24pt">
                <v:path arrowok="t" o:connecttype="custom" o:connectlocs="0,0;6209665,0" o:connectangles="0,0"/>
                <w10:wrap type="topAndBottom" anchorx="page"/>
              </v:shape>
            </w:pict>
          </mc:Fallback>
        </mc:AlternateContent>
      </w:r>
    </w:p>
    <w:p w14:paraId="223BB61B" w14:textId="77777777" w:rsidR="00954357" w:rsidRDefault="00DD1A20">
      <w:pPr>
        <w:pStyle w:val="Heading3"/>
      </w:pPr>
      <w:bookmarkStart w:id="84" w:name="_Toc71048181"/>
      <w:bookmarkStart w:id="85" w:name="_Toc71048271"/>
      <w:bookmarkStart w:id="86" w:name="_Toc151555529"/>
      <w:r>
        <w:t>Character set negotiation</w:t>
      </w:r>
      <w:bookmarkEnd w:id="84"/>
      <w:bookmarkEnd w:id="85"/>
      <w:bookmarkEnd w:id="86"/>
    </w:p>
    <w:p w14:paraId="67C5E320" w14:textId="77777777" w:rsidR="00954357" w:rsidRDefault="00954357">
      <w:pPr>
        <w:pStyle w:val="BodyText"/>
        <w:spacing w:before="5"/>
        <w:rPr>
          <w:rFonts w:ascii="Cambria"/>
          <w:b/>
          <w:sz w:val="15"/>
        </w:rPr>
      </w:pPr>
    </w:p>
    <w:p w14:paraId="2DA7411B" w14:textId="77777777" w:rsidR="00954357" w:rsidRDefault="00DD1A20">
      <w:pPr>
        <w:pStyle w:val="BodyText"/>
        <w:spacing w:before="57"/>
        <w:ind w:left="300" w:right="306"/>
        <w:jc w:val="both"/>
      </w:pPr>
      <w:r>
        <w:t>Accept-Language and Accept-Encoding are basically ignored for character set negotiation. UTF-8 is used for content and response. No data localization is supported for SM EM web service content. Therefore, support of client localization control is not needed.</w:t>
      </w:r>
    </w:p>
    <w:p w14:paraId="047973AA" w14:textId="77777777" w:rsidR="00954357" w:rsidRDefault="00954357">
      <w:pPr>
        <w:pStyle w:val="BodyText"/>
      </w:pPr>
    </w:p>
    <w:p w14:paraId="425705D8" w14:textId="77777777" w:rsidR="009E19AB" w:rsidRDefault="009E19AB">
      <w:pPr>
        <w:rPr>
          <w:sz w:val="17"/>
        </w:rPr>
      </w:pPr>
      <w:r>
        <w:rPr>
          <w:sz w:val="17"/>
        </w:rPr>
        <w:br w:type="page"/>
      </w:r>
    </w:p>
    <w:p w14:paraId="1F87F514" w14:textId="77777777" w:rsidR="00954357" w:rsidRDefault="00DD1A20">
      <w:pPr>
        <w:pStyle w:val="Heading2"/>
        <w:tabs>
          <w:tab w:val="left" w:pos="10050"/>
        </w:tabs>
        <w:rPr>
          <w:u w:val="none"/>
        </w:rPr>
      </w:pPr>
      <w:bookmarkStart w:id="87" w:name="_Toc71048182"/>
      <w:bookmarkStart w:id="88" w:name="_Toc71048272"/>
      <w:bookmarkStart w:id="89" w:name="_Toc151555530"/>
      <w:r>
        <w:lastRenderedPageBreak/>
        <w:t>Response body content</w:t>
      </w:r>
      <w:r>
        <w:rPr>
          <w:spacing w:val="-8"/>
        </w:rPr>
        <w:t xml:space="preserve"> </w:t>
      </w:r>
      <w:r>
        <w:t>tips</w:t>
      </w:r>
      <w:bookmarkEnd w:id="87"/>
      <w:bookmarkEnd w:id="88"/>
      <w:bookmarkEnd w:id="89"/>
      <w:r>
        <w:tab/>
      </w:r>
    </w:p>
    <w:p w14:paraId="3DD1D04A" w14:textId="77777777" w:rsidR="00954357" w:rsidRDefault="00954357">
      <w:pPr>
        <w:pStyle w:val="BodyText"/>
        <w:rPr>
          <w:rFonts w:ascii="Cambria"/>
          <w:b/>
          <w:sz w:val="20"/>
        </w:rPr>
      </w:pPr>
    </w:p>
    <w:p w14:paraId="3530806C" w14:textId="77777777" w:rsidR="00954357" w:rsidRDefault="005D1EB8">
      <w:pPr>
        <w:pStyle w:val="BodyText"/>
        <w:spacing w:before="10"/>
        <w:rPr>
          <w:rFonts w:ascii="Cambria"/>
          <w:b/>
          <w:sz w:val="19"/>
        </w:rPr>
      </w:pPr>
      <w:r>
        <w:rPr>
          <w:noProof/>
        </w:rPr>
        <mc:AlternateContent>
          <mc:Choice Requires="wps">
            <w:drawing>
              <wp:anchor distT="0" distB="0" distL="0" distR="0" simplePos="0" relativeHeight="251744256" behindDoc="1" locked="0" layoutInCell="1" allowOverlap="1" wp14:anchorId="33A00DAC" wp14:editId="1E394E16">
                <wp:simplePos x="0" y="0"/>
                <wp:positionH relativeFrom="page">
                  <wp:posOffset>896620</wp:posOffset>
                </wp:positionH>
                <wp:positionV relativeFrom="paragraph">
                  <wp:posOffset>174625</wp:posOffset>
                </wp:positionV>
                <wp:extent cx="6209665" cy="1270"/>
                <wp:effectExtent l="0" t="0" r="0" b="0"/>
                <wp:wrapTopAndBottom/>
                <wp:docPr id="297" name="Freeform 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88517" id="Freeform 156" o:spid="_x0000_s1026" style="position:absolute;margin-left:70.6pt;margin-top:13.75pt;width:488.95pt;height:.1pt;z-index:-2515722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" path="m,l9779,e" filled="f" strokeweight=".24pt">
                <v:path arrowok="t" o:connecttype="custom" o:connectlocs="0,0;6209665,0" o:connectangles="0,0"/>
                <w10:wrap type="topAndBottom" anchorx="page"/>
              </v:shape>
            </w:pict>
          </mc:Fallback>
        </mc:AlternateContent>
      </w:r>
    </w:p>
    <w:p w14:paraId="20BB8B66" w14:textId="77777777" w:rsidR="00954357" w:rsidRDefault="00DD1A20">
      <w:pPr>
        <w:pStyle w:val="Heading3"/>
        <w:ind w:right="1062"/>
      </w:pPr>
      <w:bookmarkStart w:id="90" w:name="_Toc71048183"/>
      <w:bookmarkStart w:id="91" w:name="_Toc71048273"/>
      <w:bookmarkStart w:id="92" w:name="_Toc151555531"/>
      <w:r>
        <w:t>XML resource result wrapping and unwrapped sub-resource arrays</w:t>
      </w:r>
      <w:bookmarkEnd w:id="90"/>
      <w:bookmarkEnd w:id="91"/>
      <w:bookmarkEnd w:id="92"/>
    </w:p>
    <w:p w14:paraId="55DF8B90" w14:textId="77777777" w:rsidR="00954357" w:rsidRDefault="005D1EB8">
      <w:pPr>
        <w:pStyle w:val="BodyText"/>
        <w:spacing w:before="239"/>
        <w:ind w:left="300"/>
      </w:pPr>
      <w:r>
        <w:rPr>
          <w:noProof/>
        </w:rPr>
        <mc:AlternateContent>
          <mc:Choice Requires="wps">
            <w:drawing>
              <wp:anchor distT="0" distB="0" distL="114300" distR="114300" simplePos="0" relativeHeight="251751424" behindDoc="0" locked="0" layoutInCell="1" allowOverlap="1" wp14:anchorId="17756A3A" wp14:editId="0E78EA72">
                <wp:simplePos x="0" y="0"/>
                <wp:positionH relativeFrom="page">
                  <wp:posOffset>896620</wp:posOffset>
                </wp:positionH>
                <wp:positionV relativeFrom="paragraph">
                  <wp:posOffset>401955</wp:posOffset>
                </wp:positionV>
                <wp:extent cx="6209665" cy="0"/>
                <wp:effectExtent l="0" t="0" r="0" b="0"/>
                <wp:wrapNone/>
                <wp:docPr id="296" name="Lin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0FEBB1" id="Line 155" o:spid="_x0000_s1026" style="position:absolute;z-index:251751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31.65pt" to="559.55pt,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" strokeweight=".24pt">
                <w10:wrap anchorx="page"/>
              </v:line>
            </w:pict>
          </mc:Fallback>
        </mc:AlternateContent>
      </w:r>
      <w:r>
        <w:rPr>
          <w:noProof/>
        </w:rPr>
        <mc:AlternateContent>
          <mc:Choice Requires="wps">
            <w:drawing>
              <wp:anchor distT="0" distB="0" distL="114300" distR="114300" simplePos="0" relativeHeight="251752448" behindDoc="0" locked="0" layoutInCell="1" allowOverlap="1" wp14:anchorId="4FC6D3CE" wp14:editId="19B86F1D">
                <wp:simplePos x="0" y="0"/>
                <wp:positionH relativeFrom="page">
                  <wp:posOffset>896620</wp:posOffset>
                </wp:positionH>
                <wp:positionV relativeFrom="paragraph">
                  <wp:posOffset>1176020</wp:posOffset>
                </wp:positionV>
                <wp:extent cx="6209665" cy="0"/>
                <wp:effectExtent l="0" t="0" r="0" b="0"/>
                <wp:wrapNone/>
                <wp:docPr id="295"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5FD16C" id="Line 154" o:spid="_x0000_s1026" style="position:absolute;z-index:251752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92.6pt" to="559.55pt,9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" strokeweight=".24pt">
                <w10:wrap anchorx="page"/>
              </v:line>
            </w:pict>
          </mc:Fallback>
        </mc:AlternateContent>
      </w:r>
      <w:r w:rsidR="00DD1A20">
        <w:t>XML Query results are wrapped with a plural "collection" element.</w:t>
      </w:r>
    </w:p>
    <w:p w14:paraId="7BFA0666" w14:textId="77777777" w:rsidR="00954357" w:rsidRDefault="005D1EB8">
      <w:pPr>
        <w:pStyle w:val="BodyText"/>
        <w:spacing w:before="6"/>
        <w:rPr>
          <w:sz w:val="8"/>
        </w:rPr>
      </w:pPr>
      <w:r>
        <w:rPr>
          <w:noProof/>
        </w:rPr>
        <mc:AlternateContent>
          <mc:Choice Requires="wps">
            <w:drawing>
              <wp:anchor distT="0" distB="0" distL="0" distR="0" simplePos="0" relativeHeight="251745280" behindDoc="1" locked="0" layoutInCell="1" allowOverlap="1" wp14:anchorId="538B66E1" wp14:editId="25F69A2F">
                <wp:simplePos x="0" y="0"/>
                <wp:positionH relativeFrom="page">
                  <wp:posOffset>896620</wp:posOffset>
                </wp:positionH>
                <wp:positionV relativeFrom="paragraph">
                  <wp:posOffset>81915</wp:posOffset>
                </wp:positionV>
                <wp:extent cx="6209665" cy="771525"/>
                <wp:effectExtent l="0" t="0" r="0" b="0"/>
                <wp:wrapTopAndBottom/>
                <wp:docPr id="294"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77152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C22E13" w14:textId="77777777" w:rsidR="007D1F60" w:rsidRDefault="007D1F60">
                            <w:pPr>
                              <w:tabs>
                                <w:tab w:val="left" w:pos="2512"/>
                                <w:tab w:val="left" w:pos="4024"/>
                                <w:tab w:val="left" w:pos="5428"/>
                                <w:tab w:val="left" w:pos="6617"/>
                              </w:tabs>
                              <w:spacing w:before="23"/>
                              <w:ind w:left="28"/>
                              <w:rPr>
                                <w:rFonts w:ascii="Courier New"/>
                                <w:sz w:val="18"/>
                              </w:rPr>
                            </w:pPr>
                            <w:r>
                              <w:rPr>
                                <w:rFonts w:ascii="Courier New"/>
                                <w:sz w:val="18"/>
                              </w:rPr>
                              <w:t>&lt;locations</w:t>
                            </w:r>
                            <w:r>
                              <w:rPr>
                                <w:rFonts w:ascii="Courier New"/>
                                <w:spacing w:val="-7"/>
                                <w:sz w:val="18"/>
                              </w:rPr>
                              <w:t xml:space="preserve"> </w:t>
                            </w:r>
                            <w:r>
                              <w:rPr>
                                <w:rFonts w:ascii="Courier New"/>
                                <w:sz w:val="18"/>
                              </w:rPr>
                              <w:t>count=</w:t>
                            </w:r>
                            <w:r>
                              <w:rPr>
                                <w:rFonts w:ascii="Courier New"/>
                                <w:spacing w:val="-6"/>
                                <w:sz w:val="18"/>
                              </w:rPr>
                              <w:t xml:space="preserve"> </w:t>
                            </w:r>
                            <w:r>
                              <w:rPr>
                                <w:rFonts w:ascii="Courier New"/>
                                <w:sz w:val="18"/>
                              </w:rPr>
                              <w:t>"5"</w:t>
                            </w:r>
                            <w:r>
                              <w:rPr>
                                <w:rFonts w:ascii="Courier New"/>
                                <w:sz w:val="18"/>
                              </w:rPr>
                              <w:tab/>
                              <w:t>limit=</w:t>
                            </w:r>
                            <w:r>
                              <w:rPr>
                                <w:rFonts w:ascii="Courier New"/>
                                <w:spacing w:val="-6"/>
                                <w:sz w:val="18"/>
                              </w:rPr>
                              <w:t xml:space="preserve"> </w:t>
                            </w:r>
                            <w:r>
                              <w:rPr>
                                <w:rFonts w:ascii="Courier New"/>
                                <w:sz w:val="18"/>
                              </w:rPr>
                              <w:t>"100"</w:t>
                            </w:r>
                            <w:r>
                              <w:rPr>
                                <w:rFonts w:ascii="Courier New"/>
                                <w:sz w:val="18"/>
                              </w:rPr>
                              <w:tab/>
                              <w:t>offset=</w:t>
                            </w:r>
                            <w:r>
                              <w:rPr>
                                <w:rFonts w:ascii="Courier New"/>
                                <w:spacing w:val="-5"/>
                                <w:sz w:val="18"/>
                              </w:rPr>
                              <w:t xml:space="preserve"> </w:t>
                            </w:r>
                            <w:r>
                              <w:rPr>
                                <w:rFonts w:ascii="Courier New"/>
                                <w:sz w:val="18"/>
                              </w:rPr>
                              <w:t>"0"</w:t>
                            </w:r>
                            <w:r>
                              <w:rPr>
                                <w:rFonts w:ascii="Courier New"/>
                                <w:sz w:val="18"/>
                              </w:rPr>
                              <w:tab/>
                              <w:t>query=</w:t>
                            </w:r>
                            <w:r>
                              <w:rPr>
                                <w:rFonts w:ascii="Courier New"/>
                                <w:spacing w:val="-3"/>
                                <w:sz w:val="18"/>
                              </w:rPr>
                              <w:t xml:space="preserve"> </w:t>
                            </w:r>
                            <w:r>
                              <w:rPr>
                                <w:rFonts w:ascii="Courier New"/>
                                <w:sz w:val="18"/>
                              </w:rPr>
                              <w:t>""</w:t>
                            </w:r>
                            <w:r>
                              <w:rPr>
                                <w:rFonts w:ascii="Courier New"/>
                                <w:sz w:val="18"/>
                              </w:rPr>
                              <w:tab/>
                              <w:t>totalcount= "5"</w:t>
                            </w:r>
                            <w:r>
                              <w:rPr>
                                <w:rFonts w:ascii="Courier New"/>
                                <w:spacing w:val="-4"/>
                                <w:sz w:val="18"/>
                              </w:rPr>
                              <w:t xml:space="preserve"> </w:t>
                            </w:r>
                            <w:r>
                              <w:rPr>
                                <w:rFonts w:ascii="Courier New"/>
                                <w:sz w:val="18"/>
                              </w:rPr>
                              <w:t>&gt;</w:t>
                            </w:r>
                          </w:p>
                          <w:p w14:paraId="3E6E5D0E" w14:textId="77777777" w:rsidR="007D1F60" w:rsidRDefault="007D1F60">
                            <w:pPr>
                              <w:spacing w:before="117"/>
                              <w:ind w:left="244"/>
                              <w:rPr>
                                <w:rFonts w:ascii="Courier New"/>
                                <w:sz w:val="18"/>
                              </w:rPr>
                            </w:pPr>
                            <w:r>
                              <w:rPr>
                                <w:rFonts w:ascii="Courier New"/>
                                <w:sz w:val="18"/>
                              </w:rPr>
                              <w:t>&lt;location&gt;</w:t>
                            </w:r>
                          </w:p>
                          <w:p w14:paraId="2AF4A6DF" w14:textId="77777777" w:rsidR="007D1F60" w:rsidRDefault="007D1F60">
                            <w:pPr>
                              <w:spacing w:before="120"/>
                              <w:ind w:left="244"/>
                              <w:rPr>
                                <w:rFonts w:ascii="Courier New"/>
                                <w:sz w:val="18"/>
                              </w:rPr>
                            </w:pPr>
                            <w:r>
                              <w:rPr>
                                <w:rFonts w:ascii="Courier New"/>
                                <w:sz w:val="18"/>
                              </w:rPr>
                              <w:t>...</w:t>
                            </w:r>
                          </w:p>
                          <w:p w14:paraId="06B2891D" w14:textId="77777777" w:rsidR="007D1F60" w:rsidRDefault="007D1F60">
                            <w:pPr>
                              <w:spacing w:before="123"/>
                              <w:ind w:left="28"/>
                              <w:rPr>
                                <w:rFonts w:ascii="Courier New"/>
                                <w:sz w:val="18"/>
                              </w:rPr>
                            </w:pPr>
                            <w:r>
                              <w:rPr>
                                <w:rFonts w:ascii="Courier New"/>
                                <w:sz w:val="18"/>
                              </w:rPr>
                              <w:t>&lt;/locations&gt;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9C0FB" id="Text Box 153" o:spid="_x0000_s1043" type="#_x0000_t202" style="position:absolute;margin-left:70.6pt;margin-top:6.45pt;width:488.95pt;height:60.75pt;z-index:-2515712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" fillcolor="#f1f1f1" stroked="f">
                <v:textbox inset="0,0,0,0">
                  <w:txbxContent>
                    <w:p w:rsidR="007D1F60" w:rsidRDefault="007D1F60">
                      <w:pPr>
                        <w:tabs>
                          <w:tab w:val="left" w:pos="2512"/>
                          <w:tab w:val="left" w:pos="4024"/>
                          <w:tab w:val="left" w:pos="5428"/>
                          <w:tab w:val="left" w:pos="6617"/>
                        </w:tabs>
                        <w:spacing w:before="23"/>
                        <w:ind w:left="28"/>
                        <w:rPr>
                          <w:rFonts w:ascii="Courier New"/>
                          <w:sz w:val="18"/>
                        </w:rPr>
                      </w:pPr>
                      <w:r>
                        <w:rPr>
                          <w:rFonts w:ascii="Courier New"/>
                          <w:sz w:val="18"/>
                        </w:rPr>
                        <w:t>&lt;locations</w:t>
                      </w:r>
                      <w:r>
                        <w:rPr>
                          <w:rFonts w:ascii="Courier New"/>
                          <w:spacing w:val="-7"/>
                          <w:sz w:val="18"/>
                        </w:rPr>
                        <w:t xml:space="preserve"> </w:t>
                      </w:r>
                      <w:r>
                        <w:rPr>
                          <w:rFonts w:ascii="Courier New"/>
                          <w:sz w:val="18"/>
                        </w:rPr>
                        <w:t>count=</w:t>
                      </w:r>
                      <w:r>
                        <w:rPr>
                          <w:rFonts w:ascii="Courier New"/>
                          <w:spacing w:val="-6"/>
                          <w:sz w:val="18"/>
                        </w:rPr>
                        <w:t xml:space="preserve"> </w:t>
                      </w:r>
                      <w:r>
                        <w:rPr>
                          <w:rFonts w:ascii="Courier New"/>
                          <w:sz w:val="18"/>
                        </w:rPr>
                        <w:t>"5"</w:t>
                      </w:r>
                      <w:r>
                        <w:rPr>
                          <w:rFonts w:ascii="Courier New"/>
                          <w:sz w:val="18"/>
                        </w:rPr>
                        <w:tab/>
                        <w:t>limit=</w:t>
                      </w:r>
                      <w:r>
                        <w:rPr>
                          <w:rFonts w:ascii="Courier New"/>
                          <w:spacing w:val="-6"/>
                          <w:sz w:val="18"/>
                        </w:rPr>
                        <w:t xml:space="preserve"> </w:t>
                      </w:r>
                      <w:r>
                        <w:rPr>
                          <w:rFonts w:ascii="Courier New"/>
                          <w:sz w:val="18"/>
                        </w:rPr>
                        <w:t>"100"</w:t>
                      </w:r>
                      <w:r>
                        <w:rPr>
                          <w:rFonts w:ascii="Courier New"/>
                          <w:sz w:val="18"/>
                        </w:rPr>
                        <w:tab/>
                        <w:t>offset=</w:t>
                      </w:r>
                      <w:r>
                        <w:rPr>
                          <w:rFonts w:ascii="Courier New"/>
                          <w:spacing w:val="-5"/>
                          <w:sz w:val="18"/>
                        </w:rPr>
                        <w:t xml:space="preserve"> </w:t>
                      </w:r>
                      <w:r>
                        <w:rPr>
                          <w:rFonts w:ascii="Courier New"/>
                          <w:sz w:val="18"/>
                        </w:rPr>
                        <w:t>"0"</w:t>
                      </w:r>
                      <w:r>
                        <w:rPr>
                          <w:rFonts w:ascii="Courier New"/>
                          <w:sz w:val="18"/>
                        </w:rPr>
                        <w:tab/>
                        <w:t>query=</w:t>
                      </w:r>
                      <w:r>
                        <w:rPr>
                          <w:rFonts w:ascii="Courier New"/>
                          <w:spacing w:val="-3"/>
                          <w:sz w:val="18"/>
                        </w:rPr>
                        <w:t xml:space="preserve"> </w:t>
                      </w:r>
                      <w:r>
                        <w:rPr>
                          <w:rFonts w:ascii="Courier New"/>
                          <w:sz w:val="18"/>
                        </w:rPr>
                        <w:t>""</w:t>
                      </w:r>
                      <w:r>
                        <w:rPr>
                          <w:rFonts w:ascii="Courier New"/>
                          <w:sz w:val="18"/>
                        </w:rPr>
                        <w:tab/>
                        <w:t>totalcount= "5"</w:t>
                      </w:r>
                      <w:r>
                        <w:rPr>
                          <w:rFonts w:ascii="Courier New"/>
                          <w:spacing w:val="-4"/>
                          <w:sz w:val="18"/>
                        </w:rPr>
                        <w:t xml:space="preserve"> </w:t>
                      </w:r>
                      <w:r>
                        <w:rPr>
                          <w:rFonts w:ascii="Courier New"/>
                          <w:sz w:val="18"/>
                        </w:rPr>
                        <w:t>&gt;</w:t>
                      </w:r>
                    </w:p>
                    <w:p w:rsidR="007D1F60" w:rsidRDefault="007D1F60">
                      <w:pPr>
                        <w:spacing w:before="117"/>
                        <w:ind w:left="244"/>
                        <w:rPr>
                          <w:rFonts w:ascii="Courier New"/>
                          <w:sz w:val="18"/>
                        </w:rPr>
                      </w:pPr>
                      <w:r>
                        <w:rPr>
                          <w:rFonts w:ascii="Courier New"/>
                          <w:sz w:val="18"/>
                        </w:rPr>
                        <w:t>&lt;location&gt;</w:t>
                      </w:r>
                    </w:p>
                    <w:p w:rsidR="007D1F60" w:rsidRDefault="007D1F60">
                      <w:pPr>
                        <w:spacing w:before="120"/>
                        <w:ind w:left="244"/>
                        <w:rPr>
                          <w:rFonts w:ascii="Courier New"/>
                          <w:sz w:val="18"/>
                        </w:rPr>
                      </w:pPr>
                      <w:r>
                        <w:rPr>
                          <w:rFonts w:ascii="Courier New"/>
                          <w:sz w:val="18"/>
                        </w:rPr>
                        <w:t>...</w:t>
                      </w:r>
                    </w:p>
                    <w:p w:rsidR="007D1F60" w:rsidRDefault="007D1F60">
                      <w:pPr>
                        <w:spacing w:before="123"/>
                        <w:ind w:left="28"/>
                        <w:rPr>
                          <w:rFonts w:ascii="Courier New"/>
                          <w:sz w:val="18"/>
                        </w:rPr>
                      </w:pPr>
                      <w:r>
                        <w:rPr>
                          <w:rFonts w:ascii="Courier New"/>
                          <w:sz w:val="18"/>
                        </w:rPr>
                        <w:t>&lt;/locations&gt;</w:t>
                      </w:r>
                    </w:p>
                  </w:txbxContent>
                </v:textbox>
                <w10:wrap type="topAndBottom" anchorx="page"/>
              </v:shape>
            </w:pict>
          </mc:Fallback>
        </mc:AlternateContent>
      </w:r>
    </w:p>
    <w:p w14:paraId="41D47742" w14:textId="77777777" w:rsidR="00954357" w:rsidRDefault="00954357">
      <w:pPr>
        <w:pStyle w:val="BodyText"/>
        <w:rPr>
          <w:sz w:val="20"/>
        </w:rPr>
      </w:pPr>
    </w:p>
    <w:p w14:paraId="0EEFF0BA" w14:textId="77777777" w:rsidR="00954357" w:rsidRDefault="005D1EB8">
      <w:pPr>
        <w:pStyle w:val="BodyText"/>
        <w:spacing w:before="3"/>
        <w:rPr>
          <w:sz w:val="15"/>
        </w:rPr>
      </w:pPr>
      <w:r>
        <w:rPr>
          <w:noProof/>
        </w:rPr>
        <mc:AlternateContent>
          <mc:Choice Requires="wps">
            <w:drawing>
              <wp:anchor distT="0" distB="0" distL="0" distR="0" simplePos="0" relativeHeight="251746304" behindDoc="1" locked="0" layoutInCell="1" allowOverlap="1" wp14:anchorId="0085CBC1" wp14:editId="27E653F3">
                <wp:simplePos x="0" y="0"/>
                <wp:positionH relativeFrom="page">
                  <wp:posOffset>896620</wp:posOffset>
                </wp:positionH>
                <wp:positionV relativeFrom="paragraph">
                  <wp:posOffset>145415</wp:posOffset>
                </wp:positionV>
                <wp:extent cx="6209665" cy="1270"/>
                <wp:effectExtent l="0" t="0" r="0" b="0"/>
                <wp:wrapTopAndBottom/>
                <wp:docPr id="293" name="Freeform 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13B40" id="Freeform 152" o:spid="_x0000_s1026" style="position:absolute;margin-left:70.6pt;margin-top:11.45pt;width:488.95pt;height:.1pt;z-index:-2515701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" path="m,l9779,e" filled="f" strokeweight=".24pt">
                <v:path arrowok="t" o:connecttype="custom" o:connectlocs="0,0;6209665,0" o:connectangles="0,0"/>
                <w10:wrap type="topAndBottom" anchorx="page"/>
              </v:shape>
            </w:pict>
          </mc:Fallback>
        </mc:AlternateContent>
      </w:r>
    </w:p>
    <w:p w14:paraId="25F2C991" w14:textId="77777777" w:rsidR="00954357" w:rsidRDefault="00DD1A20">
      <w:pPr>
        <w:pStyle w:val="Heading3"/>
      </w:pPr>
      <w:bookmarkStart w:id="93" w:name="_Toc71048184"/>
      <w:bookmarkStart w:id="94" w:name="_Toc71048274"/>
      <w:bookmarkStart w:id="95" w:name="_Toc151555532"/>
      <w:r>
        <w:t>Date Representation</w:t>
      </w:r>
      <w:bookmarkEnd w:id="93"/>
      <w:bookmarkEnd w:id="94"/>
      <w:bookmarkEnd w:id="95"/>
    </w:p>
    <w:p w14:paraId="6E2B89C7" w14:textId="77777777" w:rsidR="00954357" w:rsidRDefault="00954357">
      <w:pPr>
        <w:pStyle w:val="BodyText"/>
        <w:spacing w:before="8"/>
        <w:rPr>
          <w:rFonts w:ascii="Cambria"/>
          <w:b/>
          <w:sz w:val="15"/>
        </w:rPr>
      </w:pPr>
    </w:p>
    <w:p w14:paraId="175189C9" w14:textId="77777777" w:rsidR="00954357" w:rsidRDefault="00DD1A20">
      <w:pPr>
        <w:pStyle w:val="BodyText"/>
        <w:spacing w:before="56"/>
        <w:ind w:left="300"/>
      </w:pPr>
      <w:r>
        <w:t>Dates and timer durations are represented in the same format as on the GUI.</w:t>
      </w:r>
    </w:p>
    <w:p w14:paraId="2E1FAC7A" w14:textId="77777777" w:rsidR="00954357" w:rsidRDefault="005D1EB8">
      <w:pPr>
        <w:pStyle w:val="BodyText"/>
        <w:spacing w:before="4"/>
        <w:rPr>
          <w:sz w:val="16"/>
        </w:rPr>
      </w:pPr>
      <w:r>
        <w:rPr>
          <w:noProof/>
        </w:rPr>
        <mc:AlternateContent>
          <mc:Choice Requires="wps">
            <w:drawing>
              <wp:anchor distT="0" distB="0" distL="0" distR="0" simplePos="0" relativeHeight="251747328" behindDoc="1" locked="0" layoutInCell="1" allowOverlap="1" wp14:anchorId="4A2F6AE4" wp14:editId="18249B76">
                <wp:simplePos x="0" y="0"/>
                <wp:positionH relativeFrom="page">
                  <wp:posOffset>896620</wp:posOffset>
                </wp:positionH>
                <wp:positionV relativeFrom="paragraph">
                  <wp:posOffset>153670</wp:posOffset>
                </wp:positionV>
                <wp:extent cx="6209665" cy="1270"/>
                <wp:effectExtent l="0" t="0" r="0" b="0"/>
                <wp:wrapTopAndBottom/>
                <wp:docPr id="292" name="Freeform 1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9C312" id="Freeform 151" o:spid="_x0000_s1026" style="position:absolute;margin-left:70.6pt;margin-top:12.1pt;width:488.95pt;height:.1pt;z-index:-2515691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" path="m,l9779,e" filled="f" strokeweight=".24pt">
                <v:path arrowok="t" o:connecttype="custom" o:connectlocs="0,0;6209665,0" o:connectangles="0,0"/>
                <w10:wrap type="topAndBottom" anchorx="page"/>
              </v:shape>
            </w:pict>
          </mc:Fallback>
        </mc:AlternateContent>
      </w:r>
    </w:p>
    <w:p w14:paraId="1028909A" w14:textId="77777777" w:rsidR="00954357" w:rsidRDefault="00DD1A20">
      <w:pPr>
        <w:pStyle w:val="Heading3"/>
      </w:pPr>
      <w:bookmarkStart w:id="96" w:name="_Toc71048185"/>
      <w:bookmarkStart w:id="97" w:name="_Toc71048275"/>
      <w:bookmarkStart w:id="98" w:name="_Toc151555533"/>
      <w:r>
        <w:t>Null value handling</w:t>
      </w:r>
      <w:bookmarkEnd w:id="96"/>
      <w:bookmarkEnd w:id="97"/>
      <w:bookmarkEnd w:id="98"/>
    </w:p>
    <w:p w14:paraId="7F4013F9" w14:textId="77777777" w:rsidR="00954357" w:rsidRDefault="00954357">
      <w:pPr>
        <w:pStyle w:val="BodyText"/>
        <w:spacing w:before="8"/>
        <w:rPr>
          <w:rFonts w:ascii="Cambria"/>
          <w:b/>
          <w:sz w:val="15"/>
        </w:rPr>
      </w:pPr>
    </w:p>
    <w:p w14:paraId="584B21DB" w14:textId="77777777" w:rsidR="00954357" w:rsidRDefault="00DD1A20" w:rsidP="00FD0592">
      <w:pPr>
        <w:pStyle w:val="BodyText"/>
        <w:spacing w:before="56"/>
        <w:ind w:left="300" w:right="375"/>
      </w:pPr>
      <w:r>
        <w:t>In response body, content fields with null are not transferred. Specifically, if the XML element or JSON field does not appear in the content, then that value is null on the server. However, inbound matrix paramete</w:t>
      </w:r>
      <w:r w:rsidR="00FD0592">
        <w:t xml:space="preserve">r </w:t>
      </w:r>
      <w:r>
        <w:t>and query are a special case. If a parameter needs to be set to null, then omit the "=" sign. This will indicate setting the value to null or using null for matching purposes.</w:t>
      </w:r>
    </w:p>
    <w:p w14:paraId="555EA5B3" w14:textId="77777777" w:rsidR="00954357" w:rsidRDefault="00954357">
      <w:pPr>
        <w:pStyle w:val="BodyText"/>
        <w:rPr>
          <w:sz w:val="20"/>
        </w:rPr>
      </w:pPr>
    </w:p>
    <w:p w14:paraId="2B07A762" w14:textId="77777777" w:rsidR="00954357" w:rsidRDefault="005D1EB8">
      <w:pPr>
        <w:pStyle w:val="BodyText"/>
        <w:spacing w:before="5"/>
        <w:rPr>
          <w:sz w:val="16"/>
        </w:rPr>
      </w:pPr>
      <w:r>
        <w:rPr>
          <w:noProof/>
        </w:rPr>
        <mc:AlternateContent>
          <mc:Choice Requires="wps">
            <w:drawing>
              <wp:anchor distT="0" distB="0" distL="0" distR="0" simplePos="0" relativeHeight="251753472" behindDoc="1" locked="0" layoutInCell="1" allowOverlap="1" wp14:anchorId="4F6CCBF1" wp14:editId="1BD8C0BC">
                <wp:simplePos x="0" y="0"/>
                <wp:positionH relativeFrom="page">
                  <wp:posOffset>896620</wp:posOffset>
                </wp:positionH>
                <wp:positionV relativeFrom="paragraph">
                  <wp:posOffset>153670</wp:posOffset>
                </wp:positionV>
                <wp:extent cx="6209665" cy="1270"/>
                <wp:effectExtent l="0" t="0" r="0" b="0"/>
                <wp:wrapTopAndBottom/>
                <wp:docPr id="291" name="Freeform 1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1C1F1F" id="Freeform 150" o:spid="_x0000_s1026" style="position:absolute;margin-left:70.6pt;margin-top:12.1pt;width:488.95pt;height:.1pt;z-index:-25156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" path="m,l9779,e" filled="f" strokeweight=".24pt">
                <v:path arrowok="t" o:connecttype="custom" o:connectlocs="0,0;6209665,0" o:connectangles="0,0"/>
                <w10:wrap type="topAndBottom" anchorx="page"/>
              </v:shape>
            </w:pict>
          </mc:Fallback>
        </mc:AlternateContent>
      </w:r>
    </w:p>
    <w:p w14:paraId="5FAD2EE5" w14:textId="77777777" w:rsidR="00954357" w:rsidRDefault="00DD1A20">
      <w:pPr>
        <w:pStyle w:val="Heading3"/>
      </w:pPr>
      <w:bookmarkStart w:id="99" w:name="_Toc71048186"/>
      <w:bookmarkStart w:id="100" w:name="_Toc71048276"/>
      <w:bookmarkStart w:id="101" w:name="_Toc151555534"/>
      <w:r>
        <w:t>URI Link representation</w:t>
      </w:r>
      <w:bookmarkEnd w:id="99"/>
      <w:bookmarkEnd w:id="100"/>
      <w:bookmarkEnd w:id="101"/>
    </w:p>
    <w:p w14:paraId="11ECEE4C" w14:textId="77777777" w:rsidR="00954357" w:rsidRDefault="00954357">
      <w:pPr>
        <w:pStyle w:val="BodyText"/>
        <w:spacing w:before="8"/>
        <w:rPr>
          <w:rFonts w:ascii="Cambria"/>
          <w:b/>
          <w:sz w:val="15"/>
        </w:rPr>
      </w:pPr>
    </w:p>
    <w:p w14:paraId="497E8AB0" w14:textId="77777777" w:rsidR="00954357" w:rsidRDefault="00DD1A20">
      <w:pPr>
        <w:pStyle w:val="BodyText"/>
        <w:spacing w:before="58" w:line="237" w:lineRule="auto"/>
        <w:ind w:left="300" w:right="497"/>
      </w:pPr>
      <w:r>
        <w:t>Links are represented as &lt;link&gt; element in the content and RsLink, RsEntityLink, and RsLinkType classes in JAXB. A link has the following attributes:</w:t>
      </w:r>
    </w:p>
    <w:p w14:paraId="169B5ACE" w14:textId="77777777" w:rsidR="00954357" w:rsidRDefault="00DD1A20">
      <w:pPr>
        <w:pStyle w:val="ListParagraph"/>
        <w:numPr>
          <w:ilvl w:val="0"/>
          <w:numId w:val="13"/>
        </w:numPr>
        <w:tabs>
          <w:tab w:val="left" w:pos="660"/>
          <w:tab w:val="left" w:pos="661"/>
        </w:tabs>
        <w:spacing w:before="122"/>
        <w:ind w:hanging="361"/>
      </w:pPr>
      <w:r>
        <w:t>Href: fully qualified URI</w:t>
      </w:r>
      <w:r>
        <w:rPr>
          <w:spacing w:val="-2"/>
        </w:rPr>
        <w:t xml:space="preserve"> </w:t>
      </w:r>
      <w:r>
        <w:t>link</w:t>
      </w:r>
    </w:p>
    <w:p w14:paraId="60F754A5" w14:textId="77777777" w:rsidR="00954357" w:rsidRDefault="00DD1A20">
      <w:pPr>
        <w:pStyle w:val="ListParagraph"/>
        <w:numPr>
          <w:ilvl w:val="0"/>
          <w:numId w:val="13"/>
        </w:numPr>
        <w:tabs>
          <w:tab w:val="left" w:pos="660"/>
          <w:tab w:val="left" w:pos="661"/>
        </w:tabs>
        <w:ind w:hanging="361"/>
      </w:pPr>
      <w:r>
        <w:t>hrefName : unique name of referred component if ref="reference" and the URI refers to</w:t>
      </w:r>
      <w:r>
        <w:rPr>
          <w:spacing w:val="-12"/>
        </w:rPr>
        <w:t xml:space="preserve"> </w:t>
      </w:r>
      <w:r>
        <w:t>resource.</w:t>
      </w:r>
    </w:p>
    <w:p w14:paraId="0B77268B" w14:textId="77777777" w:rsidR="00954357" w:rsidRDefault="00DD1A20">
      <w:pPr>
        <w:pStyle w:val="ListParagraph"/>
        <w:numPr>
          <w:ilvl w:val="0"/>
          <w:numId w:val="13"/>
        </w:numPr>
        <w:tabs>
          <w:tab w:val="left" w:pos="660"/>
          <w:tab w:val="left" w:pos="661"/>
        </w:tabs>
        <w:spacing w:before="1"/>
        <w:ind w:hanging="361"/>
      </w:pPr>
      <w:r>
        <w:t>rel - type of link. These are no</w:t>
      </w:r>
      <w:r w:rsidR="00E973F9">
        <w:t>t</w:t>
      </w:r>
      <w:r>
        <w:t xml:space="preserve"> IANA types as per hypermedia</w:t>
      </w:r>
      <w:r>
        <w:rPr>
          <w:spacing w:val="-11"/>
        </w:rPr>
        <w:t xml:space="preserve"> </w:t>
      </w:r>
      <w:r>
        <w:t>linking.</w:t>
      </w:r>
    </w:p>
    <w:p w14:paraId="750E6BD9" w14:textId="77777777" w:rsidR="00954357" w:rsidRDefault="00DD1A20">
      <w:pPr>
        <w:pStyle w:val="ListParagraph"/>
        <w:numPr>
          <w:ilvl w:val="0"/>
          <w:numId w:val="8"/>
        </w:numPr>
        <w:tabs>
          <w:tab w:val="left" w:pos="1020"/>
          <w:tab w:val="left" w:pos="1021"/>
        </w:tabs>
        <w:spacing w:line="272" w:lineRule="exact"/>
        <w:ind w:hanging="361"/>
      </w:pPr>
      <w:r>
        <w:t>"self", all entities in response will contain a</w:t>
      </w:r>
      <w:r>
        <w:rPr>
          <w:spacing w:val="-8"/>
        </w:rPr>
        <w:t xml:space="preserve"> </w:t>
      </w:r>
      <w:r>
        <w:t>self-link</w:t>
      </w:r>
    </w:p>
    <w:p w14:paraId="454C5D5E" w14:textId="77777777" w:rsidR="00954357" w:rsidRDefault="00DD1A20">
      <w:pPr>
        <w:pStyle w:val="ListParagraph"/>
        <w:numPr>
          <w:ilvl w:val="0"/>
          <w:numId w:val="8"/>
        </w:numPr>
        <w:tabs>
          <w:tab w:val="left" w:pos="1020"/>
          <w:tab w:val="left" w:pos="1021"/>
        </w:tabs>
        <w:spacing w:before="3" w:line="232" w:lineRule="auto"/>
        <w:ind w:right="491"/>
      </w:pPr>
      <w:r>
        <w:t xml:space="preserve">"reference" may refer to a resource or a sub-resource. If a resource and that resource has a name </w:t>
      </w:r>
      <w:r w:rsidR="00113EB5">
        <w:t>element,</w:t>
      </w:r>
      <w:r>
        <w:t xml:space="preserve"> then a hrefName will appear in the</w:t>
      </w:r>
      <w:r>
        <w:rPr>
          <w:spacing w:val="-7"/>
        </w:rPr>
        <w:t xml:space="preserve"> </w:t>
      </w:r>
      <w:r>
        <w:t>link.</w:t>
      </w:r>
    </w:p>
    <w:p w14:paraId="1DA6AA9B" w14:textId="77777777" w:rsidR="00954357" w:rsidRDefault="00DD1A20">
      <w:pPr>
        <w:pStyle w:val="ListParagraph"/>
        <w:numPr>
          <w:ilvl w:val="0"/>
          <w:numId w:val="8"/>
        </w:numPr>
        <w:tabs>
          <w:tab w:val="left" w:pos="1020"/>
          <w:tab w:val="left" w:pos="1021"/>
        </w:tabs>
        <w:spacing w:before="1"/>
        <w:ind w:hanging="361"/>
      </w:pPr>
      <w:r>
        <w:t>"referred".</w:t>
      </w:r>
    </w:p>
    <w:p w14:paraId="1DEBAC6A" w14:textId="77777777" w:rsidR="00954357" w:rsidRDefault="00DD1A20">
      <w:pPr>
        <w:pStyle w:val="BodyText"/>
        <w:spacing w:before="114"/>
        <w:ind w:left="300" w:right="528"/>
      </w:pPr>
      <w:r>
        <w:t>hrefName can also be considered as an alternate "href" attribute. It can also be used similar to a href in a way that it can be URI encoded and used in a reference URI.</w:t>
      </w:r>
    </w:p>
    <w:p w14:paraId="75422982" w14:textId="77777777" w:rsidR="00954357" w:rsidRDefault="005D1EB8">
      <w:pPr>
        <w:pStyle w:val="BodyText"/>
        <w:spacing w:before="6"/>
        <w:rPr>
          <w:sz w:val="8"/>
        </w:rPr>
      </w:pPr>
      <w:r>
        <w:rPr>
          <w:noProof/>
        </w:rPr>
        <w:lastRenderedPageBreak/>
        <mc:AlternateContent>
          <mc:Choice Requires="wps">
            <w:drawing>
              <wp:anchor distT="0" distB="0" distL="0" distR="0" simplePos="0" relativeHeight="251754496" behindDoc="1" locked="0" layoutInCell="1" allowOverlap="1" wp14:anchorId="65669A27" wp14:editId="2C34AA4D">
                <wp:simplePos x="0" y="0"/>
                <wp:positionH relativeFrom="page">
                  <wp:posOffset>896620</wp:posOffset>
                </wp:positionH>
                <wp:positionV relativeFrom="paragraph">
                  <wp:posOffset>81280</wp:posOffset>
                </wp:positionV>
                <wp:extent cx="6209665" cy="4269740"/>
                <wp:effectExtent l="0" t="0" r="0" b="0"/>
                <wp:wrapTopAndBottom/>
                <wp:docPr id="290"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426974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590640" w14:textId="77777777" w:rsidR="007D1F60" w:rsidRDefault="007D1F60">
                            <w:pPr>
                              <w:spacing w:before="23" w:line="379" w:lineRule="auto"/>
                              <w:ind w:left="748" w:right="4330" w:hanging="720"/>
                              <w:rPr>
                                <w:rFonts w:ascii="Courier New"/>
                                <w:sz w:val="18"/>
                              </w:rPr>
                            </w:pPr>
                            <w:r>
                              <w:rPr>
                                <w:rFonts w:ascii="Courier New"/>
                                <w:sz w:val="18"/>
                              </w:rPr>
                              <w:t>&lt;registrations count="1" limit="1000" offset="0" query="" totalcount="1"&gt;</w:t>
                            </w:r>
                          </w:p>
                          <w:p w14:paraId="0F51AF80" w14:textId="77777777" w:rsidR="007D1F60" w:rsidRDefault="007D1F60">
                            <w:pPr>
                              <w:spacing w:before="1"/>
                              <w:ind w:left="748"/>
                              <w:rPr>
                                <w:rFonts w:ascii="Courier New"/>
                                <w:sz w:val="18"/>
                              </w:rPr>
                            </w:pPr>
                            <w:r>
                              <w:rPr>
                                <w:rFonts w:ascii="Courier New"/>
                                <w:sz w:val="18"/>
                              </w:rPr>
                              <w:t>&lt;registration&gt;</w:t>
                            </w:r>
                          </w:p>
                          <w:p w14:paraId="4BC68AB4" w14:textId="77777777" w:rsidR="007D1F60" w:rsidRDefault="007D1F60">
                            <w:pPr>
                              <w:spacing w:before="120"/>
                              <w:ind w:left="1468"/>
                              <w:rPr>
                                <w:rFonts w:ascii="Courier New"/>
                                <w:sz w:val="18"/>
                              </w:rPr>
                            </w:pPr>
                            <w:r>
                              <w:rPr>
                                <w:rFonts w:ascii="Courier New"/>
                                <w:sz w:val="18"/>
                              </w:rPr>
                              <w:t>&lt;ast&gt;false&lt;/ast&gt;</w:t>
                            </w:r>
                          </w:p>
                          <w:p w14:paraId="1AC406FE" w14:textId="77777777" w:rsidR="007D1F60" w:rsidRDefault="007D1F60">
                            <w:pPr>
                              <w:spacing w:before="120"/>
                              <w:ind w:left="1468"/>
                              <w:rPr>
                                <w:rFonts w:ascii="Courier New"/>
                                <w:sz w:val="18"/>
                              </w:rPr>
                            </w:pPr>
                            <w:r>
                              <w:rPr>
                                <w:rFonts w:ascii="Courier New"/>
                                <w:sz w:val="18"/>
                              </w:rPr>
                              <w:t>&lt;firstName&gt;Mouse&lt;/firstName&gt;</w:t>
                            </w:r>
                          </w:p>
                          <w:p w14:paraId="6D4CEB74" w14:textId="77777777" w:rsidR="007D1F60" w:rsidRDefault="007D1F60">
                            <w:pPr>
                              <w:spacing w:before="120"/>
                              <w:ind w:left="1468"/>
                              <w:rPr>
                                <w:rFonts w:ascii="Courier New"/>
                                <w:sz w:val="18"/>
                              </w:rPr>
                            </w:pPr>
                            <w:r>
                              <w:rPr>
                                <w:rFonts w:ascii="Courier New"/>
                                <w:sz w:val="18"/>
                              </w:rPr>
                              <w:t>&lt;id&gt;50&lt;/id&gt;</w:t>
                            </w:r>
                          </w:p>
                          <w:p w14:paraId="3AF1AF49" w14:textId="77777777" w:rsidR="007D1F60" w:rsidRDefault="007D1F60">
                            <w:pPr>
                              <w:spacing w:before="121"/>
                              <w:ind w:left="1468"/>
                              <w:rPr>
                                <w:rFonts w:ascii="Courier New"/>
                                <w:sz w:val="18"/>
                              </w:rPr>
                            </w:pPr>
                            <w:r>
                              <w:rPr>
                                <w:rFonts w:ascii="Courier New"/>
                                <w:sz w:val="18"/>
                              </w:rPr>
                              <w:t>&lt;lastName&gt;Mickey&lt;/lastName&gt;</w:t>
                            </w:r>
                          </w:p>
                          <w:p w14:paraId="64DE5DF5" w14:textId="77777777" w:rsidR="007D1F60" w:rsidRDefault="007D1F60">
                            <w:pPr>
                              <w:spacing w:before="120"/>
                              <w:ind w:left="1468"/>
                              <w:rPr>
                                <w:rFonts w:ascii="Courier New"/>
                                <w:sz w:val="18"/>
                              </w:rPr>
                            </w:pPr>
                            <w:r>
                              <w:rPr>
                                <w:rFonts w:ascii="Courier New"/>
                                <w:sz w:val="18"/>
                              </w:rPr>
                              <w:t>&lt;location&gt;Westminister&lt;/location&gt;</w:t>
                            </w:r>
                          </w:p>
                          <w:p w14:paraId="41C7630F" w14:textId="77777777" w:rsidR="007D1F60" w:rsidRDefault="00000000">
                            <w:pPr>
                              <w:spacing w:before="120"/>
                              <w:ind w:left="1468"/>
                              <w:rPr>
                                <w:rFonts w:ascii="Courier New"/>
                                <w:sz w:val="18"/>
                              </w:rPr>
                            </w:pPr>
                            <w:hyperlink r:id="rId38">
                              <w:r w:rsidR="007D1F60">
                                <w:rPr>
                                  <w:rFonts w:ascii="Courier New"/>
                                  <w:sz w:val="18"/>
                                </w:rPr>
                                <w:t>&lt;login&gt;mmouse@avaya.com&lt;/login&gt;</w:t>
                              </w:r>
                            </w:hyperlink>
                          </w:p>
                          <w:p w14:paraId="1930153C" w14:textId="77777777" w:rsidR="007D1F60" w:rsidRDefault="007D1F60">
                            <w:pPr>
                              <w:spacing w:before="120"/>
                              <w:ind w:left="1468"/>
                              <w:rPr>
                                <w:rFonts w:ascii="Courier New"/>
                                <w:sz w:val="18"/>
                              </w:rPr>
                            </w:pPr>
                            <w:r>
                              <w:rPr>
                                <w:rFonts w:ascii="Courier New"/>
                                <w:sz w:val="18"/>
                              </w:rPr>
                              <w:t>&lt;primController&gt;&lt;/primController&gt;</w:t>
                            </w:r>
                          </w:p>
                          <w:p w14:paraId="64AB7004" w14:textId="77777777" w:rsidR="007D1F60" w:rsidRDefault="007D1F60">
                            <w:pPr>
                              <w:spacing w:before="120"/>
                              <w:ind w:left="1468"/>
                              <w:rPr>
                                <w:rFonts w:ascii="Courier New"/>
                                <w:sz w:val="18"/>
                              </w:rPr>
                            </w:pPr>
                            <w:r>
                              <w:rPr>
                                <w:rFonts w:ascii="Courier New"/>
                                <w:sz w:val="18"/>
                              </w:rPr>
                              <w:t>&lt;primReg&gt;false&lt;/primReg&gt;</w:t>
                            </w:r>
                          </w:p>
                          <w:p w14:paraId="1FF545C3" w14:textId="77777777" w:rsidR="007D1F60" w:rsidRDefault="007D1F60">
                            <w:pPr>
                              <w:spacing w:before="120"/>
                              <w:ind w:left="1468"/>
                              <w:rPr>
                                <w:rFonts w:ascii="Courier New"/>
                                <w:sz w:val="18"/>
                              </w:rPr>
                            </w:pPr>
                            <w:r>
                              <w:rPr>
                                <w:rFonts w:ascii="Courier New"/>
                                <w:sz w:val="18"/>
                              </w:rPr>
                              <w:t>&lt;secController&gt;&lt;/secController&gt;</w:t>
                            </w:r>
                          </w:p>
                          <w:p w14:paraId="1F820A6E" w14:textId="77777777" w:rsidR="007D1F60" w:rsidRDefault="007D1F60">
                            <w:pPr>
                              <w:spacing w:before="120"/>
                              <w:ind w:left="1468"/>
                              <w:rPr>
                                <w:rFonts w:ascii="Courier New"/>
                                <w:sz w:val="18"/>
                              </w:rPr>
                            </w:pPr>
                            <w:r>
                              <w:rPr>
                                <w:rFonts w:ascii="Courier New"/>
                                <w:sz w:val="18"/>
                              </w:rPr>
                              <w:t>&lt;secReg&gt;false&lt;/secReg&gt;</w:t>
                            </w:r>
                          </w:p>
                          <w:p w14:paraId="5AD6E777" w14:textId="77777777" w:rsidR="007D1F60" w:rsidRDefault="007D1F60">
                            <w:pPr>
                              <w:spacing w:before="120"/>
                              <w:ind w:left="1468"/>
                              <w:rPr>
                                <w:rFonts w:ascii="Courier New"/>
                                <w:sz w:val="18"/>
                              </w:rPr>
                            </w:pPr>
                            <w:r>
                              <w:rPr>
                                <w:rFonts w:ascii="Courier New"/>
                                <w:sz w:val="18"/>
                              </w:rPr>
                              <w:t>&lt;survController&gt;&lt;/survController&gt;</w:t>
                            </w:r>
                          </w:p>
                          <w:p w14:paraId="017AA157" w14:textId="77777777" w:rsidR="007D1F60" w:rsidRDefault="007D1F60">
                            <w:pPr>
                              <w:spacing w:before="120"/>
                              <w:ind w:left="1468"/>
                              <w:rPr>
                                <w:rFonts w:ascii="Courier New"/>
                                <w:sz w:val="18"/>
                              </w:rPr>
                            </w:pPr>
                            <w:r>
                              <w:rPr>
                                <w:rFonts w:ascii="Courier New"/>
                                <w:sz w:val="18"/>
                              </w:rPr>
                              <w:t>&lt;survReg&gt;false&lt;/survReg&gt;</w:t>
                            </w:r>
                          </w:p>
                          <w:p w14:paraId="588C49AA" w14:textId="77777777" w:rsidR="007D1F60" w:rsidRDefault="007D1F60">
                            <w:pPr>
                              <w:spacing w:before="121" w:line="381" w:lineRule="auto"/>
                              <w:ind w:left="2188" w:right="134" w:hanging="720"/>
                              <w:rPr>
                                <w:rFonts w:ascii="Courier New"/>
                                <w:sz w:val="18"/>
                              </w:rPr>
                            </w:pPr>
                            <w:r>
                              <w:rPr>
                                <w:rFonts w:ascii="Courier New"/>
                                <w:sz w:val="18"/>
                              </w:rPr>
                              <w:t>&lt;link href="https://augusta1.dr.avaya.com/ASM/ws/registrations/50</w:t>
                            </w:r>
                            <w:r>
                              <w:rPr>
                                <w:rFonts w:ascii="Courier New"/>
                                <w:sz w:val="18"/>
                                <w:u w:val="single"/>
                              </w:rPr>
                              <w:t xml:space="preserve"> </w:t>
                            </w:r>
                            <w:r>
                              <w:rPr>
                                <w:rFonts w:ascii="Courier New"/>
                                <w:sz w:val="18"/>
                              </w:rPr>
                              <w:t>" rel="self" /&gt;</w:t>
                            </w:r>
                          </w:p>
                          <w:p w14:paraId="18F2EE68" w14:textId="77777777" w:rsidR="007D1F60" w:rsidRDefault="007D1F60">
                            <w:pPr>
                              <w:ind w:left="748"/>
                              <w:rPr>
                                <w:rFonts w:ascii="Courier New"/>
                                <w:sz w:val="18"/>
                              </w:rPr>
                            </w:pPr>
                            <w:r>
                              <w:rPr>
                                <w:rFonts w:ascii="Courier New"/>
                                <w:sz w:val="18"/>
                              </w:rPr>
                              <w:t>&lt;/registration&gt;</w:t>
                            </w:r>
                          </w:p>
                          <w:p w14:paraId="3AB0BD16" w14:textId="77777777" w:rsidR="007D1F60" w:rsidRDefault="007D1F60">
                            <w:pPr>
                              <w:spacing w:before="120"/>
                              <w:ind w:left="28"/>
                              <w:rPr>
                                <w:rFonts w:ascii="Courier New"/>
                                <w:sz w:val="18"/>
                              </w:rPr>
                            </w:pPr>
                            <w:r>
                              <w:rPr>
                                <w:rFonts w:ascii="Courier New"/>
                                <w:sz w:val="18"/>
                              </w:rPr>
                              <w:t>&lt;/registrations&gt;</w:t>
                            </w:r>
                          </w:p>
                          <w:p w14:paraId="2952BC67" w14:textId="77777777" w:rsidR="007D1F60" w:rsidRDefault="007D1F60">
                            <w:pPr>
                              <w:tabs>
                                <w:tab w:val="left" w:pos="6604"/>
                              </w:tabs>
                              <w:spacing w:before="120"/>
                              <w:ind w:left="136"/>
                              <w:rPr>
                                <w:rFonts w:ascii="Courier New"/>
                                <w:sz w:val="18"/>
                              </w:rPr>
                            </w:pPr>
                            <w:r>
                              <w:rPr>
                                <w:rFonts w:ascii="Courier New"/>
                                <w:sz w:val="18"/>
                              </w:rPr>
                              <w:t>GET</w:t>
                            </w:r>
                            <w:r>
                              <w:rPr>
                                <w:rFonts w:ascii="Courier New"/>
                                <w:spacing w:val="-56"/>
                                <w:sz w:val="18"/>
                              </w:rPr>
                              <w:t xml:space="preserve"> </w:t>
                            </w:r>
                            <w:r>
                              <w:rPr>
                                <w:rFonts w:ascii="Courier New"/>
                                <w:sz w:val="18"/>
                              </w:rPr>
                              <w:t>https://augusta1.dr.avaya.com/ASM/ws/registrations/50</w:t>
                            </w:r>
                            <w:r>
                              <w:rPr>
                                <w:rFonts w:ascii="Courier New"/>
                                <w:sz w:val="18"/>
                                <w:u w:val="single"/>
                              </w:rPr>
                              <w:t xml:space="preserve"> </w:t>
                            </w:r>
                            <w:r>
                              <w:rPr>
                                <w:rFonts w:ascii="Courier New"/>
                                <w:sz w:val="18"/>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21261" id="Text Box 148" o:spid="_x0000_s1044" type="#_x0000_t202" style="position:absolute;margin-left:70.6pt;margin-top:6.4pt;width:488.95pt;height:336.2pt;z-index:-25156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" fillcolor="#f1f1f1" stroked="f">
                <v:textbox inset="0,0,0,0">
                  <w:txbxContent>
                    <w:p w:rsidR="007D1F60" w:rsidRDefault="007D1F60">
                      <w:pPr>
                        <w:spacing w:before="23" w:line="379" w:lineRule="auto"/>
                        <w:ind w:left="748" w:right="4330" w:hanging="720"/>
                        <w:rPr>
                          <w:rFonts w:ascii="Courier New"/>
                          <w:sz w:val="18"/>
                        </w:rPr>
                      </w:pPr>
                      <w:r>
                        <w:rPr>
                          <w:rFonts w:ascii="Courier New"/>
                          <w:sz w:val="18"/>
                        </w:rPr>
                        <w:t>&lt;registrations count="1" limit="1000" offset="0" query="" totalcount="1"&gt;</w:t>
                      </w:r>
                    </w:p>
                    <w:p w:rsidR="007D1F60" w:rsidRDefault="007D1F60">
                      <w:pPr>
                        <w:spacing w:before="1"/>
                        <w:ind w:left="748"/>
                        <w:rPr>
                          <w:rFonts w:ascii="Courier New"/>
                          <w:sz w:val="18"/>
                        </w:rPr>
                      </w:pPr>
                      <w:r>
                        <w:rPr>
                          <w:rFonts w:ascii="Courier New"/>
                          <w:sz w:val="18"/>
                        </w:rPr>
                        <w:t>&lt;registration&gt;</w:t>
                      </w:r>
                    </w:p>
                    <w:p w:rsidR="007D1F60" w:rsidRDefault="007D1F60">
                      <w:pPr>
                        <w:spacing w:before="120"/>
                        <w:ind w:left="1468"/>
                        <w:rPr>
                          <w:rFonts w:ascii="Courier New"/>
                          <w:sz w:val="18"/>
                        </w:rPr>
                      </w:pPr>
                      <w:r>
                        <w:rPr>
                          <w:rFonts w:ascii="Courier New"/>
                          <w:sz w:val="18"/>
                        </w:rPr>
                        <w:t>&lt;ast&gt;false&lt;/ast&gt;</w:t>
                      </w:r>
                    </w:p>
                    <w:p w:rsidR="007D1F60" w:rsidRDefault="007D1F60">
                      <w:pPr>
                        <w:spacing w:before="120"/>
                        <w:ind w:left="1468"/>
                        <w:rPr>
                          <w:rFonts w:ascii="Courier New"/>
                          <w:sz w:val="18"/>
                        </w:rPr>
                      </w:pPr>
                      <w:r>
                        <w:rPr>
                          <w:rFonts w:ascii="Courier New"/>
                          <w:sz w:val="18"/>
                        </w:rPr>
                        <w:t>&lt;firstName&gt;Mouse&lt;/firstName&gt;</w:t>
                      </w:r>
                    </w:p>
                    <w:p w:rsidR="007D1F60" w:rsidRDefault="007D1F60">
                      <w:pPr>
                        <w:spacing w:before="120"/>
                        <w:ind w:left="1468"/>
                        <w:rPr>
                          <w:rFonts w:ascii="Courier New"/>
                          <w:sz w:val="18"/>
                        </w:rPr>
                      </w:pPr>
                      <w:r>
                        <w:rPr>
                          <w:rFonts w:ascii="Courier New"/>
                          <w:sz w:val="18"/>
                        </w:rPr>
                        <w:t>&lt;id&gt;50&lt;/id&gt;</w:t>
                      </w:r>
                    </w:p>
                    <w:p w:rsidR="007D1F60" w:rsidRDefault="007D1F60">
                      <w:pPr>
                        <w:spacing w:before="121"/>
                        <w:ind w:left="1468"/>
                        <w:rPr>
                          <w:rFonts w:ascii="Courier New"/>
                          <w:sz w:val="18"/>
                        </w:rPr>
                      </w:pPr>
                      <w:r>
                        <w:rPr>
                          <w:rFonts w:ascii="Courier New"/>
                          <w:sz w:val="18"/>
                        </w:rPr>
                        <w:t>&lt;lastName&gt;Mickey&lt;/lastName&gt;</w:t>
                      </w:r>
                    </w:p>
                    <w:p w:rsidR="007D1F60" w:rsidRDefault="007D1F60">
                      <w:pPr>
                        <w:spacing w:before="120"/>
                        <w:ind w:left="1468"/>
                        <w:rPr>
                          <w:rFonts w:ascii="Courier New"/>
                          <w:sz w:val="18"/>
                        </w:rPr>
                      </w:pPr>
                      <w:r>
                        <w:rPr>
                          <w:rFonts w:ascii="Courier New"/>
                          <w:sz w:val="18"/>
                        </w:rPr>
                        <w:t>&lt;location&gt;Westminister&lt;/location&gt;</w:t>
                      </w:r>
                    </w:p>
                    <w:p w:rsidR="007D1F60" w:rsidRDefault="00000000">
                      <w:pPr>
                        <w:spacing w:before="120"/>
                        <w:ind w:left="1468"/>
                        <w:rPr>
                          <w:rFonts w:ascii="Courier New"/>
                          <w:sz w:val="18"/>
                        </w:rPr>
                      </w:pPr>
                      <w:hyperlink r:id="rId39">
                        <w:r w:rsidR="007D1F60">
                          <w:rPr>
                            <w:rFonts w:ascii="Courier New"/>
                            <w:sz w:val="18"/>
                          </w:rPr>
                          <w:t>&lt;login&gt;mmouse@avaya.com&lt;/login&gt;</w:t>
                        </w:r>
                      </w:hyperlink>
                    </w:p>
                    <w:p w:rsidR="007D1F60" w:rsidRDefault="007D1F60">
                      <w:pPr>
                        <w:spacing w:before="120"/>
                        <w:ind w:left="1468"/>
                        <w:rPr>
                          <w:rFonts w:ascii="Courier New"/>
                          <w:sz w:val="18"/>
                        </w:rPr>
                      </w:pPr>
                      <w:r>
                        <w:rPr>
                          <w:rFonts w:ascii="Courier New"/>
                          <w:sz w:val="18"/>
                        </w:rPr>
                        <w:t>&lt;primController&gt;&lt;/primController&gt;</w:t>
                      </w:r>
                    </w:p>
                    <w:p w:rsidR="007D1F60" w:rsidRDefault="007D1F60">
                      <w:pPr>
                        <w:spacing w:before="120"/>
                        <w:ind w:left="1468"/>
                        <w:rPr>
                          <w:rFonts w:ascii="Courier New"/>
                          <w:sz w:val="18"/>
                        </w:rPr>
                      </w:pPr>
                      <w:r>
                        <w:rPr>
                          <w:rFonts w:ascii="Courier New"/>
                          <w:sz w:val="18"/>
                        </w:rPr>
                        <w:t>&lt;primReg&gt;false&lt;/primReg&gt;</w:t>
                      </w:r>
                    </w:p>
                    <w:p w:rsidR="007D1F60" w:rsidRDefault="007D1F60">
                      <w:pPr>
                        <w:spacing w:before="120"/>
                        <w:ind w:left="1468"/>
                        <w:rPr>
                          <w:rFonts w:ascii="Courier New"/>
                          <w:sz w:val="18"/>
                        </w:rPr>
                      </w:pPr>
                      <w:r>
                        <w:rPr>
                          <w:rFonts w:ascii="Courier New"/>
                          <w:sz w:val="18"/>
                        </w:rPr>
                        <w:t>&lt;secController&gt;&lt;/secController&gt;</w:t>
                      </w:r>
                    </w:p>
                    <w:p w:rsidR="007D1F60" w:rsidRDefault="007D1F60">
                      <w:pPr>
                        <w:spacing w:before="120"/>
                        <w:ind w:left="1468"/>
                        <w:rPr>
                          <w:rFonts w:ascii="Courier New"/>
                          <w:sz w:val="18"/>
                        </w:rPr>
                      </w:pPr>
                      <w:r>
                        <w:rPr>
                          <w:rFonts w:ascii="Courier New"/>
                          <w:sz w:val="18"/>
                        </w:rPr>
                        <w:t>&lt;secReg&gt;false&lt;/secReg&gt;</w:t>
                      </w:r>
                    </w:p>
                    <w:p w:rsidR="007D1F60" w:rsidRDefault="007D1F60">
                      <w:pPr>
                        <w:spacing w:before="120"/>
                        <w:ind w:left="1468"/>
                        <w:rPr>
                          <w:rFonts w:ascii="Courier New"/>
                          <w:sz w:val="18"/>
                        </w:rPr>
                      </w:pPr>
                      <w:r>
                        <w:rPr>
                          <w:rFonts w:ascii="Courier New"/>
                          <w:sz w:val="18"/>
                        </w:rPr>
                        <w:t>&lt;survController&gt;&lt;/survController&gt;</w:t>
                      </w:r>
                    </w:p>
                    <w:p w:rsidR="007D1F60" w:rsidRDefault="007D1F60">
                      <w:pPr>
                        <w:spacing w:before="120"/>
                        <w:ind w:left="1468"/>
                        <w:rPr>
                          <w:rFonts w:ascii="Courier New"/>
                          <w:sz w:val="18"/>
                        </w:rPr>
                      </w:pPr>
                      <w:r>
                        <w:rPr>
                          <w:rFonts w:ascii="Courier New"/>
                          <w:sz w:val="18"/>
                        </w:rPr>
                        <w:t>&lt;survReg&gt;false&lt;/survReg&gt;</w:t>
                      </w:r>
                    </w:p>
                    <w:p w:rsidR="007D1F60" w:rsidRDefault="007D1F60">
                      <w:pPr>
                        <w:spacing w:before="121" w:line="381" w:lineRule="auto"/>
                        <w:ind w:left="2188" w:right="134" w:hanging="720"/>
                        <w:rPr>
                          <w:rFonts w:ascii="Courier New"/>
                          <w:sz w:val="18"/>
                        </w:rPr>
                      </w:pPr>
                      <w:r>
                        <w:rPr>
                          <w:rFonts w:ascii="Courier New"/>
                          <w:sz w:val="18"/>
                        </w:rPr>
                        <w:t>&lt;link href="https://augusta1.dr.avaya.com/ASM/ws/registrations/50</w:t>
                      </w:r>
                      <w:r>
                        <w:rPr>
                          <w:rFonts w:ascii="Courier New"/>
                          <w:sz w:val="18"/>
                          <w:u w:val="single"/>
                        </w:rPr>
                        <w:t xml:space="preserve"> </w:t>
                      </w:r>
                      <w:r>
                        <w:rPr>
                          <w:rFonts w:ascii="Courier New"/>
                          <w:sz w:val="18"/>
                        </w:rPr>
                        <w:t>" rel="self" /&gt;</w:t>
                      </w:r>
                    </w:p>
                    <w:p w:rsidR="007D1F60" w:rsidRDefault="007D1F60">
                      <w:pPr>
                        <w:ind w:left="748"/>
                        <w:rPr>
                          <w:rFonts w:ascii="Courier New"/>
                          <w:sz w:val="18"/>
                        </w:rPr>
                      </w:pPr>
                      <w:r>
                        <w:rPr>
                          <w:rFonts w:ascii="Courier New"/>
                          <w:sz w:val="18"/>
                        </w:rPr>
                        <w:t>&lt;/registration&gt;</w:t>
                      </w:r>
                    </w:p>
                    <w:p w:rsidR="007D1F60" w:rsidRDefault="007D1F60">
                      <w:pPr>
                        <w:spacing w:before="120"/>
                        <w:ind w:left="28"/>
                        <w:rPr>
                          <w:rFonts w:ascii="Courier New"/>
                          <w:sz w:val="18"/>
                        </w:rPr>
                      </w:pPr>
                      <w:r>
                        <w:rPr>
                          <w:rFonts w:ascii="Courier New"/>
                          <w:sz w:val="18"/>
                        </w:rPr>
                        <w:t>&lt;/registrations&gt;</w:t>
                      </w:r>
                    </w:p>
                    <w:p w:rsidR="007D1F60" w:rsidRDefault="007D1F60">
                      <w:pPr>
                        <w:tabs>
                          <w:tab w:val="left" w:pos="6604"/>
                        </w:tabs>
                        <w:spacing w:before="120"/>
                        <w:ind w:left="136"/>
                        <w:rPr>
                          <w:rFonts w:ascii="Courier New"/>
                          <w:sz w:val="18"/>
                        </w:rPr>
                      </w:pPr>
                      <w:r>
                        <w:rPr>
                          <w:rFonts w:ascii="Courier New"/>
                          <w:sz w:val="18"/>
                        </w:rPr>
                        <w:t>GET</w:t>
                      </w:r>
                      <w:r>
                        <w:rPr>
                          <w:rFonts w:ascii="Courier New"/>
                          <w:spacing w:val="-56"/>
                          <w:sz w:val="18"/>
                        </w:rPr>
                        <w:t xml:space="preserve"> </w:t>
                      </w:r>
                      <w:r>
                        <w:rPr>
                          <w:rFonts w:ascii="Courier New"/>
                          <w:sz w:val="18"/>
                        </w:rPr>
                        <w:t>https://augusta1.dr.avaya.com/ASM/ws/registrations/50</w:t>
                      </w:r>
                      <w:r>
                        <w:rPr>
                          <w:rFonts w:ascii="Courier New"/>
                          <w:sz w:val="18"/>
                          <w:u w:val="single"/>
                        </w:rPr>
                        <w:t xml:space="preserve"> </w:t>
                      </w:r>
                      <w:r>
                        <w:rPr>
                          <w:rFonts w:ascii="Courier New"/>
                          <w:sz w:val="18"/>
                          <w:u w:val="single"/>
                        </w:rPr>
                        <w:tab/>
                      </w:r>
                    </w:p>
                  </w:txbxContent>
                </v:textbox>
                <w10:wrap type="topAndBottom" anchorx="page"/>
              </v:shape>
            </w:pict>
          </mc:Fallback>
        </mc:AlternateContent>
      </w:r>
    </w:p>
    <w:p w14:paraId="063F599D" w14:textId="77777777" w:rsidR="00954357" w:rsidRDefault="005D1EB8">
      <w:pPr>
        <w:pStyle w:val="BodyText"/>
        <w:spacing w:line="20" w:lineRule="exact"/>
        <w:ind w:left="268"/>
        <w:rPr>
          <w:sz w:val="2"/>
        </w:rPr>
      </w:pPr>
      <w:r>
        <w:rPr>
          <w:noProof/>
          <w:sz w:val="2"/>
        </w:rPr>
        <mc:AlternateContent>
          <mc:Choice Requires="wpg">
            <w:drawing>
              <wp:inline distT="0" distB="0" distL="0" distR="0" wp14:anchorId="7B762788" wp14:editId="7ED78B42">
                <wp:extent cx="6209665" cy="3175"/>
                <wp:effectExtent l="9525" t="9525" r="10160" b="6350"/>
                <wp:docPr id="288"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289" name="Line 147"/>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77EA1B2" id="Group 146"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">
                <v:line id="Line 147"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" strokeweight=".24pt"/>
                <w10:anchorlock/>
              </v:group>
            </w:pict>
          </mc:Fallback>
        </mc:AlternateContent>
      </w:r>
    </w:p>
    <w:p w14:paraId="475D9967" w14:textId="77777777" w:rsidR="00954357" w:rsidRDefault="005D1EB8">
      <w:pPr>
        <w:pStyle w:val="BodyText"/>
        <w:spacing w:before="86"/>
        <w:ind w:left="300" w:right="1078"/>
      </w:pPr>
      <w:r>
        <w:rPr>
          <w:noProof/>
        </w:rPr>
        <mc:AlternateContent>
          <mc:Choice Requires="wps">
            <w:drawing>
              <wp:anchor distT="0" distB="0" distL="114300" distR="114300" simplePos="0" relativeHeight="251894784" behindDoc="0" locked="0" layoutInCell="1" allowOverlap="1" wp14:anchorId="2E0650BF" wp14:editId="43548D46">
                <wp:simplePos x="0" y="0"/>
                <wp:positionH relativeFrom="page">
                  <wp:posOffset>906145</wp:posOffset>
                </wp:positionH>
                <wp:positionV relativeFrom="paragraph">
                  <wp:posOffset>4269105</wp:posOffset>
                </wp:positionV>
                <wp:extent cx="6209665" cy="0"/>
                <wp:effectExtent l="0" t="0" r="0" b="0"/>
                <wp:wrapNone/>
                <wp:docPr id="287" name="Line 3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D5E0EC" id="Line 361" o:spid="_x0000_s1026" style="position:absolute;z-index:251894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1.35pt,336.15pt" to="560.3pt,3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" strokeweight=".24pt">
                <w10:wrap anchorx="page"/>
              </v:line>
            </w:pict>
          </mc:Fallback>
        </mc:AlternateContent>
      </w:r>
      <w:r w:rsidR="00DD1A20">
        <w:t>Responses will include "self" referencing &lt;link&gt; elements for all resource and sub resource entities. rel="self" is only supported on response content.</w:t>
      </w:r>
    </w:p>
    <w:p w14:paraId="6CD2D530" w14:textId="77777777" w:rsidR="00954357" w:rsidRDefault="00954357">
      <w:pPr>
        <w:pStyle w:val="BodyText"/>
        <w:rPr>
          <w:sz w:val="15"/>
        </w:rPr>
      </w:pPr>
    </w:p>
    <w:p w14:paraId="6F498B4B" w14:textId="77777777" w:rsidR="00954357" w:rsidRDefault="005D1EB8">
      <w:pPr>
        <w:pStyle w:val="BodyText"/>
        <w:spacing w:before="56"/>
        <w:ind w:left="300" w:right="219"/>
      </w:pPr>
      <w:r>
        <w:rPr>
          <w:noProof/>
        </w:rPr>
        <mc:AlternateContent>
          <mc:Choice Requires="wps">
            <w:drawing>
              <wp:anchor distT="0" distB="0" distL="114300" distR="114300" simplePos="0" relativeHeight="251758592" behindDoc="0" locked="0" layoutInCell="1" allowOverlap="1" wp14:anchorId="1DBC80C3" wp14:editId="63A47382">
                <wp:simplePos x="0" y="0"/>
                <wp:positionH relativeFrom="page">
                  <wp:posOffset>896620</wp:posOffset>
                </wp:positionH>
                <wp:positionV relativeFrom="paragraph">
                  <wp:posOffset>627380</wp:posOffset>
                </wp:positionV>
                <wp:extent cx="6209665" cy="0"/>
                <wp:effectExtent l="0" t="0" r="0" b="0"/>
                <wp:wrapNone/>
                <wp:docPr id="286"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583BF" id="Line 144" o:spid="_x0000_s1026" style="position:absolute;z-index:251758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49.4pt" to="559.55pt,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" strokeweight=".24pt">
                <w10:wrap anchorx="page"/>
              </v:line>
            </w:pict>
          </mc:Fallback>
        </mc:AlternateContent>
      </w:r>
      <w:r w:rsidR="00DD1A20">
        <w:t>RsEntityLink is a special JAXB wrapper around RsLink used where one resource refers to another base level resource. Below cause for a notification is refering to the SM status resource associated with the notification counts.</w:t>
      </w:r>
    </w:p>
    <w:p w14:paraId="7371BBFF" w14:textId="77777777" w:rsidR="00954357" w:rsidRDefault="005D1EB8">
      <w:pPr>
        <w:pStyle w:val="BodyText"/>
        <w:spacing w:before="7"/>
        <w:rPr>
          <w:sz w:val="8"/>
        </w:rPr>
      </w:pPr>
      <w:r>
        <w:rPr>
          <w:noProof/>
          <w:sz w:val="8"/>
        </w:rPr>
        <mc:AlternateContent>
          <mc:Choice Requires="wps">
            <w:drawing>
              <wp:anchor distT="0" distB="0" distL="114300" distR="114300" simplePos="0" relativeHeight="251895808" behindDoc="0" locked="0" layoutInCell="1" allowOverlap="1" wp14:anchorId="36F024AF" wp14:editId="35BC1AFA">
                <wp:simplePos x="0" y="0"/>
                <wp:positionH relativeFrom="page">
                  <wp:posOffset>896620</wp:posOffset>
                </wp:positionH>
                <wp:positionV relativeFrom="paragraph">
                  <wp:posOffset>1791335</wp:posOffset>
                </wp:positionV>
                <wp:extent cx="6209665" cy="0"/>
                <wp:effectExtent l="0" t="0" r="0" b="0"/>
                <wp:wrapNone/>
                <wp:docPr id="285" name="Line 3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941D72" id="Line 362" o:spid="_x0000_s1026" style="position:absolute;z-index:25189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141.05pt" to="559.55pt,1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" strokeweight=".24pt">
                <w10:wrap anchorx="page"/>
              </v:line>
            </w:pict>
          </mc:Fallback>
        </mc:AlternateContent>
      </w:r>
      <w:r>
        <w:rPr>
          <w:noProof/>
        </w:rPr>
        <mc:AlternateContent>
          <mc:Choice Requires="wps">
            <w:drawing>
              <wp:anchor distT="0" distB="0" distL="0" distR="0" simplePos="0" relativeHeight="251757568" behindDoc="1" locked="0" layoutInCell="1" allowOverlap="1" wp14:anchorId="0C63B4A7" wp14:editId="68161740">
                <wp:simplePos x="0" y="0"/>
                <wp:positionH relativeFrom="page">
                  <wp:posOffset>896620</wp:posOffset>
                </wp:positionH>
                <wp:positionV relativeFrom="paragraph">
                  <wp:posOffset>81915</wp:posOffset>
                </wp:positionV>
                <wp:extent cx="6209665" cy="1724025"/>
                <wp:effectExtent l="0" t="0" r="0" b="0"/>
                <wp:wrapTopAndBottom/>
                <wp:docPr id="284"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172402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D7202" w14:textId="77777777" w:rsidR="007D1F60" w:rsidRDefault="007D1F60">
                            <w:pPr>
                              <w:spacing w:before="23"/>
                              <w:ind w:left="28"/>
                              <w:rPr>
                                <w:rFonts w:ascii="Courier New"/>
                                <w:sz w:val="18"/>
                              </w:rPr>
                            </w:pPr>
                            <w:r>
                              <w:rPr>
                                <w:rFonts w:ascii="Courier New"/>
                                <w:sz w:val="18"/>
                              </w:rPr>
                              <w:t>&lt;?xml version="1.0" encoding="UTF-8"</w:t>
                            </w:r>
                            <w:r>
                              <w:rPr>
                                <w:rFonts w:ascii="Courier New"/>
                                <w:spacing w:val="-51"/>
                                <w:sz w:val="18"/>
                              </w:rPr>
                              <w:t xml:space="preserve"> </w:t>
                            </w:r>
                            <w:r>
                              <w:rPr>
                                <w:rFonts w:ascii="Courier New"/>
                                <w:sz w:val="18"/>
                              </w:rPr>
                              <w:t>standalone="yes"?&gt;</w:t>
                            </w:r>
                          </w:p>
                          <w:p w14:paraId="209B9BE2" w14:textId="77777777" w:rsidR="007D1F60" w:rsidRDefault="007D1F60">
                            <w:pPr>
                              <w:spacing w:before="117"/>
                              <w:ind w:left="28"/>
                              <w:rPr>
                                <w:rFonts w:ascii="Courier New"/>
                                <w:sz w:val="18"/>
                              </w:rPr>
                            </w:pPr>
                            <w:r>
                              <w:rPr>
                                <w:rFonts w:ascii="Courier New"/>
                                <w:sz w:val="18"/>
                              </w:rPr>
                              <w:t>&lt;notifystatuses sent="1" requested="1"</w:t>
                            </w:r>
                            <w:r>
                              <w:rPr>
                                <w:rFonts w:ascii="Courier New"/>
                                <w:spacing w:val="-52"/>
                                <w:sz w:val="18"/>
                              </w:rPr>
                              <w:t xml:space="preserve"> </w:t>
                            </w:r>
                            <w:r>
                              <w:rPr>
                                <w:rFonts w:ascii="Courier New"/>
                                <w:sz w:val="18"/>
                              </w:rPr>
                              <w:t>notify="reboot"&gt;</w:t>
                            </w:r>
                          </w:p>
                          <w:p w14:paraId="0CB7E8F9" w14:textId="77777777" w:rsidR="007D1F60" w:rsidRDefault="007D1F60">
                            <w:pPr>
                              <w:spacing w:before="120"/>
                              <w:ind w:left="460"/>
                              <w:rPr>
                                <w:rFonts w:ascii="Courier New"/>
                                <w:sz w:val="18"/>
                              </w:rPr>
                            </w:pPr>
                            <w:r>
                              <w:rPr>
                                <w:rFonts w:ascii="Courier New"/>
                                <w:sz w:val="18"/>
                              </w:rPr>
                              <w:t>&lt;notifystatus sent="1" requested="1"&gt;</w:t>
                            </w:r>
                          </w:p>
                          <w:p w14:paraId="067150F5" w14:textId="77777777" w:rsidR="007D1F60" w:rsidRDefault="007D1F60">
                            <w:pPr>
                              <w:spacing w:before="121"/>
                              <w:ind w:left="892"/>
                              <w:rPr>
                                <w:rFonts w:ascii="Courier New"/>
                                <w:sz w:val="18"/>
                              </w:rPr>
                            </w:pPr>
                            <w:r>
                              <w:rPr>
                                <w:rFonts w:ascii="Courier New"/>
                                <w:sz w:val="18"/>
                              </w:rPr>
                              <w:t>&lt;asmstatus&gt;</w:t>
                            </w:r>
                          </w:p>
                          <w:p w14:paraId="443B78D5" w14:textId="77777777" w:rsidR="007D1F60" w:rsidRDefault="007D1F60">
                            <w:pPr>
                              <w:spacing w:before="120"/>
                              <w:ind w:left="28" w:right="4331" w:firstLine="1295"/>
                              <w:rPr>
                                <w:rFonts w:ascii="Courier New"/>
                                <w:sz w:val="18"/>
                              </w:rPr>
                            </w:pPr>
                            <w:r>
                              <w:rPr>
                                <w:rFonts w:ascii="Courier New"/>
                                <w:sz w:val="18"/>
                              </w:rPr>
                              <w:t>&lt;link rel="reference" hrefname="smone" href="https://localhost/ASM/ws/asmstatuses/1" /&gt;</w:t>
                            </w:r>
                          </w:p>
                          <w:p w14:paraId="38975534" w14:textId="77777777" w:rsidR="007D1F60" w:rsidRDefault="007D1F60">
                            <w:pPr>
                              <w:spacing w:before="120"/>
                              <w:ind w:left="892"/>
                              <w:rPr>
                                <w:rFonts w:ascii="Courier New"/>
                                <w:sz w:val="18"/>
                              </w:rPr>
                            </w:pPr>
                            <w:r>
                              <w:rPr>
                                <w:rFonts w:ascii="Courier New"/>
                                <w:sz w:val="18"/>
                              </w:rPr>
                              <w:t>&lt;/asmstatus&gt;</w:t>
                            </w:r>
                          </w:p>
                          <w:p w14:paraId="20AC6CDB" w14:textId="77777777" w:rsidR="007D1F60" w:rsidRDefault="007D1F60">
                            <w:pPr>
                              <w:spacing w:before="120"/>
                              <w:ind w:left="460"/>
                              <w:rPr>
                                <w:rFonts w:ascii="Courier New"/>
                                <w:sz w:val="18"/>
                              </w:rPr>
                            </w:pPr>
                            <w:r>
                              <w:rPr>
                                <w:rFonts w:ascii="Courier New"/>
                                <w:sz w:val="18"/>
                              </w:rPr>
                              <w:t>&lt;/notifystatus&gt;</w:t>
                            </w:r>
                          </w:p>
                          <w:p w14:paraId="11D8D38B" w14:textId="77777777" w:rsidR="007D1F60" w:rsidRDefault="007D1F60">
                            <w:pPr>
                              <w:spacing w:before="122"/>
                              <w:ind w:left="28"/>
                              <w:rPr>
                                <w:rFonts w:ascii="Courier New"/>
                                <w:sz w:val="18"/>
                              </w:rPr>
                            </w:pPr>
                            <w:r>
                              <w:rPr>
                                <w:rFonts w:ascii="Courier New"/>
                                <w:sz w:val="18"/>
                              </w:rPr>
                              <w:t>&lt;/notifystatuses&gt;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67F13" id="Text Box 143" o:spid="_x0000_s1045" type="#_x0000_t202" style="position:absolute;margin-left:70.6pt;margin-top:6.45pt;width:488.95pt;height:135.75pt;z-index:-25155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" fillcolor="#f1f1f1" stroked="f">
                <v:textbox inset="0,0,0,0">
                  <w:txbxContent>
                    <w:p w:rsidR="007D1F60" w:rsidRDefault="007D1F60">
                      <w:pPr>
                        <w:spacing w:before="23"/>
                        <w:ind w:left="28"/>
                        <w:rPr>
                          <w:rFonts w:ascii="Courier New"/>
                          <w:sz w:val="18"/>
                        </w:rPr>
                      </w:pPr>
                      <w:r>
                        <w:rPr>
                          <w:rFonts w:ascii="Courier New"/>
                          <w:sz w:val="18"/>
                        </w:rPr>
                        <w:t>&lt;?xml version="1.0" encoding="UTF-8"</w:t>
                      </w:r>
                      <w:r>
                        <w:rPr>
                          <w:rFonts w:ascii="Courier New"/>
                          <w:spacing w:val="-51"/>
                          <w:sz w:val="18"/>
                        </w:rPr>
                        <w:t xml:space="preserve"> </w:t>
                      </w:r>
                      <w:r>
                        <w:rPr>
                          <w:rFonts w:ascii="Courier New"/>
                          <w:sz w:val="18"/>
                        </w:rPr>
                        <w:t>standalone="yes"?&gt;</w:t>
                      </w:r>
                    </w:p>
                    <w:p w:rsidR="007D1F60" w:rsidRDefault="007D1F60">
                      <w:pPr>
                        <w:spacing w:before="117"/>
                        <w:ind w:left="28"/>
                        <w:rPr>
                          <w:rFonts w:ascii="Courier New"/>
                          <w:sz w:val="18"/>
                        </w:rPr>
                      </w:pPr>
                      <w:r>
                        <w:rPr>
                          <w:rFonts w:ascii="Courier New"/>
                          <w:sz w:val="18"/>
                        </w:rPr>
                        <w:t>&lt;notifystatuses sent="1" requested="1"</w:t>
                      </w:r>
                      <w:r>
                        <w:rPr>
                          <w:rFonts w:ascii="Courier New"/>
                          <w:spacing w:val="-52"/>
                          <w:sz w:val="18"/>
                        </w:rPr>
                        <w:t xml:space="preserve"> </w:t>
                      </w:r>
                      <w:r>
                        <w:rPr>
                          <w:rFonts w:ascii="Courier New"/>
                          <w:sz w:val="18"/>
                        </w:rPr>
                        <w:t>notify="reboot"&gt;</w:t>
                      </w:r>
                    </w:p>
                    <w:p w:rsidR="007D1F60" w:rsidRDefault="007D1F60">
                      <w:pPr>
                        <w:spacing w:before="120"/>
                        <w:ind w:left="460"/>
                        <w:rPr>
                          <w:rFonts w:ascii="Courier New"/>
                          <w:sz w:val="18"/>
                        </w:rPr>
                      </w:pPr>
                      <w:r>
                        <w:rPr>
                          <w:rFonts w:ascii="Courier New"/>
                          <w:sz w:val="18"/>
                        </w:rPr>
                        <w:t>&lt;notifystatus sent="1" requested="1"&gt;</w:t>
                      </w:r>
                    </w:p>
                    <w:p w:rsidR="007D1F60" w:rsidRDefault="007D1F60">
                      <w:pPr>
                        <w:spacing w:before="121"/>
                        <w:ind w:left="892"/>
                        <w:rPr>
                          <w:rFonts w:ascii="Courier New"/>
                          <w:sz w:val="18"/>
                        </w:rPr>
                      </w:pPr>
                      <w:r>
                        <w:rPr>
                          <w:rFonts w:ascii="Courier New"/>
                          <w:sz w:val="18"/>
                        </w:rPr>
                        <w:t>&lt;asmstatus&gt;</w:t>
                      </w:r>
                    </w:p>
                    <w:p w:rsidR="007D1F60" w:rsidRDefault="007D1F60">
                      <w:pPr>
                        <w:spacing w:before="120"/>
                        <w:ind w:left="28" w:right="4331" w:firstLine="1295"/>
                        <w:rPr>
                          <w:rFonts w:ascii="Courier New"/>
                          <w:sz w:val="18"/>
                        </w:rPr>
                      </w:pPr>
                      <w:r>
                        <w:rPr>
                          <w:rFonts w:ascii="Courier New"/>
                          <w:sz w:val="18"/>
                        </w:rPr>
                        <w:t>&lt;link rel="reference" hrefname="smone" href="https://localhost/ASM/ws/asmstatuses/1" /&gt;</w:t>
                      </w:r>
                    </w:p>
                    <w:p w:rsidR="007D1F60" w:rsidRDefault="007D1F60">
                      <w:pPr>
                        <w:spacing w:before="120"/>
                        <w:ind w:left="892"/>
                        <w:rPr>
                          <w:rFonts w:ascii="Courier New"/>
                          <w:sz w:val="18"/>
                        </w:rPr>
                      </w:pPr>
                      <w:r>
                        <w:rPr>
                          <w:rFonts w:ascii="Courier New"/>
                          <w:sz w:val="18"/>
                        </w:rPr>
                        <w:t>&lt;/asmstatus&gt;</w:t>
                      </w:r>
                    </w:p>
                    <w:p w:rsidR="007D1F60" w:rsidRDefault="007D1F60">
                      <w:pPr>
                        <w:spacing w:before="120"/>
                        <w:ind w:left="460"/>
                        <w:rPr>
                          <w:rFonts w:ascii="Courier New"/>
                          <w:sz w:val="18"/>
                        </w:rPr>
                      </w:pPr>
                      <w:r>
                        <w:rPr>
                          <w:rFonts w:ascii="Courier New"/>
                          <w:sz w:val="18"/>
                        </w:rPr>
                        <w:t>&lt;/notifystatus&gt;</w:t>
                      </w:r>
                    </w:p>
                    <w:p w:rsidR="007D1F60" w:rsidRDefault="007D1F60">
                      <w:pPr>
                        <w:spacing w:before="122"/>
                        <w:ind w:left="28"/>
                        <w:rPr>
                          <w:rFonts w:ascii="Courier New"/>
                          <w:sz w:val="18"/>
                        </w:rPr>
                      </w:pPr>
                      <w:r>
                        <w:rPr>
                          <w:rFonts w:ascii="Courier New"/>
                          <w:sz w:val="18"/>
                        </w:rPr>
                        <w:t>&lt;/notifystatuses&gt;</w:t>
                      </w:r>
                    </w:p>
                  </w:txbxContent>
                </v:textbox>
                <w10:wrap type="topAndBottom" anchorx="page"/>
              </v:shape>
            </w:pict>
          </mc:Fallback>
        </mc:AlternateContent>
      </w:r>
    </w:p>
    <w:p w14:paraId="6D461A4C" w14:textId="77777777" w:rsidR="00954357" w:rsidRDefault="00954357">
      <w:pPr>
        <w:rPr>
          <w:sz w:val="8"/>
        </w:rPr>
      </w:pPr>
    </w:p>
    <w:p w14:paraId="356BCEC5" w14:textId="77777777" w:rsidR="00425AA9" w:rsidRPr="007B2E5B" w:rsidRDefault="00425AA9" w:rsidP="00425AA9">
      <w:pPr>
        <w:rPr>
          <w:sz w:val="20"/>
          <w:szCs w:val="44"/>
        </w:rPr>
      </w:pPr>
    </w:p>
    <w:p w14:paraId="03E82A78" w14:textId="77777777" w:rsidR="00425AA9" w:rsidRPr="00425AA9" w:rsidRDefault="00425AA9" w:rsidP="00425AA9">
      <w:pPr>
        <w:rPr>
          <w:sz w:val="8"/>
        </w:rPr>
      </w:pPr>
    </w:p>
    <w:p w14:paraId="7CB1FB55" w14:textId="77777777" w:rsidR="00425AA9" w:rsidRPr="00425AA9" w:rsidRDefault="00425AA9" w:rsidP="00425AA9">
      <w:pPr>
        <w:rPr>
          <w:sz w:val="8"/>
        </w:rPr>
      </w:pPr>
    </w:p>
    <w:p w14:paraId="5303DF7E" w14:textId="77777777" w:rsidR="00425AA9" w:rsidRPr="00425AA9" w:rsidRDefault="00425AA9" w:rsidP="00425AA9">
      <w:pPr>
        <w:rPr>
          <w:sz w:val="8"/>
        </w:rPr>
      </w:pPr>
    </w:p>
    <w:p w14:paraId="56A1C91A" w14:textId="77777777" w:rsidR="00425AA9" w:rsidRPr="00425AA9" w:rsidRDefault="00425AA9" w:rsidP="00425AA9">
      <w:pPr>
        <w:rPr>
          <w:sz w:val="8"/>
        </w:rPr>
        <w:sectPr w:rsidR="00425AA9" w:rsidRPr="00425AA9" w:rsidSect="00283E48">
          <w:headerReference w:type="default" r:id="rId40"/>
          <w:footerReference w:type="default" r:id="rId41"/>
          <w:pgSz w:w="12240" w:h="15840"/>
          <w:pgMar w:top="1180" w:right="860" w:bottom="700" w:left="1140" w:header="883" w:footer="720" w:gutter="0"/>
          <w:cols w:space="720"/>
          <w:docGrid w:linePitch="299"/>
        </w:sectPr>
      </w:pPr>
    </w:p>
    <w:p w14:paraId="17ACCC9B" w14:textId="77777777" w:rsidR="00954357" w:rsidRDefault="00954357">
      <w:pPr>
        <w:pStyle w:val="BodyText"/>
        <w:spacing w:before="6"/>
        <w:rPr>
          <w:sz w:val="21"/>
        </w:rPr>
      </w:pPr>
    </w:p>
    <w:bookmarkStart w:id="102" w:name="_Toc71048187"/>
    <w:bookmarkStart w:id="103" w:name="_Toc71048277"/>
    <w:bookmarkStart w:id="104" w:name="_Toc151555535"/>
    <w:p w14:paraId="5B3207D6" w14:textId="77777777" w:rsidR="00954357" w:rsidRDefault="005D1EB8" w:rsidP="003A446E">
      <w:pPr>
        <w:pStyle w:val="Heading1"/>
        <w:rPr>
          <w:rFonts w:ascii="Cambria"/>
          <w:b w:val="0"/>
          <w:sz w:val="52"/>
        </w:rPr>
      </w:pPr>
      <w:r>
        <w:rPr>
          <w:b w:val="0"/>
          <w:noProof/>
          <w:sz w:val="22"/>
        </w:rPr>
        <mc:AlternateContent>
          <mc:Choice Requires="wps">
            <w:drawing>
              <wp:anchor distT="0" distB="0" distL="0" distR="0" simplePos="0" relativeHeight="251760640" behindDoc="1" locked="0" layoutInCell="1" allowOverlap="1" wp14:anchorId="3286CF03" wp14:editId="78C07AFB">
                <wp:simplePos x="0" y="0"/>
                <wp:positionH relativeFrom="page">
                  <wp:posOffset>896620</wp:posOffset>
                </wp:positionH>
                <wp:positionV relativeFrom="paragraph">
                  <wp:posOffset>511175</wp:posOffset>
                </wp:positionV>
                <wp:extent cx="6209665" cy="1270"/>
                <wp:effectExtent l="0" t="0" r="0" b="0"/>
                <wp:wrapTopAndBottom/>
                <wp:docPr id="283" name="Freeform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182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F781C8" id="Freeform 142" o:spid="_x0000_s1026" style="position:absolute;margin-left:70.6pt;margin-top:40.25pt;width:488.95pt;height:.1pt;z-index:-25155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" path="m,l9779,e" filled="f" strokeweight="1.44pt">
                <v:path arrowok="t" o:connecttype="custom" o:connectlocs="0,0;6209665,0" o:connectangles="0,0"/>
                <w10:wrap type="topAndBottom" anchorx="page"/>
              </v:shape>
            </w:pict>
          </mc:Fallback>
        </mc:AlternateContent>
      </w:r>
      <w:r w:rsidR="00DD1A20">
        <w:rPr>
          <w:rFonts w:ascii="Cambria"/>
          <w:sz w:val="52"/>
        </w:rPr>
        <w:t>Chapter</w:t>
      </w:r>
      <w:r w:rsidR="00DD1A20">
        <w:rPr>
          <w:rFonts w:ascii="Cambria"/>
          <w:spacing w:val="-3"/>
          <w:sz w:val="52"/>
        </w:rPr>
        <w:t xml:space="preserve"> </w:t>
      </w:r>
      <w:r w:rsidR="00DD1A20">
        <w:rPr>
          <w:rFonts w:ascii="Cambria"/>
          <w:sz w:val="52"/>
        </w:rPr>
        <w:t>3:</w:t>
      </w:r>
      <w:r w:rsidR="00DD1A20">
        <w:rPr>
          <w:rFonts w:ascii="Cambria"/>
          <w:sz w:val="52"/>
        </w:rPr>
        <w:tab/>
        <w:t>Session Manager</w:t>
      </w:r>
      <w:r w:rsidR="00DD1A20">
        <w:rPr>
          <w:rFonts w:ascii="Cambria"/>
          <w:spacing w:val="-4"/>
          <w:sz w:val="52"/>
        </w:rPr>
        <w:t xml:space="preserve"> </w:t>
      </w:r>
      <w:r w:rsidR="00DD1A20">
        <w:rPr>
          <w:rFonts w:ascii="Cambria"/>
          <w:sz w:val="52"/>
        </w:rPr>
        <w:t>Status</w:t>
      </w:r>
      <w:bookmarkEnd w:id="102"/>
      <w:bookmarkEnd w:id="103"/>
      <w:bookmarkEnd w:id="104"/>
    </w:p>
    <w:p w14:paraId="2963790E" w14:textId="77777777" w:rsidR="00954357" w:rsidRDefault="00954357">
      <w:pPr>
        <w:pStyle w:val="BodyText"/>
        <w:rPr>
          <w:rFonts w:ascii="Cambria"/>
          <w:b/>
          <w:sz w:val="20"/>
        </w:rPr>
      </w:pPr>
    </w:p>
    <w:p w14:paraId="6827DF88" w14:textId="77777777" w:rsidR="00954357" w:rsidRDefault="00954357">
      <w:pPr>
        <w:pStyle w:val="BodyText"/>
        <w:spacing w:before="1"/>
        <w:rPr>
          <w:rFonts w:ascii="Cambria"/>
          <w:b/>
          <w:sz w:val="18"/>
        </w:rPr>
      </w:pPr>
    </w:p>
    <w:p w14:paraId="5CB74F41" w14:textId="77777777" w:rsidR="00954357" w:rsidRDefault="00DD1A20">
      <w:pPr>
        <w:pStyle w:val="BodyText"/>
        <w:spacing w:before="1"/>
        <w:ind w:left="300" w:right="634"/>
        <w:jc w:val="both"/>
      </w:pPr>
      <w:r>
        <w:t>All the Session Manager status data appears on the Session Manager dashboard GUI. All the data which appears on the GUI and is retrieved from the web service is from a System Manager cache. The cache is updated every two minutes for "Core" SMs and every five minutes for every Branch SM.</w:t>
      </w:r>
    </w:p>
    <w:p w14:paraId="7F684B33" w14:textId="77777777" w:rsidR="00954357" w:rsidRDefault="00954357">
      <w:pPr>
        <w:pStyle w:val="BodyText"/>
      </w:pPr>
    </w:p>
    <w:p w14:paraId="5F19D485" w14:textId="77777777" w:rsidR="00954357" w:rsidRDefault="00954357">
      <w:pPr>
        <w:pStyle w:val="BodyText"/>
        <w:spacing w:before="6"/>
        <w:rPr>
          <w:sz w:val="17"/>
        </w:rPr>
      </w:pPr>
    </w:p>
    <w:p w14:paraId="7CFAC8DB" w14:textId="77777777" w:rsidR="00954357" w:rsidRDefault="00DD1A20">
      <w:pPr>
        <w:pStyle w:val="Heading2"/>
        <w:tabs>
          <w:tab w:val="left" w:pos="10050"/>
        </w:tabs>
        <w:rPr>
          <w:u w:val="none"/>
        </w:rPr>
      </w:pPr>
      <w:bookmarkStart w:id="105" w:name="_Toc71048188"/>
      <w:bookmarkStart w:id="106" w:name="_Toc71048278"/>
      <w:bookmarkStart w:id="107" w:name="_Toc151555536"/>
      <w:r>
        <w:t>Get a single SM status by ID or</w:t>
      </w:r>
      <w:r>
        <w:rPr>
          <w:spacing w:val="-12"/>
        </w:rPr>
        <w:t xml:space="preserve"> </w:t>
      </w:r>
      <w:r>
        <w:t>name</w:t>
      </w:r>
      <w:bookmarkEnd w:id="105"/>
      <w:bookmarkEnd w:id="106"/>
      <w:bookmarkEnd w:id="107"/>
      <w:r>
        <w:tab/>
      </w:r>
    </w:p>
    <w:p w14:paraId="3BF871E5" w14:textId="77777777" w:rsidR="00954357" w:rsidRDefault="00954357">
      <w:pPr>
        <w:pStyle w:val="BodyText"/>
        <w:rPr>
          <w:rFonts w:ascii="Cambria"/>
          <w:b/>
          <w:sz w:val="20"/>
        </w:rPr>
      </w:pPr>
    </w:p>
    <w:p w14:paraId="45362D3E" w14:textId="77777777" w:rsidR="00954357" w:rsidRDefault="00954357">
      <w:pPr>
        <w:pStyle w:val="BodyText"/>
        <w:spacing w:before="6"/>
        <w:rPr>
          <w:rFonts w:ascii="Cambria"/>
          <w:b/>
          <w:sz w:val="25"/>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9"/>
        <w:gridCol w:w="8370"/>
      </w:tblGrid>
      <w:tr w:rsidR="00954357" w14:paraId="259E11E3" w14:textId="77777777">
        <w:trPr>
          <w:trHeight w:val="1276"/>
        </w:trPr>
        <w:tc>
          <w:tcPr>
            <w:tcW w:w="1459" w:type="dxa"/>
          </w:tcPr>
          <w:p w14:paraId="4A726F33" w14:textId="77777777" w:rsidR="00954357" w:rsidRDefault="00DD1A20">
            <w:pPr>
              <w:pStyle w:val="TableParagraph"/>
              <w:spacing w:before="116"/>
            </w:pPr>
            <w:r>
              <w:t>Request</w:t>
            </w:r>
          </w:p>
        </w:tc>
        <w:tc>
          <w:tcPr>
            <w:tcW w:w="8370" w:type="dxa"/>
          </w:tcPr>
          <w:p w14:paraId="2320E2E7" w14:textId="77777777" w:rsidR="00954357" w:rsidRDefault="00DD1A20">
            <w:pPr>
              <w:pStyle w:val="TableParagraph"/>
              <w:spacing w:before="4"/>
              <w:ind w:left="105"/>
              <w:rPr>
                <w:rFonts w:ascii="Courier New"/>
              </w:rPr>
            </w:pPr>
            <w:r>
              <w:rPr>
                <w:rFonts w:ascii="Courier New"/>
              </w:rPr>
              <w:t>GET https://{fqdn}/ASM/ws/asmstatuses/{id}</w:t>
            </w:r>
          </w:p>
          <w:p w14:paraId="3FAD768F" w14:textId="77777777" w:rsidR="00954357" w:rsidRDefault="00DD1A20">
            <w:pPr>
              <w:pStyle w:val="TableParagraph"/>
              <w:ind w:left="105"/>
              <w:rPr>
                <w:rFonts w:ascii="Courier New"/>
              </w:rPr>
            </w:pPr>
            <w:r>
              <w:rPr>
                <w:rFonts w:ascii="Courier New"/>
              </w:rPr>
              <w:t>GET https://{fqdn}/ASM/ws/asmstatuses/name/{name}</w:t>
            </w:r>
          </w:p>
          <w:p w14:paraId="7CAA2017" w14:textId="77777777" w:rsidR="00954357" w:rsidRDefault="00DD1A20">
            <w:pPr>
              <w:pStyle w:val="TableParagraph"/>
              <w:spacing w:before="113"/>
              <w:ind w:left="105" w:right="673"/>
            </w:pPr>
            <w:r>
              <w:t>id is the numeric surrogate id, which is the last value of the self-reference URI or "id" element. Use of {name} must be preferred.</w:t>
            </w:r>
          </w:p>
        </w:tc>
      </w:tr>
      <w:tr w:rsidR="00954357" w14:paraId="4F7E5259" w14:textId="77777777">
        <w:trPr>
          <w:trHeight w:val="777"/>
        </w:trPr>
        <w:tc>
          <w:tcPr>
            <w:tcW w:w="1459" w:type="dxa"/>
          </w:tcPr>
          <w:p w14:paraId="3C20EAEF" w14:textId="77777777" w:rsidR="00954357" w:rsidRDefault="00DD1A20">
            <w:pPr>
              <w:pStyle w:val="TableParagraph"/>
              <w:spacing w:before="116"/>
              <w:ind w:right="592"/>
            </w:pPr>
            <w:r>
              <w:t>Request Content</w:t>
            </w:r>
          </w:p>
        </w:tc>
        <w:tc>
          <w:tcPr>
            <w:tcW w:w="8370" w:type="dxa"/>
          </w:tcPr>
          <w:p w14:paraId="55E1B8E0" w14:textId="77777777" w:rsidR="00954357" w:rsidRDefault="00DD1A20">
            <w:pPr>
              <w:pStyle w:val="TableParagraph"/>
              <w:spacing w:before="116"/>
              <w:ind w:left="105"/>
            </w:pPr>
            <w:r>
              <w:t>None.</w:t>
            </w:r>
          </w:p>
        </w:tc>
      </w:tr>
      <w:tr w:rsidR="00954357" w14:paraId="1CB3CCA3" w14:textId="77777777">
        <w:trPr>
          <w:trHeight w:val="777"/>
        </w:trPr>
        <w:tc>
          <w:tcPr>
            <w:tcW w:w="1459" w:type="dxa"/>
          </w:tcPr>
          <w:p w14:paraId="3C2A0C87" w14:textId="77777777" w:rsidR="00954357" w:rsidRDefault="00DD1A20">
            <w:pPr>
              <w:pStyle w:val="TableParagraph"/>
              <w:spacing w:before="116"/>
              <w:ind w:right="464"/>
            </w:pPr>
            <w:r>
              <w:t>Response Content</w:t>
            </w:r>
          </w:p>
        </w:tc>
        <w:tc>
          <w:tcPr>
            <w:tcW w:w="8370" w:type="dxa"/>
          </w:tcPr>
          <w:p w14:paraId="342F7BF9" w14:textId="77777777" w:rsidR="00954357" w:rsidRDefault="00DD1A20">
            <w:pPr>
              <w:pStyle w:val="TableParagraph"/>
              <w:spacing w:before="116"/>
              <w:ind w:left="105"/>
            </w:pPr>
            <w:r>
              <w:t xml:space="preserve">See </w:t>
            </w:r>
            <w:hyperlink w:anchor="_bookmark45" w:history="1">
              <w:r>
                <w:rPr>
                  <w:color w:val="0000FF"/>
                  <w:u w:val="single" w:color="0000FF"/>
                </w:rPr>
                <w:t>SM Status response</w:t>
              </w:r>
              <w:r>
                <w:t xml:space="preserve">. </w:t>
              </w:r>
            </w:hyperlink>
            <w:r>
              <w:t>Note that updatedatetime varies with &lt; smstatuses&gt; element.</w:t>
            </w:r>
          </w:p>
        </w:tc>
      </w:tr>
      <w:tr w:rsidR="00954357" w14:paraId="63B6E7D1" w14:textId="77777777">
        <w:trPr>
          <w:trHeight w:val="777"/>
        </w:trPr>
        <w:tc>
          <w:tcPr>
            <w:tcW w:w="1459" w:type="dxa"/>
          </w:tcPr>
          <w:p w14:paraId="38BE4023" w14:textId="77777777" w:rsidR="00954357" w:rsidRDefault="00DD1A20">
            <w:pPr>
              <w:pStyle w:val="TableParagraph"/>
              <w:spacing w:before="116"/>
              <w:ind w:right="464"/>
            </w:pPr>
            <w:r>
              <w:t>Response Errors</w:t>
            </w:r>
          </w:p>
        </w:tc>
        <w:tc>
          <w:tcPr>
            <w:tcW w:w="8370" w:type="dxa"/>
          </w:tcPr>
          <w:p w14:paraId="75AF5E05" w14:textId="77777777" w:rsidR="00954357" w:rsidRDefault="00DD1A20">
            <w:pPr>
              <w:pStyle w:val="TableParagraph"/>
              <w:spacing w:before="116"/>
              <w:ind w:left="105"/>
            </w:pPr>
            <w:r>
              <w:t>404: Not Found</w:t>
            </w:r>
          </w:p>
        </w:tc>
      </w:tr>
    </w:tbl>
    <w:p w14:paraId="7AE81C75" w14:textId="77777777" w:rsidR="00954357" w:rsidRDefault="00954357">
      <w:pPr>
        <w:pStyle w:val="BodyText"/>
        <w:rPr>
          <w:rFonts w:ascii="Cambria"/>
          <w:b/>
          <w:sz w:val="20"/>
        </w:rPr>
      </w:pPr>
    </w:p>
    <w:p w14:paraId="3598A50C" w14:textId="77777777" w:rsidR="00954357" w:rsidRDefault="00DD1A20">
      <w:pPr>
        <w:pStyle w:val="Heading2"/>
        <w:tabs>
          <w:tab w:val="left" w:pos="10050"/>
        </w:tabs>
        <w:spacing w:before="244"/>
        <w:rPr>
          <w:u w:val="none"/>
        </w:rPr>
      </w:pPr>
      <w:bookmarkStart w:id="108" w:name="_Toc71048189"/>
      <w:bookmarkStart w:id="109" w:name="_Toc71048279"/>
      <w:bookmarkStart w:id="110" w:name="_Toc151555537"/>
      <w:r>
        <w:t>Query SM</w:t>
      </w:r>
      <w:r>
        <w:rPr>
          <w:spacing w:val="-9"/>
        </w:rPr>
        <w:t xml:space="preserve"> </w:t>
      </w:r>
      <w:r>
        <w:t>Status</w:t>
      </w:r>
      <w:bookmarkEnd w:id="108"/>
      <w:bookmarkEnd w:id="109"/>
      <w:bookmarkEnd w:id="110"/>
      <w:r>
        <w:tab/>
      </w:r>
    </w:p>
    <w:p w14:paraId="3C00909B" w14:textId="77777777" w:rsidR="00954357" w:rsidRDefault="00954357">
      <w:pPr>
        <w:pStyle w:val="BodyText"/>
        <w:rPr>
          <w:rFonts w:ascii="Cambria"/>
          <w:b/>
          <w:sz w:val="20"/>
        </w:rPr>
      </w:pPr>
    </w:p>
    <w:p w14:paraId="7CB85C94" w14:textId="77777777" w:rsidR="00954357" w:rsidRDefault="00954357">
      <w:pPr>
        <w:pStyle w:val="BodyText"/>
        <w:spacing w:before="8"/>
        <w:rPr>
          <w:rFonts w:ascii="Cambria"/>
          <w:b/>
          <w:sz w:val="25"/>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39"/>
        <w:gridCol w:w="8190"/>
      </w:tblGrid>
      <w:tr w:rsidR="00954357" w14:paraId="5A3E1BBB" w14:textId="77777777">
        <w:trPr>
          <w:trHeight w:val="508"/>
        </w:trPr>
        <w:tc>
          <w:tcPr>
            <w:tcW w:w="1639" w:type="dxa"/>
          </w:tcPr>
          <w:p w14:paraId="47C4848A" w14:textId="77777777" w:rsidR="00954357" w:rsidRDefault="00DD1A20">
            <w:pPr>
              <w:pStyle w:val="TableParagraph"/>
              <w:spacing w:before="116"/>
            </w:pPr>
            <w:r>
              <w:t>Request</w:t>
            </w:r>
          </w:p>
        </w:tc>
        <w:tc>
          <w:tcPr>
            <w:tcW w:w="8190" w:type="dxa"/>
          </w:tcPr>
          <w:p w14:paraId="591D75D4" w14:textId="77777777" w:rsidR="00954357" w:rsidRDefault="00DD1A20">
            <w:pPr>
              <w:pStyle w:val="TableParagraph"/>
              <w:spacing w:before="124"/>
              <w:ind w:left="105"/>
              <w:rPr>
                <w:rFonts w:ascii="Courier New"/>
              </w:rPr>
            </w:pPr>
            <w:r>
              <w:rPr>
                <w:rFonts w:ascii="Courier New"/>
              </w:rPr>
              <w:t>GET https://{fqdn}/ASM/ws/asmstatuses</w:t>
            </w:r>
          </w:p>
        </w:tc>
      </w:tr>
      <w:tr w:rsidR="00954357" w14:paraId="4CFF3899" w14:textId="77777777">
        <w:trPr>
          <w:trHeight w:val="1841"/>
        </w:trPr>
        <w:tc>
          <w:tcPr>
            <w:tcW w:w="1639" w:type="dxa"/>
          </w:tcPr>
          <w:p w14:paraId="1BBACD59" w14:textId="77777777" w:rsidR="00954357" w:rsidRDefault="00DD1A20">
            <w:pPr>
              <w:pStyle w:val="TableParagraph"/>
              <w:spacing w:before="116"/>
              <w:ind w:right="130"/>
            </w:pPr>
            <w:r>
              <w:t>Optional Query Parameters</w:t>
            </w:r>
          </w:p>
        </w:tc>
        <w:tc>
          <w:tcPr>
            <w:tcW w:w="8190" w:type="dxa"/>
          </w:tcPr>
          <w:p w14:paraId="68647ED6" w14:textId="77777777" w:rsidR="00954357" w:rsidRDefault="00DD1A20">
            <w:pPr>
              <w:pStyle w:val="TableParagraph"/>
              <w:ind w:left="105" w:right="769"/>
            </w:pPr>
            <w:r>
              <w:t>offset: Starts record number to return and allows chunking of large data sets. lmit: Returns number of query records. Maximum is 100 if not in brief format. For example,</w:t>
            </w:r>
          </w:p>
          <w:p w14:paraId="7262B7B9" w14:textId="77777777" w:rsidR="00954357" w:rsidRDefault="00DD1A20">
            <w:pPr>
              <w:pStyle w:val="TableParagraph"/>
              <w:spacing w:before="4" w:line="245" w:lineRule="exact"/>
              <w:ind w:left="105"/>
              <w:rPr>
                <w:rFonts w:ascii="Courier New"/>
              </w:rPr>
            </w:pPr>
            <w:r>
              <w:rPr>
                <w:rFonts w:ascii="Courier New"/>
              </w:rPr>
              <w:t>.../ASM/ws/asmstatuses?limit=50</w:t>
            </w:r>
          </w:p>
          <w:p w14:paraId="502F2832" w14:textId="77777777" w:rsidR="00954357" w:rsidRDefault="00DD1A20">
            <w:pPr>
              <w:pStyle w:val="TableParagraph"/>
              <w:spacing w:line="264" w:lineRule="exact"/>
              <w:ind w:left="105"/>
            </w:pPr>
            <w:r>
              <w:t>brief: Returns URI references only, as in "brief listing". For example,</w:t>
            </w:r>
          </w:p>
          <w:p w14:paraId="3C25E6E6" w14:textId="77777777" w:rsidR="00954357" w:rsidRDefault="00DD1A20">
            <w:pPr>
              <w:pStyle w:val="TableParagraph"/>
              <w:spacing w:before="8" w:line="246" w:lineRule="exact"/>
              <w:ind w:left="105"/>
              <w:rPr>
                <w:rFonts w:ascii="Courier New"/>
              </w:rPr>
            </w:pPr>
            <w:r>
              <w:rPr>
                <w:rFonts w:ascii="Courier New"/>
              </w:rPr>
              <w:t>.../ASM/ws/asmstatuses?brief=true &amp;name=&lt;value&gt;</w:t>
            </w:r>
          </w:p>
          <w:p w14:paraId="1517CC24" w14:textId="77777777" w:rsidR="00954357" w:rsidRDefault="00DD1A20">
            <w:pPr>
              <w:pStyle w:val="TableParagraph"/>
              <w:spacing w:line="248" w:lineRule="exact"/>
              <w:ind w:left="105"/>
            </w:pPr>
            <w:r>
              <w:t>Where, &lt;value&gt; is matched exactly against Session Manager name.</w:t>
            </w:r>
          </w:p>
        </w:tc>
      </w:tr>
      <w:tr w:rsidR="00954357" w14:paraId="0A974B2E" w14:textId="77777777">
        <w:trPr>
          <w:trHeight w:val="1074"/>
        </w:trPr>
        <w:tc>
          <w:tcPr>
            <w:tcW w:w="1639" w:type="dxa"/>
          </w:tcPr>
          <w:p w14:paraId="762B3645" w14:textId="77777777" w:rsidR="00954357" w:rsidRDefault="00DD1A20">
            <w:pPr>
              <w:pStyle w:val="TableParagraph"/>
              <w:ind w:right="130"/>
            </w:pPr>
            <w:r>
              <w:t>Optional Query Filtering and Sort</w:t>
            </w:r>
          </w:p>
          <w:p w14:paraId="72CDFC76" w14:textId="77777777" w:rsidR="00954357" w:rsidRDefault="00DD1A20">
            <w:pPr>
              <w:pStyle w:val="TableParagraph"/>
              <w:spacing w:line="252" w:lineRule="exact"/>
            </w:pPr>
            <w:r>
              <w:t>Parameters</w:t>
            </w:r>
          </w:p>
        </w:tc>
        <w:tc>
          <w:tcPr>
            <w:tcW w:w="8190" w:type="dxa"/>
          </w:tcPr>
          <w:p w14:paraId="635B1D65" w14:textId="77777777" w:rsidR="00954357" w:rsidRDefault="00DD1A20">
            <w:pPr>
              <w:pStyle w:val="TableParagraph"/>
              <w:spacing w:line="265" w:lineRule="exact"/>
              <w:ind w:left="105"/>
            </w:pPr>
            <w:r>
              <w:t>&amp;smType=SM or &amp;smType=BSM: Filters on Session Manager type.</w:t>
            </w:r>
          </w:p>
          <w:p w14:paraId="3983A680" w14:textId="77777777" w:rsidR="00954357" w:rsidRDefault="00DD1A20">
            <w:pPr>
              <w:pStyle w:val="TableParagraph"/>
              <w:ind w:left="105" w:right="113"/>
            </w:pPr>
            <w:r>
              <w:t>Only a single sort parameter is supported, the default is the SM Instance id. For example, &amp;sort=name or &amp;sort=smType</w:t>
            </w:r>
          </w:p>
        </w:tc>
      </w:tr>
      <w:tr w:rsidR="00954357" w14:paraId="18E03517" w14:textId="77777777">
        <w:trPr>
          <w:trHeight w:val="777"/>
        </w:trPr>
        <w:tc>
          <w:tcPr>
            <w:tcW w:w="1639" w:type="dxa"/>
          </w:tcPr>
          <w:p w14:paraId="692BCC8B" w14:textId="77777777" w:rsidR="00954357" w:rsidRDefault="00DD1A20">
            <w:pPr>
              <w:pStyle w:val="TableParagraph"/>
              <w:spacing w:before="116"/>
              <w:ind w:right="772"/>
            </w:pPr>
            <w:r>
              <w:t>Request Content</w:t>
            </w:r>
          </w:p>
        </w:tc>
        <w:tc>
          <w:tcPr>
            <w:tcW w:w="8190" w:type="dxa"/>
          </w:tcPr>
          <w:p w14:paraId="5052F079" w14:textId="77777777" w:rsidR="00954357" w:rsidRDefault="00DD1A20">
            <w:pPr>
              <w:pStyle w:val="TableParagraph"/>
              <w:spacing w:before="116"/>
              <w:ind w:left="105"/>
            </w:pPr>
            <w:r>
              <w:t>None.</w:t>
            </w:r>
          </w:p>
        </w:tc>
      </w:tr>
    </w:tbl>
    <w:p w14:paraId="6C6172BE" w14:textId="77777777" w:rsidR="00954357" w:rsidRDefault="00954357">
      <w:pPr>
        <w:sectPr w:rsidR="00954357" w:rsidSect="00CC6B40">
          <w:headerReference w:type="default" r:id="rId42"/>
          <w:footerReference w:type="default" r:id="rId43"/>
          <w:pgSz w:w="12240" w:h="15840"/>
          <w:pgMar w:top="1180" w:right="860" w:bottom="700" w:left="1140" w:header="883" w:footer="720" w:gutter="0"/>
          <w:cols w:space="720"/>
          <w:docGrid w:linePitch="299"/>
        </w:sectPr>
      </w:pPr>
    </w:p>
    <w:p w14:paraId="717BD67C" w14:textId="77777777" w:rsidR="00954357" w:rsidRDefault="00954357">
      <w:pPr>
        <w:pStyle w:val="BodyText"/>
        <w:spacing w:before="7" w:after="1"/>
        <w:rPr>
          <w:rFonts w:ascii="Cambria"/>
          <w:b/>
          <w:sz w:val="20"/>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39"/>
        <w:gridCol w:w="8190"/>
      </w:tblGrid>
      <w:tr w:rsidR="00954357" w14:paraId="15880307" w14:textId="77777777">
        <w:trPr>
          <w:trHeight w:val="777"/>
        </w:trPr>
        <w:tc>
          <w:tcPr>
            <w:tcW w:w="1639" w:type="dxa"/>
          </w:tcPr>
          <w:p w14:paraId="36E04FCE" w14:textId="77777777" w:rsidR="00954357" w:rsidRDefault="00DD1A20">
            <w:pPr>
              <w:pStyle w:val="TableParagraph"/>
              <w:spacing w:before="117"/>
              <w:ind w:right="644"/>
            </w:pPr>
            <w:r>
              <w:t>Response Content</w:t>
            </w:r>
          </w:p>
        </w:tc>
        <w:tc>
          <w:tcPr>
            <w:tcW w:w="8190" w:type="dxa"/>
          </w:tcPr>
          <w:p w14:paraId="566255F2" w14:textId="77777777" w:rsidR="00954357" w:rsidRDefault="00DD1A20">
            <w:pPr>
              <w:pStyle w:val="TableParagraph"/>
              <w:spacing w:before="117"/>
              <w:ind w:left="105" w:right="837"/>
            </w:pPr>
            <w:r>
              <w:t xml:space="preserve">See </w:t>
            </w:r>
            <w:hyperlink w:anchor="_bookmark45" w:history="1">
              <w:r>
                <w:rPr>
                  <w:color w:val="0000FF"/>
                  <w:u w:val="single" w:color="0000FF"/>
                </w:rPr>
                <w:t>SM Status response</w:t>
              </w:r>
              <w:r>
                <w:t xml:space="preserve">. </w:t>
              </w:r>
            </w:hyperlink>
            <w:r>
              <w:t>Total number of records will be indicated in the "count" attribute within the &lt;smstatuses&gt; element.</w:t>
            </w:r>
          </w:p>
        </w:tc>
      </w:tr>
      <w:tr w:rsidR="00954357" w14:paraId="41ECD8ED" w14:textId="77777777">
        <w:trPr>
          <w:trHeight w:val="897"/>
        </w:trPr>
        <w:tc>
          <w:tcPr>
            <w:tcW w:w="1639" w:type="dxa"/>
          </w:tcPr>
          <w:p w14:paraId="1DE8DC6A" w14:textId="77777777" w:rsidR="00954357" w:rsidRDefault="00DD1A20">
            <w:pPr>
              <w:pStyle w:val="TableParagraph"/>
              <w:spacing w:before="116"/>
              <w:ind w:right="644"/>
            </w:pPr>
            <w:r>
              <w:t>Response Errors</w:t>
            </w:r>
          </w:p>
        </w:tc>
        <w:tc>
          <w:tcPr>
            <w:tcW w:w="8190" w:type="dxa"/>
          </w:tcPr>
          <w:p w14:paraId="095CA32E" w14:textId="77777777" w:rsidR="00954357" w:rsidRDefault="00DD1A20">
            <w:pPr>
              <w:pStyle w:val="TableParagraph"/>
              <w:spacing w:before="15" w:line="388" w:lineRule="exact"/>
              <w:ind w:left="105" w:right="1785"/>
            </w:pPr>
            <w:r>
              <w:t>400: Bad Request. It can occur for invalid query or sort parameter. 404: Not Found</w:t>
            </w:r>
          </w:p>
        </w:tc>
      </w:tr>
    </w:tbl>
    <w:p w14:paraId="364AE54C" w14:textId="77777777" w:rsidR="00954357" w:rsidRDefault="00954357">
      <w:pPr>
        <w:pStyle w:val="BodyText"/>
        <w:rPr>
          <w:rFonts w:ascii="Cambria"/>
          <w:b/>
          <w:sz w:val="20"/>
        </w:rPr>
      </w:pPr>
    </w:p>
    <w:p w14:paraId="724B6F58" w14:textId="77777777" w:rsidR="00954357" w:rsidRDefault="00DD1A20">
      <w:pPr>
        <w:pStyle w:val="Heading2"/>
        <w:tabs>
          <w:tab w:val="left" w:pos="10050"/>
        </w:tabs>
        <w:spacing w:before="244"/>
        <w:rPr>
          <w:u w:val="none"/>
        </w:rPr>
      </w:pPr>
      <w:bookmarkStart w:id="111" w:name="_Toc71048190"/>
      <w:bookmarkStart w:id="112" w:name="_Toc71048280"/>
      <w:bookmarkStart w:id="113" w:name="_Toc151555538"/>
      <w:r>
        <w:t>Change SM Deny New Service</w:t>
      </w:r>
      <w:r>
        <w:rPr>
          <w:spacing w:val="-12"/>
        </w:rPr>
        <w:t xml:space="preserve"> </w:t>
      </w:r>
      <w:r>
        <w:t>state</w:t>
      </w:r>
      <w:bookmarkEnd w:id="111"/>
      <w:bookmarkEnd w:id="112"/>
      <w:bookmarkEnd w:id="113"/>
      <w:r>
        <w:tab/>
      </w:r>
    </w:p>
    <w:p w14:paraId="52FB81E5" w14:textId="77777777" w:rsidR="00954357" w:rsidRDefault="00DD1A20">
      <w:pPr>
        <w:pStyle w:val="BodyText"/>
        <w:spacing w:before="144"/>
        <w:ind w:left="300"/>
      </w:pPr>
      <w:r>
        <w:t>The two request type</w:t>
      </w:r>
      <w:r w:rsidR="002012CC">
        <w:t>s</w:t>
      </w:r>
      <w:r>
        <w:t xml:space="preserve"> to handle new SIP service request are as follows:</w:t>
      </w:r>
    </w:p>
    <w:p w14:paraId="15B32302" w14:textId="77777777" w:rsidR="00954357" w:rsidRDefault="00DD1A20">
      <w:pPr>
        <w:pStyle w:val="ListParagraph"/>
        <w:numPr>
          <w:ilvl w:val="1"/>
          <w:numId w:val="13"/>
        </w:numPr>
        <w:tabs>
          <w:tab w:val="left" w:pos="1020"/>
          <w:tab w:val="left" w:pos="1021"/>
        </w:tabs>
        <w:spacing w:before="120"/>
        <w:ind w:hanging="361"/>
        <w:rPr>
          <w:rFonts w:ascii="Symbol" w:hAnsi="Symbol"/>
        </w:rPr>
      </w:pPr>
      <w:r>
        <w:t>True: SM denies any new SIP service</w:t>
      </w:r>
      <w:r>
        <w:rPr>
          <w:spacing w:val="-3"/>
        </w:rPr>
        <w:t xml:space="preserve"> </w:t>
      </w:r>
      <w:r>
        <w:t>requests</w:t>
      </w:r>
    </w:p>
    <w:p w14:paraId="1452BE06" w14:textId="77777777" w:rsidR="00954357" w:rsidRDefault="00DD1A20">
      <w:pPr>
        <w:pStyle w:val="ListParagraph"/>
        <w:numPr>
          <w:ilvl w:val="1"/>
          <w:numId w:val="13"/>
        </w:numPr>
        <w:tabs>
          <w:tab w:val="left" w:pos="1020"/>
          <w:tab w:val="left" w:pos="1021"/>
        </w:tabs>
        <w:spacing w:before="3" w:line="237" w:lineRule="auto"/>
        <w:ind w:right="761"/>
        <w:rPr>
          <w:rFonts w:ascii="Symbol" w:hAnsi="Symbol"/>
        </w:rPr>
      </w:pPr>
      <w:r>
        <w:t>False: SM accepts and handles New Service SIP requests. This is only effective if the SM can be connected to and is operational and is not in Maintenance</w:t>
      </w:r>
      <w:r>
        <w:rPr>
          <w:spacing w:val="-6"/>
        </w:rPr>
        <w:t xml:space="preserve"> </w:t>
      </w:r>
      <w:r>
        <w:t>Mode.</w:t>
      </w:r>
    </w:p>
    <w:p w14:paraId="4550ABCB" w14:textId="77777777" w:rsidR="00954357" w:rsidRDefault="00DD1A20">
      <w:pPr>
        <w:pStyle w:val="BodyText"/>
        <w:spacing w:before="122"/>
        <w:ind w:left="300" w:right="674"/>
      </w:pPr>
      <w:r>
        <w:t>It is the responsibility of the client to check the "connected" state and validate the desired state change occurring with subsequent calls. The request is made to the SM asynchronously and might take a few seconds to take effect.</w:t>
      </w:r>
    </w:p>
    <w:p w14:paraId="42DB6CC1" w14:textId="77777777" w:rsidR="00954357" w:rsidRDefault="00954357">
      <w:pPr>
        <w:pStyle w:val="BodyText"/>
        <w:rPr>
          <w:sz w:val="20"/>
        </w:rPr>
      </w:pPr>
    </w:p>
    <w:p w14:paraId="76E7F211" w14:textId="77777777" w:rsidR="00954357" w:rsidRDefault="00954357">
      <w:pPr>
        <w:pStyle w:val="BodyText"/>
        <w:spacing w:before="12"/>
        <w:rPr>
          <w:sz w:val="21"/>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9"/>
        <w:gridCol w:w="8370"/>
      </w:tblGrid>
      <w:tr w:rsidR="00954357" w14:paraId="5DE80711" w14:textId="77777777">
        <w:trPr>
          <w:trHeight w:val="1355"/>
        </w:trPr>
        <w:tc>
          <w:tcPr>
            <w:tcW w:w="1459" w:type="dxa"/>
          </w:tcPr>
          <w:p w14:paraId="3B3E5ABB" w14:textId="77777777" w:rsidR="00954357" w:rsidRDefault="00DD1A20">
            <w:pPr>
              <w:pStyle w:val="TableParagraph"/>
              <w:spacing w:before="116"/>
            </w:pPr>
            <w:r>
              <w:t>Request</w:t>
            </w:r>
          </w:p>
        </w:tc>
        <w:tc>
          <w:tcPr>
            <w:tcW w:w="8370" w:type="dxa"/>
          </w:tcPr>
          <w:p w14:paraId="622B88C8" w14:textId="77777777" w:rsidR="00954357" w:rsidRDefault="00DD1A20">
            <w:pPr>
              <w:pStyle w:val="TableParagraph"/>
              <w:spacing w:before="124"/>
              <w:ind w:left="105"/>
              <w:rPr>
                <w:rFonts w:ascii="Courier New"/>
              </w:rPr>
            </w:pPr>
            <w:r>
              <w:rPr>
                <w:rFonts w:ascii="Courier New"/>
              </w:rPr>
              <w:t>POST</w:t>
            </w:r>
          </w:p>
          <w:p w14:paraId="3B2B3A1F" w14:textId="77777777" w:rsidR="00954357" w:rsidRDefault="00DD1A20">
            <w:pPr>
              <w:pStyle w:val="TableParagraph"/>
              <w:ind w:left="105"/>
              <w:rPr>
                <w:rFonts w:ascii="Courier New"/>
              </w:rPr>
            </w:pPr>
            <w:r>
              <w:rPr>
                <w:rFonts w:ascii="Courier New"/>
              </w:rPr>
              <w:t>https://{fqdn}/ASM/ws/asmstatuses/32567/denyNewService/true</w:t>
            </w:r>
          </w:p>
          <w:p w14:paraId="04618C76" w14:textId="77777777" w:rsidR="00954357" w:rsidRDefault="00DD1A20">
            <w:pPr>
              <w:pStyle w:val="TableParagraph"/>
              <w:spacing w:before="120"/>
              <w:ind w:left="105"/>
              <w:rPr>
                <w:rFonts w:ascii="Courier New"/>
              </w:rPr>
            </w:pPr>
            <w:r>
              <w:rPr>
                <w:rFonts w:ascii="Courier New"/>
              </w:rPr>
              <w:t>POST</w:t>
            </w:r>
          </w:p>
          <w:p w14:paraId="2D562C23" w14:textId="77777777" w:rsidR="00954357" w:rsidRDefault="00DD1A20">
            <w:pPr>
              <w:pStyle w:val="TableParagraph"/>
              <w:spacing w:before="1"/>
              <w:ind w:left="105"/>
              <w:rPr>
                <w:rFonts w:ascii="Courier New"/>
              </w:rPr>
            </w:pPr>
            <w:r>
              <w:rPr>
                <w:rFonts w:ascii="Courier New"/>
              </w:rPr>
              <w:t>https://{fqdn}/ASM/ws/asmstatuses/32567/denyNewService/false</w:t>
            </w:r>
          </w:p>
        </w:tc>
      </w:tr>
      <w:tr w:rsidR="00954357" w14:paraId="43262DE0" w14:textId="77777777">
        <w:trPr>
          <w:trHeight w:val="777"/>
        </w:trPr>
        <w:tc>
          <w:tcPr>
            <w:tcW w:w="1459" w:type="dxa"/>
          </w:tcPr>
          <w:p w14:paraId="2963F48A" w14:textId="77777777" w:rsidR="00954357" w:rsidRDefault="00DD1A20">
            <w:pPr>
              <w:pStyle w:val="TableParagraph"/>
              <w:spacing w:before="121" w:line="237" w:lineRule="auto"/>
              <w:ind w:right="592"/>
            </w:pPr>
            <w:r>
              <w:t>Request Content</w:t>
            </w:r>
          </w:p>
        </w:tc>
        <w:tc>
          <w:tcPr>
            <w:tcW w:w="8370" w:type="dxa"/>
          </w:tcPr>
          <w:p w14:paraId="7AA9120B" w14:textId="77777777" w:rsidR="00954357" w:rsidRDefault="00DD1A20">
            <w:pPr>
              <w:pStyle w:val="TableParagraph"/>
              <w:spacing w:before="119"/>
              <w:ind w:left="105"/>
            </w:pPr>
            <w:r>
              <w:t>None.</w:t>
            </w:r>
          </w:p>
        </w:tc>
      </w:tr>
      <w:tr w:rsidR="00954357" w14:paraId="335F4E50" w14:textId="77777777">
        <w:trPr>
          <w:trHeight w:val="777"/>
        </w:trPr>
        <w:tc>
          <w:tcPr>
            <w:tcW w:w="1459" w:type="dxa"/>
          </w:tcPr>
          <w:p w14:paraId="2ABACA36" w14:textId="77777777" w:rsidR="00954357" w:rsidRDefault="00DD1A20">
            <w:pPr>
              <w:pStyle w:val="TableParagraph"/>
              <w:spacing w:before="121" w:line="237" w:lineRule="auto"/>
              <w:ind w:right="464"/>
            </w:pPr>
            <w:r>
              <w:t>Response Content</w:t>
            </w:r>
          </w:p>
        </w:tc>
        <w:tc>
          <w:tcPr>
            <w:tcW w:w="8370" w:type="dxa"/>
          </w:tcPr>
          <w:p w14:paraId="5AEC394E" w14:textId="77777777" w:rsidR="00954357" w:rsidRDefault="00DD1A20">
            <w:pPr>
              <w:pStyle w:val="TableParagraph"/>
              <w:spacing w:before="119"/>
              <w:ind w:left="105"/>
            </w:pPr>
            <w:r>
              <w:t xml:space="preserve">See </w:t>
            </w:r>
            <w:hyperlink w:anchor="_bookmark45" w:history="1">
              <w:r>
                <w:rPr>
                  <w:color w:val="0000FF"/>
                  <w:u w:val="single" w:color="0000FF"/>
                </w:rPr>
                <w:t>SM Status response</w:t>
              </w:r>
              <w:r>
                <w:t>.</w:t>
              </w:r>
            </w:hyperlink>
          </w:p>
        </w:tc>
      </w:tr>
      <w:tr w:rsidR="00954357" w14:paraId="08B2E871" w14:textId="77777777">
        <w:trPr>
          <w:trHeight w:val="777"/>
        </w:trPr>
        <w:tc>
          <w:tcPr>
            <w:tcW w:w="1459" w:type="dxa"/>
          </w:tcPr>
          <w:p w14:paraId="6A4C18E5" w14:textId="77777777" w:rsidR="00954357" w:rsidRDefault="00DD1A20">
            <w:pPr>
              <w:pStyle w:val="TableParagraph"/>
              <w:spacing w:before="116"/>
              <w:ind w:right="464"/>
            </w:pPr>
            <w:r>
              <w:t>Response Errors</w:t>
            </w:r>
          </w:p>
        </w:tc>
        <w:tc>
          <w:tcPr>
            <w:tcW w:w="8370" w:type="dxa"/>
          </w:tcPr>
          <w:p w14:paraId="0463EE20" w14:textId="77777777" w:rsidR="00954357" w:rsidRDefault="00DD1A20">
            <w:pPr>
              <w:pStyle w:val="TableParagraph"/>
              <w:spacing w:before="116"/>
              <w:ind w:left="105"/>
            </w:pPr>
            <w:r>
              <w:t>404: Not Found</w:t>
            </w:r>
          </w:p>
        </w:tc>
      </w:tr>
    </w:tbl>
    <w:p w14:paraId="528BEDF9" w14:textId="77777777" w:rsidR="00954357" w:rsidRDefault="00954357">
      <w:pPr>
        <w:pStyle w:val="BodyText"/>
        <w:rPr>
          <w:sz w:val="20"/>
        </w:rPr>
      </w:pPr>
    </w:p>
    <w:p w14:paraId="5D3548C4" w14:textId="77777777" w:rsidR="00954357" w:rsidRDefault="00DD1A20">
      <w:pPr>
        <w:pStyle w:val="Heading2"/>
        <w:tabs>
          <w:tab w:val="left" w:pos="10050"/>
        </w:tabs>
        <w:spacing w:before="235"/>
        <w:rPr>
          <w:u w:val="none"/>
        </w:rPr>
      </w:pPr>
      <w:bookmarkStart w:id="114" w:name="_Toc71048191"/>
      <w:bookmarkStart w:id="115" w:name="_Toc71048281"/>
      <w:bookmarkStart w:id="116" w:name="_Toc151555539"/>
      <w:r>
        <w:t>Change SM Maintenance Mode</w:t>
      </w:r>
      <w:r>
        <w:rPr>
          <w:spacing w:val="-20"/>
        </w:rPr>
        <w:t xml:space="preserve"> </w:t>
      </w:r>
      <w:r>
        <w:t>State</w:t>
      </w:r>
      <w:bookmarkEnd w:id="114"/>
      <w:bookmarkEnd w:id="115"/>
      <w:bookmarkEnd w:id="116"/>
      <w:r>
        <w:tab/>
      </w:r>
    </w:p>
    <w:p w14:paraId="603562D7" w14:textId="77777777" w:rsidR="00954357" w:rsidRDefault="00DD1A20">
      <w:pPr>
        <w:pStyle w:val="BodyText"/>
        <w:spacing w:before="144"/>
        <w:ind w:left="300" w:right="317"/>
      </w:pPr>
      <w:r>
        <w:t xml:space="preserve">Session Manager can be put into Maintenance Mode prior to being provisioned or if the SM is not connected to the System Manager. The next successful connection made to the Session Manager will then force the SM into maintenance mode. Maintenance mode will change SIP processing state to Deny New Service true only if the SM &lt;connection&gt; value is true. Therefore, the best policy is to make the request and then make subsequent requests to </w:t>
      </w:r>
      <w:r w:rsidR="00E93625">
        <w:t>ensure</w:t>
      </w:r>
      <w:r>
        <w:t xml:space="preserve"> that that the valid state has been entered.</w:t>
      </w:r>
    </w:p>
    <w:p w14:paraId="7B1DB190" w14:textId="77777777" w:rsidR="00954357" w:rsidRDefault="00954357">
      <w:pPr>
        <w:pStyle w:val="BodyText"/>
        <w:rPr>
          <w:sz w:val="20"/>
        </w:rPr>
      </w:pPr>
    </w:p>
    <w:p w14:paraId="3D31CAE3" w14:textId="77777777" w:rsidR="00954357" w:rsidRDefault="00954357">
      <w:pPr>
        <w:pStyle w:val="BodyText"/>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9"/>
        <w:gridCol w:w="8370"/>
      </w:tblGrid>
      <w:tr w:rsidR="00954357" w14:paraId="0FDF75B5" w14:textId="77777777">
        <w:trPr>
          <w:trHeight w:val="985"/>
        </w:trPr>
        <w:tc>
          <w:tcPr>
            <w:tcW w:w="1459" w:type="dxa"/>
          </w:tcPr>
          <w:p w14:paraId="3A413DC2" w14:textId="77777777" w:rsidR="00954357" w:rsidRDefault="00DD1A20">
            <w:pPr>
              <w:pStyle w:val="TableParagraph"/>
              <w:spacing w:before="116"/>
            </w:pPr>
            <w:r>
              <w:t>Request</w:t>
            </w:r>
          </w:p>
        </w:tc>
        <w:tc>
          <w:tcPr>
            <w:tcW w:w="8370" w:type="dxa"/>
          </w:tcPr>
          <w:p w14:paraId="73EB0667" w14:textId="77777777" w:rsidR="00954357" w:rsidRDefault="00DD1A20">
            <w:pPr>
              <w:pStyle w:val="TableParagraph"/>
              <w:spacing w:before="123"/>
              <w:ind w:left="105"/>
              <w:rPr>
                <w:rFonts w:ascii="Courier New"/>
              </w:rPr>
            </w:pPr>
            <w:r>
              <w:rPr>
                <w:rFonts w:ascii="Courier New"/>
              </w:rPr>
              <w:t>POST</w:t>
            </w:r>
          </w:p>
          <w:p w14:paraId="1A618FD6" w14:textId="77777777" w:rsidR="00954357" w:rsidRDefault="00DD1A20">
            <w:pPr>
              <w:pStyle w:val="TableParagraph"/>
              <w:spacing w:before="1"/>
              <w:ind w:left="105"/>
              <w:rPr>
                <w:rFonts w:ascii="Courier New"/>
              </w:rPr>
            </w:pPr>
            <w:r>
              <w:rPr>
                <w:rFonts w:ascii="Courier New"/>
              </w:rPr>
              <w:t>https://{fqdn}/ASM/ws/asmstatuses/32567/maintenanceMode/true</w:t>
            </w:r>
          </w:p>
          <w:p w14:paraId="2BD7C64E" w14:textId="77777777" w:rsidR="00954357" w:rsidRDefault="00DD1A20">
            <w:pPr>
              <w:pStyle w:val="TableParagraph"/>
              <w:spacing w:before="118" w:line="225" w:lineRule="exact"/>
              <w:ind w:left="105"/>
              <w:rPr>
                <w:rFonts w:ascii="Courier New"/>
              </w:rPr>
            </w:pPr>
            <w:r>
              <w:rPr>
                <w:rFonts w:ascii="Courier New"/>
              </w:rPr>
              <w:t>POST</w:t>
            </w:r>
          </w:p>
        </w:tc>
      </w:tr>
    </w:tbl>
    <w:p w14:paraId="0AB34C4A" w14:textId="77777777" w:rsidR="00954357" w:rsidRDefault="00954357">
      <w:pPr>
        <w:spacing w:line="225" w:lineRule="exact"/>
        <w:rPr>
          <w:rFonts w:ascii="Courier New"/>
        </w:rPr>
        <w:sectPr w:rsidR="00954357" w:rsidSect="006253E9">
          <w:headerReference w:type="default" r:id="rId44"/>
          <w:footerReference w:type="default" r:id="rId45"/>
          <w:pgSz w:w="12240" w:h="15840"/>
          <w:pgMar w:top="1180" w:right="860" w:bottom="700" w:left="1140" w:header="883" w:footer="720" w:gutter="0"/>
          <w:cols w:space="720"/>
          <w:docGrid w:linePitch="299"/>
        </w:sectPr>
      </w:pPr>
    </w:p>
    <w:p w14:paraId="1B827AD1" w14:textId="77777777" w:rsidR="00954357" w:rsidRDefault="005D1EB8">
      <w:pPr>
        <w:pStyle w:val="BodyText"/>
        <w:spacing w:before="10"/>
        <w:rPr>
          <w:sz w:val="19"/>
        </w:rPr>
      </w:pPr>
      <w:r>
        <w:rPr>
          <w:noProof/>
        </w:rPr>
        <w:lastRenderedPageBreak/>
        <mc:AlternateContent>
          <mc:Choice Requires="wps">
            <w:drawing>
              <wp:anchor distT="0" distB="0" distL="114300" distR="114300" simplePos="0" relativeHeight="251763712" behindDoc="0" locked="0" layoutInCell="1" allowOverlap="1" wp14:anchorId="0B3AE7AC" wp14:editId="6DD667F4">
                <wp:simplePos x="0" y="0"/>
                <wp:positionH relativeFrom="page">
                  <wp:posOffset>896620</wp:posOffset>
                </wp:positionH>
                <wp:positionV relativeFrom="page">
                  <wp:posOffset>9311640</wp:posOffset>
                </wp:positionV>
                <wp:extent cx="6209665" cy="0"/>
                <wp:effectExtent l="0" t="0" r="0" b="0"/>
                <wp:wrapNone/>
                <wp:docPr id="282"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CAFC36" id="Line 141" o:spid="_x0000_s1026" style="position:absolute;z-index:251763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33.2pt" to="559.55pt,7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" strokeweight=".24pt">
                <w10:wrap anchorx="page" anchory="page"/>
              </v:line>
            </w:pict>
          </mc:Fallback>
        </mc:AlternateContent>
      </w: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9"/>
        <w:gridCol w:w="8370"/>
      </w:tblGrid>
      <w:tr w:rsidR="00954357" w14:paraId="71E6A2E6" w14:textId="77777777">
        <w:trPr>
          <w:trHeight w:val="369"/>
        </w:trPr>
        <w:tc>
          <w:tcPr>
            <w:tcW w:w="1459" w:type="dxa"/>
          </w:tcPr>
          <w:p w14:paraId="77AE65C9" w14:textId="77777777" w:rsidR="00954357" w:rsidRDefault="00954357">
            <w:pPr>
              <w:pStyle w:val="TableParagraph"/>
              <w:ind w:left="0"/>
              <w:rPr>
                <w:rFonts w:ascii="Times New Roman"/>
                <w:sz w:val="20"/>
              </w:rPr>
            </w:pPr>
          </w:p>
        </w:tc>
        <w:tc>
          <w:tcPr>
            <w:tcW w:w="8370" w:type="dxa"/>
          </w:tcPr>
          <w:p w14:paraId="7883C342" w14:textId="77777777" w:rsidR="00954357" w:rsidRDefault="00DD1A20">
            <w:pPr>
              <w:pStyle w:val="TableParagraph"/>
              <w:spacing w:before="4"/>
              <w:ind w:left="105"/>
              <w:rPr>
                <w:rFonts w:ascii="Courier New"/>
              </w:rPr>
            </w:pPr>
            <w:r>
              <w:rPr>
                <w:rFonts w:ascii="Courier New"/>
              </w:rPr>
              <w:t>https://{fqdn}/ASM/ws/asmstatuses/32567/maintenanceMode/false</w:t>
            </w:r>
          </w:p>
        </w:tc>
      </w:tr>
      <w:tr w:rsidR="00954357" w14:paraId="02889B91" w14:textId="77777777">
        <w:trPr>
          <w:trHeight w:val="777"/>
        </w:trPr>
        <w:tc>
          <w:tcPr>
            <w:tcW w:w="1459" w:type="dxa"/>
          </w:tcPr>
          <w:p w14:paraId="38044F5C" w14:textId="77777777" w:rsidR="00954357" w:rsidRDefault="00DD1A20">
            <w:pPr>
              <w:pStyle w:val="TableParagraph"/>
              <w:spacing w:before="116"/>
              <w:ind w:right="592"/>
            </w:pPr>
            <w:r>
              <w:t>Request Content</w:t>
            </w:r>
          </w:p>
        </w:tc>
        <w:tc>
          <w:tcPr>
            <w:tcW w:w="8370" w:type="dxa"/>
          </w:tcPr>
          <w:p w14:paraId="1865555D" w14:textId="77777777" w:rsidR="00954357" w:rsidRDefault="00DD1A20">
            <w:pPr>
              <w:pStyle w:val="TableParagraph"/>
              <w:spacing w:before="116"/>
              <w:ind w:left="105"/>
            </w:pPr>
            <w:r>
              <w:t>None.</w:t>
            </w:r>
          </w:p>
        </w:tc>
      </w:tr>
      <w:tr w:rsidR="00954357" w14:paraId="331AAEF9" w14:textId="77777777">
        <w:trPr>
          <w:trHeight w:val="777"/>
        </w:trPr>
        <w:tc>
          <w:tcPr>
            <w:tcW w:w="1459" w:type="dxa"/>
          </w:tcPr>
          <w:p w14:paraId="4DC4C7CA" w14:textId="77777777" w:rsidR="00954357" w:rsidRDefault="00DD1A20">
            <w:pPr>
              <w:pStyle w:val="TableParagraph"/>
              <w:spacing w:before="116"/>
              <w:ind w:right="464"/>
            </w:pPr>
            <w:r>
              <w:t>Response Content</w:t>
            </w:r>
          </w:p>
        </w:tc>
        <w:tc>
          <w:tcPr>
            <w:tcW w:w="8370" w:type="dxa"/>
          </w:tcPr>
          <w:p w14:paraId="1131807B" w14:textId="77777777" w:rsidR="00954357" w:rsidRDefault="00DD1A20">
            <w:pPr>
              <w:pStyle w:val="TableParagraph"/>
              <w:spacing w:before="116"/>
              <w:ind w:left="105"/>
            </w:pPr>
            <w:r>
              <w:t xml:space="preserve">See </w:t>
            </w:r>
            <w:hyperlink w:anchor="_bookmark45" w:history="1">
              <w:r>
                <w:rPr>
                  <w:color w:val="0000FF"/>
                  <w:u w:val="single" w:color="0000FF"/>
                </w:rPr>
                <w:t>SM Status response</w:t>
              </w:r>
              <w:r>
                <w:t>.</w:t>
              </w:r>
            </w:hyperlink>
          </w:p>
        </w:tc>
      </w:tr>
      <w:tr w:rsidR="00954357" w14:paraId="6C270112" w14:textId="77777777">
        <w:trPr>
          <w:trHeight w:val="777"/>
        </w:trPr>
        <w:tc>
          <w:tcPr>
            <w:tcW w:w="1459" w:type="dxa"/>
          </w:tcPr>
          <w:p w14:paraId="21B75A74" w14:textId="77777777" w:rsidR="00954357" w:rsidRDefault="00DD1A20">
            <w:pPr>
              <w:pStyle w:val="TableParagraph"/>
              <w:spacing w:before="116"/>
              <w:ind w:right="464"/>
            </w:pPr>
            <w:r>
              <w:t>Response Errors</w:t>
            </w:r>
          </w:p>
        </w:tc>
        <w:tc>
          <w:tcPr>
            <w:tcW w:w="8370" w:type="dxa"/>
          </w:tcPr>
          <w:p w14:paraId="1215DF5F" w14:textId="77777777" w:rsidR="00954357" w:rsidRDefault="00DD1A20">
            <w:pPr>
              <w:pStyle w:val="TableParagraph"/>
              <w:spacing w:before="116"/>
              <w:ind w:left="105"/>
            </w:pPr>
            <w:r>
              <w:t>404: Not Found</w:t>
            </w:r>
          </w:p>
        </w:tc>
      </w:tr>
    </w:tbl>
    <w:p w14:paraId="2F610D45" w14:textId="77777777" w:rsidR="00954357" w:rsidRDefault="00954357">
      <w:pPr>
        <w:pStyle w:val="BodyText"/>
        <w:rPr>
          <w:sz w:val="20"/>
        </w:rPr>
      </w:pPr>
    </w:p>
    <w:p w14:paraId="3946E21D" w14:textId="77777777" w:rsidR="00954357" w:rsidRDefault="00DD1A20">
      <w:pPr>
        <w:pStyle w:val="Heading2"/>
        <w:tabs>
          <w:tab w:val="left" w:pos="10050"/>
        </w:tabs>
        <w:spacing w:before="235"/>
        <w:rPr>
          <w:u w:val="none"/>
        </w:rPr>
      </w:pPr>
      <w:bookmarkStart w:id="117" w:name="_Toc71048192"/>
      <w:bookmarkStart w:id="118" w:name="_Toc71048282"/>
      <w:bookmarkStart w:id="119" w:name="_Toc151555540"/>
      <w:r>
        <w:t>SM Status response</w:t>
      </w:r>
      <w:r>
        <w:rPr>
          <w:spacing w:val="-17"/>
        </w:rPr>
        <w:t xml:space="preserve"> </w:t>
      </w:r>
      <w:r>
        <w:t>content</w:t>
      </w:r>
      <w:bookmarkEnd w:id="117"/>
      <w:bookmarkEnd w:id="118"/>
      <w:bookmarkEnd w:id="119"/>
      <w:r>
        <w:tab/>
      </w:r>
    </w:p>
    <w:p w14:paraId="6F5D4867" w14:textId="77777777" w:rsidR="00954357" w:rsidRDefault="005D1EB8">
      <w:pPr>
        <w:pStyle w:val="BodyText"/>
        <w:spacing w:before="144"/>
        <w:ind w:left="300" w:right="265"/>
      </w:pPr>
      <w:r>
        <w:rPr>
          <w:noProof/>
        </w:rPr>
        <mc:AlternateContent>
          <mc:Choice Requires="wps">
            <w:drawing>
              <wp:anchor distT="0" distB="0" distL="114300" distR="114300" simplePos="0" relativeHeight="251762688" behindDoc="0" locked="0" layoutInCell="1" allowOverlap="1" wp14:anchorId="555EFDDD" wp14:editId="383DFBCD">
                <wp:simplePos x="0" y="0"/>
                <wp:positionH relativeFrom="page">
                  <wp:posOffset>896620</wp:posOffset>
                </wp:positionH>
                <wp:positionV relativeFrom="paragraph">
                  <wp:posOffset>1364615</wp:posOffset>
                </wp:positionV>
                <wp:extent cx="6209665" cy="0"/>
                <wp:effectExtent l="0" t="0" r="0" b="0"/>
                <wp:wrapNone/>
                <wp:docPr id="281" name="Lin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911F1" id="Line 140" o:spid="_x0000_s1026" style="position:absolute;z-index:251762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107.45pt" to="559.55pt,10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" strokeweight=".24pt">
                <w10:wrap anchorx="page"/>
              </v:line>
            </w:pict>
          </mc:Fallback>
        </mc:AlternateContent>
      </w:r>
      <w:r w:rsidR="00DD1A20">
        <w:t>The response contains a link with a URI to the underlying Session Manager administration for this status. This is a</w:t>
      </w:r>
      <w:r w:rsidR="007942D7">
        <w:t>n</w:t>
      </w:r>
      <w:r w:rsidR="00DD1A20">
        <w:t xml:space="preserve"> XML or JSON representation of the information from the Session Manager -&gt; Dashboard screen. If an element does not appear, it means that it is essentially a null value or unset. This would map to the GUI interface and values displayed in table columns as "—". The entry for "blackdiamond1" shows a complete data set. The entry for "bogusbsm1" shows an entry where status was not able to be retrieved from the SM. You can key off the &lt;connected&gt; element value to determine the current connection state from the System Manager to the Session Manager.</w:t>
      </w:r>
    </w:p>
    <w:p w14:paraId="68AF7766" w14:textId="77777777" w:rsidR="00954357" w:rsidRDefault="005D1EB8">
      <w:pPr>
        <w:pStyle w:val="BodyText"/>
        <w:spacing w:before="5"/>
        <w:rPr>
          <w:sz w:val="8"/>
        </w:rPr>
      </w:pPr>
      <w:r>
        <w:rPr>
          <w:noProof/>
        </w:rPr>
        <mc:AlternateContent>
          <mc:Choice Requires="wps">
            <w:drawing>
              <wp:anchor distT="0" distB="0" distL="0" distR="0" simplePos="0" relativeHeight="251761664" behindDoc="1" locked="0" layoutInCell="1" allowOverlap="1" wp14:anchorId="3CF1AC42" wp14:editId="1E6A3014">
                <wp:simplePos x="0" y="0"/>
                <wp:positionH relativeFrom="page">
                  <wp:posOffset>848995</wp:posOffset>
                </wp:positionH>
                <wp:positionV relativeFrom="paragraph">
                  <wp:posOffset>80645</wp:posOffset>
                </wp:positionV>
                <wp:extent cx="6257290" cy="4681220"/>
                <wp:effectExtent l="0" t="0" r="0" b="0"/>
                <wp:wrapTopAndBottom/>
                <wp:docPr id="280"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290" cy="468122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2EECEE" w14:textId="77777777" w:rsidR="007D1F60" w:rsidRDefault="007D1F60">
                            <w:pPr>
                              <w:spacing w:before="23"/>
                              <w:ind w:left="103"/>
                              <w:rPr>
                                <w:rFonts w:ascii="Courier New"/>
                                <w:sz w:val="18"/>
                              </w:rPr>
                            </w:pPr>
                            <w:r>
                              <w:rPr>
                                <w:rFonts w:ascii="Courier New"/>
                                <w:sz w:val="18"/>
                              </w:rPr>
                              <w:t>XML</w:t>
                            </w:r>
                          </w:p>
                          <w:p w14:paraId="3B446ADC" w14:textId="77777777" w:rsidR="007D1F60" w:rsidRDefault="007D1F60">
                            <w:pPr>
                              <w:spacing w:before="120"/>
                              <w:ind w:left="319"/>
                              <w:rPr>
                                <w:rFonts w:ascii="Courier New"/>
                                <w:sz w:val="18"/>
                              </w:rPr>
                            </w:pPr>
                            <w:r>
                              <w:rPr>
                                <w:rFonts w:ascii="Courier New"/>
                                <w:sz w:val="18"/>
                              </w:rPr>
                              <w:t>&lt;asmstatus&gt;</w:t>
                            </w:r>
                          </w:p>
                          <w:p w14:paraId="4AC45243" w14:textId="77777777" w:rsidR="007D1F60" w:rsidRDefault="007D1F60">
                            <w:pPr>
                              <w:spacing w:before="117"/>
                              <w:ind w:left="967"/>
                              <w:rPr>
                                <w:rFonts w:ascii="Courier New"/>
                                <w:sz w:val="18"/>
                              </w:rPr>
                            </w:pPr>
                            <w:r>
                              <w:rPr>
                                <w:rFonts w:ascii="Courier New"/>
                                <w:sz w:val="18"/>
                              </w:rPr>
                              <w:t>&lt;id&gt;1&lt;/id&gt;</w:t>
                            </w:r>
                          </w:p>
                          <w:p w14:paraId="6894B419" w14:textId="77777777" w:rsidR="007D1F60" w:rsidRDefault="007D1F60">
                            <w:pPr>
                              <w:spacing w:before="121"/>
                              <w:ind w:left="967"/>
                              <w:rPr>
                                <w:rFonts w:ascii="Courier New"/>
                                <w:sz w:val="18"/>
                              </w:rPr>
                            </w:pPr>
                            <w:r>
                              <w:rPr>
                                <w:rFonts w:ascii="Courier New"/>
                                <w:sz w:val="18"/>
                              </w:rPr>
                              <w:t>&lt;name&gt;blackdiamond1&lt;/name&gt;</w:t>
                            </w:r>
                          </w:p>
                          <w:p w14:paraId="2BCE022B" w14:textId="77777777" w:rsidR="007D1F60" w:rsidRDefault="007D1F60">
                            <w:pPr>
                              <w:spacing w:before="120"/>
                              <w:ind w:left="967"/>
                              <w:rPr>
                                <w:rFonts w:ascii="Courier New"/>
                                <w:sz w:val="18"/>
                              </w:rPr>
                            </w:pPr>
                            <w:r>
                              <w:rPr>
                                <w:rFonts w:ascii="Courier New"/>
                                <w:sz w:val="18"/>
                              </w:rPr>
                              <w:t>&lt;activeCallCount&gt;0&lt;/activeCallCount&gt;</w:t>
                            </w:r>
                          </w:p>
                          <w:p w14:paraId="1935F25B" w14:textId="77777777" w:rsidR="007D1F60" w:rsidRDefault="007D1F60">
                            <w:pPr>
                              <w:spacing w:before="120"/>
                              <w:ind w:left="967"/>
                              <w:rPr>
                                <w:rFonts w:ascii="Courier New"/>
                                <w:sz w:val="18"/>
                              </w:rPr>
                            </w:pPr>
                            <w:r>
                              <w:rPr>
                                <w:rFonts w:ascii="Courier New"/>
                                <w:sz w:val="18"/>
                              </w:rPr>
                              <w:t>&lt;connected&gt;true&lt;/connected&gt;</w:t>
                            </w:r>
                          </w:p>
                          <w:p w14:paraId="459F5284" w14:textId="77777777" w:rsidR="007D1F60" w:rsidRDefault="007D1F60">
                            <w:pPr>
                              <w:spacing w:before="120"/>
                              <w:ind w:left="967"/>
                              <w:rPr>
                                <w:rFonts w:ascii="Courier New"/>
                                <w:sz w:val="18"/>
                              </w:rPr>
                            </w:pPr>
                            <w:r>
                              <w:rPr>
                                <w:rFonts w:ascii="Courier New"/>
                                <w:sz w:val="18"/>
                              </w:rPr>
                              <w:t>&lt;denyNewService&gt;false&lt;/denyNewService&gt;</w:t>
                            </w:r>
                          </w:p>
                          <w:p w14:paraId="0C2D7A68" w14:textId="77777777" w:rsidR="007D1F60" w:rsidRDefault="007D1F60">
                            <w:pPr>
                              <w:spacing w:before="120"/>
                              <w:ind w:left="967"/>
                              <w:rPr>
                                <w:rFonts w:ascii="Courier New"/>
                                <w:sz w:val="18"/>
                              </w:rPr>
                            </w:pPr>
                            <w:r>
                              <w:rPr>
                                <w:rFonts w:ascii="Courier New"/>
                                <w:sz w:val="18"/>
                              </w:rPr>
                              <w:t>&lt;easgState&gt;Disabled&lt;/easgState&gt;</w:t>
                            </w:r>
                          </w:p>
                          <w:p w14:paraId="47BDA333" w14:textId="77777777" w:rsidR="007D1F60" w:rsidRDefault="007D1F60">
                            <w:pPr>
                              <w:spacing w:before="120"/>
                              <w:ind w:left="967"/>
                              <w:rPr>
                                <w:rFonts w:ascii="Courier New"/>
                                <w:sz w:val="18"/>
                              </w:rPr>
                            </w:pPr>
                            <w:r>
                              <w:rPr>
                                <w:rFonts w:ascii="Courier New"/>
                                <w:sz w:val="18"/>
                              </w:rPr>
                              <w:t>&lt;maintenanceMode&gt;false&lt;/maintenanceMode&gt;</w:t>
                            </w:r>
                          </w:p>
                          <w:p w14:paraId="512AB6F0" w14:textId="77777777" w:rsidR="007D1F60" w:rsidRDefault="007D1F60" w:rsidP="007614ED">
                            <w:pPr>
                              <w:spacing w:before="120"/>
                              <w:ind w:left="967"/>
                              <w:rPr>
                                <w:rFonts w:ascii="Courier New"/>
                                <w:sz w:val="18"/>
                              </w:rPr>
                            </w:pPr>
                            <w:r>
                              <w:rPr>
                                <w:rFonts w:ascii="Courier New"/>
                                <w:sz w:val="18"/>
                              </w:rPr>
                              <w:t>&lt;managedByThisSMGR&gt;true&lt;/managedByThisSMGR&gt;</w:t>
                            </w:r>
                          </w:p>
                          <w:p w14:paraId="6EB9061A" w14:textId="77777777" w:rsidR="007D1F60" w:rsidRPr="007614ED" w:rsidRDefault="007D1F60" w:rsidP="007614ED">
                            <w:pPr>
                              <w:spacing w:before="120"/>
                              <w:ind w:left="967"/>
                              <w:rPr>
                                <w:rFonts w:ascii="Courier New"/>
                                <w:sz w:val="18"/>
                              </w:rPr>
                            </w:pPr>
                            <w:r w:rsidRPr="007614ED">
                              <w:rPr>
                                <w:rFonts w:ascii="Courier New"/>
                                <w:sz w:val="18"/>
                              </w:rPr>
                              <w:t>&lt;pushNotificationCounts&gt;</w:t>
                            </w:r>
                          </w:p>
                          <w:p w14:paraId="4B2C0962" w14:textId="77777777" w:rsidR="007D1F60" w:rsidRPr="007614ED" w:rsidRDefault="007D1F60" w:rsidP="007614ED">
                            <w:pPr>
                              <w:spacing w:before="120"/>
                              <w:ind w:left="967" w:firstLine="473"/>
                              <w:rPr>
                                <w:rFonts w:ascii="Courier New"/>
                                <w:sz w:val="18"/>
                              </w:rPr>
                            </w:pPr>
                            <w:r w:rsidRPr="007614ED">
                              <w:rPr>
                                <w:rFonts w:ascii="Courier New"/>
                                <w:sz w:val="18"/>
                              </w:rPr>
                              <w:t>&lt;currentActivationCount&gt;0&lt;/currentActivationCount&gt;</w:t>
                            </w:r>
                          </w:p>
                          <w:p w14:paraId="7370CAD7" w14:textId="77777777" w:rsidR="007D1F60" w:rsidRPr="007614ED" w:rsidRDefault="007D1F60" w:rsidP="007614ED">
                            <w:pPr>
                              <w:spacing w:before="120"/>
                              <w:ind w:left="967" w:firstLine="473"/>
                              <w:rPr>
                                <w:rFonts w:ascii="Courier New"/>
                                <w:sz w:val="18"/>
                              </w:rPr>
                            </w:pPr>
                            <w:r w:rsidRPr="007614ED">
                              <w:rPr>
                                <w:rFonts w:ascii="Courier New"/>
                                <w:sz w:val="18"/>
                              </w:rPr>
                              <w:t>&lt;dayNotificationCount&gt;0&lt;/dayNotificationCount&gt;</w:t>
                            </w:r>
                          </w:p>
                          <w:p w14:paraId="49229CEE" w14:textId="77777777" w:rsidR="007D1F60" w:rsidRPr="007614ED" w:rsidRDefault="007D1F60" w:rsidP="007614ED">
                            <w:pPr>
                              <w:spacing w:before="120"/>
                              <w:ind w:left="967" w:firstLine="473"/>
                              <w:rPr>
                                <w:rFonts w:ascii="Courier New"/>
                                <w:sz w:val="18"/>
                              </w:rPr>
                            </w:pPr>
                            <w:r w:rsidRPr="007614ED">
                              <w:rPr>
                                <w:rFonts w:ascii="Courier New"/>
                                <w:sz w:val="18"/>
                              </w:rPr>
                              <w:t>&lt;dayNotificationErrCount&gt;0&lt;/dayNotificationErrCount&gt;</w:t>
                            </w:r>
                          </w:p>
                          <w:p w14:paraId="4FEB35FE" w14:textId="77777777" w:rsidR="007D1F60" w:rsidRPr="007614ED" w:rsidRDefault="007D1F60" w:rsidP="007614ED">
                            <w:pPr>
                              <w:spacing w:before="120"/>
                              <w:ind w:left="967" w:firstLine="473"/>
                              <w:rPr>
                                <w:rFonts w:ascii="Courier New"/>
                                <w:sz w:val="18"/>
                              </w:rPr>
                            </w:pPr>
                            <w:r w:rsidRPr="007614ED">
                              <w:rPr>
                                <w:rFonts w:ascii="Courier New"/>
                                <w:sz w:val="18"/>
                              </w:rPr>
                              <w:t>&lt;hourNotificationCount&gt;0&lt;/hourNotificationCount&gt;</w:t>
                            </w:r>
                          </w:p>
                          <w:p w14:paraId="0D8341D2" w14:textId="77777777" w:rsidR="007D1F60" w:rsidRDefault="007D1F60" w:rsidP="007614ED">
                            <w:pPr>
                              <w:spacing w:before="120"/>
                              <w:ind w:left="967"/>
                              <w:rPr>
                                <w:rFonts w:ascii="Courier New"/>
                                <w:sz w:val="18"/>
                              </w:rPr>
                            </w:pPr>
                            <w:r w:rsidRPr="007614ED">
                              <w:rPr>
                                <w:rFonts w:ascii="Courier New"/>
                                <w:sz w:val="18"/>
                              </w:rPr>
                              <w:t>&lt;/pushNotificationCounts&gt;</w:t>
                            </w:r>
                          </w:p>
                          <w:p w14:paraId="7F80C205" w14:textId="77777777" w:rsidR="007D1F60" w:rsidRDefault="007D1F60">
                            <w:pPr>
                              <w:spacing w:before="121"/>
                              <w:ind w:left="967"/>
                              <w:rPr>
                                <w:rFonts w:ascii="Courier New"/>
                                <w:sz w:val="18"/>
                              </w:rPr>
                            </w:pPr>
                            <w:r>
                              <w:rPr>
                                <w:rFonts w:ascii="Courier New"/>
                                <w:sz w:val="18"/>
                              </w:rPr>
                              <w:t>&lt;registeredCurrent&gt;0&lt;/registeredCurrent&gt;</w:t>
                            </w:r>
                          </w:p>
                          <w:p w14:paraId="09A02485" w14:textId="77777777" w:rsidR="007D1F60" w:rsidRDefault="007D1F60">
                            <w:pPr>
                              <w:spacing w:before="120"/>
                              <w:ind w:left="967"/>
                              <w:rPr>
                                <w:rFonts w:ascii="Courier New"/>
                                <w:sz w:val="18"/>
                              </w:rPr>
                            </w:pPr>
                            <w:r>
                              <w:rPr>
                                <w:rFonts w:ascii="Courier New"/>
                                <w:sz w:val="18"/>
                              </w:rPr>
                              <w:t>&lt;registeredMax&gt;0&lt;/registeredMax&gt;</w:t>
                            </w:r>
                          </w:p>
                          <w:p w14:paraId="5FA5A89A" w14:textId="77777777" w:rsidR="007D1F60" w:rsidRDefault="007D1F60">
                            <w:pPr>
                              <w:spacing w:before="120"/>
                              <w:ind w:left="967"/>
                              <w:rPr>
                                <w:rFonts w:ascii="Courier New"/>
                                <w:sz w:val="18"/>
                              </w:rPr>
                            </w:pPr>
                            <w:r>
                              <w:rPr>
                                <w:rFonts w:ascii="Courier New"/>
                                <w:sz w:val="18"/>
                              </w:rPr>
                              <w:t>&lt;release&gt;</w:t>
                            </w:r>
                            <w:r w:rsidRPr="007614ED">
                              <w:rPr>
                                <w:rFonts w:ascii="Courier New"/>
                                <w:sz w:val="18"/>
                              </w:rPr>
                              <w:t>8.1.3.0.213107</w:t>
                            </w:r>
                            <w:r>
                              <w:rPr>
                                <w:rFonts w:ascii="Courier New"/>
                                <w:sz w:val="18"/>
                              </w:rPr>
                              <w:t>&lt;/release&gt;</w:t>
                            </w:r>
                          </w:p>
                          <w:p w14:paraId="7142152D" w14:textId="77777777" w:rsidR="007D1F60" w:rsidRDefault="007D1F60">
                            <w:pPr>
                              <w:spacing w:before="120"/>
                              <w:ind w:left="967"/>
                              <w:rPr>
                                <w:rFonts w:ascii="Courier New"/>
                                <w:sz w:val="18"/>
                              </w:rPr>
                            </w:pPr>
                            <w:r>
                              <w:rPr>
                                <w:rFonts w:ascii="Courier New"/>
                                <w:sz w:val="18"/>
                              </w:rPr>
                              <w:t>&lt;licenseStatus&gt;</w:t>
                            </w:r>
                          </w:p>
                          <w:p w14:paraId="0F335B82" w14:textId="77777777" w:rsidR="007D1F60" w:rsidRDefault="007D1F60">
                            <w:pPr>
                              <w:spacing w:before="121"/>
                              <w:ind w:left="1399"/>
                              <w:rPr>
                                <w:rFonts w:ascii="Courier New"/>
                                <w:sz w:val="18"/>
                              </w:rPr>
                            </w:pPr>
                            <w:r>
                              <w:rPr>
                                <w:rFonts w:ascii="Courier New"/>
                                <w:sz w:val="18"/>
                              </w:rPr>
                              <w:t>&lt;graceExpireDateTime&gt;2015-01-01T17:13:50.061-07:00&lt;/graceExpireDateTime&gt;</w:t>
                            </w:r>
                          </w:p>
                          <w:p w14:paraId="404A3CF4" w14:textId="77777777" w:rsidR="007D1F60" w:rsidRDefault="007D1F60">
                            <w:pPr>
                              <w:spacing w:before="120"/>
                              <w:ind w:left="1399"/>
                              <w:rPr>
                                <w:rFonts w:ascii="Courier New"/>
                                <w:sz w:val="18"/>
                              </w:rPr>
                            </w:pPr>
                            <w:r>
                              <w:rPr>
                                <w:rFonts w:ascii="Courier New"/>
                                <w:sz w:val="18"/>
                              </w:rPr>
                              <w:t>&lt;licenseMode&gt;ERROR&lt;/licenseMode&gt;</w:t>
                            </w:r>
                          </w:p>
                          <w:p w14:paraId="7B11355A" w14:textId="77777777" w:rsidR="007D1F60" w:rsidRDefault="007D1F60">
                            <w:pPr>
                              <w:spacing w:before="120"/>
                              <w:ind w:left="1399"/>
                              <w:rPr>
                                <w:rFonts w:ascii="Courier New"/>
                                <w:sz w:val="18"/>
                              </w:rPr>
                            </w:pPr>
                            <w:r>
                              <w:rPr>
                                <w:rFonts w:ascii="Courier New"/>
                                <w:sz w:val="18"/>
                              </w:rPr>
                              <w:t>&lt;reasonCode&gt;EXCEEDANCE&lt;/reasonCode&gt;</w:t>
                            </w:r>
                          </w:p>
                          <w:p w14:paraId="5E38C04B" w14:textId="77777777" w:rsidR="007D1F60" w:rsidRDefault="007D1F60">
                            <w:pPr>
                              <w:spacing w:before="120"/>
                              <w:ind w:left="967"/>
                              <w:rPr>
                                <w:rFonts w:ascii="Courier New"/>
                                <w:sz w:val="18"/>
                              </w:rPr>
                            </w:pPr>
                            <w:r>
                              <w:rPr>
                                <w:rFonts w:ascii="Courier New"/>
                                <w:sz w:val="18"/>
                              </w:rPr>
                              <w:t>&lt;/licenseStatus&gt;</w:t>
                            </w:r>
                          </w:p>
                          <w:p w14:paraId="4235EE2A" w14:textId="77777777" w:rsidR="007D1F60" w:rsidRDefault="007D1F60">
                            <w:pPr>
                              <w:spacing w:before="120"/>
                              <w:ind w:left="967"/>
                              <w:rPr>
                                <w:rFonts w:ascii="Courier New"/>
                                <w:sz w:val="18"/>
                              </w:rPr>
                            </w:pPr>
                            <w:r>
                              <w:rPr>
                                <w:rFonts w:ascii="Courier New"/>
                                <w:sz w:val="18"/>
                              </w:rPr>
                              <w:t>&lt;replicationStatus&gt;true&lt;/replicationStatus&gt;</w:t>
                            </w:r>
                          </w:p>
                          <w:p w14:paraId="29FE90D5" w14:textId="77777777" w:rsidR="007D1F60" w:rsidRDefault="007D1F60">
                            <w:pPr>
                              <w:spacing w:before="120"/>
                              <w:ind w:left="967"/>
                              <w:rPr>
                                <w:rFonts w:ascii="Courier New"/>
                                <w:sz w:val="18"/>
                              </w:rPr>
                            </w:pPr>
                            <w:r>
                              <w:rPr>
                                <w:rFonts w:ascii="Courier New"/>
                                <w:sz w:val="18"/>
                              </w:rPr>
                              <w:t>&lt;alarmCounts&gt;</w:t>
                            </w:r>
                          </w:p>
                          <w:p w14:paraId="26071179" w14:textId="77777777" w:rsidR="007D1F60" w:rsidRDefault="007D1F60">
                            <w:pPr>
                              <w:spacing w:before="120"/>
                              <w:ind w:left="1399"/>
                              <w:rPr>
                                <w:rFonts w:ascii="Courier New"/>
                                <w:sz w:val="18"/>
                              </w:rPr>
                            </w:pPr>
                            <w:r>
                              <w:rPr>
                                <w:rFonts w:ascii="Courier New"/>
                                <w:sz w:val="18"/>
                              </w:rPr>
                              <w:t>&lt;majorCount&gt;0&lt;/majorCount&gt;</w:t>
                            </w:r>
                          </w:p>
                          <w:p w14:paraId="78361D7B" w14:textId="77777777" w:rsidR="007D1F60" w:rsidRDefault="007D1F60">
                            <w:pPr>
                              <w:spacing w:before="120"/>
                              <w:ind w:left="1399"/>
                              <w:rPr>
                                <w:rFonts w:ascii="Courier New"/>
                                <w:sz w:val="18"/>
                              </w:rPr>
                            </w:pPr>
                            <w:r>
                              <w:rPr>
                                <w:rFonts w:ascii="Courier New"/>
                                <w:sz w:val="18"/>
                              </w:rPr>
                              <w:t>&lt;minorCount&gt;0&lt;/minorCount&gt;</w:t>
                            </w:r>
                          </w:p>
                          <w:p w14:paraId="4F15DF4F" w14:textId="77777777" w:rsidR="007D1F60" w:rsidRDefault="007D1F60">
                            <w:pPr>
                              <w:spacing w:before="123"/>
                              <w:ind w:left="1399"/>
                              <w:rPr>
                                <w:rFonts w:ascii="Courier New"/>
                                <w:sz w:val="18"/>
                              </w:rPr>
                            </w:pPr>
                            <w:r>
                              <w:rPr>
                                <w:rFonts w:ascii="Courier New"/>
                                <w:sz w:val="18"/>
                              </w:rPr>
                              <w:t>&lt;warningCount&gt;0&lt;/warningCount&gt;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C86BD0" id="Text Box 139" o:spid="_x0000_s1046" type="#_x0000_t202" style="position:absolute;margin-left:66.85pt;margin-top:6.35pt;width:492.7pt;height:368.6pt;z-index:-25155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" fillcolor="#f1f1f1" stroked="f">
                <v:textbox inset="0,0,0,0">
                  <w:txbxContent>
                    <w:p w:rsidR="007D1F60" w:rsidRDefault="007D1F60">
                      <w:pPr>
                        <w:spacing w:before="23"/>
                        <w:ind w:left="103"/>
                        <w:rPr>
                          <w:rFonts w:ascii="Courier New"/>
                          <w:sz w:val="18"/>
                        </w:rPr>
                      </w:pPr>
                      <w:r>
                        <w:rPr>
                          <w:rFonts w:ascii="Courier New"/>
                          <w:sz w:val="18"/>
                        </w:rPr>
                        <w:t>XML</w:t>
                      </w:r>
                    </w:p>
                    <w:p w:rsidR="007D1F60" w:rsidRDefault="007D1F60">
                      <w:pPr>
                        <w:spacing w:before="120"/>
                        <w:ind w:left="319"/>
                        <w:rPr>
                          <w:rFonts w:ascii="Courier New"/>
                          <w:sz w:val="18"/>
                        </w:rPr>
                      </w:pPr>
                      <w:r>
                        <w:rPr>
                          <w:rFonts w:ascii="Courier New"/>
                          <w:sz w:val="18"/>
                        </w:rPr>
                        <w:t>&lt;asmstatus&gt;</w:t>
                      </w:r>
                    </w:p>
                    <w:p w:rsidR="007D1F60" w:rsidRDefault="007D1F60">
                      <w:pPr>
                        <w:spacing w:before="117"/>
                        <w:ind w:left="967"/>
                        <w:rPr>
                          <w:rFonts w:ascii="Courier New"/>
                          <w:sz w:val="18"/>
                        </w:rPr>
                      </w:pPr>
                      <w:r>
                        <w:rPr>
                          <w:rFonts w:ascii="Courier New"/>
                          <w:sz w:val="18"/>
                        </w:rPr>
                        <w:t>&lt;id&gt;1&lt;/id&gt;</w:t>
                      </w:r>
                    </w:p>
                    <w:p w:rsidR="007D1F60" w:rsidRDefault="007D1F60">
                      <w:pPr>
                        <w:spacing w:before="121"/>
                        <w:ind w:left="967"/>
                        <w:rPr>
                          <w:rFonts w:ascii="Courier New"/>
                          <w:sz w:val="18"/>
                        </w:rPr>
                      </w:pPr>
                      <w:r>
                        <w:rPr>
                          <w:rFonts w:ascii="Courier New"/>
                          <w:sz w:val="18"/>
                        </w:rPr>
                        <w:t>&lt;name&gt;blackdiamond1&lt;/name&gt;</w:t>
                      </w:r>
                    </w:p>
                    <w:p w:rsidR="007D1F60" w:rsidRDefault="007D1F60">
                      <w:pPr>
                        <w:spacing w:before="120"/>
                        <w:ind w:left="967"/>
                        <w:rPr>
                          <w:rFonts w:ascii="Courier New"/>
                          <w:sz w:val="18"/>
                        </w:rPr>
                      </w:pPr>
                      <w:r>
                        <w:rPr>
                          <w:rFonts w:ascii="Courier New"/>
                          <w:sz w:val="18"/>
                        </w:rPr>
                        <w:t>&lt;activeCallCount&gt;0&lt;/activeCallCount&gt;</w:t>
                      </w:r>
                    </w:p>
                    <w:p w:rsidR="007D1F60" w:rsidRDefault="007D1F60">
                      <w:pPr>
                        <w:spacing w:before="120"/>
                        <w:ind w:left="967"/>
                        <w:rPr>
                          <w:rFonts w:ascii="Courier New"/>
                          <w:sz w:val="18"/>
                        </w:rPr>
                      </w:pPr>
                      <w:r>
                        <w:rPr>
                          <w:rFonts w:ascii="Courier New"/>
                          <w:sz w:val="18"/>
                        </w:rPr>
                        <w:t>&lt;connected&gt;true&lt;/connected&gt;</w:t>
                      </w:r>
                    </w:p>
                    <w:p w:rsidR="007D1F60" w:rsidRDefault="007D1F60">
                      <w:pPr>
                        <w:spacing w:before="120"/>
                        <w:ind w:left="967"/>
                        <w:rPr>
                          <w:rFonts w:ascii="Courier New"/>
                          <w:sz w:val="18"/>
                        </w:rPr>
                      </w:pPr>
                      <w:r>
                        <w:rPr>
                          <w:rFonts w:ascii="Courier New"/>
                          <w:sz w:val="18"/>
                        </w:rPr>
                        <w:t>&lt;denyNewService&gt;false&lt;/denyNewService&gt;</w:t>
                      </w:r>
                    </w:p>
                    <w:p w:rsidR="007D1F60" w:rsidRDefault="007D1F60">
                      <w:pPr>
                        <w:spacing w:before="120"/>
                        <w:ind w:left="967"/>
                        <w:rPr>
                          <w:rFonts w:ascii="Courier New"/>
                          <w:sz w:val="18"/>
                        </w:rPr>
                      </w:pPr>
                      <w:r>
                        <w:rPr>
                          <w:rFonts w:ascii="Courier New"/>
                          <w:sz w:val="18"/>
                        </w:rPr>
                        <w:t>&lt;easgState&gt;Disabled&lt;/easgState&gt;</w:t>
                      </w:r>
                    </w:p>
                    <w:p w:rsidR="007D1F60" w:rsidRDefault="007D1F60">
                      <w:pPr>
                        <w:spacing w:before="120"/>
                        <w:ind w:left="967"/>
                        <w:rPr>
                          <w:rFonts w:ascii="Courier New"/>
                          <w:sz w:val="18"/>
                        </w:rPr>
                      </w:pPr>
                      <w:r>
                        <w:rPr>
                          <w:rFonts w:ascii="Courier New"/>
                          <w:sz w:val="18"/>
                        </w:rPr>
                        <w:t>&lt;maintenanceMode&gt;false&lt;/maintenanceMode&gt;</w:t>
                      </w:r>
                    </w:p>
                    <w:p w:rsidR="007D1F60" w:rsidRDefault="007D1F60" w:rsidP="007614ED">
                      <w:pPr>
                        <w:spacing w:before="120"/>
                        <w:ind w:left="967"/>
                        <w:rPr>
                          <w:rFonts w:ascii="Courier New"/>
                          <w:sz w:val="18"/>
                        </w:rPr>
                      </w:pPr>
                      <w:r>
                        <w:rPr>
                          <w:rFonts w:ascii="Courier New"/>
                          <w:sz w:val="18"/>
                        </w:rPr>
                        <w:t>&lt;managedByThisSMGR&gt;true&lt;/managedByThisSMGR&gt;</w:t>
                      </w:r>
                    </w:p>
                    <w:p w:rsidR="007D1F60" w:rsidRPr="007614ED" w:rsidRDefault="007D1F60" w:rsidP="007614ED">
                      <w:pPr>
                        <w:spacing w:before="120"/>
                        <w:ind w:left="967"/>
                        <w:rPr>
                          <w:rFonts w:ascii="Courier New"/>
                          <w:sz w:val="18"/>
                        </w:rPr>
                      </w:pPr>
                      <w:r w:rsidRPr="007614ED">
                        <w:rPr>
                          <w:rFonts w:ascii="Courier New"/>
                          <w:sz w:val="18"/>
                        </w:rPr>
                        <w:t>&lt;pushNotificationCounts&gt;</w:t>
                      </w:r>
                    </w:p>
                    <w:p w:rsidR="007D1F60" w:rsidRPr="007614ED" w:rsidRDefault="007D1F60" w:rsidP="007614ED">
                      <w:pPr>
                        <w:spacing w:before="120"/>
                        <w:ind w:left="967" w:firstLine="473"/>
                        <w:rPr>
                          <w:rFonts w:ascii="Courier New"/>
                          <w:sz w:val="18"/>
                        </w:rPr>
                      </w:pPr>
                      <w:r w:rsidRPr="007614ED">
                        <w:rPr>
                          <w:rFonts w:ascii="Courier New"/>
                          <w:sz w:val="18"/>
                        </w:rPr>
                        <w:t>&lt;currentActivationCount&gt;0&lt;/currentActivationCount&gt;</w:t>
                      </w:r>
                    </w:p>
                    <w:p w:rsidR="007D1F60" w:rsidRPr="007614ED" w:rsidRDefault="007D1F60" w:rsidP="007614ED">
                      <w:pPr>
                        <w:spacing w:before="120"/>
                        <w:ind w:left="967" w:firstLine="473"/>
                        <w:rPr>
                          <w:rFonts w:ascii="Courier New"/>
                          <w:sz w:val="18"/>
                        </w:rPr>
                      </w:pPr>
                      <w:r w:rsidRPr="007614ED">
                        <w:rPr>
                          <w:rFonts w:ascii="Courier New"/>
                          <w:sz w:val="18"/>
                        </w:rPr>
                        <w:t>&lt;dayNotificationCount&gt;0&lt;/dayNotificationCount&gt;</w:t>
                      </w:r>
                    </w:p>
                    <w:p w:rsidR="007D1F60" w:rsidRPr="007614ED" w:rsidRDefault="007D1F60" w:rsidP="007614ED">
                      <w:pPr>
                        <w:spacing w:before="120"/>
                        <w:ind w:left="967" w:firstLine="473"/>
                        <w:rPr>
                          <w:rFonts w:ascii="Courier New"/>
                          <w:sz w:val="18"/>
                        </w:rPr>
                      </w:pPr>
                      <w:r w:rsidRPr="007614ED">
                        <w:rPr>
                          <w:rFonts w:ascii="Courier New"/>
                          <w:sz w:val="18"/>
                        </w:rPr>
                        <w:t>&lt;dayNotificationErrCount&gt;0&lt;/dayNotificationErrCount&gt;</w:t>
                      </w:r>
                    </w:p>
                    <w:p w:rsidR="007D1F60" w:rsidRPr="007614ED" w:rsidRDefault="007D1F60" w:rsidP="007614ED">
                      <w:pPr>
                        <w:spacing w:before="120"/>
                        <w:ind w:left="967" w:firstLine="473"/>
                        <w:rPr>
                          <w:rFonts w:ascii="Courier New"/>
                          <w:sz w:val="18"/>
                        </w:rPr>
                      </w:pPr>
                      <w:r w:rsidRPr="007614ED">
                        <w:rPr>
                          <w:rFonts w:ascii="Courier New"/>
                          <w:sz w:val="18"/>
                        </w:rPr>
                        <w:t>&lt;hourNotificationCount&gt;0&lt;/hourNotificationCount&gt;</w:t>
                      </w:r>
                    </w:p>
                    <w:p w:rsidR="007D1F60" w:rsidRDefault="007D1F60" w:rsidP="007614ED">
                      <w:pPr>
                        <w:spacing w:before="120"/>
                        <w:ind w:left="967"/>
                        <w:rPr>
                          <w:rFonts w:ascii="Courier New"/>
                          <w:sz w:val="18"/>
                        </w:rPr>
                      </w:pPr>
                      <w:r w:rsidRPr="007614ED">
                        <w:rPr>
                          <w:rFonts w:ascii="Courier New"/>
                          <w:sz w:val="18"/>
                        </w:rPr>
                        <w:t>&lt;/pushNotificationCounts&gt;</w:t>
                      </w:r>
                    </w:p>
                    <w:p w:rsidR="007D1F60" w:rsidRDefault="007D1F60">
                      <w:pPr>
                        <w:spacing w:before="121"/>
                        <w:ind w:left="967"/>
                        <w:rPr>
                          <w:rFonts w:ascii="Courier New"/>
                          <w:sz w:val="18"/>
                        </w:rPr>
                      </w:pPr>
                      <w:r>
                        <w:rPr>
                          <w:rFonts w:ascii="Courier New"/>
                          <w:sz w:val="18"/>
                        </w:rPr>
                        <w:t>&lt;registeredCurrent&gt;0&lt;/registeredCurrent&gt;</w:t>
                      </w:r>
                    </w:p>
                    <w:p w:rsidR="007D1F60" w:rsidRDefault="007D1F60">
                      <w:pPr>
                        <w:spacing w:before="120"/>
                        <w:ind w:left="967"/>
                        <w:rPr>
                          <w:rFonts w:ascii="Courier New"/>
                          <w:sz w:val="18"/>
                        </w:rPr>
                      </w:pPr>
                      <w:r>
                        <w:rPr>
                          <w:rFonts w:ascii="Courier New"/>
                          <w:sz w:val="18"/>
                        </w:rPr>
                        <w:t>&lt;registeredMax&gt;0&lt;/registeredMax&gt;</w:t>
                      </w:r>
                    </w:p>
                    <w:p w:rsidR="007D1F60" w:rsidRDefault="007D1F60">
                      <w:pPr>
                        <w:spacing w:before="120"/>
                        <w:ind w:left="967"/>
                        <w:rPr>
                          <w:rFonts w:ascii="Courier New"/>
                          <w:sz w:val="18"/>
                        </w:rPr>
                      </w:pPr>
                      <w:r>
                        <w:rPr>
                          <w:rFonts w:ascii="Courier New"/>
                          <w:sz w:val="18"/>
                        </w:rPr>
                        <w:t>&lt;release&gt;</w:t>
                      </w:r>
                      <w:r w:rsidRPr="007614ED">
                        <w:rPr>
                          <w:rFonts w:ascii="Courier New"/>
                          <w:sz w:val="18"/>
                        </w:rPr>
                        <w:t>8.1.3.0.213107</w:t>
                      </w:r>
                      <w:r>
                        <w:rPr>
                          <w:rFonts w:ascii="Courier New"/>
                          <w:sz w:val="18"/>
                        </w:rPr>
                        <w:t>&lt;/release&gt;</w:t>
                      </w:r>
                    </w:p>
                    <w:p w:rsidR="007D1F60" w:rsidRDefault="007D1F60">
                      <w:pPr>
                        <w:spacing w:before="120"/>
                        <w:ind w:left="967"/>
                        <w:rPr>
                          <w:rFonts w:ascii="Courier New"/>
                          <w:sz w:val="18"/>
                        </w:rPr>
                      </w:pPr>
                      <w:r>
                        <w:rPr>
                          <w:rFonts w:ascii="Courier New"/>
                          <w:sz w:val="18"/>
                        </w:rPr>
                        <w:t>&lt;licenseStatus&gt;</w:t>
                      </w:r>
                    </w:p>
                    <w:p w:rsidR="007D1F60" w:rsidRDefault="007D1F60">
                      <w:pPr>
                        <w:spacing w:before="121"/>
                        <w:ind w:left="1399"/>
                        <w:rPr>
                          <w:rFonts w:ascii="Courier New"/>
                          <w:sz w:val="18"/>
                        </w:rPr>
                      </w:pPr>
                      <w:r>
                        <w:rPr>
                          <w:rFonts w:ascii="Courier New"/>
                          <w:sz w:val="18"/>
                        </w:rPr>
                        <w:t>&lt;graceExpireDateTime&gt;2015-01-01T17:13:50.061-07:00&lt;/graceExpireDateTime&gt;</w:t>
                      </w:r>
                    </w:p>
                    <w:p w:rsidR="007D1F60" w:rsidRDefault="007D1F60">
                      <w:pPr>
                        <w:spacing w:before="120"/>
                        <w:ind w:left="1399"/>
                        <w:rPr>
                          <w:rFonts w:ascii="Courier New"/>
                          <w:sz w:val="18"/>
                        </w:rPr>
                      </w:pPr>
                      <w:r>
                        <w:rPr>
                          <w:rFonts w:ascii="Courier New"/>
                          <w:sz w:val="18"/>
                        </w:rPr>
                        <w:t>&lt;licenseMode&gt;ERROR&lt;/licenseMode&gt;</w:t>
                      </w:r>
                    </w:p>
                    <w:p w:rsidR="007D1F60" w:rsidRDefault="007D1F60">
                      <w:pPr>
                        <w:spacing w:before="120"/>
                        <w:ind w:left="1399"/>
                        <w:rPr>
                          <w:rFonts w:ascii="Courier New"/>
                          <w:sz w:val="18"/>
                        </w:rPr>
                      </w:pPr>
                      <w:r>
                        <w:rPr>
                          <w:rFonts w:ascii="Courier New"/>
                          <w:sz w:val="18"/>
                        </w:rPr>
                        <w:t>&lt;reasonCode&gt;EXCEEDANCE&lt;/reasonCode&gt;</w:t>
                      </w:r>
                    </w:p>
                    <w:p w:rsidR="007D1F60" w:rsidRDefault="007D1F60">
                      <w:pPr>
                        <w:spacing w:before="120"/>
                        <w:ind w:left="967"/>
                        <w:rPr>
                          <w:rFonts w:ascii="Courier New"/>
                          <w:sz w:val="18"/>
                        </w:rPr>
                      </w:pPr>
                      <w:r>
                        <w:rPr>
                          <w:rFonts w:ascii="Courier New"/>
                          <w:sz w:val="18"/>
                        </w:rPr>
                        <w:t>&lt;/licenseStatus&gt;</w:t>
                      </w:r>
                    </w:p>
                    <w:p w:rsidR="007D1F60" w:rsidRDefault="007D1F60">
                      <w:pPr>
                        <w:spacing w:before="120"/>
                        <w:ind w:left="967"/>
                        <w:rPr>
                          <w:rFonts w:ascii="Courier New"/>
                          <w:sz w:val="18"/>
                        </w:rPr>
                      </w:pPr>
                      <w:r>
                        <w:rPr>
                          <w:rFonts w:ascii="Courier New"/>
                          <w:sz w:val="18"/>
                        </w:rPr>
                        <w:t>&lt;replicationStatus&gt;true&lt;/replicationStatus&gt;</w:t>
                      </w:r>
                    </w:p>
                    <w:p w:rsidR="007D1F60" w:rsidRDefault="007D1F60">
                      <w:pPr>
                        <w:spacing w:before="120"/>
                        <w:ind w:left="967"/>
                        <w:rPr>
                          <w:rFonts w:ascii="Courier New"/>
                          <w:sz w:val="18"/>
                        </w:rPr>
                      </w:pPr>
                      <w:r>
                        <w:rPr>
                          <w:rFonts w:ascii="Courier New"/>
                          <w:sz w:val="18"/>
                        </w:rPr>
                        <w:t>&lt;alarmCounts&gt;</w:t>
                      </w:r>
                    </w:p>
                    <w:p w:rsidR="007D1F60" w:rsidRDefault="007D1F60">
                      <w:pPr>
                        <w:spacing w:before="120"/>
                        <w:ind w:left="1399"/>
                        <w:rPr>
                          <w:rFonts w:ascii="Courier New"/>
                          <w:sz w:val="18"/>
                        </w:rPr>
                      </w:pPr>
                      <w:r>
                        <w:rPr>
                          <w:rFonts w:ascii="Courier New"/>
                          <w:sz w:val="18"/>
                        </w:rPr>
                        <w:t>&lt;majorCount&gt;0&lt;/majorCount&gt;</w:t>
                      </w:r>
                    </w:p>
                    <w:p w:rsidR="007D1F60" w:rsidRDefault="007D1F60">
                      <w:pPr>
                        <w:spacing w:before="120"/>
                        <w:ind w:left="1399"/>
                        <w:rPr>
                          <w:rFonts w:ascii="Courier New"/>
                          <w:sz w:val="18"/>
                        </w:rPr>
                      </w:pPr>
                      <w:r>
                        <w:rPr>
                          <w:rFonts w:ascii="Courier New"/>
                          <w:sz w:val="18"/>
                        </w:rPr>
                        <w:t>&lt;minorCount&gt;0&lt;/minorCount&gt;</w:t>
                      </w:r>
                    </w:p>
                    <w:p w:rsidR="007D1F60" w:rsidRDefault="007D1F60">
                      <w:pPr>
                        <w:spacing w:before="123"/>
                        <w:ind w:left="1399"/>
                        <w:rPr>
                          <w:rFonts w:ascii="Courier New"/>
                          <w:sz w:val="18"/>
                        </w:rPr>
                      </w:pPr>
                      <w:r>
                        <w:rPr>
                          <w:rFonts w:ascii="Courier New"/>
                          <w:sz w:val="18"/>
                        </w:rPr>
                        <w:t>&lt;warningCount&gt;0&lt;/warningCount&gt;</w:t>
                      </w:r>
                    </w:p>
                  </w:txbxContent>
                </v:textbox>
                <w10:wrap type="topAndBottom" anchorx="page"/>
              </v:shape>
            </w:pict>
          </mc:Fallback>
        </mc:AlternateContent>
      </w:r>
    </w:p>
    <w:p w14:paraId="2E84781F" w14:textId="77777777" w:rsidR="00954357" w:rsidRDefault="00954357">
      <w:pPr>
        <w:rPr>
          <w:sz w:val="8"/>
        </w:rPr>
        <w:sectPr w:rsidR="00954357" w:rsidSect="001867E0">
          <w:headerReference w:type="default" r:id="rId46"/>
          <w:footerReference w:type="default" r:id="rId47"/>
          <w:pgSz w:w="12240" w:h="15840"/>
          <w:pgMar w:top="1180" w:right="860" w:bottom="700" w:left="1140" w:header="883" w:footer="720" w:gutter="0"/>
          <w:cols w:space="720"/>
          <w:docGrid w:linePitch="299"/>
        </w:sectPr>
      </w:pPr>
    </w:p>
    <w:p w14:paraId="2B00FE9A" w14:textId="77777777" w:rsidR="00954357" w:rsidRDefault="005D1EB8">
      <w:pPr>
        <w:pStyle w:val="BodyText"/>
        <w:spacing w:before="3"/>
        <w:rPr>
          <w:sz w:val="20"/>
        </w:rPr>
      </w:pPr>
      <w:r>
        <w:rPr>
          <w:noProof/>
        </w:rPr>
        <w:lastRenderedPageBreak/>
        <mc:AlternateContent>
          <mc:Choice Requires="wps">
            <w:drawing>
              <wp:anchor distT="0" distB="0" distL="114300" distR="114300" simplePos="0" relativeHeight="251766784" behindDoc="0" locked="0" layoutInCell="1" allowOverlap="1" wp14:anchorId="6AC32968" wp14:editId="5C18792F">
                <wp:simplePos x="0" y="0"/>
                <wp:positionH relativeFrom="page">
                  <wp:posOffset>896620</wp:posOffset>
                </wp:positionH>
                <wp:positionV relativeFrom="page">
                  <wp:posOffset>915670</wp:posOffset>
                </wp:positionV>
                <wp:extent cx="6209665" cy="0"/>
                <wp:effectExtent l="0" t="0" r="0" b="0"/>
                <wp:wrapNone/>
                <wp:docPr id="279"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B3B839" id="Line 138" o:spid="_x0000_s1026" style="position:absolute;z-index:251766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2.1pt" to="559.55pt,7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" strokeweight=".24pt">
                <w10:wrap anchorx="page" anchory="page"/>
              </v:line>
            </w:pict>
          </mc:Fallback>
        </mc:AlternateContent>
      </w:r>
    </w:p>
    <w:p w14:paraId="60341C68" w14:textId="77777777" w:rsidR="00954357" w:rsidRDefault="005D1EB8">
      <w:pPr>
        <w:pStyle w:val="BodyText"/>
        <w:ind w:left="271"/>
        <w:rPr>
          <w:sz w:val="20"/>
        </w:rPr>
      </w:pPr>
      <w:r>
        <w:rPr>
          <w:noProof/>
        </w:rPr>
        <mc:AlternateContent>
          <mc:Choice Requires="wps">
            <w:drawing>
              <wp:anchor distT="0" distB="0" distL="114300" distR="114300" simplePos="0" relativeHeight="251769856" behindDoc="0" locked="0" layoutInCell="1" allowOverlap="1" wp14:anchorId="31EDEA53" wp14:editId="0F433B5C">
                <wp:simplePos x="0" y="0"/>
                <wp:positionH relativeFrom="page">
                  <wp:posOffset>896620</wp:posOffset>
                </wp:positionH>
                <wp:positionV relativeFrom="page">
                  <wp:posOffset>8320405</wp:posOffset>
                </wp:positionV>
                <wp:extent cx="6209665" cy="0"/>
                <wp:effectExtent l="0" t="0" r="0" b="0"/>
                <wp:wrapNone/>
                <wp:docPr id="278"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2E84A8" id="Line 137" o:spid="_x0000_s1026" style="position:absolute;z-index:251769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655.15pt" to="559.55pt,6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" strokeweight=".24pt">
                <w10:wrap anchorx="page" anchory="page"/>
              </v:line>
            </w:pict>
          </mc:Fallback>
        </mc:AlternateContent>
      </w:r>
      <w:r>
        <w:rPr>
          <w:noProof/>
          <w:sz w:val="20"/>
        </w:rPr>
        <mc:AlternateContent>
          <mc:Choice Requires="wps">
            <w:drawing>
              <wp:inline distT="0" distB="0" distL="0" distR="0" wp14:anchorId="2148FDA8" wp14:editId="0837E994">
                <wp:extent cx="6209665" cy="7412990"/>
                <wp:effectExtent l="0" t="0" r="635" b="0"/>
                <wp:docPr id="277" name="Text Box 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741299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3EF8D7" w14:textId="77777777" w:rsidR="007D1F60" w:rsidRDefault="007D1F60">
                            <w:pPr>
                              <w:spacing w:before="23"/>
                              <w:ind w:left="892"/>
                              <w:rPr>
                                <w:ins w:id="120" w:author="Stevens, Alex (Alex)" w:date="2020-12-17T11:12:00Z"/>
                                <w:rFonts w:ascii="Courier New"/>
                                <w:sz w:val="18"/>
                              </w:rPr>
                            </w:pPr>
                            <w:r>
                              <w:rPr>
                                <w:rFonts w:ascii="Courier New"/>
                                <w:sz w:val="18"/>
                              </w:rPr>
                              <w:t>&lt;/alarmCounts&gt;</w:t>
                            </w:r>
                          </w:p>
                          <w:p w14:paraId="33DD126B" w14:textId="77777777" w:rsidR="007D1F60" w:rsidRPr="00B46A4F" w:rsidRDefault="007D1F60" w:rsidP="00587AFC">
                            <w:pPr>
                              <w:ind w:left="172" w:firstLine="720"/>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&lt;loadfactor&gt;</w:t>
                            </w:r>
                          </w:p>
                          <w:p w14:paraId="43186332"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&lt;current&gt;</w:t>
                            </w:r>
                          </w:p>
                          <w:p w14:paraId="19A24437"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&lt;loadfactor&gt;100&lt;/loadfactor&gt;</w:t>
                            </w:r>
                          </w:p>
                          <w:p w14:paraId="011FBDAA"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&lt;users&gt;2000&lt;/users</w:t>
                            </w:r>
                          </w:p>
                          <w:p w14:paraId="39BBC167"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&lt;devices&gt;2000&lt;/devices&gt;</w:t>
                            </w:r>
                          </w:p>
                          <w:p w14:paraId="72F7716B"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&lt;sessions&gt;2000&lt;/sessions&gt;</w:t>
                            </w:r>
                          </w:p>
                          <w:p w14:paraId="19C71BD8"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&lt;/current&gt;</w:t>
                            </w:r>
                          </w:p>
                          <w:p w14:paraId="0683FE9F"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&lt;peakHour&gt;</w:t>
                            </w:r>
                          </w:p>
                          <w:p w14:paraId="10CBC260"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&lt;loadfactor&gt;100&lt;/loadfactor&gt;</w:t>
                            </w:r>
                          </w:p>
                          <w:p w14:paraId="73ECA195"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&lt;users&gt;2000&lt;/users</w:t>
                            </w:r>
                          </w:p>
                          <w:p w14:paraId="57FFC09F"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&lt;devices&gt;2000&lt;/devices&gt;</w:t>
                            </w:r>
                          </w:p>
                          <w:p w14:paraId="098D7865"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&lt;sessions&gt;2000&lt;/sessions&gt;</w:t>
                            </w:r>
                          </w:p>
                          <w:p w14:paraId="13506BFF"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&lt;/peakHour&gt;</w:t>
                            </w:r>
                          </w:p>
                          <w:p w14:paraId="0F4BDD0C"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&lt;peakDay&gt;</w:t>
                            </w:r>
                          </w:p>
                          <w:p w14:paraId="6C6BCCCE"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&lt;loadfactor&gt;100&lt;/loadfactor&gt;</w:t>
                            </w:r>
                          </w:p>
                          <w:p w14:paraId="7E9CE48E"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&lt;users&gt;2000&lt;/users</w:t>
                            </w:r>
                          </w:p>
                          <w:p w14:paraId="63F9272D"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&lt;devices&gt;2000&lt;/devices&gt;</w:t>
                            </w:r>
                          </w:p>
                          <w:p w14:paraId="6860D278"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&lt;sessions&gt;2000&lt;/sessions&gt;</w:t>
                            </w:r>
                          </w:p>
                          <w:p w14:paraId="65773FBA"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&lt;/peakDay&gt;</w:t>
                            </w:r>
                          </w:p>
                          <w:p w14:paraId="2AD49F42"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&lt;loadfactor&gt;</w:t>
                            </w:r>
                          </w:p>
                          <w:p w14:paraId="39EE74E7"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&lt;profile&gt;</w:t>
                            </w:r>
                          </w:p>
                          <w:p w14:paraId="0C07982A"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&lt;profile&gt;2&lt;/profile&gt;</w:t>
                            </w:r>
                          </w:p>
                          <w:p w14:paraId="1A65395C"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&lt;users&gt;2000&lt;/users</w:t>
                            </w:r>
                          </w:p>
                          <w:p w14:paraId="38563771"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&lt;devices&gt;2000&lt;/devices&gt;</w:t>
                            </w:r>
                          </w:p>
                          <w:p w14:paraId="5E99CCA8" w14:textId="77777777"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&lt;sessions&gt;2000&lt;/sessions&gt;</w:t>
                            </w:r>
                          </w:p>
                          <w:p w14:paraId="4D4D245E" w14:textId="77777777" w:rsidR="007D1F60"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&lt;/profile&gt;</w:t>
                            </w:r>
                          </w:p>
                          <w:p w14:paraId="23791419" w14:textId="77777777" w:rsidR="007D1F60" w:rsidRDefault="007D1F60" w:rsidP="00342FAB">
                            <w:pPr>
                              <w:ind w:left="604" w:firstLine="116"/>
                              <w:rPr>
                                <w:rFonts w:ascii="Courier New"/>
                                <w:sz w:val="18"/>
                              </w:rPr>
                            </w:pPr>
                            <w:r>
                              <w:rPr>
                                <w:rFonts w:ascii="Courier New"/>
                                <w:sz w:val="18"/>
                              </w:rPr>
                              <w:t xml:space="preserve"> &lt;entityMonitoring&gt;</w:t>
                            </w:r>
                          </w:p>
                          <w:p w14:paraId="7704D6C6" w14:textId="77777777" w:rsidR="007D1F60" w:rsidRDefault="007D1F60">
                            <w:pPr>
                              <w:spacing w:before="120"/>
                              <w:ind w:left="1324"/>
                              <w:rPr>
                                <w:rFonts w:ascii="Courier New"/>
                                <w:sz w:val="18"/>
                              </w:rPr>
                            </w:pPr>
                            <w:r>
                              <w:rPr>
                                <w:rFonts w:ascii="Courier New"/>
                                <w:sz w:val="18"/>
                              </w:rPr>
                              <w:t>&lt;numDeny&gt;0&lt;/numDeny&gt;</w:t>
                            </w:r>
                          </w:p>
                          <w:p w14:paraId="0FB06604" w14:textId="77777777" w:rsidR="007D1F60" w:rsidRDefault="007D1F60">
                            <w:pPr>
                              <w:spacing w:before="120"/>
                              <w:ind w:left="1324"/>
                              <w:rPr>
                                <w:rFonts w:ascii="Courier New"/>
                                <w:sz w:val="18"/>
                              </w:rPr>
                            </w:pPr>
                            <w:r>
                              <w:rPr>
                                <w:rFonts w:ascii="Courier New"/>
                                <w:sz w:val="18"/>
                              </w:rPr>
                              <w:t>&lt;numDown&gt;0&lt;/numDown&gt;</w:t>
                            </w:r>
                          </w:p>
                          <w:p w14:paraId="7D465322" w14:textId="77777777" w:rsidR="007D1F60" w:rsidRDefault="007D1F60">
                            <w:pPr>
                              <w:spacing w:before="120"/>
                              <w:ind w:left="1324"/>
                              <w:rPr>
                                <w:rFonts w:ascii="Courier New"/>
                                <w:sz w:val="18"/>
                              </w:rPr>
                            </w:pPr>
                            <w:r>
                              <w:rPr>
                                <w:rFonts w:ascii="Courier New"/>
                                <w:sz w:val="18"/>
                              </w:rPr>
                              <w:t>&lt;numInitializing&gt;0&lt;/numInitializing&gt;</w:t>
                            </w:r>
                          </w:p>
                          <w:p w14:paraId="0DF03B96" w14:textId="77777777" w:rsidR="007D1F60" w:rsidRDefault="007D1F60">
                            <w:pPr>
                              <w:spacing w:before="120"/>
                              <w:ind w:left="1324"/>
                              <w:rPr>
                                <w:rFonts w:ascii="Courier New"/>
                                <w:sz w:val="18"/>
                              </w:rPr>
                            </w:pPr>
                            <w:r>
                              <w:rPr>
                                <w:rFonts w:ascii="Courier New"/>
                                <w:sz w:val="18"/>
                              </w:rPr>
                              <w:t>&lt;numNotMonitored&gt;0&lt;/numNotMonitored&gt;</w:t>
                            </w:r>
                          </w:p>
                          <w:p w14:paraId="542AA343" w14:textId="77777777" w:rsidR="007D1F60" w:rsidRDefault="007D1F60">
                            <w:pPr>
                              <w:spacing w:before="120"/>
                              <w:ind w:left="1324"/>
                              <w:rPr>
                                <w:rFonts w:ascii="Courier New"/>
                                <w:sz w:val="18"/>
                              </w:rPr>
                            </w:pPr>
                            <w:r>
                              <w:rPr>
                                <w:rFonts w:ascii="Courier New"/>
                                <w:sz w:val="18"/>
                              </w:rPr>
                              <w:t>&lt;numPartiallyUp&gt;0&lt;/numPartiallyUp&gt;</w:t>
                            </w:r>
                          </w:p>
                          <w:p w14:paraId="02C61CE8" w14:textId="77777777" w:rsidR="007D1F60" w:rsidRDefault="007D1F60">
                            <w:pPr>
                              <w:spacing w:before="120"/>
                              <w:ind w:left="1324"/>
                              <w:rPr>
                                <w:rFonts w:ascii="Courier New"/>
                                <w:sz w:val="18"/>
                              </w:rPr>
                            </w:pPr>
                            <w:r>
                              <w:rPr>
                                <w:rFonts w:ascii="Courier New"/>
                                <w:sz w:val="18"/>
                              </w:rPr>
                              <w:t>&lt;numUp&gt;0&lt;/numUp&gt;</w:t>
                            </w:r>
                          </w:p>
                          <w:p w14:paraId="054FA26A" w14:textId="77777777" w:rsidR="007D1F60" w:rsidRDefault="007D1F60">
                            <w:pPr>
                              <w:spacing w:before="120"/>
                              <w:ind w:left="892"/>
                              <w:rPr>
                                <w:rFonts w:ascii="Courier New"/>
                                <w:sz w:val="18"/>
                              </w:rPr>
                            </w:pPr>
                            <w:r>
                              <w:rPr>
                                <w:rFonts w:ascii="Courier New"/>
                                <w:sz w:val="18"/>
                              </w:rPr>
                              <w:t>&lt;/entityMonitoring&gt;</w:t>
                            </w:r>
                          </w:p>
                          <w:p w14:paraId="5B165D7A" w14:textId="77777777" w:rsidR="007D1F60" w:rsidRDefault="007D1F60">
                            <w:pPr>
                              <w:spacing w:before="120"/>
                              <w:ind w:left="892"/>
                              <w:rPr>
                                <w:rFonts w:ascii="Courier New"/>
                                <w:sz w:val="18"/>
                              </w:rPr>
                            </w:pPr>
                            <w:r>
                              <w:rPr>
                                <w:rFonts w:ascii="Courier New"/>
                                <w:sz w:val="18"/>
                              </w:rPr>
                              <w:t>&lt;securityModule&gt;Up&lt;/securityModule&gt;</w:t>
                            </w:r>
                          </w:p>
                          <w:p w14:paraId="040CFF29" w14:textId="77777777" w:rsidR="007D1F60" w:rsidRDefault="007D1F60">
                            <w:pPr>
                              <w:spacing w:before="121"/>
                              <w:ind w:left="892"/>
                              <w:rPr>
                                <w:rFonts w:ascii="Courier New"/>
                                <w:sz w:val="18"/>
                              </w:rPr>
                            </w:pPr>
                            <w:r>
                              <w:rPr>
                                <w:rFonts w:ascii="Courier New"/>
                                <w:sz w:val="18"/>
                              </w:rPr>
                              <w:t>&lt;smType&gt;SM&lt;/smType&gt;</w:t>
                            </w:r>
                          </w:p>
                          <w:p w14:paraId="01A57707" w14:textId="77777777" w:rsidR="007D1F60" w:rsidRDefault="007D1F60">
                            <w:pPr>
                              <w:spacing w:before="120"/>
                              <w:ind w:left="892"/>
                              <w:rPr>
                                <w:rFonts w:ascii="Courier New"/>
                                <w:sz w:val="18"/>
                              </w:rPr>
                            </w:pPr>
                            <w:r>
                              <w:rPr>
                                <w:rFonts w:ascii="Courier New"/>
                                <w:sz w:val="18"/>
                              </w:rPr>
                              <w:t>&lt;testsResult&gt;true&lt;/testsResult&gt;</w:t>
                            </w:r>
                          </w:p>
                          <w:p w14:paraId="43D404AF" w14:textId="77777777" w:rsidR="007D1F60" w:rsidRDefault="007D1F60">
                            <w:pPr>
                              <w:spacing w:before="120"/>
                              <w:ind w:left="892"/>
                              <w:rPr>
                                <w:rFonts w:ascii="Courier New"/>
                                <w:sz w:val="18"/>
                              </w:rPr>
                            </w:pPr>
                            <w:r>
                              <w:rPr>
                                <w:rFonts w:ascii="Courier New"/>
                                <w:sz w:val="18"/>
                              </w:rPr>
                              <w:t>&lt;updatedatetime&gt;2014-08-27T13:43:15.508-06:00&lt;/updatedatetime&gt;</w:t>
                            </w:r>
                          </w:p>
                          <w:p w14:paraId="37C48FCF" w14:textId="77777777" w:rsidR="007D1F60" w:rsidRDefault="007D1F60">
                            <w:pPr>
                              <w:spacing w:before="120"/>
                              <w:ind w:left="892"/>
                              <w:rPr>
                                <w:rFonts w:ascii="Courier New"/>
                                <w:sz w:val="18"/>
                              </w:rPr>
                            </w:pPr>
                            <w:r>
                              <w:rPr>
                                <w:rFonts w:ascii="Courier New"/>
                                <w:sz w:val="18"/>
                              </w:rPr>
                              <w:t>&lt;ustoreStatus&gt;true&lt;/ustoreStatus&gt;</w:t>
                            </w:r>
                          </w:p>
                          <w:p w14:paraId="0ACDBC2A" w14:textId="77777777" w:rsidR="007D1F60" w:rsidRDefault="007D1F60">
                            <w:pPr>
                              <w:spacing w:before="121"/>
                              <w:ind w:left="892"/>
                              <w:rPr>
                                <w:rFonts w:ascii="Courier New"/>
                                <w:sz w:val="18"/>
                              </w:rPr>
                            </w:pPr>
                            <w:r>
                              <w:rPr>
                                <w:rFonts w:ascii="Courier New"/>
                                <w:sz w:val="18"/>
                              </w:rPr>
                              <w:t>&lt;asmInstance&gt;</w:t>
                            </w:r>
                          </w:p>
                          <w:p w14:paraId="11B84112" w14:textId="77777777" w:rsidR="007D1F60" w:rsidRDefault="007D1F60">
                            <w:pPr>
                              <w:spacing w:before="120"/>
                              <w:ind w:left="28" w:right="1522" w:firstLine="1295"/>
                              <w:rPr>
                                <w:rFonts w:ascii="Courier New"/>
                                <w:sz w:val="18"/>
                              </w:rPr>
                            </w:pPr>
                            <w:r>
                              <w:rPr>
                                <w:rFonts w:ascii="Courier New"/>
                                <w:sz w:val="18"/>
                              </w:rPr>
                              <w:t>&lt;link href="https://augusta2.dr.avaya.com/ASM/ws/asminstances/1" hrefName="blackdiamond1" rel="reference"/&gt;</w:t>
                            </w:r>
                          </w:p>
                          <w:p w14:paraId="64A510A6" w14:textId="77777777" w:rsidR="007D1F60" w:rsidRDefault="007D1F60">
                            <w:pPr>
                              <w:spacing w:before="120"/>
                              <w:ind w:left="892"/>
                              <w:rPr>
                                <w:rFonts w:ascii="Courier New"/>
                                <w:sz w:val="18"/>
                              </w:rPr>
                            </w:pPr>
                            <w:r>
                              <w:rPr>
                                <w:rFonts w:ascii="Courier New"/>
                                <w:sz w:val="18"/>
                              </w:rPr>
                              <w:t>&lt;/asmInstance&gt;</w:t>
                            </w:r>
                          </w:p>
                          <w:p w14:paraId="2B7CAA97" w14:textId="77777777" w:rsidR="007D1F60" w:rsidRDefault="007D1F60">
                            <w:pPr>
                              <w:spacing w:before="120"/>
                              <w:ind w:left="892"/>
                              <w:rPr>
                                <w:rFonts w:ascii="Courier New"/>
                                <w:sz w:val="18"/>
                              </w:rPr>
                            </w:pPr>
                            <w:r>
                              <w:rPr>
                                <w:rFonts w:ascii="Courier New"/>
                                <w:sz w:val="18"/>
                              </w:rPr>
                              <w:t>&lt;link href="https://augusta2.dr.avaya.com/ASM/ws/asmstatuses/1" rel="self"/&gt;</w:t>
                            </w:r>
                          </w:p>
                          <w:p w14:paraId="68A9271D" w14:textId="77777777" w:rsidR="007D1F60" w:rsidRDefault="007D1F60">
                            <w:pPr>
                              <w:spacing w:before="122"/>
                              <w:ind w:left="460"/>
                              <w:rPr>
                                <w:rFonts w:ascii="Courier New"/>
                                <w:sz w:val="18"/>
                              </w:rPr>
                            </w:pPr>
                            <w:r>
                              <w:rPr>
                                <w:rFonts w:ascii="Courier New"/>
                                <w:sz w:val="18"/>
                              </w:rPr>
                              <w:t>&lt;/asmstatus&gt;</w:t>
                            </w:r>
                          </w:p>
                        </w:txbxContent>
                      </wps:txbx>
                      <wps:bodyPr rot="0" vert="horz" wrap="square" lIns="0" tIns="0" rIns="0" bIns="0" anchor="t" anchorCtr="0" upright="1">
                        <a:noAutofit/>
                      </wps:bodyPr>
                    </wps:wsp>
                  </a:graphicData>
                </a:graphic>
              </wp:inline>
            </w:drawing>
          </mc:Choice>
          <mc:Fallback>
            <w:pict>
              <v:shape w14:anchorId="001DEA77" id="Text Box 416" o:spid="_x0000_s1047" type="#_x0000_t202" style="width:488.95pt;height:58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" fillcolor="#f1f1f1" stroked="f">
                <v:textbox inset="0,0,0,0">
                  <w:txbxContent>
                    <w:p w:rsidR="007D1F60" w:rsidRDefault="007D1F60">
                      <w:pPr>
                        <w:spacing w:before="23"/>
                        <w:ind w:left="892"/>
                        <w:rPr>
                          <w:ins w:id="121" w:author="Stevens, Alex (Alex)" w:date="2020-12-17T11:12:00Z"/>
                          <w:rFonts w:ascii="Courier New"/>
                          <w:sz w:val="18"/>
                        </w:rPr>
                      </w:pPr>
                      <w:r>
                        <w:rPr>
                          <w:rFonts w:ascii="Courier New"/>
                          <w:sz w:val="18"/>
                        </w:rPr>
                        <w:t>&lt;/alarmCounts&gt;</w:t>
                      </w:r>
                    </w:p>
                    <w:p w:rsidR="007D1F60" w:rsidRPr="00B46A4F" w:rsidRDefault="007D1F60" w:rsidP="00587AFC">
                      <w:pPr>
                        <w:ind w:left="172" w:firstLine="720"/>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&lt;loadfactor&gt;</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&lt;current&gt;</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&lt;loadfactor&gt;100&lt;/loadfactor&gt;</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&lt;users&gt;2000&lt;/users</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&lt;devices&gt;2000&lt;/devices&gt;</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&lt;sessions&gt;2000&lt;/sessions&gt;</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&lt;/current&gt;</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&lt;peakHour&gt;</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&lt;loadfactor&gt;100&lt;/loadfactor&gt;</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&lt;users&gt;2000&lt;/users</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&lt;devices&gt;2000&lt;/devices&gt;</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&lt;sessions&gt;2000&lt;/sessions&gt;</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&lt;/peakHour&gt;</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&lt;peakDay&gt;</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&lt;loadfactor&gt;100&lt;/loadfactor&gt;</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&lt;users&gt;2000&lt;/users</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&lt;devices&gt;2000&lt;/devices&gt;</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&lt;sessions&gt;2000&lt;/sessions&gt;</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&lt;/peakDay&gt;</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&lt;loadfactor&gt;</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&lt;profile&gt;</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&lt;profile&gt;2&lt;/profile&gt;</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&lt;users&gt;2000&lt;/users</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&lt;devices&gt;2000&lt;/devices&gt;</w:t>
                      </w:r>
                    </w:p>
                    <w:p w:rsidR="007D1F60" w:rsidRPr="00B46A4F"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&lt;sessions&gt;2000&lt;/sessions&gt;</w:t>
                      </w:r>
                    </w:p>
                    <w:p w:rsidR="007D1F60" w:rsidRDefault="007D1F60" w:rsidP="00B46A4F">
                      <w:pPr>
                        <w:rPr>
                          <w:rFonts w:ascii="Courier New" w:hAnsi="Courier New" w:cs="Courier New"/>
                          <w:sz w:val="18"/>
                          <w:szCs w:val="18"/>
                          <w:bdr w:val="none" w:sz="0" w:space="0" w:color="auto" w:frame="1"/>
                          <w:lang w:bidi="ar-SA"/>
                        </w:rPr>
                      </w:pPr>
                      <w:r w:rsidRPr="00B46A4F">
                        <w:rPr>
                          <w:rFonts w:ascii="Courier New" w:hAnsi="Courier New" w:cs="Courier New"/>
                          <w:sz w:val="18"/>
                          <w:szCs w:val="18"/>
                          <w:bdr w:val="none" w:sz="0" w:space="0" w:color="auto" w:frame="1"/>
                          <w:lang w:bidi="ar-SA"/>
                        </w:rPr>
                        <w:t xml:space="preserve">        &lt;/profile&gt;</w:t>
                      </w:r>
                    </w:p>
                    <w:p w:rsidR="007D1F60" w:rsidRDefault="007D1F60" w:rsidP="00342FAB">
                      <w:pPr>
                        <w:ind w:left="604" w:firstLine="116"/>
                        <w:rPr>
                          <w:rFonts w:ascii="Courier New"/>
                          <w:sz w:val="18"/>
                        </w:rPr>
                      </w:pPr>
                      <w:r>
                        <w:rPr>
                          <w:rFonts w:ascii="Courier New"/>
                          <w:sz w:val="18"/>
                        </w:rPr>
                        <w:t xml:space="preserve"> &lt;entityMonitoring&gt;</w:t>
                      </w:r>
                    </w:p>
                    <w:p w:rsidR="007D1F60" w:rsidRDefault="007D1F60">
                      <w:pPr>
                        <w:spacing w:before="120"/>
                        <w:ind w:left="1324"/>
                        <w:rPr>
                          <w:rFonts w:ascii="Courier New"/>
                          <w:sz w:val="18"/>
                        </w:rPr>
                      </w:pPr>
                      <w:r>
                        <w:rPr>
                          <w:rFonts w:ascii="Courier New"/>
                          <w:sz w:val="18"/>
                        </w:rPr>
                        <w:t>&lt;numDeny&gt;0&lt;/numDeny&gt;</w:t>
                      </w:r>
                    </w:p>
                    <w:p w:rsidR="007D1F60" w:rsidRDefault="007D1F60">
                      <w:pPr>
                        <w:spacing w:before="120"/>
                        <w:ind w:left="1324"/>
                        <w:rPr>
                          <w:rFonts w:ascii="Courier New"/>
                          <w:sz w:val="18"/>
                        </w:rPr>
                      </w:pPr>
                      <w:r>
                        <w:rPr>
                          <w:rFonts w:ascii="Courier New"/>
                          <w:sz w:val="18"/>
                        </w:rPr>
                        <w:t>&lt;numDown&gt;0&lt;/numDown&gt;</w:t>
                      </w:r>
                    </w:p>
                    <w:p w:rsidR="007D1F60" w:rsidRDefault="007D1F60">
                      <w:pPr>
                        <w:spacing w:before="120"/>
                        <w:ind w:left="1324"/>
                        <w:rPr>
                          <w:rFonts w:ascii="Courier New"/>
                          <w:sz w:val="18"/>
                        </w:rPr>
                      </w:pPr>
                      <w:r>
                        <w:rPr>
                          <w:rFonts w:ascii="Courier New"/>
                          <w:sz w:val="18"/>
                        </w:rPr>
                        <w:t>&lt;numInitializing&gt;0&lt;/numInitializing&gt;</w:t>
                      </w:r>
                    </w:p>
                    <w:p w:rsidR="007D1F60" w:rsidRDefault="007D1F60">
                      <w:pPr>
                        <w:spacing w:before="120"/>
                        <w:ind w:left="1324"/>
                        <w:rPr>
                          <w:rFonts w:ascii="Courier New"/>
                          <w:sz w:val="18"/>
                        </w:rPr>
                      </w:pPr>
                      <w:r>
                        <w:rPr>
                          <w:rFonts w:ascii="Courier New"/>
                          <w:sz w:val="18"/>
                        </w:rPr>
                        <w:t>&lt;numNotMonitored&gt;0&lt;/numNotMonitored&gt;</w:t>
                      </w:r>
                    </w:p>
                    <w:p w:rsidR="007D1F60" w:rsidRDefault="007D1F60">
                      <w:pPr>
                        <w:spacing w:before="120"/>
                        <w:ind w:left="1324"/>
                        <w:rPr>
                          <w:rFonts w:ascii="Courier New"/>
                          <w:sz w:val="18"/>
                        </w:rPr>
                      </w:pPr>
                      <w:r>
                        <w:rPr>
                          <w:rFonts w:ascii="Courier New"/>
                          <w:sz w:val="18"/>
                        </w:rPr>
                        <w:t>&lt;numPartiallyUp&gt;0&lt;/numPartiallyUp&gt;</w:t>
                      </w:r>
                    </w:p>
                    <w:p w:rsidR="007D1F60" w:rsidRDefault="007D1F60">
                      <w:pPr>
                        <w:spacing w:before="120"/>
                        <w:ind w:left="1324"/>
                        <w:rPr>
                          <w:rFonts w:ascii="Courier New"/>
                          <w:sz w:val="18"/>
                        </w:rPr>
                      </w:pPr>
                      <w:r>
                        <w:rPr>
                          <w:rFonts w:ascii="Courier New"/>
                          <w:sz w:val="18"/>
                        </w:rPr>
                        <w:t>&lt;numUp&gt;0&lt;/numUp&gt;</w:t>
                      </w:r>
                    </w:p>
                    <w:p w:rsidR="007D1F60" w:rsidRDefault="007D1F60">
                      <w:pPr>
                        <w:spacing w:before="120"/>
                        <w:ind w:left="892"/>
                        <w:rPr>
                          <w:rFonts w:ascii="Courier New"/>
                          <w:sz w:val="18"/>
                        </w:rPr>
                      </w:pPr>
                      <w:r>
                        <w:rPr>
                          <w:rFonts w:ascii="Courier New"/>
                          <w:sz w:val="18"/>
                        </w:rPr>
                        <w:t>&lt;/entityMonitoring&gt;</w:t>
                      </w:r>
                    </w:p>
                    <w:p w:rsidR="007D1F60" w:rsidRDefault="007D1F60">
                      <w:pPr>
                        <w:spacing w:before="120"/>
                        <w:ind w:left="892"/>
                        <w:rPr>
                          <w:rFonts w:ascii="Courier New"/>
                          <w:sz w:val="18"/>
                        </w:rPr>
                      </w:pPr>
                      <w:r>
                        <w:rPr>
                          <w:rFonts w:ascii="Courier New"/>
                          <w:sz w:val="18"/>
                        </w:rPr>
                        <w:t>&lt;securityModule&gt;Up&lt;/securityModule&gt;</w:t>
                      </w:r>
                    </w:p>
                    <w:p w:rsidR="007D1F60" w:rsidRDefault="007D1F60">
                      <w:pPr>
                        <w:spacing w:before="121"/>
                        <w:ind w:left="892"/>
                        <w:rPr>
                          <w:rFonts w:ascii="Courier New"/>
                          <w:sz w:val="18"/>
                        </w:rPr>
                      </w:pPr>
                      <w:r>
                        <w:rPr>
                          <w:rFonts w:ascii="Courier New"/>
                          <w:sz w:val="18"/>
                        </w:rPr>
                        <w:t>&lt;smType&gt;SM&lt;/smType&gt;</w:t>
                      </w:r>
                    </w:p>
                    <w:p w:rsidR="007D1F60" w:rsidRDefault="007D1F60">
                      <w:pPr>
                        <w:spacing w:before="120"/>
                        <w:ind w:left="892"/>
                        <w:rPr>
                          <w:rFonts w:ascii="Courier New"/>
                          <w:sz w:val="18"/>
                        </w:rPr>
                      </w:pPr>
                      <w:r>
                        <w:rPr>
                          <w:rFonts w:ascii="Courier New"/>
                          <w:sz w:val="18"/>
                        </w:rPr>
                        <w:t>&lt;testsResult&gt;true&lt;/testsResult&gt;</w:t>
                      </w:r>
                    </w:p>
                    <w:p w:rsidR="007D1F60" w:rsidRDefault="007D1F60">
                      <w:pPr>
                        <w:spacing w:before="120"/>
                        <w:ind w:left="892"/>
                        <w:rPr>
                          <w:rFonts w:ascii="Courier New"/>
                          <w:sz w:val="18"/>
                        </w:rPr>
                      </w:pPr>
                      <w:r>
                        <w:rPr>
                          <w:rFonts w:ascii="Courier New"/>
                          <w:sz w:val="18"/>
                        </w:rPr>
                        <w:t>&lt;updatedatetime&gt;2014-08-27T13:43:15.508-06:00&lt;/updatedatetime&gt;</w:t>
                      </w:r>
                    </w:p>
                    <w:p w:rsidR="007D1F60" w:rsidRDefault="007D1F60">
                      <w:pPr>
                        <w:spacing w:before="120"/>
                        <w:ind w:left="892"/>
                        <w:rPr>
                          <w:rFonts w:ascii="Courier New"/>
                          <w:sz w:val="18"/>
                        </w:rPr>
                      </w:pPr>
                      <w:r>
                        <w:rPr>
                          <w:rFonts w:ascii="Courier New"/>
                          <w:sz w:val="18"/>
                        </w:rPr>
                        <w:t>&lt;ustoreStatus&gt;true&lt;/ustoreStatus&gt;</w:t>
                      </w:r>
                    </w:p>
                    <w:p w:rsidR="007D1F60" w:rsidRDefault="007D1F60">
                      <w:pPr>
                        <w:spacing w:before="121"/>
                        <w:ind w:left="892"/>
                        <w:rPr>
                          <w:rFonts w:ascii="Courier New"/>
                          <w:sz w:val="18"/>
                        </w:rPr>
                      </w:pPr>
                      <w:r>
                        <w:rPr>
                          <w:rFonts w:ascii="Courier New"/>
                          <w:sz w:val="18"/>
                        </w:rPr>
                        <w:t>&lt;asmInstance&gt;</w:t>
                      </w:r>
                    </w:p>
                    <w:p w:rsidR="007D1F60" w:rsidRDefault="007D1F60">
                      <w:pPr>
                        <w:spacing w:before="120"/>
                        <w:ind w:left="28" w:right="1522" w:firstLine="1295"/>
                        <w:rPr>
                          <w:rFonts w:ascii="Courier New"/>
                          <w:sz w:val="18"/>
                        </w:rPr>
                      </w:pPr>
                      <w:r>
                        <w:rPr>
                          <w:rFonts w:ascii="Courier New"/>
                          <w:sz w:val="18"/>
                        </w:rPr>
                        <w:t>&lt;link href="https://augusta2.dr.avaya.com/ASM/ws/asminstances/1" hrefName="blackdiamond1" rel="reference"/&gt;</w:t>
                      </w:r>
                    </w:p>
                    <w:p w:rsidR="007D1F60" w:rsidRDefault="007D1F60">
                      <w:pPr>
                        <w:spacing w:before="120"/>
                        <w:ind w:left="892"/>
                        <w:rPr>
                          <w:rFonts w:ascii="Courier New"/>
                          <w:sz w:val="18"/>
                        </w:rPr>
                      </w:pPr>
                      <w:r>
                        <w:rPr>
                          <w:rFonts w:ascii="Courier New"/>
                          <w:sz w:val="18"/>
                        </w:rPr>
                        <w:t>&lt;/asmInstance&gt;</w:t>
                      </w:r>
                    </w:p>
                    <w:p w:rsidR="007D1F60" w:rsidRDefault="007D1F60">
                      <w:pPr>
                        <w:spacing w:before="120"/>
                        <w:ind w:left="892"/>
                        <w:rPr>
                          <w:rFonts w:ascii="Courier New"/>
                          <w:sz w:val="18"/>
                        </w:rPr>
                      </w:pPr>
                      <w:r>
                        <w:rPr>
                          <w:rFonts w:ascii="Courier New"/>
                          <w:sz w:val="18"/>
                        </w:rPr>
                        <w:t>&lt;link href="https://augusta2.dr.avaya.com/ASM/ws/asmstatuses/1" rel="self"/&gt;</w:t>
                      </w:r>
                    </w:p>
                    <w:p w:rsidR="007D1F60" w:rsidRDefault="007D1F60">
                      <w:pPr>
                        <w:spacing w:before="122"/>
                        <w:ind w:left="460"/>
                        <w:rPr>
                          <w:rFonts w:ascii="Courier New"/>
                          <w:sz w:val="18"/>
                        </w:rPr>
                      </w:pPr>
                      <w:r>
                        <w:rPr>
                          <w:rFonts w:ascii="Courier New"/>
                          <w:sz w:val="18"/>
                        </w:rPr>
                        <w:t>&lt;/asmstatus&gt;</w:t>
                      </w:r>
                    </w:p>
                  </w:txbxContent>
                </v:textbox>
                <w10:anchorlock/>
              </v:shape>
            </w:pict>
          </mc:Fallback>
        </mc:AlternateContent>
      </w:r>
    </w:p>
    <w:p w14:paraId="4A32A00A" w14:textId="77777777" w:rsidR="00E9127B" w:rsidRDefault="00E9127B">
      <w:pPr>
        <w:rPr>
          <w:sz w:val="29"/>
        </w:rPr>
      </w:pPr>
      <w:r>
        <w:rPr>
          <w:sz w:val="29"/>
        </w:rPr>
        <w:br w:type="page"/>
      </w:r>
    </w:p>
    <w:p w14:paraId="13328CCE" w14:textId="77777777" w:rsidR="00625577" w:rsidRDefault="00625577" w:rsidP="00625577">
      <w:pPr>
        <w:pStyle w:val="Heading2"/>
        <w:tabs>
          <w:tab w:val="left" w:pos="10050"/>
        </w:tabs>
        <w:spacing w:before="101"/>
        <w:rPr>
          <w:u w:val="none"/>
        </w:rPr>
      </w:pPr>
      <w:bookmarkStart w:id="121" w:name="_Toc71048193"/>
      <w:bookmarkStart w:id="122" w:name="_Toc71048283"/>
      <w:bookmarkStart w:id="123" w:name="_Toc151555541"/>
      <w:r>
        <w:lastRenderedPageBreak/>
        <w:t>SM Status query response content normal</w:t>
      </w:r>
      <w:r>
        <w:rPr>
          <w:spacing w:val="-21"/>
        </w:rPr>
        <w:t xml:space="preserve"> </w:t>
      </w:r>
      <w:r>
        <w:t>format</w:t>
      </w:r>
      <w:bookmarkEnd w:id="121"/>
      <w:bookmarkEnd w:id="122"/>
      <w:bookmarkEnd w:id="123"/>
      <w:r>
        <w:tab/>
      </w:r>
    </w:p>
    <w:p w14:paraId="15508744" w14:textId="77777777" w:rsidR="00625577" w:rsidRDefault="005D1EB8" w:rsidP="00625577">
      <w:pPr>
        <w:pStyle w:val="BodyText"/>
        <w:spacing w:before="144"/>
        <w:ind w:left="300"/>
      </w:pPr>
      <w:r>
        <w:rPr>
          <w:noProof/>
        </w:rPr>
        <mc:AlternateContent>
          <mc:Choice Requires="wps">
            <w:drawing>
              <wp:anchor distT="0" distB="0" distL="114300" distR="114300" simplePos="0" relativeHeight="251875328" behindDoc="0" locked="0" layoutInCell="1" allowOverlap="1" wp14:anchorId="64089A8C" wp14:editId="391DC726">
                <wp:simplePos x="0" y="0"/>
                <wp:positionH relativeFrom="page">
                  <wp:posOffset>896620</wp:posOffset>
                </wp:positionH>
                <wp:positionV relativeFrom="paragraph">
                  <wp:posOffset>341630</wp:posOffset>
                </wp:positionV>
                <wp:extent cx="6209665" cy="0"/>
                <wp:effectExtent l="0" t="0" r="0" b="0"/>
                <wp:wrapNone/>
                <wp:docPr id="276" name="Line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45C22A" id="Line 308" o:spid="_x0000_s1026" style="position:absolute;z-index:251875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26.9pt" to="559.5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" strokeweight=".24pt">
                <w10:wrap anchorx="page"/>
              </v:line>
            </w:pict>
          </mc:Fallback>
        </mc:AlternateContent>
      </w:r>
      <w:r w:rsidR="00625577">
        <w:t>XML</w:t>
      </w:r>
    </w:p>
    <w:p w14:paraId="4D61F9AB" w14:textId="77777777" w:rsidR="00625577" w:rsidRDefault="005D1EB8" w:rsidP="00625577">
      <w:pPr>
        <w:pStyle w:val="BodyText"/>
        <w:spacing w:before="6"/>
        <w:rPr>
          <w:sz w:val="8"/>
        </w:rPr>
      </w:pPr>
      <w:r>
        <w:rPr>
          <w:noProof/>
        </w:rPr>
        <mc:AlternateContent>
          <mc:Choice Requires="wps">
            <w:drawing>
              <wp:anchor distT="0" distB="0" distL="0" distR="0" simplePos="0" relativeHeight="251873280" behindDoc="1" locked="0" layoutInCell="1" allowOverlap="1" wp14:anchorId="466DD1EC" wp14:editId="7E1B31C2">
                <wp:simplePos x="0" y="0"/>
                <wp:positionH relativeFrom="page">
                  <wp:posOffset>896620</wp:posOffset>
                </wp:positionH>
                <wp:positionV relativeFrom="paragraph">
                  <wp:posOffset>81280</wp:posOffset>
                </wp:positionV>
                <wp:extent cx="6209665" cy="7226300"/>
                <wp:effectExtent l="0" t="0" r="0" b="0"/>
                <wp:wrapTopAndBottom/>
                <wp:docPr id="275"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722630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1B7E1F" w14:textId="77777777" w:rsidR="007D1F60" w:rsidRDefault="007D1F60" w:rsidP="00625577">
                            <w:pPr>
                              <w:spacing w:before="23"/>
                              <w:ind w:left="28"/>
                              <w:rPr>
                                <w:rFonts w:ascii="Courier New"/>
                                <w:sz w:val="18"/>
                              </w:rPr>
                            </w:pPr>
                            <w:r>
                              <w:rPr>
                                <w:rFonts w:ascii="Courier New"/>
                                <w:sz w:val="18"/>
                              </w:rPr>
                              <w:t>&lt;?xml version="1.0" encoding="UTF-8" standalone="yes"?&gt;</w:t>
                            </w:r>
                          </w:p>
                          <w:p w14:paraId="41C240AE" w14:textId="77777777" w:rsidR="007D1F60" w:rsidRDefault="007D1F60" w:rsidP="00625577">
                            <w:pPr>
                              <w:spacing w:before="117"/>
                              <w:ind w:left="28"/>
                              <w:rPr>
                                <w:rFonts w:ascii="Courier New"/>
                                <w:sz w:val="18"/>
                              </w:rPr>
                            </w:pPr>
                            <w:r>
                              <w:rPr>
                                <w:rFonts w:ascii="Courier New"/>
                                <w:sz w:val="18"/>
                              </w:rPr>
                              <w:t>&lt;asmstatuses</w:t>
                            </w:r>
                          </w:p>
                          <w:p w14:paraId="54382FBF" w14:textId="77777777" w:rsidR="007D1F60" w:rsidRDefault="007D1F60" w:rsidP="00625577">
                            <w:pPr>
                              <w:spacing w:before="120" w:line="381" w:lineRule="auto"/>
                              <w:ind w:left="460" w:right="7678"/>
                              <w:rPr>
                                <w:rFonts w:ascii="Courier New"/>
                                <w:sz w:val="18"/>
                              </w:rPr>
                            </w:pPr>
                            <w:r>
                              <w:rPr>
                                <w:rFonts w:ascii="Courier New"/>
                                <w:sz w:val="18"/>
                              </w:rPr>
                              <w:t>count="3" limit="0" offset="0" query="" totalcount="3"&gt;</w:t>
                            </w:r>
                          </w:p>
                          <w:p w14:paraId="0A8C98BE" w14:textId="77777777" w:rsidR="007D1F60" w:rsidRDefault="007D1F60" w:rsidP="00625577">
                            <w:pPr>
                              <w:spacing w:line="203" w:lineRule="exact"/>
                              <w:ind w:left="460"/>
                              <w:rPr>
                                <w:rFonts w:ascii="Courier New"/>
                                <w:sz w:val="18"/>
                              </w:rPr>
                            </w:pPr>
                            <w:r>
                              <w:rPr>
                                <w:rFonts w:ascii="Courier New"/>
                                <w:sz w:val="18"/>
                              </w:rPr>
                              <w:t>&lt;asmstatus&gt;</w:t>
                            </w:r>
                          </w:p>
                          <w:p w14:paraId="4ECC6925" w14:textId="77777777" w:rsidR="007D1F60" w:rsidRDefault="007D1F60" w:rsidP="00A146B3">
                            <w:pPr>
                              <w:spacing w:before="121"/>
                              <w:ind w:left="172" w:firstLine="720"/>
                              <w:rPr>
                                <w:rFonts w:ascii="Courier New"/>
                                <w:sz w:val="18"/>
                              </w:rPr>
                            </w:pPr>
                            <w:r>
                              <w:rPr>
                                <w:rFonts w:ascii="Courier New"/>
                                <w:sz w:val="18"/>
                              </w:rPr>
                              <w:t>&lt;id&gt;3&lt;/id&gt;</w:t>
                            </w:r>
                          </w:p>
                          <w:p w14:paraId="12EA8C28" w14:textId="77777777" w:rsidR="007D1F60" w:rsidRDefault="007D1F60" w:rsidP="00625577">
                            <w:pPr>
                              <w:spacing w:before="120"/>
                              <w:ind w:left="892"/>
                              <w:rPr>
                                <w:rFonts w:ascii="Courier New"/>
                                <w:sz w:val="18"/>
                              </w:rPr>
                            </w:pPr>
                            <w:r>
                              <w:rPr>
                                <w:rFonts w:ascii="Courier New"/>
                                <w:sz w:val="18"/>
                              </w:rPr>
                              <w:t>&lt;name&gt;testscrush&lt;/name&gt;</w:t>
                            </w:r>
                          </w:p>
                          <w:p w14:paraId="4B0F9A98" w14:textId="77777777" w:rsidR="007D1F60" w:rsidRDefault="007D1F60" w:rsidP="00625577">
                            <w:pPr>
                              <w:spacing w:before="120"/>
                              <w:ind w:left="892"/>
                              <w:rPr>
                                <w:rFonts w:ascii="Courier New"/>
                                <w:sz w:val="18"/>
                              </w:rPr>
                            </w:pPr>
                            <w:r>
                              <w:rPr>
                                <w:rFonts w:ascii="Courier New"/>
                                <w:sz w:val="18"/>
                              </w:rPr>
                              <w:t>&lt;activeCallCount&gt;0&lt;/activeCallCount&gt;</w:t>
                            </w:r>
                          </w:p>
                          <w:p w14:paraId="30AA9EAC" w14:textId="77777777" w:rsidR="007D1F60" w:rsidRDefault="007D1F60" w:rsidP="00625577">
                            <w:pPr>
                              <w:spacing w:before="120"/>
                              <w:ind w:left="892"/>
                              <w:rPr>
                                <w:rFonts w:ascii="Courier New"/>
                                <w:sz w:val="18"/>
                              </w:rPr>
                            </w:pPr>
                            <w:r>
                              <w:rPr>
                                <w:rFonts w:ascii="Courier New"/>
                                <w:sz w:val="18"/>
                              </w:rPr>
                              <w:t>&lt;connected&gt;true&lt;/connected&gt;</w:t>
                            </w:r>
                          </w:p>
                          <w:p w14:paraId="1C960414" w14:textId="77777777" w:rsidR="007D1F60" w:rsidRDefault="007D1F60" w:rsidP="00625577">
                            <w:pPr>
                              <w:spacing w:before="121"/>
                              <w:ind w:left="892"/>
                              <w:rPr>
                                <w:rFonts w:ascii="Courier New"/>
                                <w:sz w:val="18"/>
                              </w:rPr>
                            </w:pPr>
                            <w:r>
                              <w:rPr>
                                <w:rFonts w:ascii="Courier New"/>
                                <w:sz w:val="18"/>
                              </w:rPr>
                              <w:t>&lt;denyNewService&gt;false&lt;/denyNewService&gt;</w:t>
                            </w:r>
                          </w:p>
                          <w:p w14:paraId="422733B4" w14:textId="77777777" w:rsidR="007D1F60" w:rsidRDefault="007D1F60" w:rsidP="00625577">
                            <w:pPr>
                              <w:spacing w:before="120"/>
                              <w:ind w:left="892"/>
                              <w:rPr>
                                <w:rFonts w:ascii="Courier New"/>
                                <w:sz w:val="18"/>
                              </w:rPr>
                            </w:pPr>
                            <w:r>
                              <w:rPr>
                                <w:rFonts w:ascii="Courier New"/>
                                <w:sz w:val="18"/>
                              </w:rPr>
                              <w:t>&lt;licenseStatus&gt;</w:t>
                            </w:r>
                          </w:p>
                          <w:p w14:paraId="74F76252" w14:textId="77777777" w:rsidR="007D1F60" w:rsidRDefault="007D1F60" w:rsidP="00625577">
                            <w:pPr>
                              <w:spacing w:before="120"/>
                              <w:ind w:left="1324"/>
                              <w:rPr>
                                <w:rFonts w:ascii="Courier New"/>
                                <w:sz w:val="18"/>
                              </w:rPr>
                            </w:pPr>
                            <w:r>
                              <w:rPr>
                                <w:rFonts w:ascii="Courier New"/>
                                <w:sz w:val="18"/>
                              </w:rPr>
                              <w:t>&lt;graceExpireDateTime&gt;2015-05-01T11:27:35.461-06:00&lt;/graceExpireDateTime&gt;</w:t>
                            </w:r>
                          </w:p>
                          <w:p w14:paraId="5183CD23" w14:textId="77777777" w:rsidR="007D1F60" w:rsidRDefault="007D1F60" w:rsidP="00625577">
                            <w:pPr>
                              <w:spacing w:before="120"/>
                              <w:ind w:left="1324"/>
                              <w:rPr>
                                <w:rFonts w:ascii="Courier New"/>
                                <w:sz w:val="18"/>
                              </w:rPr>
                            </w:pPr>
                            <w:r>
                              <w:rPr>
                                <w:rFonts w:ascii="Courier New"/>
                                <w:sz w:val="18"/>
                              </w:rPr>
                              <w:t>&lt;licenseMode&gt;ERROR&lt;/licenseMode&gt;</w:t>
                            </w:r>
                          </w:p>
                          <w:p w14:paraId="4861A08A" w14:textId="77777777" w:rsidR="007D1F60" w:rsidRDefault="007D1F60" w:rsidP="00625577">
                            <w:pPr>
                              <w:spacing w:before="122"/>
                              <w:ind w:left="1324"/>
                              <w:rPr>
                                <w:rFonts w:ascii="Courier New"/>
                                <w:sz w:val="18"/>
                              </w:rPr>
                            </w:pPr>
                            <w:r>
                              <w:rPr>
                                <w:rFonts w:ascii="Courier New"/>
                                <w:sz w:val="18"/>
                              </w:rPr>
                              <w:t>&lt;reasonCode&gt;NOLICENSE&lt;/reasonCode&gt;</w:t>
                            </w:r>
                          </w:p>
                          <w:p w14:paraId="6458AC64" w14:textId="77777777" w:rsidR="007D1F60" w:rsidRDefault="007D1F60" w:rsidP="00A146B3">
                            <w:pPr>
                              <w:spacing w:before="100"/>
                              <w:ind w:left="444" w:firstLine="276"/>
                              <w:rPr>
                                <w:rFonts w:ascii="Courier New"/>
                                <w:sz w:val="18"/>
                              </w:rPr>
                            </w:pPr>
                            <w:r>
                              <w:rPr>
                                <w:rFonts w:ascii="Courier New"/>
                                <w:sz w:val="18"/>
                              </w:rPr>
                              <w:t xml:space="preserve">  &lt;/licenseStatus&gt;</w:t>
                            </w:r>
                          </w:p>
                          <w:p w14:paraId="38DA6580" w14:textId="77777777" w:rsidR="007D1F60" w:rsidRDefault="007D1F60" w:rsidP="00A146B3">
                            <w:pPr>
                              <w:spacing w:before="118"/>
                              <w:ind w:left="1164"/>
                              <w:rPr>
                                <w:rFonts w:ascii="Courier New"/>
                                <w:sz w:val="18"/>
                              </w:rPr>
                            </w:pPr>
                            <w:r>
                              <w:rPr>
                                <w:rFonts w:ascii="Courier New"/>
                                <w:sz w:val="18"/>
                              </w:rPr>
                              <w:t>&lt;maintenanceMode&gt;false&lt;/maintenanceMode&gt;</w:t>
                            </w:r>
                          </w:p>
                          <w:p w14:paraId="2D74ABEE" w14:textId="77777777" w:rsidR="007D1F60" w:rsidRDefault="007D1F60" w:rsidP="00A146B3">
                            <w:pPr>
                              <w:spacing w:before="120"/>
                              <w:ind w:left="1164"/>
                              <w:rPr>
                                <w:rFonts w:ascii="Courier New"/>
                                <w:sz w:val="18"/>
                              </w:rPr>
                            </w:pPr>
                            <w:r>
                              <w:rPr>
                                <w:rFonts w:ascii="Courier New"/>
                                <w:sz w:val="18"/>
                              </w:rPr>
                              <w:t>&lt;managedByThisSMGR&gt;true&lt;/managedByThisSMGR&gt;</w:t>
                            </w:r>
                          </w:p>
                          <w:p w14:paraId="6FF4876D" w14:textId="77777777" w:rsidR="007D1F60" w:rsidRPr="007614ED" w:rsidRDefault="007D1F60" w:rsidP="00A146B3">
                            <w:pPr>
                              <w:spacing w:before="120"/>
                              <w:ind w:left="1164"/>
                              <w:rPr>
                                <w:rFonts w:ascii="Courier New"/>
                                <w:sz w:val="18"/>
                              </w:rPr>
                            </w:pPr>
                            <w:r w:rsidRPr="007614ED">
                              <w:rPr>
                                <w:rFonts w:ascii="Courier New"/>
                                <w:sz w:val="18"/>
                              </w:rPr>
                              <w:t>&lt;pushNotificationCounts&gt;</w:t>
                            </w:r>
                          </w:p>
                          <w:p w14:paraId="12FC42C2" w14:textId="77777777" w:rsidR="007D1F60" w:rsidRPr="007614ED" w:rsidRDefault="007D1F60" w:rsidP="00A146B3">
                            <w:pPr>
                              <w:spacing w:before="120"/>
                              <w:ind w:left="720" w:firstLine="720"/>
                              <w:rPr>
                                <w:rFonts w:ascii="Courier New"/>
                                <w:sz w:val="18"/>
                              </w:rPr>
                            </w:pPr>
                            <w:r w:rsidRPr="007614ED">
                              <w:rPr>
                                <w:rFonts w:ascii="Courier New"/>
                                <w:sz w:val="18"/>
                              </w:rPr>
                              <w:t>&lt;currentActivationCount&gt;0&lt;/currentActivationCount&gt;</w:t>
                            </w:r>
                          </w:p>
                          <w:p w14:paraId="7299BE27" w14:textId="77777777" w:rsidR="007D1F60" w:rsidRPr="007614ED" w:rsidRDefault="007D1F60" w:rsidP="00A146B3">
                            <w:pPr>
                              <w:spacing w:before="120"/>
                              <w:ind w:left="1164"/>
                              <w:rPr>
                                <w:rFonts w:ascii="Courier New"/>
                                <w:sz w:val="18"/>
                              </w:rPr>
                            </w:pPr>
                            <w:r w:rsidRPr="007614ED">
                              <w:rPr>
                                <w:rFonts w:ascii="Courier New"/>
                                <w:sz w:val="18"/>
                              </w:rPr>
                              <w:t xml:space="preserve">   &lt;dayNotificationCount&gt;0&lt;/dayNotificationCount&gt;</w:t>
                            </w:r>
                          </w:p>
                          <w:p w14:paraId="0F20C86B" w14:textId="77777777" w:rsidR="007D1F60" w:rsidRPr="007614ED" w:rsidRDefault="007D1F60" w:rsidP="00A146B3">
                            <w:pPr>
                              <w:spacing w:before="120"/>
                              <w:ind w:left="1164"/>
                              <w:rPr>
                                <w:rFonts w:ascii="Courier New"/>
                                <w:sz w:val="18"/>
                              </w:rPr>
                            </w:pPr>
                            <w:r w:rsidRPr="007614ED">
                              <w:rPr>
                                <w:rFonts w:ascii="Courier New"/>
                                <w:sz w:val="18"/>
                              </w:rPr>
                              <w:t xml:space="preserve">   &lt;dayNotificationErrCount&gt;0&lt;/dayNotificationErrCount&gt;</w:t>
                            </w:r>
                          </w:p>
                          <w:p w14:paraId="77B57A39" w14:textId="77777777" w:rsidR="007D1F60" w:rsidRPr="007614ED" w:rsidRDefault="007D1F60" w:rsidP="00A146B3">
                            <w:pPr>
                              <w:spacing w:before="120"/>
                              <w:ind w:left="720" w:firstLine="720"/>
                              <w:rPr>
                                <w:rFonts w:ascii="Courier New"/>
                                <w:sz w:val="18"/>
                              </w:rPr>
                            </w:pPr>
                            <w:r w:rsidRPr="007614ED">
                              <w:rPr>
                                <w:rFonts w:ascii="Courier New"/>
                                <w:sz w:val="18"/>
                              </w:rPr>
                              <w:t>&lt;hourNotificationCount&gt;0&lt;/hourNotificationCount&gt;</w:t>
                            </w:r>
                          </w:p>
                          <w:p w14:paraId="081ED63F" w14:textId="77777777" w:rsidR="007D1F60" w:rsidRDefault="007D1F60" w:rsidP="00A146B3">
                            <w:pPr>
                              <w:spacing w:before="120"/>
                              <w:ind w:left="1164"/>
                              <w:rPr>
                                <w:rFonts w:ascii="Courier New"/>
                                <w:sz w:val="18"/>
                              </w:rPr>
                            </w:pPr>
                            <w:r w:rsidRPr="007614ED">
                              <w:rPr>
                                <w:rFonts w:ascii="Courier New"/>
                                <w:sz w:val="18"/>
                              </w:rPr>
                              <w:t>&lt;/pushNotificationCounts&gt;</w:t>
                            </w:r>
                          </w:p>
                          <w:p w14:paraId="220DD3FA" w14:textId="77777777" w:rsidR="007D1F60" w:rsidRDefault="007D1F60" w:rsidP="00A146B3">
                            <w:pPr>
                              <w:spacing w:before="120"/>
                              <w:ind w:left="1164"/>
                              <w:rPr>
                                <w:rFonts w:ascii="Courier New"/>
                                <w:sz w:val="18"/>
                              </w:rPr>
                            </w:pPr>
                            <w:r>
                              <w:rPr>
                                <w:rFonts w:ascii="Courier New"/>
                                <w:sz w:val="18"/>
                              </w:rPr>
                              <w:t>&lt;registeredCurrent&gt;0&lt;/registeredCurrent&gt;</w:t>
                            </w:r>
                          </w:p>
                          <w:p w14:paraId="0789F44B" w14:textId="77777777" w:rsidR="007D1F60" w:rsidRDefault="007D1F60" w:rsidP="00A146B3">
                            <w:pPr>
                              <w:spacing w:before="121"/>
                              <w:ind w:left="1164"/>
                              <w:rPr>
                                <w:rFonts w:ascii="Courier New"/>
                                <w:sz w:val="18"/>
                              </w:rPr>
                            </w:pPr>
                            <w:r>
                              <w:rPr>
                                <w:rFonts w:ascii="Courier New"/>
                                <w:sz w:val="18"/>
                              </w:rPr>
                              <w:t>&lt;registeredMax&gt;0&lt;/registeredMax&gt;</w:t>
                            </w:r>
                          </w:p>
                          <w:p w14:paraId="526D85E3" w14:textId="77777777" w:rsidR="007D1F60" w:rsidRDefault="007D1F60" w:rsidP="00A146B3">
                            <w:pPr>
                              <w:spacing w:before="120"/>
                              <w:ind w:left="1164"/>
                              <w:rPr>
                                <w:rFonts w:ascii="Courier New"/>
                                <w:sz w:val="18"/>
                              </w:rPr>
                            </w:pPr>
                            <w:r>
                              <w:rPr>
                                <w:rFonts w:ascii="Courier New"/>
                                <w:sz w:val="18"/>
                              </w:rPr>
                              <w:t>&lt;release&gt;</w:t>
                            </w:r>
                            <w:r w:rsidRPr="007614ED">
                              <w:rPr>
                                <w:rFonts w:ascii="Courier New"/>
                                <w:sz w:val="18"/>
                              </w:rPr>
                              <w:t>8.1.3.0.213107</w:t>
                            </w:r>
                            <w:r>
                              <w:rPr>
                                <w:rFonts w:ascii="Courier New"/>
                                <w:sz w:val="18"/>
                              </w:rPr>
                              <w:t>&lt;/release&gt;</w:t>
                            </w:r>
                          </w:p>
                          <w:p w14:paraId="4EB6287C" w14:textId="77777777" w:rsidR="007D1F60" w:rsidRDefault="007D1F60" w:rsidP="00A146B3">
                            <w:pPr>
                              <w:spacing w:before="120"/>
                              <w:ind w:left="1164"/>
                              <w:rPr>
                                <w:rFonts w:ascii="Courier New"/>
                                <w:sz w:val="18"/>
                              </w:rPr>
                            </w:pPr>
                            <w:r>
                              <w:rPr>
                                <w:rFonts w:ascii="Courier New"/>
                                <w:sz w:val="18"/>
                              </w:rPr>
                              <w:t>&lt;replication&gt;false&lt;/replication&gt;</w:t>
                            </w:r>
                          </w:p>
                          <w:p w14:paraId="3D3C00C7" w14:textId="77777777" w:rsidR="007D1F60" w:rsidRDefault="007D1F60" w:rsidP="007F2C35">
                            <w:pPr>
                              <w:spacing w:before="120"/>
                              <w:ind w:left="1164"/>
                              <w:rPr>
                                <w:rFonts w:ascii="Courier New"/>
                                <w:sz w:val="18"/>
                              </w:rPr>
                            </w:pPr>
                            <w:r>
                              <w:rPr>
                                <w:rFonts w:ascii="Courier New"/>
                                <w:sz w:val="18"/>
                              </w:rPr>
                              <w:t>&lt;alarmCounts&gt;</w:t>
                            </w:r>
                          </w:p>
                          <w:p w14:paraId="41F6A311" w14:textId="77777777" w:rsidR="007D1F60" w:rsidRDefault="007D1F60" w:rsidP="007F2C35">
                            <w:pPr>
                              <w:spacing w:before="120"/>
                              <w:ind w:left="1596"/>
                              <w:rPr>
                                <w:rFonts w:ascii="Courier New"/>
                                <w:sz w:val="18"/>
                              </w:rPr>
                            </w:pPr>
                            <w:r>
                              <w:rPr>
                                <w:rFonts w:ascii="Courier New"/>
                                <w:sz w:val="18"/>
                              </w:rPr>
                              <w:t>&lt;majorCount&gt;0&lt;/majorCount&gt;</w:t>
                            </w:r>
                          </w:p>
                          <w:p w14:paraId="2DDA95AC" w14:textId="77777777" w:rsidR="007D1F60" w:rsidRDefault="007D1F60" w:rsidP="007F2C35">
                            <w:pPr>
                              <w:spacing w:before="120"/>
                              <w:ind w:left="1596"/>
                              <w:rPr>
                                <w:rFonts w:ascii="Courier New"/>
                                <w:sz w:val="18"/>
                              </w:rPr>
                            </w:pPr>
                            <w:r>
                              <w:rPr>
                                <w:rFonts w:ascii="Courier New"/>
                                <w:sz w:val="18"/>
                              </w:rPr>
                              <w:t>&lt;minorCount&gt;0&lt;/minorCount&gt;</w:t>
                            </w:r>
                          </w:p>
                          <w:p w14:paraId="35ACC0CD" w14:textId="77777777" w:rsidR="007D1F60" w:rsidRDefault="007D1F60" w:rsidP="007F2C35">
                            <w:pPr>
                              <w:spacing w:before="120"/>
                              <w:ind w:left="1596"/>
                              <w:rPr>
                                <w:rFonts w:ascii="Courier New"/>
                                <w:sz w:val="18"/>
                              </w:rPr>
                            </w:pPr>
                            <w:r>
                              <w:rPr>
                                <w:rFonts w:ascii="Courier New"/>
                                <w:sz w:val="18"/>
                              </w:rPr>
                              <w:t>&lt;warningCount&gt;0&lt;/warningCount&gt;</w:t>
                            </w:r>
                          </w:p>
                          <w:p w14:paraId="3F6D3FBB" w14:textId="77777777" w:rsidR="007D1F60" w:rsidRDefault="007D1F60" w:rsidP="007F2C35">
                            <w:pPr>
                              <w:spacing w:before="120"/>
                              <w:ind w:left="1164"/>
                              <w:rPr>
                                <w:rFonts w:ascii="Courier New"/>
                                <w:sz w:val="18"/>
                              </w:rPr>
                            </w:pPr>
                            <w:r>
                              <w:rPr>
                                <w:rFonts w:ascii="Courier New"/>
                                <w:sz w:val="18"/>
                              </w:rPr>
                              <w:t>&lt;/alarmCounts&gt;</w:t>
                            </w:r>
                          </w:p>
                          <w:p w14:paraId="5D32B8CE" w14:textId="77777777" w:rsidR="007D1F60" w:rsidRDefault="007D1F60" w:rsidP="00625577">
                            <w:pPr>
                              <w:spacing w:before="122"/>
                              <w:ind w:left="1324"/>
                              <w:rPr>
                                <w:rFonts w:ascii="Courier New"/>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9DADB1" id="Text Box 306" o:spid="_x0000_s1048" type="#_x0000_t202" style="position:absolute;margin-left:70.6pt;margin-top:6.4pt;width:488.95pt;height:569pt;z-index:-2514432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" fillcolor="#f1f1f1" stroked="f">
                <v:textbox inset="0,0,0,0">
                  <w:txbxContent>
                    <w:p w:rsidR="007D1F60" w:rsidRDefault="007D1F60" w:rsidP="00625577">
                      <w:pPr>
                        <w:spacing w:before="23"/>
                        <w:ind w:left="28"/>
                        <w:rPr>
                          <w:rFonts w:ascii="Courier New"/>
                          <w:sz w:val="18"/>
                        </w:rPr>
                      </w:pPr>
                      <w:r>
                        <w:rPr>
                          <w:rFonts w:ascii="Courier New"/>
                          <w:sz w:val="18"/>
                        </w:rPr>
                        <w:t>&lt;?xml version="1.0" encoding="UTF-8" standalone="yes"?&gt;</w:t>
                      </w:r>
                    </w:p>
                    <w:p w:rsidR="007D1F60" w:rsidRDefault="007D1F60" w:rsidP="00625577">
                      <w:pPr>
                        <w:spacing w:before="117"/>
                        <w:ind w:left="28"/>
                        <w:rPr>
                          <w:rFonts w:ascii="Courier New"/>
                          <w:sz w:val="18"/>
                        </w:rPr>
                      </w:pPr>
                      <w:r>
                        <w:rPr>
                          <w:rFonts w:ascii="Courier New"/>
                          <w:sz w:val="18"/>
                        </w:rPr>
                        <w:t>&lt;asmstatuses</w:t>
                      </w:r>
                    </w:p>
                    <w:p w:rsidR="007D1F60" w:rsidRDefault="007D1F60" w:rsidP="00625577">
                      <w:pPr>
                        <w:spacing w:before="120" w:line="381" w:lineRule="auto"/>
                        <w:ind w:left="460" w:right="7678"/>
                        <w:rPr>
                          <w:rFonts w:ascii="Courier New"/>
                          <w:sz w:val="18"/>
                        </w:rPr>
                      </w:pPr>
                      <w:r>
                        <w:rPr>
                          <w:rFonts w:ascii="Courier New"/>
                          <w:sz w:val="18"/>
                        </w:rPr>
                        <w:t>count="3" limit="0" offset="0" query="" totalcount="3"&gt;</w:t>
                      </w:r>
                    </w:p>
                    <w:p w:rsidR="007D1F60" w:rsidRDefault="007D1F60" w:rsidP="00625577">
                      <w:pPr>
                        <w:spacing w:line="203" w:lineRule="exact"/>
                        <w:ind w:left="460"/>
                        <w:rPr>
                          <w:rFonts w:ascii="Courier New"/>
                          <w:sz w:val="18"/>
                        </w:rPr>
                      </w:pPr>
                      <w:r>
                        <w:rPr>
                          <w:rFonts w:ascii="Courier New"/>
                          <w:sz w:val="18"/>
                        </w:rPr>
                        <w:t>&lt;asmstatus&gt;</w:t>
                      </w:r>
                    </w:p>
                    <w:p w:rsidR="007D1F60" w:rsidRDefault="007D1F60" w:rsidP="00A146B3">
                      <w:pPr>
                        <w:spacing w:before="121"/>
                        <w:ind w:left="172" w:firstLine="720"/>
                        <w:rPr>
                          <w:rFonts w:ascii="Courier New"/>
                          <w:sz w:val="18"/>
                        </w:rPr>
                      </w:pPr>
                      <w:r>
                        <w:rPr>
                          <w:rFonts w:ascii="Courier New"/>
                          <w:sz w:val="18"/>
                        </w:rPr>
                        <w:t>&lt;id&gt;3&lt;/id&gt;</w:t>
                      </w:r>
                    </w:p>
                    <w:p w:rsidR="007D1F60" w:rsidRDefault="007D1F60" w:rsidP="00625577">
                      <w:pPr>
                        <w:spacing w:before="120"/>
                        <w:ind w:left="892"/>
                        <w:rPr>
                          <w:rFonts w:ascii="Courier New"/>
                          <w:sz w:val="18"/>
                        </w:rPr>
                      </w:pPr>
                      <w:r>
                        <w:rPr>
                          <w:rFonts w:ascii="Courier New"/>
                          <w:sz w:val="18"/>
                        </w:rPr>
                        <w:t>&lt;name&gt;testscrush&lt;/name&gt;</w:t>
                      </w:r>
                    </w:p>
                    <w:p w:rsidR="007D1F60" w:rsidRDefault="007D1F60" w:rsidP="00625577">
                      <w:pPr>
                        <w:spacing w:before="120"/>
                        <w:ind w:left="892"/>
                        <w:rPr>
                          <w:rFonts w:ascii="Courier New"/>
                          <w:sz w:val="18"/>
                        </w:rPr>
                      </w:pPr>
                      <w:r>
                        <w:rPr>
                          <w:rFonts w:ascii="Courier New"/>
                          <w:sz w:val="18"/>
                        </w:rPr>
                        <w:t>&lt;activeCallCount&gt;0&lt;/activeCallCount&gt;</w:t>
                      </w:r>
                    </w:p>
                    <w:p w:rsidR="007D1F60" w:rsidRDefault="007D1F60" w:rsidP="00625577">
                      <w:pPr>
                        <w:spacing w:before="120"/>
                        <w:ind w:left="892"/>
                        <w:rPr>
                          <w:rFonts w:ascii="Courier New"/>
                          <w:sz w:val="18"/>
                        </w:rPr>
                      </w:pPr>
                      <w:r>
                        <w:rPr>
                          <w:rFonts w:ascii="Courier New"/>
                          <w:sz w:val="18"/>
                        </w:rPr>
                        <w:t>&lt;connected&gt;true&lt;/connected&gt;</w:t>
                      </w:r>
                    </w:p>
                    <w:p w:rsidR="007D1F60" w:rsidRDefault="007D1F60" w:rsidP="00625577">
                      <w:pPr>
                        <w:spacing w:before="121"/>
                        <w:ind w:left="892"/>
                        <w:rPr>
                          <w:rFonts w:ascii="Courier New"/>
                          <w:sz w:val="18"/>
                        </w:rPr>
                      </w:pPr>
                      <w:r>
                        <w:rPr>
                          <w:rFonts w:ascii="Courier New"/>
                          <w:sz w:val="18"/>
                        </w:rPr>
                        <w:t>&lt;denyNewService&gt;false&lt;/denyNewService&gt;</w:t>
                      </w:r>
                    </w:p>
                    <w:p w:rsidR="007D1F60" w:rsidRDefault="007D1F60" w:rsidP="00625577">
                      <w:pPr>
                        <w:spacing w:before="120"/>
                        <w:ind w:left="892"/>
                        <w:rPr>
                          <w:rFonts w:ascii="Courier New"/>
                          <w:sz w:val="18"/>
                        </w:rPr>
                      </w:pPr>
                      <w:r>
                        <w:rPr>
                          <w:rFonts w:ascii="Courier New"/>
                          <w:sz w:val="18"/>
                        </w:rPr>
                        <w:t>&lt;licenseStatus&gt;</w:t>
                      </w:r>
                    </w:p>
                    <w:p w:rsidR="007D1F60" w:rsidRDefault="007D1F60" w:rsidP="00625577">
                      <w:pPr>
                        <w:spacing w:before="120"/>
                        <w:ind w:left="1324"/>
                        <w:rPr>
                          <w:rFonts w:ascii="Courier New"/>
                          <w:sz w:val="18"/>
                        </w:rPr>
                      </w:pPr>
                      <w:r>
                        <w:rPr>
                          <w:rFonts w:ascii="Courier New"/>
                          <w:sz w:val="18"/>
                        </w:rPr>
                        <w:t>&lt;graceExpireDateTime&gt;2015-05-01T11:27:35.461-06:00&lt;/graceExpireDateTime&gt;</w:t>
                      </w:r>
                    </w:p>
                    <w:p w:rsidR="007D1F60" w:rsidRDefault="007D1F60" w:rsidP="00625577">
                      <w:pPr>
                        <w:spacing w:before="120"/>
                        <w:ind w:left="1324"/>
                        <w:rPr>
                          <w:rFonts w:ascii="Courier New"/>
                          <w:sz w:val="18"/>
                        </w:rPr>
                      </w:pPr>
                      <w:r>
                        <w:rPr>
                          <w:rFonts w:ascii="Courier New"/>
                          <w:sz w:val="18"/>
                        </w:rPr>
                        <w:t>&lt;licenseMode&gt;ERROR&lt;/licenseMode&gt;</w:t>
                      </w:r>
                    </w:p>
                    <w:p w:rsidR="007D1F60" w:rsidRDefault="007D1F60" w:rsidP="00625577">
                      <w:pPr>
                        <w:spacing w:before="122"/>
                        <w:ind w:left="1324"/>
                        <w:rPr>
                          <w:rFonts w:ascii="Courier New"/>
                          <w:sz w:val="18"/>
                        </w:rPr>
                      </w:pPr>
                      <w:r>
                        <w:rPr>
                          <w:rFonts w:ascii="Courier New"/>
                          <w:sz w:val="18"/>
                        </w:rPr>
                        <w:t>&lt;reasonCode&gt;NOLICENSE&lt;/reasonCode&gt;</w:t>
                      </w:r>
                    </w:p>
                    <w:p w:rsidR="007D1F60" w:rsidRDefault="007D1F60" w:rsidP="00A146B3">
                      <w:pPr>
                        <w:spacing w:before="100"/>
                        <w:ind w:left="444" w:firstLine="276"/>
                        <w:rPr>
                          <w:rFonts w:ascii="Courier New"/>
                          <w:sz w:val="18"/>
                        </w:rPr>
                      </w:pPr>
                      <w:r>
                        <w:rPr>
                          <w:rFonts w:ascii="Courier New"/>
                          <w:sz w:val="18"/>
                        </w:rPr>
                        <w:t xml:space="preserve">  &lt;/licenseStatus&gt;</w:t>
                      </w:r>
                    </w:p>
                    <w:p w:rsidR="007D1F60" w:rsidRDefault="007D1F60" w:rsidP="00A146B3">
                      <w:pPr>
                        <w:spacing w:before="118"/>
                        <w:ind w:left="1164"/>
                        <w:rPr>
                          <w:rFonts w:ascii="Courier New"/>
                          <w:sz w:val="18"/>
                        </w:rPr>
                      </w:pPr>
                      <w:r>
                        <w:rPr>
                          <w:rFonts w:ascii="Courier New"/>
                          <w:sz w:val="18"/>
                        </w:rPr>
                        <w:t>&lt;maintenanceMode&gt;false&lt;/maintenanceMode&gt;</w:t>
                      </w:r>
                    </w:p>
                    <w:p w:rsidR="007D1F60" w:rsidRDefault="007D1F60" w:rsidP="00A146B3">
                      <w:pPr>
                        <w:spacing w:before="120"/>
                        <w:ind w:left="1164"/>
                        <w:rPr>
                          <w:rFonts w:ascii="Courier New"/>
                          <w:sz w:val="18"/>
                        </w:rPr>
                      </w:pPr>
                      <w:r>
                        <w:rPr>
                          <w:rFonts w:ascii="Courier New"/>
                          <w:sz w:val="18"/>
                        </w:rPr>
                        <w:t>&lt;managedByThisSMGR&gt;true&lt;/managedByThisSMGR&gt;</w:t>
                      </w:r>
                    </w:p>
                    <w:p w:rsidR="007D1F60" w:rsidRPr="007614ED" w:rsidRDefault="007D1F60" w:rsidP="00A146B3">
                      <w:pPr>
                        <w:spacing w:before="120"/>
                        <w:ind w:left="1164"/>
                        <w:rPr>
                          <w:rFonts w:ascii="Courier New"/>
                          <w:sz w:val="18"/>
                        </w:rPr>
                      </w:pPr>
                      <w:r w:rsidRPr="007614ED">
                        <w:rPr>
                          <w:rFonts w:ascii="Courier New"/>
                          <w:sz w:val="18"/>
                        </w:rPr>
                        <w:t>&lt;pushNotificationCounts&gt;</w:t>
                      </w:r>
                    </w:p>
                    <w:p w:rsidR="007D1F60" w:rsidRPr="007614ED" w:rsidRDefault="007D1F60" w:rsidP="00A146B3">
                      <w:pPr>
                        <w:spacing w:before="120"/>
                        <w:ind w:left="720" w:firstLine="720"/>
                        <w:rPr>
                          <w:rFonts w:ascii="Courier New"/>
                          <w:sz w:val="18"/>
                        </w:rPr>
                      </w:pPr>
                      <w:r w:rsidRPr="007614ED">
                        <w:rPr>
                          <w:rFonts w:ascii="Courier New"/>
                          <w:sz w:val="18"/>
                        </w:rPr>
                        <w:t>&lt;currentActivationCount&gt;0&lt;/currentActivationCount&gt;</w:t>
                      </w:r>
                    </w:p>
                    <w:p w:rsidR="007D1F60" w:rsidRPr="007614ED" w:rsidRDefault="007D1F60" w:rsidP="00A146B3">
                      <w:pPr>
                        <w:spacing w:before="120"/>
                        <w:ind w:left="1164"/>
                        <w:rPr>
                          <w:rFonts w:ascii="Courier New"/>
                          <w:sz w:val="18"/>
                        </w:rPr>
                      </w:pPr>
                      <w:r w:rsidRPr="007614ED">
                        <w:rPr>
                          <w:rFonts w:ascii="Courier New"/>
                          <w:sz w:val="18"/>
                        </w:rPr>
                        <w:t xml:space="preserve">   &lt;dayNotificationCount&gt;0&lt;/dayNotificationCount&gt;</w:t>
                      </w:r>
                    </w:p>
                    <w:p w:rsidR="007D1F60" w:rsidRPr="007614ED" w:rsidRDefault="007D1F60" w:rsidP="00A146B3">
                      <w:pPr>
                        <w:spacing w:before="120"/>
                        <w:ind w:left="1164"/>
                        <w:rPr>
                          <w:rFonts w:ascii="Courier New"/>
                          <w:sz w:val="18"/>
                        </w:rPr>
                      </w:pPr>
                      <w:r w:rsidRPr="007614ED">
                        <w:rPr>
                          <w:rFonts w:ascii="Courier New"/>
                          <w:sz w:val="18"/>
                        </w:rPr>
                        <w:t xml:space="preserve">   &lt;dayNotificationErrCount&gt;0&lt;/dayNotificationErrCount&gt;</w:t>
                      </w:r>
                    </w:p>
                    <w:p w:rsidR="007D1F60" w:rsidRPr="007614ED" w:rsidRDefault="007D1F60" w:rsidP="00A146B3">
                      <w:pPr>
                        <w:spacing w:before="120"/>
                        <w:ind w:left="720" w:firstLine="720"/>
                        <w:rPr>
                          <w:rFonts w:ascii="Courier New"/>
                          <w:sz w:val="18"/>
                        </w:rPr>
                      </w:pPr>
                      <w:r w:rsidRPr="007614ED">
                        <w:rPr>
                          <w:rFonts w:ascii="Courier New"/>
                          <w:sz w:val="18"/>
                        </w:rPr>
                        <w:t>&lt;hourNotificationCount&gt;0&lt;/hourNotificationCount&gt;</w:t>
                      </w:r>
                    </w:p>
                    <w:p w:rsidR="007D1F60" w:rsidRDefault="007D1F60" w:rsidP="00A146B3">
                      <w:pPr>
                        <w:spacing w:before="120"/>
                        <w:ind w:left="1164"/>
                        <w:rPr>
                          <w:rFonts w:ascii="Courier New"/>
                          <w:sz w:val="18"/>
                        </w:rPr>
                      </w:pPr>
                      <w:r w:rsidRPr="007614ED">
                        <w:rPr>
                          <w:rFonts w:ascii="Courier New"/>
                          <w:sz w:val="18"/>
                        </w:rPr>
                        <w:t>&lt;/pushNotificationCounts&gt;</w:t>
                      </w:r>
                    </w:p>
                    <w:p w:rsidR="007D1F60" w:rsidRDefault="007D1F60" w:rsidP="00A146B3">
                      <w:pPr>
                        <w:spacing w:before="120"/>
                        <w:ind w:left="1164"/>
                        <w:rPr>
                          <w:rFonts w:ascii="Courier New"/>
                          <w:sz w:val="18"/>
                        </w:rPr>
                      </w:pPr>
                      <w:r>
                        <w:rPr>
                          <w:rFonts w:ascii="Courier New"/>
                          <w:sz w:val="18"/>
                        </w:rPr>
                        <w:t>&lt;registeredCurrent&gt;0&lt;/registeredCurrent&gt;</w:t>
                      </w:r>
                    </w:p>
                    <w:p w:rsidR="007D1F60" w:rsidRDefault="007D1F60" w:rsidP="00A146B3">
                      <w:pPr>
                        <w:spacing w:before="121"/>
                        <w:ind w:left="1164"/>
                        <w:rPr>
                          <w:rFonts w:ascii="Courier New"/>
                          <w:sz w:val="18"/>
                        </w:rPr>
                      </w:pPr>
                      <w:r>
                        <w:rPr>
                          <w:rFonts w:ascii="Courier New"/>
                          <w:sz w:val="18"/>
                        </w:rPr>
                        <w:t>&lt;registeredMax&gt;0&lt;/registeredMax&gt;</w:t>
                      </w:r>
                    </w:p>
                    <w:p w:rsidR="007D1F60" w:rsidRDefault="007D1F60" w:rsidP="00A146B3">
                      <w:pPr>
                        <w:spacing w:before="120"/>
                        <w:ind w:left="1164"/>
                        <w:rPr>
                          <w:rFonts w:ascii="Courier New"/>
                          <w:sz w:val="18"/>
                        </w:rPr>
                      </w:pPr>
                      <w:r>
                        <w:rPr>
                          <w:rFonts w:ascii="Courier New"/>
                          <w:sz w:val="18"/>
                        </w:rPr>
                        <w:t>&lt;release&gt;</w:t>
                      </w:r>
                      <w:r w:rsidRPr="007614ED">
                        <w:rPr>
                          <w:rFonts w:ascii="Courier New"/>
                          <w:sz w:val="18"/>
                        </w:rPr>
                        <w:t>8.1.3.0.213107</w:t>
                      </w:r>
                      <w:r>
                        <w:rPr>
                          <w:rFonts w:ascii="Courier New"/>
                          <w:sz w:val="18"/>
                        </w:rPr>
                        <w:t>&lt;/release&gt;</w:t>
                      </w:r>
                    </w:p>
                    <w:p w:rsidR="007D1F60" w:rsidRDefault="007D1F60" w:rsidP="00A146B3">
                      <w:pPr>
                        <w:spacing w:before="120"/>
                        <w:ind w:left="1164"/>
                        <w:rPr>
                          <w:rFonts w:ascii="Courier New"/>
                          <w:sz w:val="18"/>
                        </w:rPr>
                      </w:pPr>
                      <w:r>
                        <w:rPr>
                          <w:rFonts w:ascii="Courier New"/>
                          <w:sz w:val="18"/>
                        </w:rPr>
                        <w:t>&lt;replication&gt;false&lt;/replication&gt;</w:t>
                      </w:r>
                    </w:p>
                    <w:p w:rsidR="007D1F60" w:rsidRDefault="007D1F60" w:rsidP="007F2C35">
                      <w:pPr>
                        <w:spacing w:before="120"/>
                        <w:ind w:left="1164"/>
                        <w:rPr>
                          <w:rFonts w:ascii="Courier New"/>
                          <w:sz w:val="18"/>
                        </w:rPr>
                      </w:pPr>
                      <w:r>
                        <w:rPr>
                          <w:rFonts w:ascii="Courier New"/>
                          <w:sz w:val="18"/>
                        </w:rPr>
                        <w:t>&lt;alarmCounts&gt;</w:t>
                      </w:r>
                    </w:p>
                    <w:p w:rsidR="007D1F60" w:rsidRDefault="007D1F60" w:rsidP="007F2C35">
                      <w:pPr>
                        <w:spacing w:before="120"/>
                        <w:ind w:left="1596"/>
                        <w:rPr>
                          <w:rFonts w:ascii="Courier New"/>
                          <w:sz w:val="18"/>
                        </w:rPr>
                      </w:pPr>
                      <w:r>
                        <w:rPr>
                          <w:rFonts w:ascii="Courier New"/>
                          <w:sz w:val="18"/>
                        </w:rPr>
                        <w:t>&lt;majorCount&gt;0&lt;/majorCount&gt;</w:t>
                      </w:r>
                    </w:p>
                    <w:p w:rsidR="007D1F60" w:rsidRDefault="007D1F60" w:rsidP="007F2C35">
                      <w:pPr>
                        <w:spacing w:before="120"/>
                        <w:ind w:left="1596"/>
                        <w:rPr>
                          <w:rFonts w:ascii="Courier New"/>
                          <w:sz w:val="18"/>
                        </w:rPr>
                      </w:pPr>
                      <w:r>
                        <w:rPr>
                          <w:rFonts w:ascii="Courier New"/>
                          <w:sz w:val="18"/>
                        </w:rPr>
                        <w:t>&lt;minorCount&gt;0&lt;/minorCount&gt;</w:t>
                      </w:r>
                    </w:p>
                    <w:p w:rsidR="007D1F60" w:rsidRDefault="007D1F60" w:rsidP="007F2C35">
                      <w:pPr>
                        <w:spacing w:before="120"/>
                        <w:ind w:left="1596"/>
                        <w:rPr>
                          <w:rFonts w:ascii="Courier New"/>
                          <w:sz w:val="18"/>
                        </w:rPr>
                      </w:pPr>
                      <w:r>
                        <w:rPr>
                          <w:rFonts w:ascii="Courier New"/>
                          <w:sz w:val="18"/>
                        </w:rPr>
                        <w:t>&lt;warningCount&gt;0&lt;/warningCount&gt;</w:t>
                      </w:r>
                    </w:p>
                    <w:p w:rsidR="007D1F60" w:rsidRDefault="007D1F60" w:rsidP="007F2C35">
                      <w:pPr>
                        <w:spacing w:before="120"/>
                        <w:ind w:left="1164"/>
                        <w:rPr>
                          <w:rFonts w:ascii="Courier New"/>
                          <w:sz w:val="18"/>
                        </w:rPr>
                      </w:pPr>
                      <w:r>
                        <w:rPr>
                          <w:rFonts w:ascii="Courier New"/>
                          <w:sz w:val="18"/>
                        </w:rPr>
                        <w:t>&lt;/alarmCounts&gt;</w:t>
                      </w:r>
                    </w:p>
                    <w:p w:rsidR="007D1F60" w:rsidRDefault="007D1F60" w:rsidP="00625577">
                      <w:pPr>
                        <w:spacing w:before="122"/>
                        <w:ind w:left="1324"/>
                        <w:rPr>
                          <w:rFonts w:ascii="Courier New"/>
                          <w:sz w:val="18"/>
                        </w:rPr>
                      </w:pPr>
                    </w:p>
                  </w:txbxContent>
                </v:textbox>
                <w10:wrap type="topAndBottom" anchorx="page"/>
              </v:shape>
            </w:pict>
          </mc:Fallback>
        </mc:AlternateContent>
      </w:r>
    </w:p>
    <w:p w14:paraId="42B3F747" w14:textId="77777777" w:rsidR="00625577" w:rsidRDefault="00625577" w:rsidP="00625577">
      <w:pPr>
        <w:rPr>
          <w:sz w:val="8"/>
        </w:rPr>
        <w:sectPr w:rsidR="00625577" w:rsidSect="0054093B">
          <w:headerReference w:type="default" r:id="rId48"/>
          <w:footerReference w:type="default" r:id="rId49"/>
          <w:pgSz w:w="12240" w:h="15840"/>
          <w:pgMar w:top="1180" w:right="860" w:bottom="700" w:left="1140" w:header="883" w:footer="720" w:gutter="0"/>
          <w:cols w:space="720"/>
          <w:docGrid w:linePitch="299"/>
        </w:sectPr>
      </w:pPr>
    </w:p>
    <w:p w14:paraId="0D2236B0" w14:textId="77777777" w:rsidR="00625577" w:rsidRDefault="005D1EB8" w:rsidP="00625577">
      <w:pPr>
        <w:pStyle w:val="BodyText"/>
        <w:spacing w:before="11"/>
        <w:rPr>
          <w:sz w:val="13"/>
        </w:rPr>
      </w:pPr>
      <w:r>
        <w:rPr>
          <w:noProof/>
        </w:rPr>
        <w:lastRenderedPageBreak/>
        <mc:AlternateContent>
          <mc:Choice Requires="wpg">
            <w:drawing>
              <wp:anchor distT="0" distB="0" distL="114300" distR="114300" simplePos="0" relativeHeight="251870208" behindDoc="1" locked="0" layoutInCell="1" allowOverlap="1" wp14:anchorId="7450D64F" wp14:editId="5C3A9832">
                <wp:simplePos x="0" y="0"/>
                <wp:positionH relativeFrom="page">
                  <wp:posOffset>896620</wp:posOffset>
                </wp:positionH>
                <wp:positionV relativeFrom="page">
                  <wp:posOffset>914400</wp:posOffset>
                </wp:positionV>
                <wp:extent cx="6209665" cy="8389620"/>
                <wp:effectExtent l="0" t="0" r="0" b="0"/>
                <wp:wrapNone/>
                <wp:docPr id="270" name="Group 2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8389620"/>
                          <a:chOff x="1412" y="1440"/>
                          <a:chExt cx="9779" cy="13212"/>
                        </a:xfrm>
                      </wpg:grpSpPr>
                      <wps:wsp>
                        <wps:cNvPr id="271" name="Rectangle 292"/>
                        <wps:cNvSpPr>
                          <a:spLocks noChangeArrowheads="1"/>
                        </wps:cNvSpPr>
                        <wps:spPr bwMode="auto">
                          <a:xfrm>
                            <a:off x="1411" y="1444"/>
                            <a:ext cx="9779" cy="344"/>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2" name="Line 293"/>
                        <wps:cNvCnPr>
                          <a:cxnSpLocks noChangeShapeType="1"/>
                        </wps:cNvCnPr>
                        <wps:spPr bwMode="auto">
                          <a:xfrm>
                            <a:off x="1412" y="144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273" name="AutoShape 294"/>
                        <wps:cNvSpPr>
                          <a:spLocks/>
                        </wps:cNvSpPr>
                        <wps:spPr bwMode="auto">
                          <a:xfrm>
                            <a:off x="1411" y="1788"/>
                            <a:ext cx="9779" cy="12859"/>
                          </a:xfrm>
                          <a:custGeom>
                            <a:avLst/>
                            <a:gdLst>
                              <a:gd name="T0" fmla="+- 0 1412 1412"/>
                              <a:gd name="T1" fmla="*/ T0 w 9779"/>
                              <a:gd name="T2" fmla="+- 0 12480 1788"/>
                              <a:gd name="T3" fmla="*/ 12480 h 12859"/>
                              <a:gd name="T4" fmla="+- 0 1412 1412"/>
                              <a:gd name="T5" fmla="*/ T4 w 9779"/>
                              <a:gd name="T6" fmla="+- 0 13128 1788"/>
                              <a:gd name="T7" fmla="*/ 13128 h 12859"/>
                              <a:gd name="T8" fmla="+- 0 1412 1412"/>
                              <a:gd name="T9" fmla="*/ T8 w 9779"/>
                              <a:gd name="T10" fmla="+- 0 13776 1788"/>
                              <a:gd name="T11" fmla="*/ 13776 h 12859"/>
                              <a:gd name="T12" fmla="+- 0 1412 1412"/>
                              <a:gd name="T13" fmla="*/ T12 w 9779"/>
                              <a:gd name="T14" fmla="+- 0 14100 1788"/>
                              <a:gd name="T15" fmla="*/ 14100 h 12859"/>
                              <a:gd name="T16" fmla="+- 0 1412 1412"/>
                              <a:gd name="T17" fmla="*/ T16 w 9779"/>
                              <a:gd name="T18" fmla="+- 0 14647 1788"/>
                              <a:gd name="T19" fmla="*/ 14647 h 12859"/>
                              <a:gd name="T20" fmla="+- 0 11191 1412"/>
                              <a:gd name="T21" fmla="*/ T20 w 9779"/>
                              <a:gd name="T22" fmla="+- 0 14424 1788"/>
                              <a:gd name="T23" fmla="*/ 14424 h 12859"/>
                              <a:gd name="T24" fmla="+- 0 11191 1412"/>
                              <a:gd name="T25" fmla="*/ T24 w 9779"/>
                              <a:gd name="T26" fmla="+- 0 13776 1788"/>
                              <a:gd name="T27" fmla="*/ 13776 h 12859"/>
                              <a:gd name="T28" fmla="+- 0 11191 1412"/>
                              <a:gd name="T29" fmla="*/ T28 w 9779"/>
                              <a:gd name="T30" fmla="+- 0 13452 1788"/>
                              <a:gd name="T31" fmla="*/ 13452 h 12859"/>
                              <a:gd name="T32" fmla="+- 0 11191 1412"/>
                              <a:gd name="T33" fmla="*/ T32 w 9779"/>
                              <a:gd name="T34" fmla="+- 0 12804 1788"/>
                              <a:gd name="T35" fmla="*/ 12804 h 12859"/>
                              <a:gd name="T36" fmla="+- 0 11191 1412"/>
                              <a:gd name="T37" fmla="*/ T36 w 9779"/>
                              <a:gd name="T38" fmla="+- 0 11507 1788"/>
                              <a:gd name="T39" fmla="*/ 11507 h 12859"/>
                              <a:gd name="T40" fmla="+- 0 1412 1412"/>
                              <a:gd name="T41" fmla="*/ T40 w 9779"/>
                              <a:gd name="T42" fmla="+- 0 11832 1788"/>
                              <a:gd name="T43" fmla="*/ 11832 h 12859"/>
                              <a:gd name="T44" fmla="+- 0 1412 1412"/>
                              <a:gd name="T45" fmla="*/ T44 w 9779"/>
                              <a:gd name="T46" fmla="+- 0 12480 1788"/>
                              <a:gd name="T47" fmla="*/ 12480 h 12859"/>
                              <a:gd name="T48" fmla="+- 0 11191 1412"/>
                              <a:gd name="T49" fmla="*/ T48 w 9779"/>
                              <a:gd name="T50" fmla="+- 0 12156 1788"/>
                              <a:gd name="T51" fmla="*/ 12156 h 12859"/>
                              <a:gd name="T52" fmla="+- 0 11191 1412"/>
                              <a:gd name="T53" fmla="*/ T52 w 9779"/>
                              <a:gd name="T54" fmla="+- 0 11507 1788"/>
                              <a:gd name="T55" fmla="*/ 11507 h 12859"/>
                              <a:gd name="T56" fmla="+- 0 1412 1412"/>
                              <a:gd name="T57" fmla="*/ T56 w 9779"/>
                              <a:gd name="T58" fmla="+- 0 10859 1788"/>
                              <a:gd name="T59" fmla="*/ 10859 h 12859"/>
                              <a:gd name="T60" fmla="+- 0 1412 1412"/>
                              <a:gd name="T61" fmla="*/ T60 w 9779"/>
                              <a:gd name="T62" fmla="+- 0 11507 1788"/>
                              <a:gd name="T63" fmla="*/ 11507 h 12859"/>
                              <a:gd name="T64" fmla="+- 0 11191 1412"/>
                              <a:gd name="T65" fmla="*/ T64 w 9779"/>
                              <a:gd name="T66" fmla="+- 0 11183 1788"/>
                              <a:gd name="T67" fmla="*/ 11183 h 12859"/>
                              <a:gd name="T68" fmla="+- 0 11191 1412"/>
                              <a:gd name="T69" fmla="*/ T68 w 9779"/>
                              <a:gd name="T70" fmla="+- 0 9563 1788"/>
                              <a:gd name="T71" fmla="*/ 9563 h 12859"/>
                              <a:gd name="T72" fmla="+- 0 1412 1412"/>
                              <a:gd name="T73" fmla="*/ T72 w 9779"/>
                              <a:gd name="T74" fmla="+- 0 9887 1788"/>
                              <a:gd name="T75" fmla="*/ 9887 h 12859"/>
                              <a:gd name="T76" fmla="+- 0 1412 1412"/>
                              <a:gd name="T77" fmla="*/ T76 w 9779"/>
                              <a:gd name="T78" fmla="+- 0 10535 1788"/>
                              <a:gd name="T79" fmla="*/ 10535 h 12859"/>
                              <a:gd name="T80" fmla="+- 0 11191 1412"/>
                              <a:gd name="T81" fmla="*/ T80 w 9779"/>
                              <a:gd name="T82" fmla="+- 0 10859 1788"/>
                              <a:gd name="T83" fmla="*/ 10859 h 12859"/>
                              <a:gd name="T84" fmla="+- 0 11191 1412"/>
                              <a:gd name="T85" fmla="*/ T84 w 9779"/>
                              <a:gd name="T86" fmla="+- 0 10211 1788"/>
                              <a:gd name="T87" fmla="*/ 10211 h 12859"/>
                              <a:gd name="T88" fmla="+- 0 11191 1412"/>
                              <a:gd name="T89" fmla="*/ T88 w 9779"/>
                              <a:gd name="T90" fmla="+- 0 9563 1788"/>
                              <a:gd name="T91" fmla="*/ 9563 h 12859"/>
                              <a:gd name="T92" fmla="+- 0 1412 1412"/>
                              <a:gd name="T93" fmla="*/ T92 w 9779"/>
                              <a:gd name="T94" fmla="+- 0 6973 1788"/>
                              <a:gd name="T95" fmla="*/ 6973 h 12859"/>
                              <a:gd name="T96" fmla="+- 0 1412 1412"/>
                              <a:gd name="T97" fmla="*/ T96 w 9779"/>
                              <a:gd name="T98" fmla="+- 0 7621 1788"/>
                              <a:gd name="T99" fmla="*/ 7621 h 12859"/>
                              <a:gd name="T100" fmla="+- 0 1412 1412"/>
                              <a:gd name="T101" fmla="*/ T100 w 9779"/>
                              <a:gd name="T102" fmla="+- 0 8269 1788"/>
                              <a:gd name="T103" fmla="*/ 8269 h 12859"/>
                              <a:gd name="T104" fmla="+- 0 1412 1412"/>
                              <a:gd name="T105" fmla="*/ T104 w 9779"/>
                              <a:gd name="T106" fmla="+- 0 8593 1788"/>
                              <a:gd name="T107" fmla="*/ 8593 h 12859"/>
                              <a:gd name="T108" fmla="+- 0 1412 1412"/>
                              <a:gd name="T109" fmla="*/ T108 w 9779"/>
                              <a:gd name="T110" fmla="+- 0 9239 1788"/>
                              <a:gd name="T111" fmla="*/ 9239 h 12859"/>
                              <a:gd name="T112" fmla="+- 0 11191 1412"/>
                              <a:gd name="T113" fmla="*/ T112 w 9779"/>
                              <a:gd name="T114" fmla="+- 0 9563 1788"/>
                              <a:gd name="T115" fmla="*/ 9563 h 12859"/>
                              <a:gd name="T116" fmla="+- 0 11191 1412"/>
                              <a:gd name="T117" fmla="*/ T116 w 9779"/>
                              <a:gd name="T118" fmla="+- 0 8917 1788"/>
                              <a:gd name="T119" fmla="*/ 8917 h 12859"/>
                              <a:gd name="T120" fmla="+- 0 11191 1412"/>
                              <a:gd name="T121" fmla="*/ T120 w 9779"/>
                              <a:gd name="T122" fmla="+- 0 8269 1788"/>
                              <a:gd name="T123" fmla="*/ 8269 h 12859"/>
                              <a:gd name="T124" fmla="+- 0 11191 1412"/>
                              <a:gd name="T125" fmla="*/ T124 w 9779"/>
                              <a:gd name="T126" fmla="+- 0 7945 1788"/>
                              <a:gd name="T127" fmla="*/ 7945 h 12859"/>
                              <a:gd name="T128" fmla="+- 0 11191 1412"/>
                              <a:gd name="T129" fmla="*/ T128 w 9779"/>
                              <a:gd name="T130" fmla="+- 0 7297 1788"/>
                              <a:gd name="T131" fmla="*/ 7297 h 12859"/>
                              <a:gd name="T132" fmla="+- 0 11191 1412"/>
                              <a:gd name="T133" fmla="*/ T132 w 9779"/>
                              <a:gd name="T134" fmla="+- 0 5029 1788"/>
                              <a:gd name="T135" fmla="*/ 5029 h 12859"/>
                              <a:gd name="T136" fmla="+- 0 1412 1412"/>
                              <a:gd name="T137" fmla="*/ T136 w 9779"/>
                              <a:gd name="T138" fmla="+- 0 5353 1788"/>
                              <a:gd name="T139" fmla="*/ 5353 h 12859"/>
                              <a:gd name="T140" fmla="+- 0 1412 1412"/>
                              <a:gd name="T141" fmla="*/ T140 w 9779"/>
                              <a:gd name="T142" fmla="+- 0 6001 1788"/>
                              <a:gd name="T143" fmla="*/ 6001 h 12859"/>
                              <a:gd name="T144" fmla="+- 0 1412 1412"/>
                              <a:gd name="T145" fmla="*/ T144 w 9779"/>
                              <a:gd name="T146" fmla="+- 0 6649 1788"/>
                              <a:gd name="T147" fmla="*/ 6649 h 12859"/>
                              <a:gd name="T148" fmla="+- 0 11191 1412"/>
                              <a:gd name="T149" fmla="*/ T148 w 9779"/>
                              <a:gd name="T150" fmla="+- 0 6973 1788"/>
                              <a:gd name="T151" fmla="*/ 6973 h 12859"/>
                              <a:gd name="T152" fmla="+- 0 11191 1412"/>
                              <a:gd name="T153" fmla="*/ T152 w 9779"/>
                              <a:gd name="T154" fmla="+- 0 6325 1788"/>
                              <a:gd name="T155" fmla="*/ 6325 h 12859"/>
                              <a:gd name="T156" fmla="+- 0 11191 1412"/>
                              <a:gd name="T157" fmla="*/ T156 w 9779"/>
                              <a:gd name="T158" fmla="+- 0 5677 1788"/>
                              <a:gd name="T159" fmla="*/ 5677 h 12859"/>
                              <a:gd name="T160" fmla="+- 0 11191 1412"/>
                              <a:gd name="T161" fmla="*/ T160 w 9779"/>
                              <a:gd name="T162" fmla="+- 0 5029 1788"/>
                              <a:gd name="T163" fmla="*/ 5029 h 12859"/>
                              <a:gd name="T164" fmla="+- 0 1412 1412"/>
                              <a:gd name="T165" fmla="*/ T164 w 9779"/>
                              <a:gd name="T166" fmla="+- 0 1788 1788"/>
                              <a:gd name="T167" fmla="*/ 1788 h 12859"/>
                              <a:gd name="T168" fmla="+- 0 1412 1412"/>
                              <a:gd name="T169" fmla="*/ T168 w 9779"/>
                              <a:gd name="T170" fmla="+- 0 2436 1788"/>
                              <a:gd name="T171" fmla="*/ 2436 h 12859"/>
                              <a:gd name="T172" fmla="+- 0 1412 1412"/>
                              <a:gd name="T173" fmla="*/ T172 w 9779"/>
                              <a:gd name="T174" fmla="+- 0 3084 1788"/>
                              <a:gd name="T175" fmla="*/ 3084 h 12859"/>
                              <a:gd name="T176" fmla="+- 0 1412 1412"/>
                              <a:gd name="T177" fmla="*/ T176 w 9779"/>
                              <a:gd name="T178" fmla="+- 0 3732 1788"/>
                              <a:gd name="T179" fmla="*/ 3732 h 12859"/>
                              <a:gd name="T180" fmla="+- 0 1412 1412"/>
                              <a:gd name="T181" fmla="*/ T180 w 9779"/>
                              <a:gd name="T182" fmla="+- 0 4380 1788"/>
                              <a:gd name="T183" fmla="*/ 4380 h 12859"/>
                              <a:gd name="T184" fmla="+- 0 1412 1412"/>
                              <a:gd name="T185" fmla="*/ T184 w 9779"/>
                              <a:gd name="T186" fmla="+- 0 5028 1788"/>
                              <a:gd name="T187" fmla="*/ 5028 h 12859"/>
                              <a:gd name="T188" fmla="+- 0 11191 1412"/>
                              <a:gd name="T189" fmla="*/ T188 w 9779"/>
                              <a:gd name="T190" fmla="+- 0 4704 1788"/>
                              <a:gd name="T191" fmla="*/ 4704 h 12859"/>
                              <a:gd name="T192" fmla="+- 0 11191 1412"/>
                              <a:gd name="T193" fmla="*/ T192 w 9779"/>
                              <a:gd name="T194" fmla="+- 0 4056 1788"/>
                              <a:gd name="T195" fmla="*/ 4056 h 12859"/>
                              <a:gd name="T196" fmla="+- 0 11191 1412"/>
                              <a:gd name="T197" fmla="*/ T196 w 9779"/>
                              <a:gd name="T198" fmla="+- 0 3408 1788"/>
                              <a:gd name="T199" fmla="*/ 3408 h 12859"/>
                              <a:gd name="T200" fmla="+- 0 11191 1412"/>
                              <a:gd name="T201" fmla="*/ T200 w 9779"/>
                              <a:gd name="T202" fmla="+- 0 2760 1788"/>
                              <a:gd name="T203" fmla="*/ 2760 h 12859"/>
                              <a:gd name="T204" fmla="+- 0 11191 1412"/>
                              <a:gd name="T205" fmla="*/ T204 w 9779"/>
                              <a:gd name="T206" fmla="+- 0 2112 1788"/>
                              <a:gd name="T207" fmla="*/ 2112 h 1285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9779" h="12859">
                                <a:moveTo>
                                  <a:pt x="9779" y="10692"/>
                                </a:moveTo>
                                <a:lnTo>
                                  <a:pt x="0" y="10692"/>
                                </a:lnTo>
                                <a:lnTo>
                                  <a:pt x="0" y="11016"/>
                                </a:lnTo>
                                <a:lnTo>
                                  <a:pt x="0" y="11340"/>
                                </a:lnTo>
                                <a:lnTo>
                                  <a:pt x="0" y="11664"/>
                                </a:lnTo>
                                <a:lnTo>
                                  <a:pt x="0" y="11988"/>
                                </a:lnTo>
                                <a:lnTo>
                                  <a:pt x="0" y="12312"/>
                                </a:lnTo>
                                <a:lnTo>
                                  <a:pt x="0" y="12636"/>
                                </a:lnTo>
                                <a:lnTo>
                                  <a:pt x="0" y="12859"/>
                                </a:lnTo>
                                <a:lnTo>
                                  <a:pt x="9779" y="12859"/>
                                </a:lnTo>
                                <a:lnTo>
                                  <a:pt x="9779" y="12636"/>
                                </a:lnTo>
                                <a:lnTo>
                                  <a:pt x="9779" y="12312"/>
                                </a:lnTo>
                                <a:lnTo>
                                  <a:pt x="9779" y="11988"/>
                                </a:lnTo>
                                <a:lnTo>
                                  <a:pt x="9779" y="11664"/>
                                </a:lnTo>
                                <a:lnTo>
                                  <a:pt x="9779" y="11340"/>
                                </a:lnTo>
                                <a:lnTo>
                                  <a:pt x="9779" y="11016"/>
                                </a:lnTo>
                                <a:lnTo>
                                  <a:pt x="9779" y="10692"/>
                                </a:lnTo>
                                <a:moveTo>
                                  <a:pt x="9779" y="9719"/>
                                </a:moveTo>
                                <a:lnTo>
                                  <a:pt x="0" y="9719"/>
                                </a:lnTo>
                                <a:lnTo>
                                  <a:pt x="0" y="10044"/>
                                </a:lnTo>
                                <a:lnTo>
                                  <a:pt x="0" y="10368"/>
                                </a:lnTo>
                                <a:lnTo>
                                  <a:pt x="0" y="10692"/>
                                </a:lnTo>
                                <a:lnTo>
                                  <a:pt x="9779" y="10692"/>
                                </a:lnTo>
                                <a:lnTo>
                                  <a:pt x="9779" y="10368"/>
                                </a:lnTo>
                                <a:lnTo>
                                  <a:pt x="9779" y="10044"/>
                                </a:lnTo>
                                <a:lnTo>
                                  <a:pt x="9779" y="9719"/>
                                </a:lnTo>
                                <a:moveTo>
                                  <a:pt x="9779" y="9071"/>
                                </a:moveTo>
                                <a:lnTo>
                                  <a:pt x="0" y="9071"/>
                                </a:lnTo>
                                <a:lnTo>
                                  <a:pt x="0" y="9395"/>
                                </a:lnTo>
                                <a:lnTo>
                                  <a:pt x="0" y="9719"/>
                                </a:lnTo>
                                <a:lnTo>
                                  <a:pt x="9779" y="9719"/>
                                </a:lnTo>
                                <a:lnTo>
                                  <a:pt x="9779" y="9395"/>
                                </a:lnTo>
                                <a:lnTo>
                                  <a:pt x="9779" y="9071"/>
                                </a:lnTo>
                                <a:moveTo>
                                  <a:pt x="9779" y="7775"/>
                                </a:moveTo>
                                <a:lnTo>
                                  <a:pt x="0" y="7775"/>
                                </a:lnTo>
                                <a:lnTo>
                                  <a:pt x="0" y="8099"/>
                                </a:lnTo>
                                <a:lnTo>
                                  <a:pt x="0" y="8423"/>
                                </a:lnTo>
                                <a:lnTo>
                                  <a:pt x="0" y="8747"/>
                                </a:lnTo>
                                <a:lnTo>
                                  <a:pt x="0" y="9071"/>
                                </a:lnTo>
                                <a:lnTo>
                                  <a:pt x="9779" y="9071"/>
                                </a:lnTo>
                                <a:lnTo>
                                  <a:pt x="9779" y="8747"/>
                                </a:lnTo>
                                <a:lnTo>
                                  <a:pt x="9779" y="8423"/>
                                </a:lnTo>
                                <a:lnTo>
                                  <a:pt x="9779" y="8099"/>
                                </a:lnTo>
                                <a:lnTo>
                                  <a:pt x="9779" y="7775"/>
                                </a:lnTo>
                                <a:moveTo>
                                  <a:pt x="9779" y="5185"/>
                                </a:moveTo>
                                <a:lnTo>
                                  <a:pt x="0" y="5185"/>
                                </a:lnTo>
                                <a:lnTo>
                                  <a:pt x="0" y="5509"/>
                                </a:lnTo>
                                <a:lnTo>
                                  <a:pt x="0" y="5833"/>
                                </a:lnTo>
                                <a:lnTo>
                                  <a:pt x="0" y="6157"/>
                                </a:lnTo>
                                <a:lnTo>
                                  <a:pt x="0" y="6481"/>
                                </a:lnTo>
                                <a:lnTo>
                                  <a:pt x="0" y="6805"/>
                                </a:lnTo>
                                <a:lnTo>
                                  <a:pt x="0" y="7129"/>
                                </a:lnTo>
                                <a:lnTo>
                                  <a:pt x="0" y="7451"/>
                                </a:lnTo>
                                <a:lnTo>
                                  <a:pt x="0" y="7775"/>
                                </a:lnTo>
                                <a:lnTo>
                                  <a:pt x="9779" y="7775"/>
                                </a:lnTo>
                                <a:lnTo>
                                  <a:pt x="9779" y="7451"/>
                                </a:lnTo>
                                <a:lnTo>
                                  <a:pt x="9779" y="7129"/>
                                </a:lnTo>
                                <a:lnTo>
                                  <a:pt x="9779" y="6805"/>
                                </a:lnTo>
                                <a:lnTo>
                                  <a:pt x="9779" y="6481"/>
                                </a:lnTo>
                                <a:lnTo>
                                  <a:pt x="9779" y="6157"/>
                                </a:lnTo>
                                <a:lnTo>
                                  <a:pt x="9779" y="5833"/>
                                </a:lnTo>
                                <a:lnTo>
                                  <a:pt x="9779" y="5509"/>
                                </a:lnTo>
                                <a:lnTo>
                                  <a:pt x="9779" y="5185"/>
                                </a:lnTo>
                                <a:moveTo>
                                  <a:pt x="9779" y="3241"/>
                                </a:moveTo>
                                <a:lnTo>
                                  <a:pt x="0" y="3241"/>
                                </a:lnTo>
                                <a:lnTo>
                                  <a:pt x="0" y="3565"/>
                                </a:lnTo>
                                <a:lnTo>
                                  <a:pt x="0" y="3889"/>
                                </a:lnTo>
                                <a:lnTo>
                                  <a:pt x="0" y="4213"/>
                                </a:lnTo>
                                <a:lnTo>
                                  <a:pt x="0" y="4537"/>
                                </a:lnTo>
                                <a:lnTo>
                                  <a:pt x="0" y="4861"/>
                                </a:lnTo>
                                <a:lnTo>
                                  <a:pt x="0" y="5185"/>
                                </a:lnTo>
                                <a:lnTo>
                                  <a:pt x="9779" y="5185"/>
                                </a:lnTo>
                                <a:lnTo>
                                  <a:pt x="9779" y="4861"/>
                                </a:lnTo>
                                <a:lnTo>
                                  <a:pt x="9779" y="4537"/>
                                </a:lnTo>
                                <a:lnTo>
                                  <a:pt x="9779" y="4213"/>
                                </a:lnTo>
                                <a:lnTo>
                                  <a:pt x="9779" y="3889"/>
                                </a:lnTo>
                                <a:lnTo>
                                  <a:pt x="9779" y="3565"/>
                                </a:lnTo>
                                <a:lnTo>
                                  <a:pt x="9779" y="3241"/>
                                </a:lnTo>
                                <a:moveTo>
                                  <a:pt x="9779" y="0"/>
                                </a:moveTo>
                                <a:lnTo>
                                  <a:pt x="0" y="0"/>
                                </a:lnTo>
                                <a:lnTo>
                                  <a:pt x="0" y="324"/>
                                </a:lnTo>
                                <a:lnTo>
                                  <a:pt x="0" y="648"/>
                                </a:lnTo>
                                <a:lnTo>
                                  <a:pt x="0" y="972"/>
                                </a:lnTo>
                                <a:lnTo>
                                  <a:pt x="0" y="1296"/>
                                </a:lnTo>
                                <a:lnTo>
                                  <a:pt x="0" y="1620"/>
                                </a:lnTo>
                                <a:lnTo>
                                  <a:pt x="0" y="1944"/>
                                </a:lnTo>
                                <a:lnTo>
                                  <a:pt x="0" y="2268"/>
                                </a:lnTo>
                                <a:lnTo>
                                  <a:pt x="0" y="2592"/>
                                </a:lnTo>
                                <a:lnTo>
                                  <a:pt x="0" y="2916"/>
                                </a:lnTo>
                                <a:lnTo>
                                  <a:pt x="0" y="3240"/>
                                </a:lnTo>
                                <a:lnTo>
                                  <a:pt x="9779" y="3240"/>
                                </a:lnTo>
                                <a:lnTo>
                                  <a:pt x="9779" y="2916"/>
                                </a:lnTo>
                                <a:lnTo>
                                  <a:pt x="9779" y="2592"/>
                                </a:lnTo>
                                <a:lnTo>
                                  <a:pt x="9779" y="2268"/>
                                </a:lnTo>
                                <a:lnTo>
                                  <a:pt x="9779" y="1944"/>
                                </a:lnTo>
                                <a:lnTo>
                                  <a:pt x="9779" y="1620"/>
                                </a:lnTo>
                                <a:lnTo>
                                  <a:pt x="9779" y="1296"/>
                                </a:lnTo>
                                <a:lnTo>
                                  <a:pt x="9779" y="972"/>
                                </a:lnTo>
                                <a:lnTo>
                                  <a:pt x="9779" y="648"/>
                                </a:lnTo>
                                <a:lnTo>
                                  <a:pt x="9779" y="324"/>
                                </a:lnTo>
                                <a:lnTo>
                                  <a:pt x="9779" y="0"/>
                                </a:lnTo>
                              </a:path>
                            </a:pathLst>
                          </a:custGeom>
                          <a:solidFill>
                            <a:srgbClr val="F1F1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4" name="Line 295"/>
                        <wps:cNvCnPr>
                          <a:cxnSpLocks noChangeShapeType="1"/>
                        </wps:cNvCnPr>
                        <wps:spPr bwMode="auto">
                          <a:xfrm>
                            <a:off x="1412" y="14649"/>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598CF2A" id="Group 291" o:spid="_x0000_s1026" style="position:absolute;margin-left:70.6pt;margin-top:1in;width:488.95pt;height:660.6pt;z-index:-251446272;mso-position-horizontal-relative:page;mso-position-vertical-relative:page" coordorigin="1412,1440" coordsize="9779,13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">
                <v:rect id="Rectangle 292" o:spid="_x0000_s1027" style="position:absolute;left:1411;top:1444;width:9779;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" fillcolor="#f1f1f1" stroked="f"/>
                <v:line id="Line 293" o:spid="_x0000_s1028" style="position:absolute;visibility:visible;mso-wrap-style:square" from="1412,1442" to="11191,1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" strokeweight=".24pt"/>
                <v:shape id="AutoShape 294" o:spid="_x0000_s1029" style="position:absolute;left:1411;top:1788;width:9779;height:12859;visibility:visible;mso-wrap-style:square;v-text-anchor:top" coordsize="9779,12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" path="m9779,10692l,10692r,324l,11340r,324l,11988r,324l,12636r,223l9779,12859r,-223l9779,12312r,-324l9779,11664r,-324l9779,11016r,-324m9779,9719l,9719r,325l,10368r,324l9779,10692r,-324l9779,10044r,-325m9779,9071l,9071r,324l,9719r9779,l9779,9395r,-324m9779,7775l,7775r,324l,8423r,324l,9071r9779,l9779,8747r,-324l9779,8099r,-324m9779,5185l,5185r,324l,5833r,324l,6481r,324l,7129r,322l,7775r9779,l9779,7451r,-322l9779,6805r,-324l9779,6157r,-324l9779,5509r,-324m9779,3241l,3241r,324l,3889r,324l,4537r,324l,5185r9779,l9779,4861r,-324l9779,4213r,-324l9779,3565r,-324m9779,l,,,324,,648,,972r,324l,1620r,324l,2268r,324l,2916r,324l9779,3240r,-324l9779,2592r,-324l9779,1944r,-324l9779,1296r,-324l9779,648r,-324l9779,e" fillcolor="#f1f1f1" stroked="f">
                  <v:path arrowok="t" o:connecttype="custom" o:connectlocs="0,12480;0,13128;0,13776;0,14100;0,14647;9779,14424;9779,13776;9779,13452;9779,12804;9779,11507;0,11832;0,12480;9779,12156;9779,11507;0,10859;0,11507;9779,11183;9779,9563;0,9887;0,10535;9779,10859;9779,10211;9779,9563;0,6973;0,7621;0,8269;0,8593;0,9239;9779,9563;9779,8917;9779,8269;9779,7945;9779,7297;9779,5029;0,5353;0,6001;0,6649;9779,6973;9779,6325;9779,5677;9779,5029;0,1788;0,2436;0,3084;0,3732;0,4380;0,5028;9779,4704;9779,4056;9779,3408;9779,2760;9779,2112" o:connectangles="0,0,0,0,0,0,0,0,0,0,0,0,0,0,0,0,0,0,0,0,0,0,0,0,0,0,0,0,0,0,0,0,0,0,0,0,0,0,0,0,0,0,0,0,0,0,0,0,0,0,0,0"/>
                </v:shape>
                <v:line id="Line 295" o:spid="_x0000_s1030" style="position:absolute;visibility:visible;mso-wrap-style:square" from="1412,14649" to="11191,14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" strokeweight=".24pt"/>
                <w10:wrap anchorx="page" anchory="page"/>
              </v:group>
            </w:pict>
          </mc:Fallback>
        </mc:AlternateContent>
      </w:r>
    </w:p>
    <w:p w14:paraId="7498B3E2" w14:textId="77777777" w:rsidR="00625577" w:rsidRDefault="00625577" w:rsidP="00625577">
      <w:pPr>
        <w:spacing w:before="120"/>
        <w:ind w:left="1164"/>
        <w:rPr>
          <w:rFonts w:ascii="Courier New"/>
          <w:sz w:val="18"/>
        </w:rPr>
      </w:pPr>
      <w:r>
        <w:rPr>
          <w:rFonts w:ascii="Courier New"/>
          <w:sz w:val="18"/>
        </w:rPr>
        <w:t>&lt;entityMonitoring&gt;</w:t>
      </w:r>
    </w:p>
    <w:p w14:paraId="2139DCEA" w14:textId="77777777" w:rsidR="00625577" w:rsidRDefault="00625577" w:rsidP="00625577">
      <w:pPr>
        <w:spacing w:before="120"/>
        <w:ind w:left="1596"/>
        <w:rPr>
          <w:rFonts w:ascii="Courier New"/>
          <w:sz w:val="18"/>
        </w:rPr>
      </w:pPr>
      <w:r>
        <w:rPr>
          <w:rFonts w:ascii="Courier New"/>
          <w:sz w:val="18"/>
        </w:rPr>
        <w:t>&lt;numDeny&gt;0&lt;/numDeny&gt;</w:t>
      </w:r>
    </w:p>
    <w:p w14:paraId="43DCC191" w14:textId="77777777" w:rsidR="00625577" w:rsidRDefault="00625577" w:rsidP="00625577">
      <w:pPr>
        <w:spacing w:before="120"/>
        <w:ind w:left="1596"/>
        <w:rPr>
          <w:rFonts w:ascii="Courier New"/>
          <w:sz w:val="18"/>
        </w:rPr>
      </w:pPr>
      <w:r>
        <w:rPr>
          <w:rFonts w:ascii="Courier New"/>
          <w:sz w:val="18"/>
        </w:rPr>
        <w:t>&lt;numDown&gt;0&lt;/numDown&gt;</w:t>
      </w:r>
    </w:p>
    <w:p w14:paraId="06FAB93C" w14:textId="77777777" w:rsidR="00625577" w:rsidRDefault="00625577" w:rsidP="00625577">
      <w:pPr>
        <w:spacing w:before="120"/>
        <w:ind w:left="1596"/>
        <w:rPr>
          <w:rFonts w:ascii="Courier New"/>
          <w:sz w:val="18"/>
        </w:rPr>
      </w:pPr>
      <w:r>
        <w:rPr>
          <w:rFonts w:ascii="Courier New"/>
          <w:sz w:val="18"/>
        </w:rPr>
        <w:t>&lt;numInitializing&gt;2&lt;/numInitializing&gt;</w:t>
      </w:r>
    </w:p>
    <w:p w14:paraId="5BA0F94E" w14:textId="77777777" w:rsidR="00625577" w:rsidRDefault="00625577" w:rsidP="00625577">
      <w:pPr>
        <w:spacing w:before="120"/>
        <w:ind w:left="1596"/>
        <w:rPr>
          <w:rFonts w:ascii="Courier New"/>
          <w:sz w:val="18"/>
        </w:rPr>
      </w:pPr>
      <w:r>
        <w:rPr>
          <w:rFonts w:ascii="Courier New"/>
          <w:sz w:val="18"/>
        </w:rPr>
        <w:t>&lt;numNotMonitored&gt;0&lt;/numNotMonitored&gt;</w:t>
      </w:r>
    </w:p>
    <w:p w14:paraId="4988FC41" w14:textId="77777777" w:rsidR="00625577" w:rsidRDefault="00625577" w:rsidP="00625577">
      <w:pPr>
        <w:spacing w:before="120"/>
        <w:ind w:left="1596"/>
        <w:rPr>
          <w:rFonts w:ascii="Courier New"/>
          <w:sz w:val="18"/>
        </w:rPr>
      </w:pPr>
      <w:r>
        <w:rPr>
          <w:rFonts w:ascii="Courier New"/>
          <w:sz w:val="18"/>
        </w:rPr>
        <w:t>&lt;numPartiallyUp&gt;0&lt;/numPartiallyUp&gt;</w:t>
      </w:r>
    </w:p>
    <w:p w14:paraId="27421811" w14:textId="77777777" w:rsidR="00625577" w:rsidRDefault="00625577" w:rsidP="00625577">
      <w:pPr>
        <w:spacing w:before="120"/>
        <w:ind w:left="1596"/>
        <w:rPr>
          <w:rFonts w:ascii="Courier New"/>
          <w:sz w:val="18"/>
        </w:rPr>
      </w:pPr>
      <w:r>
        <w:rPr>
          <w:rFonts w:ascii="Courier New"/>
          <w:sz w:val="18"/>
        </w:rPr>
        <w:t>&lt;numUp&gt;2&lt;/numUp&gt;</w:t>
      </w:r>
    </w:p>
    <w:p w14:paraId="2DA1FE79" w14:textId="77777777" w:rsidR="00625577" w:rsidRDefault="00625577" w:rsidP="00625577">
      <w:pPr>
        <w:spacing w:before="121"/>
        <w:ind w:left="1164"/>
        <w:rPr>
          <w:rFonts w:ascii="Courier New"/>
          <w:sz w:val="18"/>
        </w:rPr>
      </w:pPr>
      <w:r>
        <w:rPr>
          <w:rFonts w:ascii="Courier New"/>
          <w:sz w:val="18"/>
        </w:rPr>
        <w:t>&lt;/entityMonitoring&gt;</w:t>
      </w:r>
    </w:p>
    <w:p w14:paraId="3AAC2792" w14:textId="77777777" w:rsidR="00625577" w:rsidRDefault="00625577" w:rsidP="00625577">
      <w:pPr>
        <w:spacing w:before="120"/>
        <w:ind w:left="1164"/>
        <w:rPr>
          <w:rFonts w:ascii="Courier New"/>
          <w:sz w:val="18"/>
        </w:rPr>
      </w:pPr>
      <w:r>
        <w:rPr>
          <w:rFonts w:ascii="Courier New"/>
          <w:sz w:val="18"/>
        </w:rPr>
        <w:t>&lt;securityModule&gt;Down&lt;/securityModule&gt;</w:t>
      </w:r>
    </w:p>
    <w:p w14:paraId="7976EE0B" w14:textId="77777777" w:rsidR="00625577" w:rsidRDefault="00625577" w:rsidP="00625577">
      <w:pPr>
        <w:spacing w:before="120"/>
        <w:ind w:left="1164"/>
        <w:rPr>
          <w:rFonts w:ascii="Courier New"/>
          <w:sz w:val="18"/>
        </w:rPr>
      </w:pPr>
      <w:r>
        <w:rPr>
          <w:rFonts w:ascii="Courier New"/>
          <w:sz w:val="18"/>
        </w:rPr>
        <w:t>&lt;smType&gt;SM&lt;/smType&gt;</w:t>
      </w:r>
    </w:p>
    <w:p w14:paraId="62970C50" w14:textId="77777777" w:rsidR="00625577" w:rsidRDefault="00625577" w:rsidP="00625577">
      <w:pPr>
        <w:spacing w:before="120"/>
        <w:ind w:left="1164"/>
        <w:rPr>
          <w:rFonts w:ascii="Courier New"/>
          <w:sz w:val="18"/>
        </w:rPr>
      </w:pPr>
      <w:r>
        <w:rPr>
          <w:rFonts w:ascii="Courier New"/>
          <w:sz w:val="18"/>
        </w:rPr>
        <w:t>&lt;testsResult&gt;false&lt;/testsResult&gt;</w:t>
      </w:r>
    </w:p>
    <w:p w14:paraId="57C03DB1" w14:textId="77777777" w:rsidR="00625577" w:rsidRDefault="00625577" w:rsidP="00625577">
      <w:pPr>
        <w:spacing w:before="120"/>
        <w:ind w:left="1164"/>
        <w:rPr>
          <w:rFonts w:ascii="Courier New"/>
          <w:sz w:val="18"/>
        </w:rPr>
      </w:pPr>
      <w:r>
        <w:rPr>
          <w:rFonts w:ascii="Courier New"/>
          <w:sz w:val="18"/>
        </w:rPr>
        <w:t>&lt;updatedatetime&gt;2015-04-21T12:31:04.348-06:00&lt;/updatedatetime&gt;</w:t>
      </w:r>
    </w:p>
    <w:p w14:paraId="050B86F9" w14:textId="77777777" w:rsidR="00625577" w:rsidRDefault="00625577" w:rsidP="00625577">
      <w:pPr>
        <w:spacing w:before="118"/>
        <w:ind w:left="1164"/>
        <w:rPr>
          <w:rFonts w:ascii="Courier New"/>
          <w:sz w:val="18"/>
        </w:rPr>
      </w:pPr>
      <w:r>
        <w:rPr>
          <w:rFonts w:ascii="Courier New"/>
          <w:sz w:val="18"/>
        </w:rPr>
        <w:t>&lt;ustoreStatus&gt;false&lt;/ustoreStatus&gt;</w:t>
      </w:r>
    </w:p>
    <w:p w14:paraId="26459F81" w14:textId="77777777" w:rsidR="00625577" w:rsidRDefault="00625577" w:rsidP="00625577">
      <w:pPr>
        <w:spacing w:before="120"/>
        <w:ind w:left="1164"/>
        <w:rPr>
          <w:rFonts w:ascii="Courier New"/>
          <w:sz w:val="18"/>
        </w:rPr>
      </w:pPr>
      <w:r>
        <w:rPr>
          <w:rFonts w:ascii="Courier New"/>
          <w:sz w:val="18"/>
        </w:rPr>
        <w:t>&lt;asmInstance&gt;</w:t>
      </w:r>
    </w:p>
    <w:p w14:paraId="5804CF4F" w14:textId="77777777" w:rsidR="00625577" w:rsidRDefault="00625577" w:rsidP="00625577">
      <w:pPr>
        <w:spacing w:before="120"/>
        <w:ind w:left="1596"/>
        <w:rPr>
          <w:rFonts w:ascii="Courier New"/>
          <w:sz w:val="18"/>
        </w:rPr>
      </w:pPr>
      <w:r>
        <w:rPr>
          <w:rFonts w:ascii="Courier New"/>
          <w:sz w:val="18"/>
        </w:rPr>
        <w:t>&lt;link</w:t>
      </w:r>
    </w:p>
    <w:p w14:paraId="4B91F36C" w14:textId="77777777" w:rsidR="00625577" w:rsidRDefault="00625577" w:rsidP="00625577">
      <w:pPr>
        <w:spacing w:before="120" w:line="381" w:lineRule="auto"/>
        <w:ind w:left="2028" w:right="1926"/>
        <w:rPr>
          <w:rFonts w:ascii="Courier New"/>
          <w:sz w:val="18"/>
        </w:rPr>
      </w:pPr>
      <w:r>
        <w:rPr>
          <w:rFonts w:ascii="Courier New"/>
          <w:sz w:val="18"/>
        </w:rPr>
        <w:t>href="https://augusta2.dr.avaya.com/ASM/ws/asminstances/3" hrefName="testscrush"</w:t>
      </w:r>
    </w:p>
    <w:p w14:paraId="39345B63" w14:textId="77777777" w:rsidR="00625577" w:rsidRDefault="00625577" w:rsidP="00625577">
      <w:pPr>
        <w:spacing w:line="203" w:lineRule="exact"/>
        <w:ind w:left="2028"/>
        <w:rPr>
          <w:rFonts w:ascii="Courier New"/>
          <w:sz w:val="18"/>
        </w:rPr>
      </w:pPr>
      <w:r>
        <w:rPr>
          <w:rFonts w:ascii="Courier New"/>
          <w:sz w:val="18"/>
        </w:rPr>
        <w:t>rel="reference" /&gt;</w:t>
      </w:r>
    </w:p>
    <w:p w14:paraId="28A2C70C" w14:textId="77777777" w:rsidR="00625577" w:rsidRDefault="00625577" w:rsidP="00625577">
      <w:pPr>
        <w:spacing w:before="120"/>
        <w:ind w:left="1164"/>
        <w:rPr>
          <w:rFonts w:ascii="Courier New"/>
          <w:sz w:val="18"/>
        </w:rPr>
      </w:pPr>
      <w:r>
        <w:rPr>
          <w:rFonts w:ascii="Courier New"/>
          <w:sz w:val="18"/>
        </w:rPr>
        <w:t>&lt;/asmInstance&gt;</w:t>
      </w:r>
    </w:p>
    <w:p w14:paraId="07BAE849" w14:textId="77777777" w:rsidR="00625577" w:rsidRDefault="00625577" w:rsidP="00625577">
      <w:pPr>
        <w:spacing w:before="120"/>
        <w:ind w:left="1164"/>
        <w:rPr>
          <w:rFonts w:ascii="Courier New"/>
          <w:sz w:val="18"/>
        </w:rPr>
      </w:pPr>
      <w:r>
        <w:rPr>
          <w:rFonts w:ascii="Courier New"/>
          <w:sz w:val="18"/>
        </w:rPr>
        <w:t>&lt;link</w:t>
      </w:r>
    </w:p>
    <w:p w14:paraId="286DF297" w14:textId="77777777" w:rsidR="00625577" w:rsidRDefault="00625577" w:rsidP="00625577">
      <w:pPr>
        <w:spacing w:before="121" w:line="381" w:lineRule="auto"/>
        <w:ind w:left="1596" w:right="2467"/>
        <w:rPr>
          <w:rFonts w:ascii="Courier New"/>
          <w:sz w:val="18"/>
        </w:rPr>
      </w:pPr>
      <w:r>
        <w:rPr>
          <w:rFonts w:ascii="Courier New"/>
          <w:sz w:val="18"/>
        </w:rPr>
        <w:t>href="https://augusta2.dr.avaya.com/ASM/ws/asmstatuses/3" rel="self" /&gt;</w:t>
      </w:r>
    </w:p>
    <w:p w14:paraId="1D005BEE" w14:textId="77777777" w:rsidR="00625577" w:rsidRDefault="00625577" w:rsidP="00625577">
      <w:pPr>
        <w:spacing w:line="203" w:lineRule="exact"/>
        <w:ind w:left="732"/>
        <w:rPr>
          <w:rFonts w:ascii="Courier New"/>
          <w:sz w:val="18"/>
        </w:rPr>
      </w:pPr>
      <w:r>
        <w:rPr>
          <w:rFonts w:ascii="Courier New"/>
          <w:sz w:val="18"/>
        </w:rPr>
        <w:t>&lt;/asmstatus&gt;</w:t>
      </w:r>
    </w:p>
    <w:p w14:paraId="31D38178" w14:textId="77777777" w:rsidR="00625577" w:rsidRDefault="00625577" w:rsidP="00625577">
      <w:pPr>
        <w:spacing w:before="120"/>
        <w:ind w:left="732"/>
        <w:rPr>
          <w:rFonts w:ascii="Courier New"/>
          <w:sz w:val="18"/>
        </w:rPr>
      </w:pPr>
      <w:r>
        <w:rPr>
          <w:rFonts w:ascii="Courier New"/>
          <w:sz w:val="18"/>
        </w:rPr>
        <w:t>&lt;asmstatus&gt;</w:t>
      </w:r>
    </w:p>
    <w:p w14:paraId="1A1AA16D" w14:textId="77777777" w:rsidR="00625577" w:rsidRDefault="00625577" w:rsidP="00625577">
      <w:pPr>
        <w:spacing w:before="120"/>
        <w:ind w:left="1740"/>
        <w:rPr>
          <w:rFonts w:ascii="Courier New"/>
          <w:sz w:val="18"/>
        </w:rPr>
      </w:pPr>
      <w:r>
        <w:rPr>
          <w:rFonts w:ascii="Courier New"/>
          <w:sz w:val="18"/>
        </w:rPr>
        <w:t>&lt;id&gt;4&lt;/id&gt;</w:t>
      </w:r>
    </w:p>
    <w:p w14:paraId="0AAF9B5B" w14:textId="77777777" w:rsidR="00625577" w:rsidRDefault="00625577" w:rsidP="00625577">
      <w:pPr>
        <w:spacing w:before="120"/>
        <w:ind w:left="1164"/>
        <w:rPr>
          <w:rFonts w:ascii="Courier New"/>
          <w:sz w:val="18"/>
        </w:rPr>
      </w:pPr>
      <w:r>
        <w:rPr>
          <w:rFonts w:ascii="Courier New"/>
          <w:sz w:val="18"/>
        </w:rPr>
        <w:t>&lt;name&gt;magnolia1&lt;/name&gt;</w:t>
      </w:r>
    </w:p>
    <w:p w14:paraId="0DE7B3D9" w14:textId="77777777" w:rsidR="00625577" w:rsidRDefault="00625577" w:rsidP="00625577">
      <w:pPr>
        <w:spacing w:before="120"/>
        <w:ind w:left="1164"/>
        <w:rPr>
          <w:rFonts w:ascii="Courier New"/>
          <w:sz w:val="18"/>
        </w:rPr>
      </w:pPr>
      <w:r>
        <w:rPr>
          <w:rFonts w:ascii="Courier New"/>
          <w:sz w:val="18"/>
        </w:rPr>
        <w:t>&lt;activeCallCount&gt;0&lt;/activeCallCount&gt;</w:t>
      </w:r>
    </w:p>
    <w:p w14:paraId="0CEB51BE" w14:textId="77777777" w:rsidR="00625577" w:rsidRDefault="00625577" w:rsidP="00625577">
      <w:pPr>
        <w:spacing w:before="121"/>
        <w:ind w:left="1164"/>
        <w:rPr>
          <w:rFonts w:ascii="Courier New"/>
          <w:sz w:val="18"/>
        </w:rPr>
      </w:pPr>
      <w:r>
        <w:rPr>
          <w:rFonts w:ascii="Courier New"/>
          <w:sz w:val="18"/>
        </w:rPr>
        <w:t>&lt;connected&gt;true&lt;/connected&gt;</w:t>
      </w:r>
    </w:p>
    <w:p w14:paraId="3AABAB8F" w14:textId="77777777" w:rsidR="00625577" w:rsidRDefault="00625577" w:rsidP="00625577">
      <w:pPr>
        <w:spacing w:before="122"/>
        <w:ind w:left="1164"/>
        <w:rPr>
          <w:rFonts w:ascii="Courier New"/>
          <w:sz w:val="18"/>
        </w:rPr>
      </w:pPr>
      <w:r>
        <w:rPr>
          <w:rFonts w:ascii="Courier New"/>
          <w:sz w:val="18"/>
        </w:rPr>
        <w:t>&lt;denyNewService&gt;false&lt;/denyNewService&gt;</w:t>
      </w:r>
    </w:p>
    <w:p w14:paraId="66E15601" w14:textId="77777777" w:rsidR="007F2C35" w:rsidRDefault="007F2C35" w:rsidP="007F2C35">
      <w:pPr>
        <w:spacing w:before="100"/>
        <w:ind w:left="1164"/>
        <w:rPr>
          <w:rFonts w:ascii="Courier New"/>
          <w:sz w:val="18"/>
        </w:rPr>
      </w:pPr>
      <w:r>
        <w:rPr>
          <w:rFonts w:ascii="Courier New"/>
          <w:sz w:val="18"/>
        </w:rPr>
        <w:t>&lt;licenseStatus&gt;</w:t>
      </w:r>
    </w:p>
    <w:p w14:paraId="6DAD4205" w14:textId="77777777" w:rsidR="007F2C35" w:rsidRDefault="007F2C35" w:rsidP="007F2C35">
      <w:pPr>
        <w:spacing w:before="118"/>
        <w:ind w:left="1596"/>
        <w:rPr>
          <w:rFonts w:ascii="Courier New"/>
          <w:sz w:val="18"/>
        </w:rPr>
      </w:pPr>
      <w:r>
        <w:rPr>
          <w:rFonts w:ascii="Courier New"/>
          <w:sz w:val="18"/>
        </w:rPr>
        <w:t>&lt;graceExpireDateTime&gt;2015-05-01T11:27:35.462-06:00&lt;/graceExpireDateTime&gt;</w:t>
      </w:r>
    </w:p>
    <w:p w14:paraId="2ACABBF8" w14:textId="77777777" w:rsidR="007F2C35" w:rsidRDefault="007F2C35" w:rsidP="007F2C35">
      <w:pPr>
        <w:spacing w:before="120"/>
        <w:ind w:left="1596"/>
        <w:rPr>
          <w:rFonts w:ascii="Courier New"/>
          <w:sz w:val="18"/>
        </w:rPr>
      </w:pPr>
      <w:r>
        <w:rPr>
          <w:rFonts w:ascii="Courier New"/>
          <w:sz w:val="18"/>
        </w:rPr>
        <w:t>&lt;licenseMode&gt;ERROR&lt;/licenseMode&gt;</w:t>
      </w:r>
    </w:p>
    <w:p w14:paraId="3E99E033" w14:textId="77777777" w:rsidR="007F2C35" w:rsidRDefault="007F2C35" w:rsidP="007F2C35">
      <w:pPr>
        <w:spacing w:before="120"/>
        <w:ind w:left="1596"/>
        <w:rPr>
          <w:rFonts w:ascii="Courier New"/>
          <w:sz w:val="18"/>
        </w:rPr>
      </w:pPr>
      <w:r>
        <w:rPr>
          <w:rFonts w:ascii="Courier New"/>
          <w:sz w:val="18"/>
        </w:rPr>
        <w:t>&lt;reasonCode&gt;NOLICENSE&lt;/reasonCode&gt;</w:t>
      </w:r>
    </w:p>
    <w:p w14:paraId="303AECD4" w14:textId="77777777" w:rsidR="007F2C35" w:rsidRDefault="007F2C35" w:rsidP="007F2C35">
      <w:pPr>
        <w:spacing w:before="120"/>
        <w:ind w:left="1164"/>
        <w:rPr>
          <w:rFonts w:ascii="Courier New"/>
          <w:sz w:val="18"/>
        </w:rPr>
      </w:pPr>
      <w:r>
        <w:rPr>
          <w:rFonts w:ascii="Courier New"/>
          <w:sz w:val="18"/>
        </w:rPr>
        <w:t>&lt;/licenseStatus&gt;</w:t>
      </w:r>
    </w:p>
    <w:p w14:paraId="5F9C54DC" w14:textId="77777777" w:rsidR="007F2C35" w:rsidRDefault="007F2C35" w:rsidP="007F2C35">
      <w:pPr>
        <w:spacing w:before="120"/>
        <w:ind w:left="1164"/>
        <w:rPr>
          <w:rFonts w:ascii="Courier New"/>
          <w:sz w:val="18"/>
        </w:rPr>
      </w:pPr>
      <w:r>
        <w:rPr>
          <w:rFonts w:ascii="Courier New"/>
          <w:sz w:val="18"/>
        </w:rPr>
        <w:t>&lt;maintenanceMode&gt;false&lt;/maintenanceMode&gt;</w:t>
      </w:r>
    </w:p>
    <w:p w14:paraId="0B705F94" w14:textId="77777777" w:rsidR="007F2C35" w:rsidRDefault="007F2C35" w:rsidP="007F2C35">
      <w:pPr>
        <w:spacing w:before="120"/>
        <w:ind w:left="1164"/>
        <w:rPr>
          <w:rFonts w:ascii="Courier New"/>
          <w:sz w:val="18"/>
        </w:rPr>
      </w:pPr>
      <w:r>
        <w:rPr>
          <w:rFonts w:ascii="Courier New"/>
          <w:sz w:val="18"/>
        </w:rPr>
        <w:t>&lt;managedByThisSMGR&gt;true&lt;/managedByThisSMGR&gt;</w:t>
      </w:r>
    </w:p>
    <w:p w14:paraId="710F7A91" w14:textId="77777777" w:rsidR="007F2C35" w:rsidRDefault="007F2C35" w:rsidP="007F2C35">
      <w:pPr>
        <w:spacing w:before="121"/>
        <w:ind w:left="1164"/>
        <w:rPr>
          <w:rFonts w:ascii="Courier New"/>
          <w:sz w:val="18"/>
        </w:rPr>
      </w:pPr>
      <w:r>
        <w:rPr>
          <w:rFonts w:ascii="Courier New"/>
          <w:sz w:val="18"/>
        </w:rPr>
        <w:t>&lt;registeredCurrent&gt;0&lt;/registeredCurrent&gt;</w:t>
      </w:r>
    </w:p>
    <w:p w14:paraId="79DE09A7" w14:textId="77777777" w:rsidR="007F2C35" w:rsidRDefault="007F2C35" w:rsidP="007F2C35">
      <w:pPr>
        <w:spacing w:before="120"/>
        <w:ind w:left="1164"/>
        <w:rPr>
          <w:rFonts w:ascii="Courier New"/>
          <w:sz w:val="18"/>
        </w:rPr>
      </w:pPr>
      <w:r>
        <w:rPr>
          <w:rFonts w:ascii="Courier New"/>
          <w:sz w:val="18"/>
        </w:rPr>
        <w:t>&lt;registeredMax&gt;0&lt;/registeredMax&gt;</w:t>
      </w:r>
    </w:p>
    <w:p w14:paraId="56254AF8" w14:textId="77777777" w:rsidR="007F2C35" w:rsidRDefault="007F2C35" w:rsidP="007F2C35">
      <w:pPr>
        <w:spacing w:before="120"/>
        <w:ind w:left="1164"/>
        <w:rPr>
          <w:rFonts w:ascii="Courier New"/>
          <w:sz w:val="18"/>
        </w:rPr>
      </w:pPr>
      <w:r>
        <w:rPr>
          <w:rFonts w:ascii="Courier New"/>
          <w:sz w:val="18"/>
        </w:rPr>
        <w:t>&lt;release&gt;6.3.12.0.631205&lt;/release&gt;</w:t>
      </w:r>
    </w:p>
    <w:p w14:paraId="6FB9FD4F" w14:textId="77777777" w:rsidR="007F2C35" w:rsidRDefault="007F2C35" w:rsidP="007F2C35">
      <w:pPr>
        <w:spacing w:before="122"/>
        <w:ind w:left="1164"/>
        <w:rPr>
          <w:rFonts w:ascii="Courier New"/>
          <w:sz w:val="18"/>
        </w:rPr>
      </w:pPr>
      <w:r>
        <w:rPr>
          <w:rFonts w:ascii="Courier New"/>
          <w:sz w:val="18"/>
        </w:rPr>
        <w:t>&lt;replication&gt;true&lt;/replication&gt;</w:t>
      </w:r>
    </w:p>
    <w:p w14:paraId="4D37AB25" w14:textId="77777777" w:rsidR="00625577" w:rsidRDefault="00625577" w:rsidP="00625577">
      <w:pPr>
        <w:rPr>
          <w:rFonts w:ascii="Courier New"/>
          <w:sz w:val="18"/>
        </w:rPr>
        <w:sectPr w:rsidR="00625577" w:rsidSect="009C01F3">
          <w:headerReference w:type="default" r:id="rId50"/>
          <w:footerReference w:type="default" r:id="rId51"/>
          <w:pgSz w:w="12240" w:h="15840"/>
          <w:pgMar w:top="1180" w:right="860" w:bottom="700" w:left="1140" w:header="883" w:footer="720" w:gutter="0"/>
          <w:cols w:space="720"/>
          <w:docGrid w:linePitch="299"/>
        </w:sectPr>
      </w:pPr>
    </w:p>
    <w:p w14:paraId="6BAD9690" w14:textId="77777777" w:rsidR="00625577" w:rsidRDefault="00625577" w:rsidP="00625577">
      <w:pPr>
        <w:pStyle w:val="BodyText"/>
        <w:rPr>
          <w:rFonts w:ascii="Courier New"/>
          <w:sz w:val="15"/>
        </w:rPr>
      </w:pPr>
    </w:p>
    <w:p w14:paraId="7D75F045" w14:textId="77777777" w:rsidR="00625577" w:rsidRDefault="005D1EB8" w:rsidP="00625577">
      <w:pPr>
        <w:spacing w:before="121"/>
        <w:ind w:left="1164"/>
        <w:rPr>
          <w:rFonts w:ascii="Courier New"/>
          <w:sz w:val="18"/>
        </w:rPr>
      </w:pPr>
      <w:r>
        <w:rPr>
          <w:noProof/>
        </w:rPr>
        <mc:AlternateContent>
          <mc:Choice Requires="wpg">
            <w:drawing>
              <wp:anchor distT="0" distB="0" distL="114300" distR="114300" simplePos="0" relativeHeight="251871232" behindDoc="1" locked="0" layoutInCell="1" allowOverlap="1" wp14:anchorId="4EEDADF9" wp14:editId="0F38144F">
                <wp:simplePos x="0" y="0"/>
                <wp:positionH relativeFrom="page">
                  <wp:posOffset>896620</wp:posOffset>
                </wp:positionH>
                <wp:positionV relativeFrom="page">
                  <wp:posOffset>914400</wp:posOffset>
                </wp:positionV>
                <wp:extent cx="6209665" cy="8094345"/>
                <wp:effectExtent l="0" t="0" r="0" b="0"/>
                <wp:wrapNone/>
                <wp:docPr id="265" name="Group 2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8094345"/>
                          <a:chOff x="1412" y="1440"/>
                          <a:chExt cx="9779" cy="13212"/>
                        </a:xfrm>
                      </wpg:grpSpPr>
                      <wps:wsp>
                        <wps:cNvPr id="266" name="Rectangle 297"/>
                        <wps:cNvSpPr>
                          <a:spLocks noChangeArrowheads="1"/>
                        </wps:cNvSpPr>
                        <wps:spPr bwMode="auto">
                          <a:xfrm>
                            <a:off x="1411" y="1444"/>
                            <a:ext cx="9779" cy="344"/>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Line 298"/>
                        <wps:cNvCnPr>
                          <a:cxnSpLocks noChangeShapeType="1"/>
                        </wps:cNvCnPr>
                        <wps:spPr bwMode="auto">
                          <a:xfrm>
                            <a:off x="1412" y="144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268" name="AutoShape 299"/>
                        <wps:cNvSpPr>
                          <a:spLocks/>
                        </wps:cNvSpPr>
                        <wps:spPr bwMode="auto">
                          <a:xfrm>
                            <a:off x="1411" y="1788"/>
                            <a:ext cx="9779" cy="12859"/>
                          </a:xfrm>
                          <a:custGeom>
                            <a:avLst/>
                            <a:gdLst>
                              <a:gd name="T0" fmla="+- 0 1412 1412"/>
                              <a:gd name="T1" fmla="*/ T0 w 9779"/>
                              <a:gd name="T2" fmla="+- 0 12480 1788"/>
                              <a:gd name="T3" fmla="*/ 12480 h 12859"/>
                              <a:gd name="T4" fmla="+- 0 1412 1412"/>
                              <a:gd name="T5" fmla="*/ T4 w 9779"/>
                              <a:gd name="T6" fmla="+- 0 13128 1788"/>
                              <a:gd name="T7" fmla="*/ 13128 h 12859"/>
                              <a:gd name="T8" fmla="+- 0 1412 1412"/>
                              <a:gd name="T9" fmla="*/ T8 w 9779"/>
                              <a:gd name="T10" fmla="+- 0 13776 1788"/>
                              <a:gd name="T11" fmla="*/ 13776 h 12859"/>
                              <a:gd name="T12" fmla="+- 0 1412 1412"/>
                              <a:gd name="T13" fmla="*/ T12 w 9779"/>
                              <a:gd name="T14" fmla="+- 0 14100 1788"/>
                              <a:gd name="T15" fmla="*/ 14100 h 12859"/>
                              <a:gd name="T16" fmla="+- 0 1412 1412"/>
                              <a:gd name="T17" fmla="*/ T16 w 9779"/>
                              <a:gd name="T18" fmla="+- 0 14647 1788"/>
                              <a:gd name="T19" fmla="*/ 14647 h 12859"/>
                              <a:gd name="T20" fmla="+- 0 11191 1412"/>
                              <a:gd name="T21" fmla="*/ T20 w 9779"/>
                              <a:gd name="T22" fmla="+- 0 14424 1788"/>
                              <a:gd name="T23" fmla="*/ 14424 h 12859"/>
                              <a:gd name="T24" fmla="+- 0 11191 1412"/>
                              <a:gd name="T25" fmla="*/ T24 w 9779"/>
                              <a:gd name="T26" fmla="+- 0 13776 1788"/>
                              <a:gd name="T27" fmla="*/ 13776 h 12859"/>
                              <a:gd name="T28" fmla="+- 0 11191 1412"/>
                              <a:gd name="T29" fmla="*/ T28 w 9779"/>
                              <a:gd name="T30" fmla="+- 0 13452 1788"/>
                              <a:gd name="T31" fmla="*/ 13452 h 12859"/>
                              <a:gd name="T32" fmla="+- 0 11191 1412"/>
                              <a:gd name="T33" fmla="*/ T32 w 9779"/>
                              <a:gd name="T34" fmla="+- 0 12804 1788"/>
                              <a:gd name="T35" fmla="*/ 12804 h 12859"/>
                              <a:gd name="T36" fmla="+- 0 11191 1412"/>
                              <a:gd name="T37" fmla="*/ T36 w 9779"/>
                              <a:gd name="T38" fmla="+- 0 11507 1788"/>
                              <a:gd name="T39" fmla="*/ 11507 h 12859"/>
                              <a:gd name="T40" fmla="+- 0 1412 1412"/>
                              <a:gd name="T41" fmla="*/ T40 w 9779"/>
                              <a:gd name="T42" fmla="+- 0 11832 1788"/>
                              <a:gd name="T43" fmla="*/ 11832 h 12859"/>
                              <a:gd name="T44" fmla="+- 0 1412 1412"/>
                              <a:gd name="T45" fmla="*/ T44 w 9779"/>
                              <a:gd name="T46" fmla="+- 0 12480 1788"/>
                              <a:gd name="T47" fmla="*/ 12480 h 12859"/>
                              <a:gd name="T48" fmla="+- 0 11191 1412"/>
                              <a:gd name="T49" fmla="*/ T48 w 9779"/>
                              <a:gd name="T50" fmla="+- 0 12156 1788"/>
                              <a:gd name="T51" fmla="*/ 12156 h 12859"/>
                              <a:gd name="T52" fmla="+- 0 11191 1412"/>
                              <a:gd name="T53" fmla="*/ T52 w 9779"/>
                              <a:gd name="T54" fmla="+- 0 11507 1788"/>
                              <a:gd name="T55" fmla="*/ 11507 h 12859"/>
                              <a:gd name="T56" fmla="+- 0 1412 1412"/>
                              <a:gd name="T57" fmla="*/ T56 w 9779"/>
                              <a:gd name="T58" fmla="+- 0 10859 1788"/>
                              <a:gd name="T59" fmla="*/ 10859 h 12859"/>
                              <a:gd name="T60" fmla="+- 0 1412 1412"/>
                              <a:gd name="T61" fmla="*/ T60 w 9779"/>
                              <a:gd name="T62" fmla="+- 0 11507 1788"/>
                              <a:gd name="T63" fmla="*/ 11507 h 12859"/>
                              <a:gd name="T64" fmla="+- 0 11191 1412"/>
                              <a:gd name="T65" fmla="*/ T64 w 9779"/>
                              <a:gd name="T66" fmla="+- 0 11183 1788"/>
                              <a:gd name="T67" fmla="*/ 11183 h 12859"/>
                              <a:gd name="T68" fmla="+- 0 11191 1412"/>
                              <a:gd name="T69" fmla="*/ T68 w 9779"/>
                              <a:gd name="T70" fmla="+- 0 9563 1788"/>
                              <a:gd name="T71" fmla="*/ 9563 h 12859"/>
                              <a:gd name="T72" fmla="+- 0 1412 1412"/>
                              <a:gd name="T73" fmla="*/ T72 w 9779"/>
                              <a:gd name="T74" fmla="+- 0 9887 1788"/>
                              <a:gd name="T75" fmla="*/ 9887 h 12859"/>
                              <a:gd name="T76" fmla="+- 0 1412 1412"/>
                              <a:gd name="T77" fmla="*/ T76 w 9779"/>
                              <a:gd name="T78" fmla="+- 0 10535 1788"/>
                              <a:gd name="T79" fmla="*/ 10535 h 12859"/>
                              <a:gd name="T80" fmla="+- 0 11191 1412"/>
                              <a:gd name="T81" fmla="*/ T80 w 9779"/>
                              <a:gd name="T82" fmla="+- 0 10859 1788"/>
                              <a:gd name="T83" fmla="*/ 10859 h 12859"/>
                              <a:gd name="T84" fmla="+- 0 11191 1412"/>
                              <a:gd name="T85" fmla="*/ T84 w 9779"/>
                              <a:gd name="T86" fmla="+- 0 10211 1788"/>
                              <a:gd name="T87" fmla="*/ 10211 h 12859"/>
                              <a:gd name="T88" fmla="+- 0 11191 1412"/>
                              <a:gd name="T89" fmla="*/ T88 w 9779"/>
                              <a:gd name="T90" fmla="+- 0 9563 1788"/>
                              <a:gd name="T91" fmla="*/ 9563 h 12859"/>
                              <a:gd name="T92" fmla="+- 0 1412 1412"/>
                              <a:gd name="T93" fmla="*/ T92 w 9779"/>
                              <a:gd name="T94" fmla="+- 0 6973 1788"/>
                              <a:gd name="T95" fmla="*/ 6973 h 12859"/>
                              <a:gd name="T96" fmla="+- 0 1412 1412"/>
                              <a:gd name="T97" fmla="*/ T96 w 9779"/>
                              <a:gd name="T98" fmla="+- 0 7621 1788"/>
                              <a:gd name="T99" fmla="*/ 7621 h 12859"/>
                              <a:gd name="T100" fmla="+- 0 1412 1412"/>
                              <a:gd name="T101" fmla="*/ T100 w 9779"/>
                              <a:gd name="T102" fmla="+- 0 8269 1788"/>
                              <a:gd name="T103" fmla="*/ 8269 h 12859"/>
                              <a:gd name="T104" fmla="+- 0 1412 1412"/>
                              <a:gd name="T105" fmla="*/ T104 w 9779"/>
                              <a:gd name="T106" fmla="+- 0 8593 1788"/>
                              <a:gd name="T107" fmla="*/ 8593 h 12859"/>
                              <a:gd name="T108" fmla="+- 0 1412 1412"/>
                              <a:gd name="T109" fmla="*/ T108 w 9779"/>
                              <a:gd name="T110" fmla="+- 0 9239 1788"/>
                              <a:gd name="T111" fmla="*/ 9239 h 12859"/>
                              <a:gd name="T112" fmla="+- 0 11191 1412"/>
                              <a:gd name="T113" fmla="*/ T112 w 9779"/>
                              <a:gd name="T114" fmla="+- 0 9563 1788"/>
                              <a:gd name="T115" fmla="*/ 9563 h 12859"/>
                              <a:gd name="T116" fmla="+- 0 11191 1412"/>
                              <a:gd name="T117" fmla="*/ T116 w 9779"/>
                              <a:gd name="T118" fmla="+- 0 8917 1788"/>
                              <a:gd name="T119" fmla="*/ 8917 h 12859"/>
                              <a:gd name="T120" fmla="+- 0 11191 1412"/>
                              <a:gd name="T121" fmla="*/ T120 w 9779"/>
                              <a:gd name="T122" fmla="+- 0 8269 1788"/>
                              <a:gd name="T123" fmla="*/ 8269 h 12859"/>
                              <a:gd name="T124" fmla="+- 0 11191 1412"/>
                              <a:gd name="T125" fmla="*/ T124 w 9779"/>
                              <a:gd name="T126" fmla="+- 0 7945 1788"/>
                              <a:gd name="T127" fmla="*/ 7945 h 12859"/>
                              <a:gd name="T128" fmla="+- 0 11191 1412"/>
                              <a:gd name="T129" fmla="*/ T128 w 9779"/>
                              <a:gd name="T130" fmla="+- 0 7297 1788"/>
                              <a:gd name="T131" fmla="*/ 7297 h 12859"/>
                              <a:gd name="T132" fmla="+- 0 11191 1412"/>
                              <a:gd name="T133" fmla="*/ T132 w 9779"/>
                              <a:gd name="T134" fmla="+- 0 5029 1788"/>
                              <a:gd name="T135" fmla="*/ 5029 h 12859"/>
                              <a:gd name="T136" fmla="+- 0 1412 1412"/>
                              <a:gd name="T137" fmla="*/ T136 w 9779"/>
                              <a:gd name="T138" fmla="+- 0 5353 1788"/>
                              <a:gd name="T139" fmla="*/ 5353 h 12859"/>
                              <a:gd name="T140" fmla="+- 0 1412 1412"/>
                              <a:gd name="T141" fmla="*/ T140 w 9779"/>
                              <a:gd name="T142" fmla="+- 0 6001 1788"/>
                              <a:gd name="T143" fmla="*/ 6001 h 12859"/>
                              <a:gd name="T144" fmla="+- 0 1412 1412"/>
                              <a:gd name="T145" fmla="*/ T144 w 9779"/>
                              <a:gd name="T146" fmla="+- 0 6649 1788"/>
                              <a:gd name="T147" fmla="*/ 6649 h 12859"/>
                              <a:gd name="T148" fmla="+- 0 11191 1412"/>
                              <a:gd name="T149" fmla="*/ T148 w 9779"/>
                              <a:gd name="T150" fmla="+- 0 6973 1788"/>
                              <a:gd name="T151" fmla="*/ 6973 h 12859"/>
                              <a:gd name="T152" fmla="+- 0 11191 1412"/>
                              <a:gd name="T153" fmla="*/ T152 w 9779"/>
                              <a:gd name="T154" fmla="+- 0 6325 1788"/>
                              <a:gd name="T155" fmla="*/ 6325 h 12859"/>
                              <a:gd name="T156" fmla="+- 0 11191 1412"/>
                              <a:gd name="T157" fmla="*/ T156 w 9779"/>
                              <a:gd name="T158" fmla="+- 0 5677 1788"/>
                              <a:gd name="T159" fmla="*/ 5677 h 12859"/>
                              <a:gd name="T160" fmla="+- 0 11191 1412"/>
                              <a:gd name="T161" fmla="*/ T160 w 9779"/>
                              <a:gd name="T162" fmla="+- 0 5029 1788"/>
                              <a:gd name="T163" fmla="*/ 5029 h 12859"/>
                              <a:gd name="T164" fmla="+- 0 1412 1412"/>
                              <a:gd name="T165" fmla="*/ T164 w 9779"/>
                              <a:gd name="T166" fmla="+- 0 1788 1788"/>
                              <a:gd name="T167" fmla="*/ 1788 h 12859"/>
                              <a:gd name="T168" fmla="+- 0 1412 1412"/>
                              <a:gd name="T169" fmla="*/ T168 w 9779"/>
                              <a:gd name="T170" fmla="+- 0 2436 1788"/>
                              <a:gd name="T171" fmla="*/ 2436 h 12859"/>
                              <a:gd name="T172" fmla="+- 0 1412 1412"/>
                              <a:gd name="T173" fmla="*/ T172 w 9779"/>
                              <a:gd name="T174" fmla="+- 0 3084 1788"/>
                              <a:gd name="T175" fmla="*/ 3084 h 12859"/>
                              <a:gd name="T176" fmla="+- 0 1412 1412"/>
                              <a:gd name="T177" fmla="*/ T176 w 9779"/>
                              <a:gd name="T178" fmla="+- 0 3732 1788"/>
                              <a:gd name="T179" fmla="*/ 3732 h 12859"/>
                              <a:gd name="T180" fmla="+- 0 1412 1412"/>
                              <a:gd name="T181" fmla="*/ T180 w 9779"/>
                              <a:gd name="T182" fmla="+- 0 4380 1788"/>
                              <a:gd name="T183" fmla="*/ 4380 h 12859"/>
                              <a:gd name="T184" fmla="+- 0 1412 1412"/>
                              <a:gd name="T185" fmla="*/ T184 w 9779"/>
                              <a:gd name="T186" fmla="+- 0 5028 1788"/>
                              <a:gd name="T187" fmla="*/ 5028 h 12859"/>
                              <a:gd name="T188" fmla="+- 0 11191 1412"/>
                              <a:gd name="T189" fmla="*/ T188 w 9779"/>
                              <a:gd name="T190" fmla="+- 0 4704 1788"/>
                              <a:gd name="T191" fmla="*/ 4704 h 12859"/>
                              <a:gd name="T192" fmla="+- 0 11191 1412"/>
                              <a:gd name="T193" fmla="*/ T192 w 9779"/>
                              <a:gd name="T194" fmla="+- 0 4056 1788"/>
                              <a:gd name="T195" fmla="*/ 4056 h 12859"/>
                              <a:gd name="T196" fmla="+- 0 11191 1412"/>
                              <a:gd name="T197" fmla="*/ T196 w 9779"/>
                              <a:gd name="T198" fmla="+- 0 3408 1788"/>
                              <a:gd name="T199" fmla="*/ 3408 h 12859"/>
                              <a:gd name="T200" fmla="+- 0 11191 1412"/>
                              <a:gd name="T201" fmla="*/ T200 w 9779"/>
                              <a:gd name="T202" fmla="+- 0 2760 1788"/>
                              <a:gd name="T203" fmla="*/ 2760 h 12859"/>
                              <a:gd name="T204" fmla="+- 0 11191 1412"/>
                              <a:gd name="T205" fmla="*/ T204 w 9779"/>
                              <a:gd name="T206" fmla="+- 0 2112 1788"/>
                              <a:gd name="T207" fmla="*/ 2112 h 1285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9779" h="12859">
                                <a:moveTo>
                                  <a:pt x="9779" y="10692"/>
                                </a:moveTo>
                                <a:lnTo>
                                  <a:pt x="0" y="10692"/>
                                </a:lnTo>
                                <a:lnTo>
                                  <a:pt x="0" y="11016"/>
                                </a:lnTo>
                                <a:lnTo>
                                  <a:pt x="0" y="11340"/>
                                </a:lnTo>
                                <a:lnTo>
                                  <a:pt x="0" y="11664"/>
                                </a:lnTo>
                                <a:lnTo>
                                  <a:pt x="0" y="11988"/>
                                </a:lnTo>
                                <a:lnTo>
                                  <a:pt x="0" y="12312"/>
                                </a:lnTo>
                                <a:lnTo>
                                  <a:pt x="0" y="12636"/>
                                </a:lnTo>
                                <a:lnTo>
                                  <a:pt x="0" y="12859"/>
                                </a:lnTo>
                                <a:lnTo>
                                  <a:pt x="9779" y="12859"/>
                                </a:lnTo>
                                <a:lnTo>
                                  <a:pt x="9779" y="12636"/>
                                </a:lnTo>
                                <a:lnTo>
                                  <a:pt x="9779" y="12312"/>
                                </a:lnTo>
                                <a:lnTo>
                                  <a:pt x="9779" y="11988"/>
                                </a:lnTo>
                                <a:lnTo>
                                  <a:pt x="9779" y="11664"/>
                                </a:lnTo>
                                <a:lnTo>
                                  <a:pt x="9779" y="11340"/>
                                </a:lnTo>
                                <a:lnTo>
                                  <a:pt x="9779" y="11016"/>
                                </a:lnTo>
                                <a:lnTo>
                                  <a:pt x="9779" y="10692"/>
                                </a:lnTo>
                                <a:moveTo>
                                  <a:pt x="9779" y="9719"/>
                                </a:moveTo>
                                <a:lnTo>
                                  <a:pt x="0" y="9719"/>
                                </a:lnTo>
                                <a:lnTo>
                                  <a:pt x="0" y="10044"/>
                                </a:lnTo>
                                <a:lnTo>
                                  <a:pt x="0" y="10368"/>
                                </a:lnTo>
                                <a:lnTo>
                                  <a:pt x="0" y="10692"/>
                                </a:lnTo>
                                <a:lnTo>
                                  <a:pt x="9779" y="10692"/>
                                </a:lnTo>
                                <a:lnTo>
                                  <a:pt x="9779" y="10368"/>
                                </a:lnTo>
                                <a:lnTo>
                                  <a:pt x="9779" y="10044"/>
                                </a:lnTo>
                                <a:lnTo>
                                  <a:pt x="9779" y="9719"/>
                                </a:lnTo>
                                <a:moveTo>
                                  <a:pt x="9779" y="9071"/>
                                </a:moveTo>
                                <a:lnTo>
                                  <a:pt x="0" y="9071"/>
                                </a:lnTo>
                                <a:lnTo>
                                  <a:pt x="0" y="9395"/>
                                </a:lnTo>
                                <a:lnTo>
                                  <a:pt x="0" y="9719"/>
                                </a:lnTo>
                                <a:lnTo>
                                  <a:pt x="9779" y="9719"/>
                                </a:lnTo>
                                <a:lnTo>
                                  <a:pt x="9779" y="9395"/>
                                </a:lnTo>
                                <a:lnTo>
                                  <a:pt x="9779" y="9071"/>
                                </a:lnTo>
                                <a:moveTo>
                                  <a:pt x="9779" y="7775"/>
                                </a:moveTo>
                                <a:lnTo>
                                  <a:pt x="0" y="7775"/>
                                </a:lnTo>
                                <a:lnTo>
                                  <a:pt x="0" y="8099"/>
                                </a:lnTo>
                                <a:lnTo>
                                  <a:pt x="0" y="8423"/>
                                </a:lnTo>
                                <a:lnTo>
                                  <a:pt x="0" y="8747"/>
                                </a:lnTo>
                                <a:lnTo>
                                  <a:pt x="0" y="9071"/>
                                </a:lnTo>
                                <a:lnTo>
                                  <a:pt x="9779" y="9071"/>
                                </a:lnTo>
                                <a:lnTo>
                                  <a:pt x="9779" y="8747"/>
                                </a:lnTo>
                                <a:lnTo>
                                  <a:pt x="9779" y="8423"/>
                                </a:lnTo>
                                <a:lnTo>
                                  <a:pt x="9779" y="8099"/>
                                </a:lnTo>
                                <a:lnTo>
                                  <a:pt x="9779" y="7775"/>
                                </a:lnTo>
                                <a:moveTo>
                                  <a:pt x="9779" y="5185"/>
                                </a:moveTo>
                                <a:lnTo>
                                  <a:pt x="0" y="5185"/>
                                </a:lnTo>
                                <a:lnTo>
                                  <a:pt x="0" y="5509"/>
                                </a:lnTo>
                                <a:lnTo>
                                  <a:pt x="0" y="5833"/>
                                </a:lnTo>
                                <a:lnTo>
                                  <a:pt x="0" y="6157"/>
                                </a:lnTo>
                                <a:lnTo>
                                  <a:pt x="0" y="6481"/>
                                </a:lnTo>
                                <a:lnTo>
                                  <a:pt x="0" y="6805"/>
                                </a:lnTo>
                                <a:lnTo>
                                  <a:pt x="0" y="7129"/>
                                </a:lnTo>
                                <a:lnTo>
                                  <a:pt x="0" y="7451"/>
                                </a:lnTo>
                                <a:lnTo>
                                  <a:pt x="0" y="7775"/>
                                </a:lnTo>
                                <a:lnTo>
                                  <a:pt x="9779" y="7775"/>
                                </a:lnTo>
                                <a:lnTo>
                                  <a:pt x="9779" y="7451"/>
                                </a:lnTo>
                                <a:lnTo>
                                  <a:pt x="9779" y="7129"/>
                                </a:lnTo>
                                <a:lnTo>
                                  <a:pt x="9779" y="6805"/>
                                </a:lnTo>
                                <a:lnTo>
                                  <a:pt x="9779" y="6481"/>
                                </a:lnTo>
                                <a:lnTo>
                                  <a:pt x="9779" y="6157"/>
                                </a:lnTo>
                                <a:lnTo>
                                  <a:pt x="9779" y="5833"/>
                                </a:lnTo>
                                <a:lnTo>
                                  <a:pt x="9779" y="5509"/>
                                </a:lnTo>
                                <a:lnTo>
                                  <a:pt x="9779" y="5185"/>
                                </a:lnTo>
                                <a:moveTo>
                                  <a:pt x="9779" y="3241"/>
                                </a:moveTo>
                                <a:lnTo>
                                  <a:pt x="0" y="3241"/>
                                </a:lnTo>
                                <a:lnTo>
                                  <a:pt x="0" y="3565"/>
                                </a:lnTo>
                                <a:lnTo>
                                  <a:pt x="0" y="3889"/>
                                </a:lnTo>
                                <a:lnTo>
                                  <a:pt x="0" y="4213"/>
                                </a:lnTo>
                                <a:lnTo>
                                  <a:pt x="0" y="4537"/>
                                </a:lnTo>
                                <a:lnTo>
                                  <a:pt x="0" y="4861"/>
                                </a:lnTo>
                                <a:lnTo>
                                  <a:pt x="0" y="5185"/>
                                </a:lnTo>
                                <a:lnTo>
                                  <a:pt x="9779" y="5185"/>
                                </a:lnTo>
                                <a:lnTo>
                                  <a:pt x="9779" y="4861"/>
                                </a:lnTo>
                                <a:lnTo>
                                  <a:pt x="9779" y="4537"/>
                                </a:lnTo>
                                <a:lnTo>
                                  <a:pt x="9779" y="4213"/>
                                </a:lnTo>
                                <a:lnTo>
                                  <a:pt x="9779" y="3889"/>
                                </a:lnTo>
                                <a:lnTo>
                                  <a:pt x="9779" y="3565"/>
                                </a:lnTo>
                                <a:lnTo>
                                  <a:pt x="9779" y="3241"/>
                                </a:lnTo>
                                <a:moveTo>
                                  <a:pt x="9779" y="0"/>
                                </a:moveTo>
                                <a:lnTo>
                                  <a:pt x="0" y="0"/>
                                </a:lnTo>
                                <a:lnTo>
                                  <a:pt x="0" y="324"/>
                                </a:lnTo>
                                <a:lnTo>
                                  <a:pt x="0" y="648"/>
                                </a:lnTo>
                                <a:lnTo>
                                  <a:pt x="0" y="972"/>
                                </a:lnTo>
                                <a:lnTo>
                                  <a:pt x="0" y="1296"/>
                                </a:lnTo>
                                <a:lnTo>
                                  <a:pt x="0" y="1620"/>
                                </a:lnTo>
                                <a:lnTo>
                                  <a:pt x="0" y="1944"/>
                                </a:lnTo>
                                <a:lnTo>
                                  <a:pt x="0" y="2268"/>
                                </a:lnTo>
                                <a:lnTo>
                                  <a:pt x="0" y="2592"/>
                                </a:lnTo>
                                <a:lnTo>
                                  <a:pt x="0" y="2916"/>
                                </a:lnTo>
                                <a:lnTo>
                                  <a:pt x="0" y="3240"/>
                                </a:lnTo>
                                <a:lnTo>
                                  <a:pt x="9779" y="3240"/>
                                </a:lnTo>
                                <a:lnTo>
                                  <a:pt x="9779" y="2916"/>
                                </a:lnTo>
                                <a:lnTo>
                                  <a:pt x="9779" y="2592"/>
                                </a:lnTo>
                                <a:lnTo>
                                  <a:pt x="9779" y="2268"/>
                                </a:lnTo>
                                <a:lnTo>
                                  <a:pt x="9779" y="1944"/>
                                </a:lnTo>
                                <a:lnTo>
                                  <a:pt x="9779" y="1620"/>
                                </a:lnTo>
                                <a:lnTo>
                                  <a:pt x="9779" y="1296"/>
                                </a:lnTo>
                                <a:lnTo>
                                  <a:pt x="9779" y="972"/>
                                </a:lnTo>
                                <a:lnTo>
                                  <a:pt x="9779" y="648"/>
                                </a:lnTo>
                                <a:lnTo>
                                  <a:pt x="9779" y="324"/>
                                </a:lnTo>
                                <a:lnTo>
                                  <a:pt x="9779" y="0"/>
                                </a:lnTo>
                              </a:path>
                            </a:pathLst>
                          </a:custGeom>
                          <a:solidFill>
                            <a:srgbClr val="F1F1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9" name="Line 300"/>
                        <wps:cNvCnPr>
                          <a:cxnSpLocks noChangeShapeType="1"/>
                        </wps:cNvCnPr>
                        <wps:spPr bwMode="auto">
                          <a:xfrm>
                            <a:off x="1412" y="14649"/>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F2F0D2A" id="Group 296" o:spid="_x0000_s1026" style="position:absolute;margin-left:70.6pt;margin-top:1in;width:488.95pt;height:637.35pt;z-index:-251445248;mso-position-horizontal-relative:page;mso-position-vertical-relative:page" coordorigin="1412,1440" coordsize="9779,13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">
                <v:rect id="Rectangle 297" o:spid="_x0000_s1027" style="position:absolute;left:1411;top:1444;width:9779;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" fillcolor="#f1f1f1" stroked="f"/>
                <v:line id="Line 298" o:spid="_x0000_s1028" style="position:absolute;visibility:visible;mso-wrap-style:square" from="1412,1442" to="11191,1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" strokeweight=".24pt"/>
                <v:shape id="AutoShape 299" o:spid="_x0000_s1029" style="position:absolute;left:1411;top:1788;width:9779;height:12859;visibility:visible;mso-wrap-style:square;v-text-anchor:top" coordsize="9779,12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" path="m9779,10692l,10692r,324l,11340r,324l,11988r,324l,12636r,223l9779,12859r,-223l9779,12312r,-324l9779,11664r,-324l9779,11016r,-324m9779,9719l,9719r,325l,10368r,324l9779,10692r,-324l9779,10044r,-325m9779,9071l,9071r,324l,9719r9779,l9779,9395r,-324m9779,7775l,7775r,324l,8423r,324l,9071r9779,l9779,8747r,-324l9779,8099r,-324m9779,5185l,5185r,324l,5833r,324l,6481r,324l,7129r,322l,7775r9779,l9779,7451r,-322l9779,6805r,-324l9779,6157r,-324l9779,5509r,-324m9779,3241l,3241r,324l,3889r,324l,4537r,324l,5185r9779,l9779,4861r,-324l9779,4213r,-324l9779,3565r,-324m9779,l,,,324,,648,,972r,324l,1620r,324l,2268r,324l,2916r,324l9779,3240r,-324l9779,2592r,-324l9779,1944r,-324l9779,1296r,-324l9779,648r,-324l9779,e" fillcolor="#f1f1f1" stroked="f">
                  <v:path arrowok="t" o:connecttype="custom" o:connectlocs="0,12480;0,13128;0,13776;0,14100;0,14647;9779,14424;9779,13776;9779,13452;9779,12804;9779,11507;0,11832;0,12480;9779,12156;9779,11507;0,10859;0,11507;9779,11183;9779,9563;0,9887;0,10535;9779,10859;9779,10211;9779,9563;0,6973;0,7621;0,8269;0,8593;0,9239;9779,9563;9779,8917;9779,8269;9779,7945;9779,7297;9779,5029;0,5353;0,6001;0,6649;9779,6973;9779,6325;9779,5677;9779,5029;0,1788;0,2436;0,3084;0,3732;0,4380;0,5028;9779,4704;9779,4056;9779,3408;9779,2760;9779,2112" o:connectangles="0,0,0,0,0,0,0,0,0,0,0,0,0,0,0,0,0,0,0,0,0,0,0,0,0,0,0,0,0,0,0,0,0,0,0,0,0,0,0,0,0,0,0,0,0,0,0,0,0,0,0,0"/>
                </v:shape>
                <v:line id="Line 300" o:spid="_x0000_s1030" style="position:absolute;visibility:visible;mso-wrap-style:square" from="1412,14649" to="11191,14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" strokeweight=".24pt"/>
                <w10:wrap anchorx="page" anchory="page"/>
              </v:group>
            </w:pict>
          </mc:Fallback>
        </mc:AlternateContent>
      </w:r>
      <w:r w:rsidR="00625577">
        <w:rPr>
          <w:rFonts w:ascii="Courier New"/>
          <w:sz w:val="18"/>
        </w:rPr>
        <w:t>&lt;alarmCounts&gt;</w:t>
      </w:r>
    </w:p>
    <w:p w14:paraId="308F7EE1" w14:textId="77777777" w:rsidR="00625577" w:rsidRDefault="00625577" w:rsidP="00625577">
      <w:pPr>
        <w:spacing w:before="120"/>
        <w:ind w:left="1596"/>
        <w:rPr>
          <w:rFonts w:ascii="Courier New"/>
          <w:sz w:val="18"/>
        </w:rPr>
      </w:pPr>
      <w:r>
        <w:rPr>
          <w:rFonts w:ascii="Courier New"/>
          <w:sz w:val="18"/>
        </w:rPr>
        <w:t>&lt;majorCount&gt;0&lt;/majorCount&gt;</w:t>
      </w:r>
    </w:p>
    <w:p w14:paraId="0C03424D" w14:textId="77777777" w:rsidR="00625577" w:rsidRDefault="00625577" w:rsidP="00625577">
      <w:pPr>
        <w:spacing w:before="120"/>
        <w:ind w:left="1596"/>
        <w:rPr>
          <w:rFonts w:ascii="Courier New"/>
          <w:sz w:val="18"/>
        </w:rPr>
      </w:pPr>
      <w:r>
        <w:rPr>
          <w:rFonts w:ascii="Courier New"/>
          <w:sz w:val="18"/>
        </w:rPr>
        <w:t>&lt;minorCount&gt;0&lt;/minorCount&gt;</w:t>
      </w:r>
    </w:p>
    <w:p w14:paraId="74133F2A" w14:textId="77777777" w:rsidR="00625577" w:rsidRDefault="00625577" w:rsidP="00625577">
      <w:pPr>
        <w:spacing w:before="120"/>
        <w:ind w:left="1596"/>
        <w:rPr>
          <w:rFonts w:ascii="Courier New"/>
          <w:sz w:val="18"/>
        </w:rPr>
      </w:pPr>
      <w:r>
        <w:rPr>
          <w:rFonts w:ascii="Courier New"/>
          <w:sz w:val="18"/>
        </w:rPr>
        <w:t>&lt;warningCount&gt;0&lt;/warningCount&gt;</w:t>
      </w:r>
    </w:p>
    <w:p w14:paraId="216B1B21" w14:textId="77777777" w:rsidR="00625577" w:rsidRDefault="00625577" w:rsidP="00625577">
      <w:pPr>
        <w:spacing w:before="120"/>
        <w:ind w:left="1164"/>
        <w:rPr>
          <w:rFonts w:ascii="Courier New"/>
          <w:sz w:val="18"/>
        </w:rPr>
      </w:pPr>
      <w:r>
        <w:rPr>
          <w:rFonts w:ascii="Courier New"/>
          <w:sz w:val="18"/>
        </w:rPr>
        <w:t>&lt;/alarmCounts&gt;</w:t>
      </w:r>
    </w:p>
    <w:p w14:paraId="24FC97FB" w14:textId="77777777" w:rsidR="00625577" w:rsidRDefault="00625577" w:rsidP="00625577">
      <w:pPr>
        <w:spacing w:before="120"/>
        <w:ind w:left="1164"/>
        <w:rPr>
          <w:rFonts w:ascii="Courier New"/>
          <w:sz w:val="18"/>
        </w:rPr>
      </w:pPr>
      <w:r>
        <w:rPr>
          <w:rFonts w:ascii="Courier New"/>
          <w:sz w:val="18"/>
        </w:rPr>
        <w:t>&lt;entityMonitoring&gt;</w:t>
      </w:r>
    </w:p>
    <w:p w14:paraId="095F4D9B" w14:textId="77777777" w:rsidR="00625577" w:rsidRDefault="00625577" w:rsidP="00625577">
      <w:pPr>
        <w:spacing w:before="120"/>
        <w:ind w:left="1596"/>
        <w:rPr>
          <w:rFonts w:ascii="Courier New"/>
          <w:sz w:val="18"/>
        </w:rPr>
      </w:pPr>
      <w:r>
        <w:rPr>
          <w:rFonts w:ascii="Courier New"/>
          <w:sz w:val="18"/>
        </w:rPr>
        <w:t>&lt;numDeny&gt;0&lt;/numDeny&gt;</w:t>
      </w:r>
    </w:p>
    <w:p w14:paraId="2830E97C" w14:textId="77777777" w:rsidR="00625577" w:rsidRDefault="00625577" w:rsidP="00625577">
      <w:pPr>
        <w:spacing w:before="120"/>
        <w:ind w:left="1596"/>
        <w:rPr>
          <w:rFonts w:ascii="Courier New"/>
          <w:sz w:val="18"/>
        </w:rPr>
      </w:pPr>
      <w:r>
        <w:rPr>
          <w:rFonts w:ascii="Courier New"/>
          <w:sz w:val="18"/>
        </w:rPr>
        <w:t>&lt;numDown&gt;0&lt;/numDown&gt;</w:t>
      </w:r>
    </w:p>
    <w:p w14:paraId="7779FA08" w14:textId="77777777" w:rsidR="00625577" w:rsidRDefault="00625577" w:rsidP="00625577">
      <w:pPr>
        <w:spacing w:before="120"/>
        <w:ind w:left="1596"/>
        <w:rPr>
          <w:rFonts w:ascii="Courier New"/>
          <w:sz w:val="18"/>
        </w:rPr>
      </w:pPr>
      <w:r>
        <w:rPr>
          <w:rFonts w:ascii="Courier New"/>
          <w:sz w:val="18"/>
        </w:rPr>
        <w:t>&lt;numInitializing&gt;0&lt;/numInitializing&gt;</w:t>
      </w:r>
    </w:p>
    <w:p w14:paraId="1D7A09C2" w14:textId="77777777" w:rsidR="00625577" w:rsidRDefault="00625577" w:rsidP="00625577">
      <w:pPr>
        <w:spacing w:before="120"/>
        <w:ind w:left="1596"/>
        <w:rPr>
          <w:rFonts w:ascii="Courier New"/>
          <w:sz w:val="18"/>
        </w:rPr>
      </w:pPr>
      <w:r>
        <w:rPr>
          <w:rFonts w:ascii="Courier New"/>
          <w:sz w:val="18"/>
        </w:rPr>
        <w:t>&lt;numNotMonitored&gt;0&lt;/numNotMonitored&gt;</w:t>
      </w:r>
    </w:p>
    <w:p w14:paraId="6DD50CE6" w14:textId="77777777" w:rsidR="00625577" w:rsidRDefault="00625577" w:rsidP="00625577">
      <w:pPr>
        <w:spacing w:before="121"/>
        <w:ind w:left="1596"/>
        <w:rPr>
          <w:rFonts w:ascii="Courier New"/>
          <w:sz w:val="18"/>
        </w:rPr>
      </w:pPr>
      <w:r>
        <w:rPr>
          <w:rFonts w:ascii="Courier New"/>
          <w:sz w:val="18"/>
        </w:rPr>
        <w:t>&lt;numPartiallyUp&gt;0&lt;/numPartiallyUp&gt;</w:t>
      </w:r>
    </w:p>
    <w:p w14:paraId="215CC0F4" w14:textId="77777777" w:rsidR="00625577" w:rsidRDefault="00625577" w:rsidP="00625577">
      <w:pPr>
        <w:spacing w:before="120"/>
        <w:ind w:left="1596"/>
        <w:rPr>
          <w:rFonts w:ascii="Courier New"/>
          <w:sz w:val="18"/>
        </w:rPr>
      </w:pPr>
      <w:r>
        <w:rPr>
          <w:rFonts w:ascii="Courier New"/>
          <w:sz w:val="18"/>
        </w:rPr>
        <w:t>&lt;numUp&gt;0&lt;/numUp&gt;</w:t>
      </w:r>
    </w:p>
    <w:p w14:paraId="7E630B9B" w14:textId="77777777" w:rsidR="00625577" w:rsidRDefault="00625577" w:rsidP="00625577">
      <w:pPr>
        <w:spacing w:before="120"/>
        <w:ind w:left="1164"/>
        <w:rPr>
          <w:rFonts w:ascii="Courier New"/>
          <w:sz w:val="18"/>
        </w:rPr>
      </w:pPr>
      <w:r>
        <w:rPr>
          <w:rFonts w:ascii="Courier New"/>
          <w:sz w:val="18"/>
        </w:rPr>
        <w:t>&lt;/entityMonitoring&gt;</w:t>
      </w:r>
    </w:p>
    <w:p w14:paraId="38C137A3" w14:textId="77777777" w:rsidR="00625577" w:rsidRDefault="00625577" w:rsidP="00625577">
      <w:pPr>
        <w:spacing w:before="118"/>
        <w:ind w:left="1164"/>
        <w:rPr>
          <w:rFonts w:ascii="Courier New"/>
          <w:sz w:val="18"/>
        </w:rPr>
      </w:pPr>
      <w:r>
        <w:rPr>
          <w:rFonts w:ascii="Courier New"/>
          <w:sz w:val="18"/>
        </w:rPr>
        <w:t>&lt;securityModule&gt;Up&lt;/securityModule&gt;</w:t>
      </w:r>
    </w:p>
    <w:p w14:paraId="67804BA5" w14:textId="77777777" w:rsidR="00625577" w:rsidRDefault="00625577" w:rsidP="00625577">
      <w:pPr>
        <w:spacing w:before="120"/>
        <w:ind w:left="1164"/>
        <w:rPr>
          <w:rFonts w:ascii="Courier New"/>
          <w:sz w:val="18"/>
        </w:rPr>
      </w:pPr>
      <w:r>
        <w:rPr>
          <w:rFonts w:ascii="Courier New"/>
          <w:sz w:val="18"/>
        </w:rPr>
        <w:t>&lt;smType&gt;SM&lt;/smType&gt;</w:t>
      </w:r>
    </w:p>
    <w:p w14:paraId="3FE2D434" w14:textId="77777777" w:rsidR="00625577" w:rsidRDefault="00625577" w:rsidP="00625577">
      <w:pPr>
        <w:spacing w:before="120"/>
        <w:ind w:left="1164"/>
        <w:rPr>
          <w:rFonts w:ascii="Courier New"/>
          <w:sz w:val="18"/>
        </w:rPr>
      </w:pPr>
      <w:r>
        <w:rPr>
          <w:rFonts w:ascii="Courier New"/>
          <w:sz w:val="18"/>
        </w:rPr>
        <w:t>&lt;testsResult&gt;true&lt;/testsResult&gt;</w:t>
      </w:r>
    </w:p>
    <w:p w14:paraId="7BF3B1DE" w14:textId="77777777" w:rsidR="00625577" w:rsidRDefault="00625577" w:rsidP="00625577">
      <w:pPr>
        <w:spacing w:before="120"/>
        <w:ind w:left="1164"/>
        <w:rPr>
          <w:rFonts w:ascii="Courier New"/>
          <w:sz w:val="18"/>
        </w:rPr>
      </w:pPr>
      <w:r>
        <w:rPr>
          <w:rFonts w:ascii="Courier New"/>
          <w:sz w:val="18"/>
        </w:rPr>
        <w:t>&lt;updatedatetime&gt;2015-04-21T12:31:04.364-06:00&lt;/updatedatetime&gt;</w:t>
      </w:r>
    </w:p>
    <w:p w14:paraId="4EFB8FD4" w14:textId="77777777" w:rsidR="00625577" w:rsidRDefault="00625577" w:rsidP="00625577">
      <w:pPr>
        <w:spacing w:before="120"/>
        <w:ind w:left="1164"/>
        <w:rPr>
          <w:rFonts w:ascii="Courier New"/>
          <w:sz w:val="18"/>
        </w:rPr>
      </w:pPr>
      <w:r>
        <w:rPr>
          <w:rFonts w:ascii="Courier New"/>
          <w:sz w:val="18"/>
        </w:rPr>
        <w:t>&lt;ustoreStatus&gt;true&lt;/ustoreStatus&gt;</w:t>
      </w:r>
    </w:p>
    <w:p w14:paraId="23C98D5C" w14:textId="77777777" w:rsidR="00625577" w:rsidRDefault="00625577" w:rsidP="00625577">
      <w:pPr>
        <w:spacing w:before="120"/>
        <w:ind w:left="1164"/>
        <w:rPr>
          <w:rFonts w:ascii="Courier New"/>
          <w:sz w:val="18"/>
        </w:rPr>
      </w:pPr>
      <w:r>
        <w:rPr>
          <w:rFonts w:ascii="Courier New"/>
          <w:sz w:val="18"/>
        </w:rPr>
        <w:t>&lt;asmInstance&gt;</w:t>
      </w:r>
    </w:p>
    <w:p w14:paraId="0640D7FE" w14:textId="77777777" w:rsidR="00625577" w:rsidRDefault="00625577" w:rsidP="00625577">
      <w:pPr>
        <w:spacing w:before="120"/>
        <w:ind w:left="1596"/>
        <w:rPr>
          <w:rFonts w:ascii="Courier New"/>
          <w:sz w:val="18"/>
        </w:rPr>
      </w:pPr>
      <w:r>
        <w:rPr>
          <w:rFonts w:ascii="Courier New"/>
          <w:sz w:val="18"/>
        </w:rPr>
        <w:t>&lt;link</w:t>
      </w:r>
    </w:p>
    <w:p w14:paraId="00AAEF63" w14:textId="77777777" w:rsidR="00625577" w:rsidRDefault="00625577" w:rsidP="00625577">
      <w:pPr>
        <w:spacing w:before="120" w:line="381" w:lineRule="auto"/>
        <w:ind w:left="2028" w:right="1926"/>
        <w:rPr>
          <w:rFonts w:ascii="Courier New"/>
          <w:sz w:val="18"/>
        </w:rPr>
      </w:pPr>
      <w:r>
        <w:rPr>
          <w:rFonts w:ascii="Courier New"/>
          <w:sz w:val="18"/>
        </w:rPr>
        <w:t>href="https://augusta2.dr.avaya.com/ASM/ws/asminstances/4" hrefName="magnolia1"</w:t>
      </w:r>
    </w:p>
    <w:p w14:paraId="38AE60B6" w14:textId="77777777" w:rsidR="00625577" w:rsidRDefault="00625577" w:rsidP="00625577">
      <w:pPr>
        <w:spacing w:before="1"/>
        <w:ind w:left="2028"/>
        <w:rPr>
          <w:rFonts w:ascii="Courier New"/>
          <w:sz w:val="18"/>
        </w:rPr>
      </w:pPr>
      <w:r>
        <w:rPr>
          <w:rFonts w:ascii="Courier New"/>
          <w:sz w:val="18"/>
        </w:rPr>
        <w:t>rel="reference" /&gt;</w:t>
      </w:r>
    </w:p>
    <w:p w14:paraId="14C1055B" w14:textId="77777777" w:rsidR="00625577" w:rsidRDefault="00625577" w:rsidP="00625577">
      <w:pPr>
        <w:spacing w:before="120"/>
        <w:ind w:left="1164"/>
        <w:rPr>
          <w:rFonts w:ascii="Courier New"/>
          <w:sz w:val="18"/>
        </w:rPr>
      </w:pPr>
      <w:r>
        <w:rPr>
          <w:rFonts w:ascii="Courier New"/>
          <w:sz w:val="18"/>
        </w:rPr>
        <w:t>&lt;/asmInstance&gt;</w:t>
      </w:r>
    </w:p>
    <w:p w14:paraId="4BF72DD4" w14:textId="77777777" w:rsidR="00625577" w:rsidRDefault="00625577" w:rsidP="00625577">
      <w:pPr>
        <w:spacing w:before="120"/>
        <w:ind w:left="1164"/>
        <w:rPr>
          <w:rFonts w:ascii="Courier New"/>
          <w:sz w:val="18"/>
        </w:rPr>
      </w:pPr>
      <w:r>
        <w:rPr>
          <w:rFonts w:ascii="Courier New"/>
          <w:sz w:val="18"/>
        </w:rPr>
        <w:t>&lt;link</w:t>
      </w:r>
    </w:p>
    <w:p w14:paraId="64A5F993" w14:textId="77777777" w:rsidR="00625577" w:rsidRDefault="00625577" w:rsidP="00625577">
      <w:pPr>
        <w:spacing w:before="120" w:line="381" w:lineRule="auto"/>
        <w:ind w:left="1596" w:right="2467"/>
        <w:rPr>
          <w:rFonts w:ascii="Courier New"/>
          <w:sz w:val="18"/>
        </w:rPr>
      </w:pPr>
      <w:r>
        <w:rPr>
          <w:rFonts w:ascii="Courier New"/>
          <w:sz w:val="18"/>
        </w:rPr>
        <w:t>href="https://augusta2.dr.avaya.com/ASM/ws/asmstatuses/4" rel="self" /&gt;</w:t>
      </w:r>
    </w:p>
    <w:p w14:paraId="4E647B41" w14:textId="77777777" w:rsidR="00625577" w:rsidRDefault="00625577" w:rsidP="00625577">
      <w:pPr>
        <w:spacing w:line="203" w:lineRule="exact"/>
        <w:ind w:left="732"/>
        <w:rPr>
          <w:rFonts w:ascii="Courier New"/>
          <w:sz w:val="18"/>
        </w:rPr>
      </w:pPr>
      <w:r>
        <w:rPr>
          <w:rFonts w:ascii="Courier New"/>
          <w:sz w:val="18"/>
        </w:rPr>
        <w:t>&lt;/asmstatus&gt;</w:t>
      </w:r>
    </w:p>
    <w:p w14:paraId="7FD95A4E" w14:textId="77777777" w:rsidR="00625577" w:rsidRDefault="00625577" w:rsidP="00625577">
      <w:pPr>
        <w:spacing w:before="120"/>
        <w:ind w:left="732"/>
        <w:rPr>
          <w:rFonts w:ascii="Courier New"/>
          <w:sz w:val="18"/>
        </w:rPr>
      </w:pPr>
      <w:r>
        <w:rPr>
          <w:rFonts w:ascii="Courier New"/>
          <w:sz w:val="18"/>
        </w:rPr>
        <w:t>&lt;asmstatus&gt;</w:t>
      </w:r>
    </w:p>
    <w:p w14:paraId="506A5F8A" w14:textId="77777777" w:rsidR="00625577" w:rsidRDefault="00625577" w:rsidP="00625577">
      <w:pPr>
        <w:spacing w:before="122"/>
        <w:ind w:left="1740"/>
        <w:rPr>
          <w:rFonts w:ascii="Courier New"/>
          <w:sz w:val="18"/>
        </w:rPr>
      </w:pPr>
      <w:r>
        <w:rPr>
          <w:rFonts w:ascii="Courier New"/>
          <w:sz w:val="18"/>
        </w:rPr>
        <w:t>&lt;id&gt;8&lt;/id&gt;</w:t>
      </w:r>
    </w:p>
    <w:p w14:paraId="1BE01F0E" w14:textId="77777777" w:rsidR="00B27F17" w:rsidRDefault="00B27F17" w:rsidP="00B27F17">
      <w:pPr>
        <w:spacing w:before="100"/>
        <w:ind w:left="1164"/>
        <w:rPr>
          <w:rFonts w:ascii="Courier New"/>
          <w:sz w:val="18"/>
        </w:rPr>
      </w:pPr>
      <w:r>
        <w:rPr>
          <w:rFonts w:ascii="Courier New"/>
          <w:sz w:val="18"/>
        </w:rPr>
        <w:t>&lt;name&gt;bogusbsm1&lt;/name&gt;</w:t>
      </w:r>
    </w:p>
    <w:p w14:paraId="00142179" w14:textId="77777777" w:rsidR="00B27F17" w:rsidRDefault="00B27F17" w:rsidP="00B27F17">
      <w:pPr>
        <w:spacing w:before="118"/>
        <w:ind w:left="1164"/>
        <w:rPr>
          <w:rFonts w:ascii="Courier New"/>
          <w:sz w:val="18"/>
        </w:rPr>
      </w:pPr>
      <w:r>
        <w:rPr>
          <w:rFonts w:ascii="Courier New"/>
          <w:sz w:val="18"/>
        </w:rPr>
        <w:t>&lt;connected&gt;false&lt;/connected&gt;</w:t>
      </w:r>
    </w:p>
    <w:p w14:paraId="1F54DA14" w14:textId="77777777" w:rsidR="00B27F17" w:rsidRDefault="00B27F17" w:rsidP="00B27F17">
      <w:pPr>
        <w:spacing w:before="120"/>
        <w:ind w:left="1164"/>
        <w:rPr>
          <w:rFonts w:ascii="Courier New"/>
          <w:sz w:val="18"/>
        </w:rPr>
      </w:pPr>
      <w:r>
        <w:rPr>
          <w:rFonts w:ascii="Courier New"/>
          <w:sz w:val="18"/>
        </w:rPr>
        <w:t>&lt;licenseStatus&gt;</w:t>
      </w:r>
    </w:p>
    <w:p w14:paraId="153EF0CF" w14:textId="77777777" w:rsidR="00B27F17" w:rsidRDefault="00B27F17" w:rsidP="00B27F17">
      <w:pPr>
        <w:spacing w:before="120"/>
        <w:ind w:left="1596"/>
        <w:rPr>
          <w:rFonts w:ascii="Courier New"/>
          <w:sz w:val="18"/>
        </w:rPr>
      </w:pPr>
      <w:r>
        <w:rPr>
          <w:rFonts w:ascii="Courier New"/>
          <w:sz w:val="18"/>
        </w:rPr>
        <w:t>&lt;graceExpireDateTime&gt;2015-05-06T14:35:52.033-06:00&lt;/graceExpireDateTime&gt;</w:t>
      </w:r>
    </w:p>
    <w:p w14:paraId="2AA8F783" w14:textId="77777777" w:rsidR="00B27F17" w:rsidRDefault="00B27F17" w:rsidP="00B27F17">
      <w:pPr>
        <w:spacing w:before="120"/>
        <w:ind w:left="1596"/>
        <w:rPr>
          <w:rFonts w:ascii="Courier New"/>
          <w:sz w:val="18"/>
        </w:rPr>
      </w:pPr>
      <w:r>
        <w:rPr>
          <w:rFonts w:ascii="Courier New"/>
          <w:sz w:val="18"/>
        </w:rPr>
        <w:t>&lt;licenseMode&gt;ERROR&lt;/licenseMode&gt;</w:t>
      </w:r>
    </w:p>
    <w:p w14:paraId="2F2C2CEA" w14:textId="77777777" w:rsidR="00B27F17" w:rsidRDefault="00B27F17" w:rsidP="00B27F17">
      <w:pPr>
        <w:spacing w:before="120"/>
        <w:ind w:left="1596"/>
        <w:rPr>
          <w:rFonts w:ascii="Courier New"/>
          <w:sz w:val="18"/>
        </w:rPr>
      </w:pPr>
      <w:r>
        <w:rPr>
          <w:rFonts w:ascii="Courier New"/>
          <w:sz w:val="18"/>
        </w:rPr>
        <w:t>&lt;reasonCode&gt;NOLICENSE&lt;/reasonCode&gt;</w:t>
      </w:r>
    </w:p>
    <w:p w14:paraId="4CC3DC0F" w14:textId="77777777" w:rsidR="00B27F17" w:rsidRDefault="00B27F17" w:rsidP="00D0733E">
      <w:pPr>
        <w:spacing w:before="122"/>
        <w:ind w:left="444" w:firstLine="720"/>
        <w:rPr>
          <w:rFonts w:ascii="Courier New"/>
          <w:sz w:val="18"/>
        </w:rPr>
      </w:pPr>
      <w:r>
        <w:rPr>
          <w:rFonts w:ascii="Courier New"/>
          <w:sz w:val="18"/>
        </w:rPr>
        <w:t>&lt;/licenseStatus&gt;</w:t>
      </w:r>
    </w:p>
    <w:p w14:paraId="10DDF721" w14:textId="77777777" w:rsidR="00D0733E" w:rsidRDefault="00D0733E" w:rsidP="00D0733E">
      <w:pPr>
        <w:spacing w:before="121"/>
        <w:ind w:left="1164"/>
        <w:rPr>
          <w:rFonts w:ascii="Courier New"/>
          <w:sz w:val="18"/>
        </w:rPr>
      </w:pPr>
      <w:r>
        <w:rPr>
          <w:rFonts w:ascii="Courier New"/>
          <w:sz w:val="18"/>
        </w:rPr>
        <w:t>&lt;maintenanceMode&gt;true&lt;/maintenanceMode&gt;</w:t>
      </w:r>
    </w:p>
    <w:p w14:paraId="2E5E7200" w14:textId="77777777" w:rsidR="00D0733E" w:rsidRDefault="00D0733E" w:rsidP="00D0733E">
      <w:pPr>
        <w:spacing w:before="122"/>
        <w:ind w:left="444" w:firstLine="720"/>
        <w:rPr>
          <w:rFonts w:ascii="Courier New"/>
          <w:sz w:val="18"/>
        </w:rPr>
      </w:pPr>
      <w:r>
        <w:rPr>
          <w:rFonts w:ascii="Courier New"/>
          <w:sz w:val="18"/>
        </w:rPr>
        <w:t>&lt;managedByThisSMGR&gt;true&lt;/managedByThisSMGR&gt;</w:t>
      </w:r>
    </w:p>
    <w:p w14:paraId="784828A3" w14:textId="77777777" w:rsidR="00625577" w:rsidRDefault="00625577" w:rsidP="00625577">
      <w:pPr>
        <w:rPr>
          <w:rFonts w:ascii="Courier New"/>
          <w:sz w:val="18"/>
        </w:rPr>
        <w:sectPr w:rsidR="00625577" w:rsidSect="007E5CE8">
          <w:headerReference w:type="default" r:id="rId52"/>
          <w:footerReference w:type="default" r:id="rId53"/>
          <w:pgSz w:w="12240" w:h="15840"/>
          <w:pgMar w:top="1180" w:right="860" w:bottom="700" w:left="1140" w:header="883" w:footer="720" w:gutter="0"/>
          <w:cols w:space="720"/>
          <w:docGrid w:linePitch="299"/>
        </w:sectPr>
      </w:pPr>
    </w:p>
    <w:p w14:paraId="034BEFBA" w14:textId="77777777" w:rsidR="00625577" w:rsidRDefault="00625577" w:rsidP="00625577">
      <w:pPr>
        <w:pStyle w:val="BodyText"/>
        <w:rPr>
          <w:rFonts w:ascii="Courier New"/>
          <w:sz w:val="15"/>
        </w:rPr>
      </w:pPr>
    </w:p>
    <w:p w14:paraId="13386573" w14:textId="77777777" w:rsidR="00625577" w:rsidRDefault="005D1EB8" w:rsidP="00D0733E">
      <w:pPr>
        <w:spacing w:before="100"/>
        <w:ind w:left="1164"/>
        <w:rPr>
          <w:rFonts w:ascii="Courier New"/>
          <w:sz w:val="18"/>
        </w:rPr>
      </w:pPr>
      <w:r>
        <w:rPr>
          <w:noProof/>
        </w:rPr>
        <mc:AlternateContent>
          <mc:Choice Requires="wpg">
            <w:drawing>
              <wp:anchor distT="0" distB="0" distL="114300" distR="114300" simplePos="0" relativeHeight="251872256" behindDoc="1" locked="0" layoutInCell="1" allowOverlap="1" wp14:anchorId="756FCEEC" wp14:editId="5D6224BA">
                <wp:simplePos x="0" y="0"/>
                <wp:positionH relativeFrom="page">
                  <wp:posOffset>896620</wp:posOffset>
                </wp:positionH>
                <wp:positionV relativeFrom="paragraph">
                  <wp:posOffset>45720</wp:posOffset>
                </wp:positionV>
                <wp:extent cx="6209665" cy="3791585"/>
                <wp:effectExtent l="0" t="0" r="0" b="0"/>
                <wp:wrapNone/>
                <wp:docPr id="260" name="Group 3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791585"/>
                          <a:chOff x="1412" y="72"/>
                          <a:chExt cx="9779" cy="11268"/>
                        </a:xfrm>
                      </wpg:grpSpPr>
                      <wps:wsp>
                        <wps:cNvPr id="261" name="Rectangle 302"/>
                        <wps:cNvSpPr>
                          <a:spLocks noChangeArrowheads="1"/>
                        </wps:cNvSpPr>
                        <wps:spPr bwMode="auto">
                          <a:xfrm>
                            <a:off x="1411" y="76"/>
                            <a:ext cx="9779" cy="344"/>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2" name="Line 303"/>
                        <wps:cNvCnPr>
                          <a:cxnSpLocks noChangeShapeType="1"/>
                        </wps:cNvCnPr>
                        <wps:spPr bwMode="auto">
                          <a:xfrm>
                            <a:off x="1412" y="75"/>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263" name="AutoShape 304"/>
                        <wps:cNvSpPr>
                          <a:spLocks/>
                        </wps:cNvSpPr>
                        <wps:spPr bwMode="auto">
                          <a:xfrm>
                            <a:off x="1411" y="420"/>
                            <a:ext cx="9779" cy="10915"/>
                          </a:xfrm>
                          <a:custGeom>
                            <a:avLst/>
                            <a:gdLst>
                              <a:gd name="T0" fmla="+- 0 1412 1412"/>
                              <a:gd name="T1" fmla="*/ T0 w 9779"/>
                              <a:gd name="T2" fmla="+- 0 10139 421"/>
                              <a:gd name="T3" fmla="*/ 10139 h 10915"/>
                              <a:gd name="T4" fmla="+- 0 1412 1412"/>
                              <a:gd name="T5" fmla="*/ T4 w 9779"/>
                              <a:gd name="T6" fmla="+- 0 10788 421"/>
                              <a:gd name="T7" fmla="*/ 10788 h 10915"/>
                              <a:gd name="T8" fmla="+- 0 1412 1412"/>
                              <a:gd name="T9" fmla="*/ T8 w 9779"/>
                              <a:gd name="T10" fmla="+- 0 11335 421"/>
                              <a:gd name="T11" fmla="*/ 11335 h 10915"/>
                              <a:gd name="T12" fmla="+- 0 11191 1412"/>
                              <a:gd name="T13" fmla="*/ T12 w 9779"/>
                              <a:gd name="T14" fmla="+- 0 11112 421"/>
                              <a:gd name="T15" fmla="*/ 11112 h 10915"/>
                              <a:gd name="T16" fmla="+- 0 11191 1412"/>
                              <a:gd name="T17" fmla="*/ T16 w 9779"/>
                              <a:gd name="T18" fmla="+- 0 10464 421"/>
                              <a:gd name="T19" fmla="*/ 10464 h 10915"/>
                              <a:gd name="T20" fmla="+- 0 11191 1412"/>
                              <a:gd name="T21" fmla="*/ T20 w 9779"/>
                              <a:gd name="T22" fmla="+- 0 9491 421"/>
                              <a:gd name="T23" fmla="*/ 9491 h 10915"/>
                              <a:gd name="T24" fmla="+- 0 1412 1412"/>
                              <a:gd name="T25" fmla="*/ T24 w 9779"/>
                              <a:gd name="T26" fmla="+- 0 9815 421"/>
                              <a:gd name="T27" fmla="*/ 9815 h 10915"/>
                              <a:gd name="T28" fmla="+- 0 11191 1412"/>
                              <a:gd name="T29" fmla="*/ T28 w 9779"/>
                              <a:gd name="T30" fmla="+- 0 10139 421"/>
                              <a:gd name="T31" fmla="*/ 10139 h 10915"/>
                              <a:gd name="T32" fmla="+- 0 11191 1412"/>
                              <a:gd name="T33" fmla="*/ T32 w 9779"/>
                              <a:gd name="T34" fmla="+- 0 9491 421"/>
                              <a:gd name="T35" fmla="*/ 9491 h 10915"/>
                              <a:gd name="T36" fmla="+- 0 1412 1412"/>
                              <a:gd name="T37" fmla="*/ T36 w 9779"/>
                              <a:gd name="T38" fmla="+- 0 8195 421"/>
                              <a:gd name="T39" fmla="*/ 8195 h 10915"/>
                              <a:gd name="T40" fmla="+- 0 1412 1412"/>
                              <a:gd name="T41" fmla="*/ T40 w 9779"/>
                              <a:gd name="T42" fmla="+- 0 8843 421"/>
                              <a:gd name="T43" fmla="*/ 8843 h 10915"/>
                              <a:gd name="T44" fmla="+- 0 1412 1412"/>
                              <a:gd name="T45" fmla="*/ T44 w 9779"/>
                              <a:gd name="T46" fmla="+- 0 9491 421"/>
                              <a:gd name="T47" fmla="*/ 9491 h 10915"/>
                              <a:gd name="T48" fmla="+- 0 11191 1412"/>
                              <a:gd name="T49" fmla="*/ T48 w 9779"/>
                              <a:gd name="T50" fmla="+- 0 9167 421"/>
                              <a:gd name="T51" fmla="*/ 9167 h 10915"/>
                              <a:gd name="T52" fmla="+- 0 11191 1412"/>
                              <a:gd name="T53" fmla="*/ T52 w 9779"/>
                              <a:gd name="T54" fmla="+- 0 8519 421"/>
                              <a:gd name="T55" fmla="*/ 8519 h 10915"/>
                              <a:gd name="T56" fmla="+- 0 11191 1412"/>
                              <a:gd name="T57" fmla="*/ T56 w 9779"/>
                              <a:gd name="T58" fmla="+- 0 5605 421"/>
                              <a:gd name="T59" fmla="*/ 5605 h 10915"/>
                              <a:gd name="T60" fmla="+- 0 1412 1412"/>
                              <a:gd name="T61" fmla="*/ T60 w 9779"/>
                              <a:gd name="T62" fmla="+- 0 5929 421"/>
                              <a:gd name="T63" fmla="*/ 5929 h 10915"/>
                              <a:gd name="T64" fmla="+- 0 1412 1412"/>
                              <a:gd name="T65" fmla="*/ T64 w 9779"/>
                              <a:gd name="T66" fmla="+- 0 6577 421"/>
                              <a:gd name="T67" fmla="*/ 6577 h 10915"/>
                              <a:gd name="T68" fmla="+- 0 1412 1412"/>
                              <a:gd name="T69" fmla="*/ T68 w 9779"/>
                              <a:gd name="T70" fmla="+- 0 6901 421"/>
                              <a:gd name="T71" fmla="*/ 6901 h 10915"/>
                              <a:gd name="T72" fmla="+- 0 1412 1412"/>
                              <a:gd name="T73" fmla="*/ T72 w 9779"/>
                              <a:gd name="T74" fmla="+- 0 7550 421"/>
                              <a:gd name="T75" fmla="*/ 7550 h 10915"/>
                              <a:gd name="T76" fmla="+- 0 1412 1412"/>
                              <a:gd name="T77" fmla="*/ T76 w 9779"/>
                              <a:gd name="T78" fmla="+- 0 8195 421"/>
                              <a:gd name="T79" fmla="*/ 8195 h 10915"/>
                              <a:gd name="T80" fmla="+- 0 11191 1412"/>
                              <a:gd name="T81" fmla="*/ T80 w 9779"/>
                              <a:gd name="T82" fmla="+- 0 7871 421"/>
                              <a:gd name="T83" fmla="*/ 7871 h 10915"/>
                              <a:gd name="T84" fmla="+- 0 11191 1412"/>
                              <a:gd name="T85" fmla="*/ T84 w 9779"/>
                              <a:gd name="T86" fmla="+- 0 7226 421"/>
                              <a:gd name="T87" fmla="*/ 7226 h 10915"/>
                              <a:gd name="T88" fmla="+- 0 11191 1412"/>
                              <a:gd name="T89" fmla="*/ T88 w 9779"/>
                              <a:gd name="T90" fmla="+- 0 6901 421"/>
                              <a:gd name="T91" fmla="*/ 6901 h 10915"/>
                              <a:gd name="T92" fmla="+- 0 11191 1412"/>
                              <a:gd name="T93" fmla="*/ T92 w 9779"/>
                              <a:gd name="T94" fmla="+- 0 6253 421"/>
                              <a:gd name="T95" fmla="*/ 6253 h 10915"/>
                              <a:gd name="T96" fmla="+- 0 11191 1412"/>
                              <a:gd name="T97" fmla="*/ T96 w 9779"/>
                              <a:gd name="T98" fmla="+- 0 5605 421"/>
                              <a:gd name="T99" fmla="*/ 5605 h 10915"/>
                              <a:gd name="T100" fmla="+- 0 1412 1412"/>
                              <a:gd name="T101" fmla="*/ T100 w 9779"/>
                              <a:gd name="T102" fmla="+- 0 3661 421"/>
                              <a:gd name="T103" fmla="*/ 3661 h 10915"/>
                              <a:gd name="T104" fmla="+- 0 1412 1412"/>
                              <a:gd name="T105" fmla="*/ T104 w 9779"/>
                              <a:gd name="T106" fmla="+- 0 4309 421"/>
                              <a:gd name="T107" fmla="*/ 4309 h 10915"/>
                              <a:gd name="T108" fmla="+- 0 1412 1412"/>
                              <a:gd name="T109" fmla="*/ T108 w 9779"/>
                              <a:gd name="T110" fmla="+- 0 4957 421"/>
                              <a:gd name="T111" fmla="*/ 4957 h 10915"/>
                              <a:gd name="T112" fmla="+- 0 1412 1412"/>
                              <a:gd name="T113" fmla="*/ T112 w 9779"/>
                              <a:gd name="T114" fmla="+- 0 5605 421"/>
                              <a:gd name="T115" fmla="*/ 5605 h 10915"/>
                              <a:gd name="T116" fmla="+- 0 11191 1412"/>
                              <a:gd name="T117" fmla="*/ T116 w 9779"/>
                              <a:gd name="T118" fmla="+- 0 5281 421"/>
                              <a:gd name="T119" fmla="*/ 5281 h 10915"/>
                              <a:gd name="T120" fmla="+- 0 11191 1412"/>
                              <a:gd name="T121" fmla="*/ T120 w 9779"/>
                              <a:gd name="T122" fmla="+- 0 4633 421"/>
                              <a:gd name="T123" fmla="*/ 4633 h 10915"/>
                              <a:gd name="T124" fmla="+- 0 11191 1412"/>
                              <a:gd name="T125" fmla="*/ T124 w 9779"/>
                              <a:gd name="T126" fmla="+- 0 3985 421"/>
                              <a:gd name="T127" fmla="*/ 3985 h 10915"/>
                              <a:gd name="T128" fmla="+- 0 11191 1412"/>
                              <a:gd name="T129" fmla="*/ T128 w 9779"/>
                              <a:gd name="T130" fmla="+- 0 421 421"/>
                              <a:gd name="T131" fmla="*/ 421 h 10915"/>
                              <a:gd name="T132" fmla="+- 0 1412 1412"/>
                              <a:gd name="T133" fmla="*/ T132 w 9779"/>
                              <a:gd name="T134" fmla="+- 0 745 421"/>
                              <a:gd name="T135" fmla="*/ 745 h 10915"/>
                              <a:gd name="T136" fmla="+- 0 1412 1412"/>
                              <a:gd name="T137" fmla="*/ T136 w 9779"/>
                              <a:gd name="T138" fmla="+- 0 1393 421"/>
                              <a:gd name="T139" fmla="*/ 1393 h 10915"/>
                              <a:gd name="T140" fmla="+- 0 1412 1412"/>
                              <a:gd name="T141" fmla="*/ T140 w 9779"/>
                              <a:gd name="T142" fmla="+- 0 2041 421"/>
                              <a:gd name="T143" fmla="*/ 2041 h 10915"/>
                              <a:gd name="T144" fmla="+- 0 1412 1412"/>
                              <a:gd name="T145" fmla="*/ T144 w 9779"/>
                              <a:gd name="T146" fmla="+- 0 2689 421"/>
                              <a:gd name="T147" fmla="*/ 2689 h 10915"/>
                              <a:gd name="T148" fmla="+- 0 1412 1412"/>
                              <a:gd name="T149" fmla="*/ T148 w 9779"/>
                              <a:gd name="T150" fmla="+- 0 3337 421"/>
                              <a:gd name="T151" fmla="*/ 3337 h 10915"/>
                              <a:gd name="T152" fmla="+- 0 11191 1412"/>
                              <a:gd name="T153" fmla="*/ T152 w 9779"/>
                              <a:gd name="T154" fmla="+- 0 3661 421"/>
                              <a:gd name="T155" fmla="*/ 3661 h 10915"/>
                              <a:gd name="T156" fmla="+- 0 11191 1412"/>
                              <a:gd name="T157" fmla="*/ T156 w 9779"/>
                              <a:gd name="T158" fmla="+- 0 3013 421"/>
                              <a:gd name="T159" fmla="*/ 3013 h 10915"/>
                              <a:gd name="T160" fmla="+- 0 11191 1412"/>
                              <a:gd name="T161" fmla="*/ T160 w 9779"/>
                              <a:gd name="T162" fmla="+- 0 2365 421"/>
                              <a:gd name="T163" fmla="*/ 2365 h 10915"/>
                              <a:gd name="T164" fmla="+- 0 11191 1412"/>
                              <a:gd name="T165" fmla="*/ T164 w 9779"/>
                              <a:gd name="T166" fmla="+- 0 1717 421"/>
                              <a:gd name="T167" fmla="*/ 1717 h 10915"/>
                              <a:gd name="T168" fmla="+- 0 11191 1412"/>
                              <a:gd name="T169" fmla="*/ T168 w 9779"/>
                              <a:gd name="T170" fmla="+- 0 1069 421"/>
                              <a:gd name="T171" fmla="*/ 1069 h 10915"/>
                              <a:gd name="T172" fmla="+- 0 11191 1412"/>
                              <a:gd name="T173" fmla="*/ T172 w 9779"/>
                              <a:gd name="T174" fmla="+- 0 421 421"/>
                              <a:gd name="T175" fmla="*/ 421 h 109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9779" h="10915">
                                <a:moveTo>
                                  <a:pt x="9779" y="9718"/>
                                </a:moveTo>
                                <a:lnTo>
                                  <a:pt x="0" y="9718"/>
                                </a:lnTo>
                                <a:lnTo>
                                  <a:pt x="0" y="10043"/>
                                </a:lnTo>
                                <a:lnTo>
                                  <a:pt x="0" y="10367"/>
                                </a:lnTo>
                                <a:lnTo>
                                  <a:pt x="0" y="10691"/>
                                </a:lnTo>
                                <a:lnTo>
                                  <a:pt x="0" y="10914"/>
                                </a:lnTo>
                                <a:lnTo>
                                  <a:pt x="9779" y="10914"/>
                                </a:lnTo>
                                <a:lnTo>
                                  <a:pt x="9779" y="10691"/>
                                </a:lnTo>
                                <a:lnTo>
                                  <a:pt x="9779" y="10367"/>
                                </a:lnTo>
                                <a:lnTo>
                                  <a:pt x="9779" y="10043"/>
                                </a:lnTo>
                                <a:lnTo>
                                  <a:pt x="9779" y="9718"/>
                                </a:lnTo>
                                <a:moveTo>
                                  <a:pt x="9779" y="9070"/>
                                </a:moveTo>
                                <a:lnTo>
                                  <a:pt x="0" y="9070"/>
                                </a:lnTo>
                                <a:lnTo>
                                  <a:pt x="0" y="9394"/>
                                </a:lnTo>
                                <a:lnTo>
                                  <a:pt x="0" y="9718"/>
                                </a:lnTo>
                                <a:lnTo>
                                  <a:pt x="9779" y="9718"/>
                                </a:lnTo>
                                <a:lnTo>
                                  <a:pt x="9779" y="9394"/>
                                </a:lnTo>
                                <a:lnTo>
                                  <a:pt x="9779" y="9070"/>
                                </a:lnTo>
                                <a:moveTo>
                                  <a:pt x="9779" y="7774"/>
                                </a:moveTo>
                                <a:lnTo>
                                  <a:pt x="0" y="7774"/>
                                </a:lnTo>
                                <a:lnTo>
                                  <a:pt x="0" y="8098"/>
                                </a:lnTo>
                                <a:lnTo>
                                  <a:pt x="0" y="8422"/>
                                </a:lnTo>
                                <a:lnTo>
                                  <a:pt x="0" y="8746"/>
                                </a:lnTo>
                                <a:lnTo>
                                  <a:pt x="0" y="9070"/>
                                </a:lnTo>
                                <a:lnTo>
                                  <a:pt x="9779" y="9070"/>
                                </a:lnTo>
                                <a:lnTo>
                                  <a:pt x="9779" y="8746"/>
                                </a:lnTo>
                                <a:lnTo>
                                  <a:pt x="9779" y="8422"/>
                                </a:lnTo>
                                <a:lnTo>
                                  <a:pt x="9779" y="8098"/>
                                </a:lnTo>
                                <a:lnTo>
                                  <a:pt x="9779" y="7774"/>
                                </a:lnTo>
                                <a:moveTo>
                                  <a:pt x="9779" y="5184"/>
                                </a:moveTo>
                                <a:lnTo>
                                  <a:pt x="0" y="5184"/>
                                </a:lnTo>
                                <a:lnTo>
                                  <a:pt x="0" y="5508"/>
                                </a:lnTo>
                                <a:lnTo>
                                  <a:pt x="0" y="5832"/>
                                </a:lnTo>
                                <a:lnTo>
                                  <a:pt x="0" y="6156"/>
                                </a:lnTo>
                                <a:lnTo>
                                  <a:pt x="0" y="6480"/>
                                </a:lnTo>
                                <a:lnTo>
                                  <a:pt x="0" y="6805"/>
                                </a:lnTo>
                                <a:lnTo>
                                  <a:pt x="0" y="7129"/>
                                </a:lnTo>
                                <a:lnTo>
                                  <a:pt x="0" y="7450"/>
                                </a:lnTo>
                                <a:lnTo>
                                  <a:pt x="0" y="7774"/>
                                </a:lnTo>
                                <a:lnTo>
                                  <a:pt x="9779" y="7774"/>
                                </a:lnTo>
                                <a:lnTo>
                                  <a:pt x="9779" y="7450"/>
                                </a:lnTo>
                                <a:lnTo>
                                  <a:pt x="9779" y="7129"/>
                                </a:lnTo>
                                <a:lnTo>
                                  <a:pt x="9779" y="6805"/>
                                </a:lnTo>
                                <a:lnTo>
                                  <a:pt x="9779" y="6480"/>
                                </a:lnTo>
                                <a:lnTo>
                                  <a:pt x="9779" y="6156"/>
                                </a:lnTo>
                                <a:lnTo>
                                  <a:pt x="9779" y="5832"/>
                                </a:lnTo>
                                <a:lnTo>
                                  <a:pt x="9779" y="5508"/>
                                </a:lnTo>
                                <a:lnTo>
                                  <a:pt x="9779" y="5184"/>
                                </a:lnTo>
                                <a:moveTo>
                                  <a:pt x="9779" y="3240"/>
                                </a:moveTo>
                                <a:lnTo>
                                  <a:pt x="0" y="3240"/>
                                </a:lnTo>
                                <a:lnTo>
                                  <a:pt x="0" y="3564"/>
                                </a:lnTo>
                                <a:lnTo>
                                  <a:pt x="0" y="3888"/>
                                </a:lnTo>
                                <a:lnTo>
                                  <a:pt x="0" y="4212"/>
                                </a:lnTo>
                                <a:lnTo>
                                  <a:pt x="0" y="4536"/>
                                </a:lnTo>
                                <a:lnTo>
                                  <a:pt x="0" y="4860"/>
                                </a:lnTo>
                                <a:lnTo>
                                  <a:pt x="0" y="5184"/>
                                </a:lnTo>
                                <a:lnTo>
                                  <a:pt x="9779" y="5184"/>
                                </a:lnTo>
                                <a:lnTo>
                                  <a:pt x="9779" y="4860"/>
                                </a:lnTo>
                                <a:lnTo>
                                  <a:pt x="9779" y="4536"/>
                                </a:lnTo>
                                <a:lnTo>
                                  <a:pt x="9779" y="4212"/>
                                </a:lnTo>
                                <a:lnTo>
                                  <a:pt x="9779" y="3888"/>
                                </a:lnTo>
                                <a:lnTo>
                                  <a:pt x="9779" y="3564"/>
                                </a:lnTo>
                                <a:lnTo>
                                  <a:pt x="9779" y="3240"/>
                                </a:lnTo>
                                <a:moveTo>
                                  <a:pt x="9779" y="0"/>
                                </a:moveTo>
                                <a:lnTo>
                                  <a:pt x="0" y="0"/>
                                </a:lnTo>
                                <a:lnTo>
                                  <a:pt x="0" y="324"/>
                                </a:lnTo>
                                <a:lnTo>
                                  <a:pt x="0" y="648"/>
                                </a:lnTo>
                                <a:lnTo>
                                  <a:pt x="0" y="972"/>
                                </a:lnTo>
                                <a:lnTo>
                                  <a:pt x="0" y="1296"/>
                                </a:lnTo>
                                <a:lnTo>
                                  <a:pt x="0" y="1620"/>
                                </a:lnTo>
                                <a:lnTo>
                                  <a:pt x="0" y="1944"/>
                                </a:lnTo>
                                <a:lnTo>
                                  <a:pt x="0" y="2268"/>
                                </a:lnTo>
                                <a:lnTo>
                                  <a:pt x="0" y="2592"/>
                                </a:lnTo>
                                <a:lnTo>
                                  <a:pt x="0" y="2916"/>
                                </a:lnTo>
                                <a:lnTo>
                                  <a:pt x="0" y="3240"/>
                                </a:lnTo>
                                <a:lnTo>
                                  <a:pt x="9779" y="3240"/>
                                </a:lnTo>
                                <a:lnTo>
                                  <a:pt x="9779" y="2916"/>
                                </a:lnTo>
                                <a:lnTo>
                                  <a:pt x="9779" y="2592"/>
                                </a:lnTo>
                                <a:lnTo>
                                  <a:pt x="9779" y="2268"/>
                                </a:lnTo>
                                <a:lnTo>
                                  <a:pt x="9779" y="1944"/>
                                </a:lnTo>
                                <a:lnTo>
                                  <a:pt x="9779" y="1620"/>
                                </a:lnTo>
                                <a:lnTo>
                                  <a:pt x="9779" y="1296"/>
                                </a:lnTo>
                                <a:lnTo>
                                  <a:pt x="9779" y="972"/>
                                </a:lnTo>
                                <a:lnTo>
                                  <a:pt x="9779" y="648"/>
                                </a:lnTo>
                                <a:lnTo>
                                  <a:pt x="9779" y="324"/>
                                </a:lnTo>
                                <a:lnTo>
                                  <a:pt x="9779" y="0"/>
                                </a:lnTo>
                              </a:path>
                            </a:pathLst>
                          </a:custGeom>
                          <a:solidFill>
                            <a:srgbClr val="F1F1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4" name="Line 305"/>
                        <wps:cNvCnPr>
                          <a:cxnSpLocks noChangeShapeType="1"/>
                        </wps:cNvCnPr>
                        <wps:spPr bwMode="auto">
                          <a:xfrm>
                            <a:off x="1412" y="11337"/>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25F79A" id="Group 301" o:spid="_x0000_s1026" style="position:absolute;margin-left:70.6pt;margin-top:3.6pt;width:488.95pt;height:298.55pt;z-index:-251444224;mso-position-horizontal-relative:page" coordorigin="1412,72" coordsize="9779,11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">
                <v:rect id="Rectangle 302" o:spid="_x0000_s1027" style="position:absolute;left:1411;top:76;width:9779;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" fillcolor="#f1f1f1" stroked="f"/>
                <v:line id="Line 303" o:spid="_x0000_s1028" style="position:absolute;visibility:visible;mso-wrap-style:square" from="1412,75" to="1119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" strokeweight=".24pt"/>
                <v:shape id="AutoShape 304" o:spid="_x0000_s1029" style="position:absolute;left:1411;top:420;width:9779;height:10915;visibility:visible;mso-wrap-style:square;v-text-anchor:top" coordsize="9779,10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" path="m9779,9718l,9718r,325l,10367r,324l,10914r9779,l9779,10691r,-324l9779,10043r,-325m9779,9070l,9070r,324l,9718r9779,l9779,9394r,-324m9779,7774l,7774r,324l,8422r,324l,9070r9779,l9779,8746r,-324l9779,8098r,-324m9779,5184l,5184r,324l,5832r,324l,6480r,325l,7129r,321l,7774r9779,l9779,7450r,-321l9779,6805r,-325l9779,6156r,-324l9779,5508r,-324m9779,3240l,3240r,324l,3888r,324l,4536r,324l,5184r9779,l9779,4860r,-324l9779,4212r,-324l9779,3564r,-324m9779,l,,,324,,648,,972r,324l,1620r,324l,2268r,324l,2916r,324l9779,3240r,-324l9779,2592r,-324l9779,1944r,-324l9779,1296r,-324l9779,648r,-324l9779,e" fillcolor="#f1f1f1" stroked="f">
                  <v:path arrowok="t" o:connecttype="custom" o:connectlocs="0,10139;0,10788;0,11335;9779,11112;9779,10464;9779,9491;0,9815;9779,10139;9779,9491;0,8195;0,8843;0,9491;9779,9167;9779,8519;9779,5605;0,5929;0,6577;0,6901;0,7550;0,8195;9779,7871;9779,7226;9779,6901;9779,6253;9779,5605;0,3661;0,4309;0,4957;0,5605;9779,5281;9779,4633;9779,3985;9779,421;0,745;0,1393;0,2041;0,2689;0,3337;9779,3661;9779,3013;9779,2365;9779,1717;9779,1069;9779,421" o:connectangles="0,0,0,0,0,0,0,0,0,0,0,0,0,0,0,0,0,0,0,0,0,0,0,0,0,0,0,0,0,0,0,0,0,0,0,0,0,0,0,0,0,0,0,0"/>
                </v:shape>
                <v:line id="Line 305" o:spid="_x0000_s1030" style="position:absolute;visibility:visible;mso-wrap-style:square" from="1412,11337" to="11191,11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" strokeweight=".24pt"/>
                <w10:wrap anchorx="page"/>
              </v:group>
            </w:pict>
          </mc:Fallback>
        </mc:AlternateContent>
      </w:r>
      <w:r w:rsidR="00625577">
        <w:rPr>
          <w:rFonts w:ascii="Courier New"/>
          <w:sz w:val="18"/>
        </w:rPr>
        <w:t>&lt;alarmCounts&gt;</w:t>
      </w:r>
    </w:p>
    <w:p w14:paraId="7598AD11" w14:textId="77777777" w:rsidR="00625577" w:rsidRDefault="00625577" w:rsidP="00625577">
      <w:pPr>
        <w:spacing w:before="120"/>
        <w:ind w:left="1596"/>
        <w:rPr>
          <w:rFonts w:ascii="Courier New"/>
          <w:sz w:val="18"/>
        </w:rPr>
      </w:pPr>
      <w:r>
        <w:rPr>
          <w:rFonts w:ascii="Courier New"/>
          <w:sz w:val="18"/>
        </w:rPr>
        <w:t>&lt;majorCount&gt;0&lt;/majorCount&gt;</w:t>
      </w:r>
    </w:p>
    <w:p w14:paraId="7D34502C" w14:textId="77777777" w:rsidR="00625577" w:rsidRDefault="00625577" w:rsidP="00625577">
      <w:pPr>
        <w:spacing w:before="121"/>
        <w:ind w:left="1596"/>
        <w:rPr>
          <w:rFonts w:ascii="Courier New"/>
          <w:sz w:val="18"/>
        </w:rPr>
      </w:pPr>
      <w:r>
        <w:rPr>
          <w:rFonts w:ascii="Courier New"/>
          <w:sz w:val="18"/>
        </w:rPr>
        <w:t>&lt;minorCount&gt;0&lt;/minorCount&gt;</w:t>
      </w:r>
    </w:p>
    <w:p w14:paraId="5AF49082" w14:textId="77777777" w:rsidR="00625577" w:rsidRDefault="00625577" w:rsidP="00625577">
      <w:pPr>
        <w:spacing w:before="120"/>
        <w:ind w:left="1596"/>
        <w:rPr>
          <w:rFonts w:ascii="Courier New"/>
          <w:sz w:val="18"/>
        </w:rPr>
      </w:pPr>
      <w:r>
        <w:rPr>
          <w:rFonts w:ascii="Courier New"/>
          <w:sz w:val="18"/>
        </w:rPr>
        <w:t>&lt;warningCount&gt;0&lt;/warningCount&gt;</w:t>
      </w:r>
    </w:p>
    <w:p w14:paraId="7358B40C" w14:textId="77777777" w:rsidR="00625577" w:rsidRDefault="00625577" w:rsidP="00625577">
      <w:pPr>
        <w:spacing w:before="120"/>
        <w:ind w:left="1164"/>
        <w:rPr>
          <w:rFonts w:ascii="Courier New"/>
          <w:sz w:val="18"/>
        </w:rPr>
      </w:pPr>
      <w:r>
        <w:rPr>
          <w:rFonts w:ascii="Courier New"/>
          <w:sz w:val="18"/>
        </w:rPr>
        <w:t>&lt;/alarmCounts&gt;</w:t>
      </w:r>
    </w:p>
    <w:p w14:paraId="2D0034FC" w14:textId="77777777" w:rsidR="00625577" w:rsidRDefault="00625577" w:rsidP="00625577">
      <w:pPr>
        <w:spacing w:before="120"/>
        <w:ind w:left="1164"/>
        <w:rPr>
          <w:rFonts w:ascii="Courier New"/>
          <w:sz w:val="18"/>
        </w:rPr>
      </w:pPr>
      <w:r>
        <w:rPr>
          <w:rFonts w:ascii="Courier New"/>
          <w:sz w:val="18"/>
        </w:rPr>
        <w:t>&lt;smType&gt;BSM&lt;/smType&gt;</w:t>
      </w:r>
    </w:p>
    <w:p w14:paraId="7BFD6E80" w14:textId="77777777" w:rsidR="00625577" w:rsidRDefault="00625577" w:rsidP="00625577">
      <w:pPr>
        <w:spacing w:before="120"/>
        <w:ind w:left="1164"/>
        <w:rPr>
          <w:rFonts w:ascii="Courier New"/>
          <w:sz w:val="18"/>
        </w:rPr>
      </w:pPr>
      <w:r>
        <w:rPr>
          <w:rFonts w:ascii="Courier New"/>
          <w:sz w:val="18"/>
        </w:rPr>
        <w:t>&lt;updatedatetime&gt;2015-04-21T12:25:12.159-06:00&lt;/updatedatetime&gt;</w:t>
      </w:r>
    </w:p>
    <w:p w14:paraId="4485253A" w14:textId="77777777" w:rsidR="00625577" w:rsidRDefault="00625577" w:rsidP="00625577">
      <w:pPr>
        <w:spacing w:before="120"/>
        <w:ind w:left="1164"/>
        <w:rPr>
          <w:rFonts w:ascii="Courier New"/>
          <w:sz w:val="18"/>
        </w:rPr>
      </w:pPr>
      <w:r>
        <w:rPr>
          <w:rFonts w:ascii="Courier New"/>
          <w:sz w:val="18"/>
        </w:rPr>
        <w:t>&lt;asmInstance&gt;</w:t>
      </w:r>
    </w:p>
    <w:p w14:paraId="42F1FE4F" w14:textId="77777777" w:rsidR="00625577" w:rsidRDefault="00625577" w:rsidP="00625577">
      <w:pPr>
        <w:spacing w:before="120"/>
        <w:ind w:left="1596"/>
        <w:rPr>
          <w:rFonts w:ascii="Courier New"/>
          <w:sz w:val="18"/>
        </w:rPr>
      </w:pPr>
      <w:r>
        <w:rPr>
          <w:rFonts w:ascii="Courier New"/>
          <w:sz w:val="18"/>
        </w:rPr>
        <w:t>&lt;link</w:t>
      </w:r>
    </w:p>
    <w:p w14:paraId="58B5E72D" w14:textId="77777777" w:rsidR="00625577" w:rsidRDefault="00625577" w:rsidP="00625577">
      <w:pPr>
        <w:spacing w:before="120" w:line="381" w:lineRule="auto"/>
        <w:ind w:left="2028" w:right="1926"/>
        <w:rPr>
          <w:rFonts w:ascii="Courier New"/>
          <w:sz w:val="18"/>
        </w:rPr>
      </w:pPr>
      <w:r>
        <w:rPr>
          <w:rFonts w:ascii="Courier New"/>
          <w:sz w:val="18"/>
        </w:rPr>
        <w:t>href="https://augusta2.dr.avaya.com/ASM/ws/asminstances/8" hrefName="bogusbsm1"</w:t>
      </w:r>
    </w:p>
    <w:p w14:paraId="55729851" w14:textId="77777777" w:rsidR="00625577" w:rsidRDefault="00625577" w:rsidP="00625577">
      <w:pPr>
        <w:spacing w:line="203" w:lineRule="exact"/>
        <w:ind w:left="2028"/>
        <w:rPr>
          <w:rFonts w:ascii="Courier New"/>
          <w:sz w:val="18"/>
        </w:rPr>
      </w:pPr>
      <w:r>
        <w:rPr>
          <w:rFonts w:ascii="Courier New"/>
          <w:sz w:val="18"/>
        </w:rPr>
        <w:t>rel="reference" /&gt;</w:t>
      </w:r>
    </w:p>
    <w:p w14:paraId="284A35A4" w14:textId="77777777" w:rsidR="00625577" w:rsidRDefault="00625577" w:rsidP="00625577">
      <w:pPr>
        <w:spacing w:before="121"/>
        <w:ind w:left="1164"/>
        <w:rPr>
          <w:rFonts w:ascii="Courier New"/>
          <w:sz w:val="18"/>
        </w:rPr>
      </w:pPr>
      <w:r>
        <w:rPr>
          <w:rFonts w:ascii="Courier New"/>
          <w:sz w:val="18"/>
        </w:rPr>
        <w:t>&lt;/asmInstance&gt;</w:t>
      </w:r>
    </w:p>
    <w:p w14:paraId="41F8A2BB" w14:textId="77777777" w:rsidR="00625577" w:rsidRDefault="00625577" w:rsidP="00625577">
      <w:pPr>
        <w:spacing w:before="120"/>
        <w:ind w:left="1164"/>
        <w:rPr>
          <w:rFonts w:ascii="Courier New"/>
          <w:sz w:val="18"/>
        </w:rPr>
      </w:pPr>
      <w:r>
        <w:rPr>
          <w:rFonts w:ascii="Courier New"/>
          <w:sz w:val="18"/>
        </w:rPr>
        <w:t>&lt;link</w:t>
      </w:r>
    </w:p>
    <w:p w14:paraId="7A87A4B7" w14:textId="77777777" w:rsidR="00625577" w:rsidRDefault="00625577" w:rsidP="00625577">
      <w:pPr>
        <w:spacing w:before="120" w:line="379" w:lineRule="auto"/>
        <w:ind w:left="1596" w:right="2467"/>
        <w:rPr>
          <w:rFonts w:ascii="Courier New"/>
          <w:sz w:val="18"/>
        </w:rPr>
      </w:pPr>
      <w:r>
        <w:rPr>
          <w:rFonts w:ascii="Courier New"/>
          <w:sz w:val="18"/>
        </w:rPr>
        <w:t>href="https://augusta2.dr.avaya.com/ASM/ws/asmstatuses/8" rel="self" /&gt;</w:t>
      </w:r>
    </w:p>
    <w:p w14:paraId="40C6F6F1" w14:textId="77777777" w:rsidR="00625577" w:rsidRDefault="00625577" w:rsidP="00625577">
      <w:pPr>
        <w:spacing w:before="1"/>
        <w:ind w:left="732"/>
        <w:rPr>
          <w:rFonts w:ascii="Courier New"/>
          <w:sz w:val="18"/>
        </w:rPr>
      </w:pPr>
      <w:r>
        <w:rPr>
          <w:rFonts w:ascii="Courier New"/>
          <w:sz w:val="18"/>
        </w:rPr>
        <w:t>&lt;/asmstatus&gt;</w:t>
      </w:r>
    </w:p>
    <w:p w14:paraId="2BFC5C23" w14:textId="77777777" w:rsidR="00625577" w:rsidRDefault="00625577" w:rsidP="00625577">
      <w:pPr>
        <w:spacing w:before="120"/>
        <w:ind w:left="300"/>
        <w:rPr>
          <w:rFonts w:ascii="Courier New"/>
          <w:sz w:val="18"/>
        </w:rPr>
      </w:pPr>
      <w:r>
        <w:rPr>
          <w:rFonts w:ascii="Courier New"/>
          <w:sz w:val="18"/>
        </w:rPr>
        <w:t>&lt;/asmstatuses&gt;</w:t>
      </w:r>
    </w:p>
    <w:p w14:paraId="0B67635D" w14:textId="77777777" w:rsidR="00625577" w:rsidRDefault="00625577" w:rsidP="00625577">
      <w:pPr>
        <w:rPr>
          <w:rFonts w:ascii="Courier New"/>
          <w:sz w:val="18"/>
        </w:rPr>
        <w:sectPr w:rsidR="00625577" w:rsidSect="00E34E3F">
          <w:headerReference w:type="default" r:id="rId54"/>
          <w:footerReference w:type="default" r:id="rId55"/>
          <w:pgSz w:w="12240" w:h="15840"/>
          <w:pgMar w:top="1440" w:right="1440" w:bottom="1440" w:left="1440" w:header="883" w:footer="720" w:gutter="0"/>
          <w:cols w:space="720"/>
          <w:docGrid w:linePitch="299"/>
        </w:sectPr>
      </w:pPr>
    </w:p>
    <w:p w14:paraId="185BA68D" w14:textId="77777777" w:rsidR="00625577" w:rsidRDefault="00625577" w:rsidP="00625577">
      <w:pPr>
        <w:pStyle w:val="BodyText"/>
        <w:spacing w:before="5"/>
        <w:rPr>
          <w:rFonts w:ascii="Courier New"/>
          <w:sz w:val="12"/>
        </w:rPr>
      </w:pPr>
    </w:p>
    <w:p w14:paraId="0F1138CE" w14:textId="77777777" w:rsidR="00954357" w:rsidRDefault="00DD1A20">
      <w:pPr>
        <w:pStyle w:val="Heading2"/>
        <w:tabs>
          <w:tab w:val="left" w:pos="10050"/>
        </w:tabs>
        <w:spacing w:before="101"/>
        <w:rPr>
          <w:u w:val="none"/>
        </w:rPr>
      </w:pPr>
      <w:bookmarkStart w:id="124" w:name="_Toc71048194"/>
      <w:bookmarkStart w:id="125" w:name="_Toc71048284"/>
      <w:bookmarkStart w:id="126" w:name="_Toc151555542"/>
      <w:r>
        <w:t>SM Status query response brief</w:t>
      </w:r>
      <w:r>
        <w:rPr>
          <w:spacing w:val="-16"/>
        </w:rPr>
        <w:t xml:space="preserve"> </w:t>
      </w:r>
      <w:r>
        <w:t>format</w:t>
      </w:r>
      <w:bookmarkEnd w:id="124"/>
      <w:bookmarkEnd w:id="125"/>
      <w:bookmarkEnd w:id="126"/>
      <w:r>
        <w:tab/>
      </w:r>
    </w:p>
    <w:p w14:paraId="22BCF88D" w14:textId="77777777" w:rsidR="00954357" w:rsidRDefault="005D1EB8">
      <w:pPr>
        <w:pStyle w:val="BodyText"/>
        <w:spacing w:before="143"/>
        <w:ind w:left="300"/>
      </w:pPr>
      <w:r>
        <w:rPr>
          <w:noProof/>
        </w:rPr>
        <mc:AlternateContent>
          <mc:Choice Requires="wps">
            <w:drawing>
              <wp:anchor distT="0" distB="0" distL="114300" distR="114300" simplePos="0" relativeHeight="251774976" behindDoc="0" locked="0" layoutInCell="1" allowOverlap="1" wp14:anchorId="1927CA1D" wp14:editId="26818C82">
                <wp:simplePos x="0" y="0"/>
                <wp:positionH relativeFrom="page">
                  <wp:posOffset>896620</wp:posOffset>
                </wp:positionH>
                <wp:positionV relativeFrom="paragraph">
                  <wp:posOffset>340995</wp:posOffset>
                </wp:positionV>
                <wp:extent cx="6209665" cy="0"/>
                <wp:effectExtent l="0" t="0" r="0" b="0"/>
                <wp:wrapNone/>
                <wp:docPr id="259"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79C369" id="Line 116" o:spid="_x0000_s1026" style="position:absolute;z-index:251774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26.85pt" to="559.55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" strokeweight=".24pt">
                <w10:wrap anchorx="page"/>
              </v:line>
            </w:pict>
          </mc:Fallback>
        </mc:AlternateContent>
      </w:r>
      <w:r w:rsidR="00DD1A20">
        <w:t>XML</w:t>
      </w:r>
    </w:p>
    <w:p w14:paraId="4697F82A" w14:textId="77777777" w:rsidR="00954357" w:rsidRDefault="005D1EB8">
      <w:pPr>
        <w:pStyle w:val="BodyText"/>
        <w:spacing w:before="6"/>
        <w:rPr>
          <w:sz w:val="8"/>
        </w:rPr>
      </w:pPr>
      <w:r>
        <w:rPr>
          <w:noProof/>
        </w:rPr>
        <mc:AlternateContent>
          <mc:Choice Requires="wps">
            <w:drawing>
              <wp:anchor distT="0" distB="0" distL="0" distR="0" simplePos="0" relativeHeight="251773952" behindDoc="1" locked="0" layoutInCell="1" allowOverlap="1" wp14:anchorId="52F82620" wp14:editId="14DB7DBB">
                <wp:simplePos x="0" y="0"/>
                <wp:positionH relativeFrom="page">
                  <wp:posOffset>896620</wp:posOffset>
                </wp:positionH>
                <wp:positionV relativeFrom="paragraph">
                  <wp:posOffset>81280</wp:posOffset>
                </wp:positionV>
                <wp:extent cx="6209665" cy="3091815"/>
                <wp:effectExtent l="0" t="0" r="0" b="0"/>
                <wp:wrapTopAndBottom/>
                <wp:docPr id="258"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309181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A0A4E0" w14:textId="77777777" w:rsidR="007D1F60" w:rsidRDefault="007D1F60">
                            <w:pPr>
                              <w:spacing w:before="23"/>
                              <w:ind w:left="136"/>
                              <w:rPr>
                                <w:rFonts w:ascii="Courier New"/>
                                <w:sz w:val="18"/>
                              </w:rPr>
                            </w:pPr>
                            <w:r>
                              <w:rPr>
                                <w:rFonts w:ascii="Courier New"/>
                                <w:sz w:val="18"/>
                              </w:rPr>
                              <w:t>&lt;?xml version="1.0" encoding="UTF-8" standalone="yes"?&gt;</w:t>
                            </w:r>
                          </w:p>
                          <w:p w14:paraId="6AE20E7F" w14:textId="77777777" w:rsidR="007D1F60" w:rsidRDefault="007D1F60">
                            <w:pPr>
                              <w:spacing w:before="117"/>
                              <w:ind w:left="28"/>
                              <w:rPr>
                                <w:rFonts w:ascii="Courier New"/>
                                <w:sz w:val="18"/>
                              </w:rPr>
                            </w:pPr>
                            <w:r>
                              <w:rPr>
                                <w:rFonts w:ascii="Courier New"/>
                                <w:sz w:val="18"/>
                              </w:rPr>
                              <w:t>&lt;asmstatuses count="4" limit="1000" offset="0" query="?format=brief" totalcount="4"&gt;</w:t>
                            </w:r>
                          </w:p>
                          <w:p w14:paraId="7D531844" w14:textId="77777777" w:rsidR="007D1F60" w:rsidRDefault="007D1F60">
                            <w:pPr>
                              <w:spacing w:before="120"/>
                              <w:ind w:left="460"/>
                              <w:rPr>
                                <w:rFonts w:ascii="Courier New"/>
                                <w:sz w:val="18"/>
                              </w:rPr>
                            </w:pPr>
                            <w:r>
                              <w:rPr>
                                <w:rFonts w:ascii="Courier New"/>
                                <w:sz w:val="18"/>
                              </w:rPr>
                              <w:t>&lt;asmstatus&gt;</w:t>
                            </w:r>
                          </w:p>
                          <w:p w14:paraId="77D6EBE6" w14:textId="77777777" w:rsidR="007D1F60" w:rsidRDefault="007D1F60">
                            <w:pPr>
                              <w:spacing w:before="121"/>
                              <w:ind w:left="892"/>
                              <w:rPr>
                                <w:rFonts w:ascii="Courier New"/>
                                <w:sz w:val="18"/>
                              </w:rPr>
                            </w:pPr>
                            <w:r>
                              <w:rPr>
                                <w:rFonts w:ascii="Courier New"/>
                                <w:sz w:val="18"/>
                              </w:rPr>
                              <w:t>&lt;link href="https://augusta1.dr.avaya.com/ASM/ws/asmstatuses/1" rel="reference"/&gt;</w:t>
                            </w:r>
                          </w:p>
                          <w:p w14:paraId="0B24D8DC" w14:textId="77777777" w:rsidR="007D1F60" w:rsidRDefault="007D1F60">
                            <w:pPr>
                              <w:spacing w:before="120"/>
                              <w:ind w:left="460"/>
                              <w:rPr>
                                <w:rFonts w:ascii="Courier New"/>
                                <w:sz w:val="18"/>
                              </w:rPr>
                            </w:pPr>
                            <w:r>
                              <w:rPr>
                                <w:rFonts w:ascii="Courier New"/>
                                <w:sz w:val="18"/>
                              </w:rPr>
                              <w:t>&lt;/asmstatus&gt;</w:t>
                            </w:r>
                          </w:p>
                          <w:p w14:paraId="1FA01E9B" w14:textId="77777777" w:rsidR="007D1F60" w:rsidRDefault="007D1F60">
                            <w:pPr>
                              <w:spacing w:before="120"/>
                              <w:ind w:left="460"/>
                              <w:rPr>
                                <w:rFonts w:ascii="Courier New"/>
                                <w:sz w:val="18"/>
                              </w:rPr>
                            </w:pPr>
                            <w:r>
                              <w:rPr>
                                <w:rFonts w:ascii="Courier New"/>
                                <w:sz w:val="18"/>
                              </w:rPr>
                              <w:t>&lt;asmstatus&gt;</w:t>
                            </w:r>
                          </w:p>
                          <w:p w14:paraId="5CC2DA00" w14:textId="77777777" w:rsidR="007D1F60" w:rsidRDefault="007D1F60">
                            <w:pPr>
                              <w:spacing w:before="120"/>
                              <w:ind w:left="892"/>
                              <w:rPr>
                                <w:rFonts w:ascii="Courier New"/>
                                <w:sz w:val="18"/>
                              </w:rPr>
                            </w:pPr>
                            <w:r>
                              <w:rPr>
                                <w:rFonts w:ascii="Courier New"/>
                                <w:sz w:val="18"/>
                              </w:rPr>
                              <w:t>&lt;link href="https://augusta1.dr.avaya.com/ASM/ws/asmstatuses/2" rel="reference"/&gt;</w:t>
                            </w:r>
                          </w:p>
                          <w:p w14:paraId="3A322CF5" w14:textId="77777777" w:rsidR="007D1F60" w:rsidRDefault="007D1F60">
                            <w:pPr>
                              <w:spacing w:before="120"/>
                              <w:ind w:left="460"/>
                              <w:rPr>
                                <w:rFonts w:ascii="Courier New"/>
                                <w:sz w:val="18"/>
                              </w:rPr>
                            </w:pPr>
                            <w:r>
                              <w:rPr>
                                <w:rFonts w:ascii="Courier New"/>
                                <w:sz w:val="18"/>
                              </w:rPr>
                              <w:t>&lt;/asmstatus&gt;</w:t>
                            </w:r>
                          </w:p>
                          <w:p w14:paraId="31F38F9E" w14:textId="77777777" w:rsidR="007D1F60" w:rsidRDefault="007D1F60">
                            <w:pPr>
                              <w:spacing w:before="121"/>
                              <w:ind w:left="460"/>
                              <w:rPr>
                                <w:rFonts w:ascii="Courier New"/>
                                <w:sz w:val="18"/>
                              </w:rPr>
                            </w:pPr>
                            <w:r>
                              <w:rPr>
                                <w:rFonts w:ascii="Courier New"/>
                                <w:sz w:val="18"/>
                              </w:rPr>
                              <w:t>&lt;asmstatus&gt;</w:t>
                            </w:r>
                          </w:p>
                          <w:p w14:paraId="67D9675A" w14:textId="77777777" w:rsidR="007D1F60" w:rsidRDefault="007D1F60">
                            <w:pPr>
                              <w:spacing w:before="120"/>
                              <w:ind w:left="892"/>
                              <w:rPr>
                                <w:rFonts w:ascii="Courier New"/>
                                <w:sz w:val="18"/>
                              </w:rPr>
                            </w:pPr>
                            <w:r>
                              <w:rPr>
                                <w:rFonts w:ascii="Courier New"/>
                                <w:sz w:val="18"/>
                              </w:rPr>
                              <w:t>&lt;link href="https://augusta1.dr.avaya.com/ASM/ws/asmstatuses/3" rel="reference"/&gt;</w:t>
                            </w:r>
                          </w:p>
                          <w:p w14:paraId="1A5EE86D" w14:textId="77777777" w:rsidR="007D1F60" w:rsidRDefault="007D1F60">
                            <w:pPr>
                              <w:spacing w:before="120"/>
                              <w:ind w:left="460"/>
                              <w:rPr>
                                <w:rFonts w:ascii="Courier New"/>
                                <w:sz w:val="18"/>
                              </w:rPr>
                            </w:pPr>
                            <w:r>
                              <w:rPr>
                                <w:rFonts w:ascii="Courier New"/>
                                <w:sz w:val="18"/>
                              </w:rPr>
                              <w:t>&lt;/asmstatus&gt;</w:t>
                            </w:r>
                          </w:p>
                          <w:p w14:paraId="46075352" w14:textId="77777777" w:rsidR="007D1F60" w:rsidRDefault="007D1F60">
                            <w:pPr>
                              <w:spacing w:before="120"/>
                              <w:ind w:left="460"/>
                              <w:rPr>
                                <w:rFonts w:ascii="Courier New"/>
                                <w:sz w:val="18"/>
                              </w:rPr>
                            </w:pPr>
                            <w:r>
                              <w:rPr>
                                <w:rFonts w:ascii="Courier New"/>
                                <w:sz w:val="18"/>
                              </w:rPr>
                              <w:t>&lt;asmstatus&gt;</w:t>
                            </w:r>
                          </w:p>
                          <w:p w14:paraId="221453B2" w14:textId="77777777" w:rsidR="007D1F60" w:rsidRDefault="007D1F60">
                            <w:pPr>
                              <w:spacing w:before="120"/>
                              <w:ind w:left="892"/>
                              <w:rPr>
                                <w:rFonts w:ascii="Courier New"/>
                                <w:sz w:val="18"/>
                              </w:rPr>
                            </w:pPr>
                            <w:r>
                              <w:rPr>
                                <w:rFonts w:ascii="Courier New"/>
                                <w:sz w:val="18"/>
                              </w:rPr>
                              <w:t>&lt;link href="https://augusta1.dr.avaya.com/ASM/ws/asmstatuses/4" rel="reference"/&gt;</w:t>
                            </w:r>
                          </w:p>
                          <w:p w14:paraId="00DBA484" w14:textId="77777777" w:rsidR="007D1F60" w:rsidRDefault="007D1F60">
                            <w:pPr>
                              <w:spacing w:before="120"/>
                              <w:ind w:left="460"/>
                              <w:rPr>
                                <w:rFonts w:ascii="Courier New"/>
                                <w:sz w:val="18"/>
                              </w:rPr>
                            </w:pPr>
                            <w:r>
                              <w:rPr>
                                <w:rFonts w:ascii="Courier New"/>
                                <w:sz w:val="18"/>
                              </w:rPr>
                              <w:t>&lt;/asmstatus&gt;</w:t>
                            </w:r>
                          </w:p>
                          <w:p w14:paraId="05430F0F" w14:textId="77777777" w:rsidR="007D1F60" w:rsidRDefault="007D1F60">
                            <w:pPr>
                              <w:spacing w:before="123"/>
                              <w:ind w:left="28"/>
                              <w:rPr>
                                <w:rFonts w:ascii="Courier New"/>
                                <w:sz w:val="18"/>
                              </w:rPr>
                            </w:pPr>
                            <w:r>
                              <w:rPr>
                                <w:rFonts w:ascii="Courier New"/>
                                <w:sz w:val="18"/>
                              </w:rPr>
                              <w:t>&lt;/asmstatuses&gt;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AEB343" id="Text Box 115" o:spid="_x0000_s1049" type="#_x0000_t202" style="position:absolute;margin-left:70.6pt;margin-top:6.4pt;width:488.95pt;height:243.45pt;z-index:-251542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" fillcolor="#f1f1f1" stroked="f">
                <v:textbox inset="0,0,0,0">
                  <w:txbxContent>
                    <w:p w:rsidR="007D1F60" w:rsidRDefault="007D1F60">
                      <w:pPr>
                        <w:spacing w:before="23"/>
                        <w:ind w:left="136"/>
                        <w:rPr>
                          <w:rFonts w:ascii="Courier New"/>
                          <w:sz w:val="18"/>
                        </w:rPr>
                      </w:pPr>
                      <w:r>
                        <w:rPr>
                          <w:rFonts w:ascii="Courier New"/>
                          <w:sz w:val="18"/>
                        </w:rPr>
                        <w:t>&lt;?xml version="1.0" encoding="UTF-8" standalone="yes"?&gt;</w:t>
                      </w:r>
                    </w:p>
                    <w:p w:rsidR="007D1F60" w:rsidRDefault="007D1F60">
                      <w:pPr>
                        <w:spacing w:before="117"/>
                        <w:ind w:left="28"/>
                        <w:rPr>
                          <w:rFonts w:ascii="Courier New"/>
                          <w:sz w:val="18"/>
                        </w:rPr>
                      </w:pPr>
                      <w:r>
                        <w:rPr>
                          <w:rFonts w:ascii="Courier New"/>
                          <w:sz w:val="18"/>
                        </w:rPr>
                        <w:t>&lt;asmstatuses count="4" limit="1000" offset="0" query="?format=brief" totalcount="4"&gt;</w:t>
                      </w:r>
                    </w:p>
                    <w:p w:rsidR="007D1F60" w:rsidRDefault="007D1F60">
                      <w:pPr>
                        <w:spacing w:before="120"/>
                        <w:ind w:left="460"/>
                        <w:rPr>
                          <w:rFonts w:ascii="Courier New"/>
                          <w:sz w:val="18"/>
                        </w:rPr>
                      </w:pPr>
                      <w:r>
                        <w:rPr>
                          <w:rFonts w:ascii="Courier New"/>
                          <w:sz w:val="18"/>
                        </w:rPr>
                        <w:t>&lt;asmstatus&gt;</w:t>
                      </w:r>
                    </w:p>
                    <w:p w:rsidR="007D1F60" w:rsidRDefault="007D1F60">
                      <w:pPr>
                        <w:spacing w:before="121"/>
                        <w:ind w:left="892"/>
                        <w:rPr>
                          <w:rFonts w:ascii="Courier New"/>
                          <w:sz w:val="18"/>
                        </w:rPr>
                      </w:pPr>
                      <w:r>
                        <w:rPr>
                          <w:rFonts w:ascii="Courier New"/>
                          <w:sz w:val="18"/>
                        </w:rPr>
                        <w:t>&lt;link href="https://augusta1.dr.avaya.com/ASM/ws/asmstatuses/1" rel="reference"/&gt;</w:t>
                      </w:r>
                    </w:p>
                    <w:p w:rsidR="007D1F60" w:rsidRDefault="007D1F60">
                      <w:pPr>
                        <w:spacing w:before="120"/>
                        <w:ind w:left="460"/>
                        <w:rPr>
                          <w:rFonts w:ascii="Courier New"/>
                          <w:sz w:val="18"/>
                        </w:rPr>
                      </w:pPr>
                      <w:r>
                        <w:rPr>
                          <w:rFonts w:ascii="Courier New"/>
                          <w:sz w:val="18"/>
                        </w:rPr>
                        <w:t>&lt;/asmstatus&gt;</w:t>
                      </w:r>
                    </w:p>
                    <w:p w:rsidR="007D1F60" w:rsidRDefault="007D1F60">
                      <w:pPr>
                        <w:spacing w:before="120"/>
                        <w:ind w:left="460"/>
                        <w:rPr>
                          <w:rFonts w:ascii="Courier New"/>
                          <w:sz w:val="18"/>
                        </w:rPr>
                      </w:pPr>
                      <w:r>
                        <w:rPr>
                          <w:rFonts w:ascii="Courier New"/>
                          <w:sz w:val="18"/>
                        </w:rPr>
                        <w:t>&lt;asmstatus&gt;</w:t>
                      </w:r>
                    </w:p>
                    <w:p w:rsidR="007D1F60" w:rsidRDefault="007D1F60">
                      <w:pPr>
                        <w:spacing w:before="120"/>
                        <w:ind w:left="892"/>
                        <w:rPr>
                          <w:rFonts w:ascii="Courier New"/>
                          <w:sz w:val="18"/>
                        </w:rPr>
                      </w:pPr>
                      <w:r>
                        <w:rPr>
                          <w:rFonts w:ascii="Courier New"/>
                          <w:sz w:val="18"/>
                        </w:rPr>
                        <w:t>&lt;link href="https://augusta1.dr.avaya.com/ASM/ws/asmstatuses/2" rel="reference"/&gt;</w:t>
                      </w:r>
                    </w:p>
                    <w:p w:rsidR="007D1F60" w:rsidRDefault="007D1F60">
                      <w:pPr>
                        <w:spacing w:before="120"/>
                        <w:ind w:left="460"/>
                        <w:rPr>
                          <w:rFonts w:ascii="Courier New"/>
                          <w:sz w:val="18"/>
                        </w:rPr>
                      </w:pPr>
                      <w:r>
                        <w:rPr>
                          <w:rFonts w:ascii="Courier New"/>
                          <w:sz w:val="18"/>
                        </w:rPr>
                        <w:t>&lt;/asmstatus&gt;</w:t>
                      </w:r>
                    </w:p>
                    <w:p w:rsidR="007D1F60" w:rsidRDefault="007D1F60">
                      <w:pPr>
                        <w:spacing w:before="121"/>
                        <w:ind w:left="460"/>
                        <w:rPr>
                          <w:rFonts w:ascii="Courier New"/>
                          <w:sz w:val="18"/>
                        </w:rPr>
                      </w:pPr>
                      <w:r>
                        <w:rPr>
                          <w:rFonts w:ascii="Courier New"/>
                          <w:sz w:val="18"/>
                        </w:rPr>
                        <w:t>&lt;asmstatus&gt;</w:t>
                      </w:r>
                    </w:p>
                    <w:p w:rsidR="007D1F60" w:rsidRDefault="007D1F60">
                      <w:pPr>
                        <w:spacing w:before="120"/>
                        <w:ind w:left="892"/>
                        <w:rPr>
                          <w:rFonts w:ascii="Courier New"/>
                          <w:sz w:val="18"/>
                        </w:rPr>
                      </w:pPr>
                      <w:r>
                        <w:rPr>
                          <w:rFonts w:ascii="Courier New"/>
                          <w:sz w:val="18"/>
                        </w:rPr>
                        <w:t>&lt;link href="https://augusta1.dr.avaya.com/ASM/ws/asmstatuses/3" rel="reference"/&gt;</w:t>
                      </w:r>
                    </w:p>
                    <w:p w:rsidR="007D1F60" w:rsidRDefault="007D1F60">
                      <w:pPr>
                        <w:spacing w:before="120"/>
                        <w:ind w:left="460"/>
                        <w:rPr>
                          <w:rFonts w:ascii="Courier New"/>
                          <w:sz w:val="18"/>
                        </w:rPr>
                      </w:pPr>
                      <w:r>
                        <w:rPr>
                          <w:rFonts w:ascii="Courier New"/>
                          <w:sz w:val="18"/>
                        </w:rPr>
                        <w:t>&lt;/asmstatus&gt;</w:t>
                      </w:r>
                    </w:p>
                    <w:p w:rsidR="007D1F60" w:rsidRDefault="007D1F60">
                      <w:pPr>
                        <w:spacing w:before="120"/>
                        <w:ind w:left="460"/>
                        <w:rPr>
                          <w:rFonts w:ascii="Courier New"/>
                          <w:sz w:val="18"/>
                        </w:rPr>
                      </w:pPr>
                      <w:r>
                        <w:rPr>
                          <w:rFonts w:ascii="Courier New"/>
                          <w:sz w:val="18"/>
                        </w:rPr>
                        <w:t>&lt;asmstatus&gt;</w:t>
                      </w:r>
                    </w:p>
                    <w:p w:rsidR="007D1F60" w:rsidRDefault="007D1F60">
                      <w:pPr>
                        <w:spacing w:before="120"/>
                        <w:ind w:left="892"/>
                        <w:rPr>
                          <w:rFonts w:ascii="Courier New"/>
                          <w:sz w:val="18"/>
                        </w:rPr>
                      </w:pPr>
                      <w:r>
                        <w:rPr>
                          <w:rFonts w:ascii="Courier New"/>
                          <w:sz w:val="18"/>
                        </w:rPr>
                        <w:t>&lt;link href="https://augusta1.dr.avaya.com/ASM/ws/asmstatuses/4" rel="reference"/&gt;</w:t>
                      </w:r>
                    </w:p>
                    <w:p w:rsidR="007D1F60" w:rsidRDefault="007D1F60">
                      <w:pPr>
                        <w:spacing w:before="120"/>
                        <w:ind w:left="460"/>
                        <w:rPr>
                          <w:rFonts w:ascii="Courier New"/>
                          <w:sz w:val="18"/>
                        </w:rPr>
                      </w:pPr>
                      <w:r>
                        <w:rPr>
                          <w:rFonts w:ascii="Courier New"/>
                          <w:sz w:val="18"/>
                        </w:rPr>
                        <w:t>&lt;/asmstatus&gt;</w:t>
                      </w:r>
                    </w:p>
                    <w:p w:rsidR="007D1F60" w:rsidRDefault="007D1F60">
                      <w:pPr>
                        <w:spacing w:before="123"/>
                        <w:ind w:left="28"/>
                        <w:rPr>
                          <w:rFonts w:ascii="Courier New"/>
                          <w:sz w:val="18"/>
                        </w:rPr>
                      </w:pPr>
                      <w:r>
                        <w:rPr>
                          <w:rFonts w:ascii="Courier New"/>
                          <w:sz w:val="18"/>
                        </w:rPr>
                        <w:t>&lt;/asmstatuses&gt;</w:t>
                      </w:r>
                    </w:p>
                  </w:txbxContent>
                </v:textbox>
                <w10:wrap type="topAndBottom" anchorx="page"/>
              </v:shape>
            </w:pict>
          </mc:Fallback>
        </mc:AlternateContent>
      </w:r>
      <w:r>
        <w:rPr>
          <w:noProof/>
        </w:rPr>
        <mc:AlternateContent>
          <mc:Choice Requires="wps">
            <w:drawing>
              <wp:anchor distT="0" distB="0" distL="114300" distR="114300" simplePos="0" relativeHeight="251876352" behindDoc="0" locked="0" layoutInCell="1" allowOverlap="1" wp14:anchorId="43733C2F" wp14:editId="36D8BB54">
                <wp:simplePos x="0" y="0"/>
                <wp:positionH relativeFrom="page">
                  <wp:posOffset>896620</wp:posOffset>
                </wp:positionH>
                <wp:positionV relativeFrom="page">
                  <wp:posOffset>4819650</wp:posOffset>
                </wp:positionV>
                <wp:extent cx="6209665" cy="0"/>
                <wp:effectExtent l="0" t="0" r="0" b="0"/>
                <wp:wrapNone/>
                <wp:docPr id="257" name="Line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C67F9B" id="Line 309" o:spid="_x0000_s1026" style="position:absolute;z-index:25187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379.5pt" to="559.55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" strokeweight=".24pt">
                <w10:wrap anchorx="page" anchory="page"/>
              </v:line>
            </w:pict>
          </mc:Fallback>
        </mc:AlternateContent>
      </w:r>
    </w:p>
    <w:p w14:paraId="4F182CE9" w14:textId="77777777" w:rsidR="00954357" w:rsidRDefault="00954357">
      <w:pPr>
        <w:rPr>
          <w:sz w:val="8"/>
        </w:rPr>
        <w:sectPr w:rsidR="00954357" w:rsidSect="00253203">
          <w:headerReference w:type="default" r:id="rId56"/>
          <w:footerReference w:type="default" r:id="rId57"/>
          <w:pgSz w:w="12240" w:h="15840"/>
          <w:pgMar w:top="1440" w:right="1440" w:bottom="1440" w:left="1440" w:header="883" w:footer="720" w:gutter="0"/>
          <w:cols w:space="720"/>
          <w:docGrid w:linePitch="299"/>
        </w:sectPr>
      </w:pPr>
    </w:p>
    <w:p w14:paraId="6D7FD5B0" w14:textId="77777777" w:rsidR="00954357" w:rsidRDefault="00954357">
      <w:pPr>
        <w:pStyle w:val="BodyText"/>
        <w:rPr>
          <w:sz w:val="20"/>
        </w:rPr>
      </w:pPr>
    </w:p>
    <w:p w14:paraId="5C35A21E" w14:textId="77777777" w:rsidR="00954357" w:rsidRDefault="00954357">
      <w:pPr>
        <w:pStyle w:val="BodyText"/>
        <w:rPr>
          <w:sz w:val="20"/>
        </w:rPr>
      </w:pPr>
    </w:p>
    <w:bookmarkStart w:id="127" w:name="_Toc71048195"/>
    <w:bookmarkStart w:id="128" w:name="_Toc71048285"/>
    <w:bookmarkStart w:id="129" w:name="_Toc151555543"/>
    <w:p w14:paraId="1099495E" w14:textId="77777777" w:rsidR="00954357" w:rsidRPr="003E0C97" w:rsidRDefault="005D1EB8" w:rsidP="003A446E">
      <w:pPr>
        <w:pStyle w:val="Heading1"/>
        <w:rPr>
          <w:rFonts w:asciiTheme="minorHAnsi" w:hAnsiTheme="minorHAnsi" w:cstheme="minorHAnsi"/>
        </w:rPr>
      </w:pPr>
      <w:r>
        <w:rPr>
          <w:rFonts w:asciiTheme="minorHAnsi" w:hAnsiTheme="minorHAnsi" w:cstheme="minorHAnsi"/>
          <w:noProof/>
        </w:rPr>
        <mc:AlternateContent>
          <mc:Choice Requires="wps">
            <w:drawing>
              <wp:anchor distT="0" distB="0" distL="0" distR="0" simplePos="0" relativeHeight="251777024" behindDoc="1" locked="0" layoutInCell="1" allowOverlap="1" wp14:anchorId="339760B4" wp14:editId="5165B567">
                <wp:simplePos x="0" y="0"/>
                <wp:positionH relativeFrom="page">
                  <wp:posOffset>896620</wp:posOffset>
                </wp:positionH>
                <wp:positionV relativeFrom="paragraph">
                  <wp:posOffset>984250</wp:posOffset>
                </wp:positionV>
                <wp:extent cx="6209665" cy="1270"/>
                <wp:effectExtent l="0" t="0" r="0" b="0"/>
                <wp:wrapTopAndBottom/>
                <wp:docPr id="256" name="Freeform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182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B1BEB" id="Freeform 114" o:spid="_x0000_s1026" style="position:absolute;margin-left:70.6pt;margin-top:77.5pt;width:488.95pt;height:.1pt;z-index:-251539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" path="m,l9779,e" filled="f" strokeweight="1.44pt">
                <v:path arrowok="t" o:connecttype="custom" o:connectlocs="0,0;6209665,0" o:connectangles="0,0"/>
                <w10:wrap type="topAndBottom" anchorx="page"/>
              </v:shape>
            </w:pict>
          </mc:Fallback>
        </mc:AlternateContent>
      </w:r>
      <w:r w:rsidR="00DD1A20" w:rsidRPr="003E0C97">
        <w:rPr>
          <w:rFonts w:asciiTheme="minorHAnsi" w:hAnsiTheme="minorHAnsi" w:cstheme="minorHAnsi"/>
        </w:rPr>
        <w:t>Chapter</w:t>
      </w:r>
      <w:r w:rsidR="00DD1A20" w:rsidRPr="003E0C97">
        <w:rPr>
          <w:rFonts w:asciiTheme="minorHAnsi" w:hAnsiTheme="minorHAnsi" w:cstheme="minorHAnsi"/>
          <w:spacing w:val="-3"/>
        </w:rPr>
        <w:t xml:space="preserve"> </w:t>
      </w:r>
      <w:r w:rsidR="003A446E" w:rsidRPr="003E0C97">
        <w:rPr>
          <w:rFonts w:asciiTheme="minorHAnsi" w:hAnsiTheme="minorHAnsi" w:cstheme="minorHAnsi"/>
        </w:rPr>
        <w:t>4</w:t>
      </w:r>
      <w:r w:rsidR="00DD1A20" w:rsidRPr="003E0C97">
        <w:rPr>
          <w:rFonts w:asciiTheme="minorHAnsi" w:hAnsiTheme="minorHAnsi" w:cstheme="minorHAnsi"/>
        </w:rPr>
        <w:t>:</w:t>
      </w:r>
      <w:r w:rsidR="00DD1A20" w:rsidRPr="003E0C97">
        <w:rPr>
          <w:rFonts w:asciiTheme="minorHAnsi" w:hAnsiTheme="minorHAnsi" w:cstheme="minorHAnsi"/>
        </w:rPr>
        <w:tab/>
        <w:t>Registration Status and AST Device</w:t>
      </w:r>
      <w:r w:rsidR="00DD1A20" w:rsidRPr="003E0C97">
        <w:rPr>
          <w:rFonts w:asciiTheme="minorHAnsi" w:hAnsiTheme="minorHAnsi" w:cstheme="minorHAnsi"/>
          <w:spacing w:val="-3"/>
        </w:rPr>
        <w:t xml:space="preserve"> </w:t>
      </w:r>
      <w:r w:rsidR="00DD1A20" w:rsidRPr="003E0C97">
        <w:rPr>
          <w:rFonts w:asciiTheme="minorHAnsi" w:hAnsiTheme="minorHAnsi" w:cstheme="minorHAnsi"/>
        </w:rPr>
        <w:t>Notifications</w:t>
      </w:r>
      <w:bookmarkEnd w:id="127"/>
      <w:bookmarkEnd w:id="128"/>
      <w:bookmarkEnd w:id="129"/>
    </w:p>
    <w:p w14:paraId="63A06746" w14:textId="77777777" w:rsidR="00954357" w:rsidRPr="003E0C97" w:rsidRDefault="00954357">
      <w:pPr>
        <w:pStyle w:val="BodyText"/>
        <w:spacing w:before="8"/>
        <w:rPr>
          <w:rFonts w:asciiTheme="minorHAnsi" w:hAnsiTheme="minorHAnsi" w:cstheme="minorHAnsi"/>
          <w:b/>
          <w:sz w:val="29"/>
        </w:rPr>
      </w:pPr>
    </w:p>
    <w:p w14:paraId="1BA6D740" w14:textId="77777777" w:rsidR="00954357" w:rsidRPr="003E0C97" w:rsidRDefault="00DD1A20">
      <w:pPr>
        <w:pStyle w:val="Heading2"/>
        <w:spacing w:before="101" w:after="21"/>
        <w:rPr>
          <w:rFonts w:asciiTheme="minorHAnsi" w:hAnsiTheme="minorHAnsi" w:cstheme="minorHAnsi"/>
          <w:u w:val="none"/>
        </w:rPr>
      </w:pPr>
      <w:bookmarkStart w:id="130" w:name="_Toc71048196"/>
      <w:bookmarkStart w:id="131" w:name="_Toc71048286"/>
      <w:bookmarkStart w:id="132" w:name="_Toc151555544"/>
      <w:r w:rsidRPr="003E0C97">
        <w:rPr>
          <w:rFonts w:asciiTheme="minorHAnsi" w:hAnsiTheme="minorHAnsi" w:cstheme="minorHAnsi"/>
          <w:u w:val="none"/>
        </w:rPr>
        <w:t>SIP User Registrations</w:t>
      </w:r>
      <w:bookmarkEnd w:id="130"/>
      <w:bookmarkEnd w:id="131"/>
      <w:bookmarkEnd w:id="132"/>
    </w:p>
    <w:p w14:paraId="6A9C7E86" w14:textId="77777777" w:rsidR="00954357" w:rsidRPr="003E0C97" w:rsidRDefault="005D1EB8">
      <w:pPr>
        <w:pStyle w:val="BodyText"/>
        <w:spacing w:line="20" w:lineRule="exact"/>
        <w:ind w:left="268"/>
        <w:rPr>
          <w:rFonts w:asciiTheme="minorHAnsi" w:hAnsiTheme="minorHAnsi" w:cstheme="minorHAnsi"/>
          <w:sz w:val="2"/>
        </w:rPr>
      </w:pPr>
      <w:r>
        <w:rPr>
          <w:rFonts w:asciiTheme="minorHAnsi" w:hAnsiTheme="minorHAnsi" w:cstheme="minorHAnsi"/>
          <w:noProof/>
          <w:sz w:val="2"/>
        </w:rPr>
        <mc:AlternateContent>
          <mc:Choice Requires="wpg">
            <w:drawing>
              <wp:inline distT="0" distB="0" distL="0" distR="0" wp14:anchorId="45ED0C5B" wp14:editId="31FFD407">
                <wp:extent cx="6209665" cy="3175"/>
                <wp:effectExtent l="9525" t="9525" r="10160" b="6350"/>
                <wp:docPr id="254"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255" name="Line 113"/>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23F434B" id="Group 112"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">
                <v:line id="Line 113"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" strokeweight=".24pt"/>
                <w10:anchorlock/>
              </v:group>
            </w:pict>
          </mc:Fallback>
        </mc:AlternateContent>
      </w:r>
    </w:p>
    <w:p w14:paraId="10AED770" w14:textId="77777777" w:rsidR="00954357" w:rsidRPr="003E0C97" w:rsidRDefault="00954357">
      <w:pPr>
        <w:pStyle w:val="BodyText"/>
        <w:spacing w:before="3"/>
        <w:rPr>
          <w:rFonts w:asciiTheme="minorHAnsi" w:hAnsiTheme="minorHAnsi" w:cstheme="minorHAnsi"/>
          <w:b/>
          <w:sz w:val="16"/>
        </w:rPr>
      </w:pPr>
    </w:p>
    <w:p w14:paraId="1E8BA7BA" w14:textId="77777777" w:rsidR="00954357" w:rsidRPr="003E0C97" w:rsidRDefault="00DD1A20">
      <w:pPr>
        <w:pStyle w:val="Heading3"/>
        <w:rPr>
          <w:rFonts w:asciiTheme="minorHAnsi" w:hAnsiTheme="minorHAnsi" w:cstheme="minorHAnsi"/>
        </w:rPr>
      </w:pPr>
      <w:bookmarkStart w:id="133" w:name="_Toc71048197"/>
      <w:bookmarkStart w:id="134" w:name="_Toc71048287"/>
      <w:bookmarkStart w:id="135" w:name="_Toc151555545"/>
      <w:r w:rsidRPr="003E0C97">
        <w:rPr>
          <w:rFonts w:asciiTheme="minorHAnsi" w:hAnsiTheme="minorHAnsi" w:cstheme="minorHAnsi"/>
        </w:rPr>
        <w:t>Registration data</w:t>
      </w:r>
      <w:bookmarkEnd w:id="133"/>
      <w:bookmarkEnd w:id="134"/>
      <w:bookmarkEnd w:id="135"/>
    </w:p>
    <w:p w14:paraId="6EAE3B59" w14:textId="77777777" w:rsidR="00954357" w:rsidRDefault="00954357">
      <w:pPr>
        <w:pStyle w:val="BodyText"/>
        <w:spacing w:before="6"/>
        <w:rPr>
          <w:rFonts w:ascii="Cambria"/>
          <w:b/>
          <w:sz w:val="15"/>
        </w:rPr>
      </w:pPr>
    </w:p>
    <w:p w14:paraId="2D27A8B0" w14:textId="77777777" w:rsidR="00954357" w:rsidRDefault="00DD1A20">
      <w:pPr>
        <w:pStyle w:val="BodyText"/>
        <w:spacing w:before="56"/>
        <w:ind w:left="300" w:right="295"/>
      </w:pPr>
      <w:r>
        <w:t>This registration data is retrieved from the same System Manager cache that supports the User Registration GUI. Therefore, you must view the data and the associated documentation to understand the semantics of the data.</w:t>
      </w:r>
    </w:p>
    <w:p w14:paraId="657F3C61" w14:textId="77777777" w:rsidR="00954357" w:rsidRDefault="00DD1A20">
      <w:pPr>
        <w:pStyle w:val="BodyText"/>
        <w:spacing w:before="121"/>
        <w:ind w:left="300" w:right="260"/>
      </w:pPr>
      <w:r>
        <w:t>A record is presented for all users even when there is no active registration for a user. This is called a "place holder" record. It is primarily filled with a SM Communication Profile administration of a user. When a device registration occurs for a user, the place holder record is then replaced with a more complete data set representing an active SIP registration. As a user can have multiple SIP device registrations, a new registration record is added for each device.</w:t>
      </w:r>
    </w:p>
    <w:p w14:paraId="5D3C4A46" w14:textId="77777777" w:rsidR="00954357" w:rsidRDefault="00DD1A20">
      <w:pPr>
        <w:pStyle w:val="BodyText"/>
        <w:spacing w:before="121"/>
        <w:ind w:left="300" w:right="321"/>
      </w:pPr>
      <w:r>
        <w:t>Each device can register with multiple SMs for a single SIP registration. To determine if the record represents an active registration, the primReg, secReg, survReg field values must be checked and one of them should be "true". Alternatively, the &lt;controller&gt; element, which indicates the Session Manager that is the active controller, must be non-empty.</w:t>
      </w:r>
    </w:p>
    <w:p w14:paraId="6CFA54FD" w14:textId="77777777" w:rsidR="00954357" w:rsidRDefault="00DD1A20">
      <w:pPr>
        <w:pStyle w:val="BodyText"/>
        <w:spacing w:before="119"/>
        <w:ind w:left="300" w:right="667"/>
        <w:jc w:val="both"/>
      </w:pPr>
      <w:r>
        <w:t>When a data item is displayed by three dashes (---) on the GUI, this indicates that the value is either not applicable or cannot be retrieved. This is mapped to null values within the REST data model. Null valued elements do not appear in response body content.</w:t>
      </w:r>
    </w:p>
    <w:p w14:paraId="5A9B6DE3" w14:textId="77777777" w:rsidR="00954357" w:rsidRDefault="00954357">
      <w:pPr>
        <w:pStyle w:val="BodyText"/>
        <w:rPr>
          <w:sz w:val="20"/>
        </w:rPr>
      </w:pPr>
    </w:p>
    <w:p w14:paraId="17D38099" w14:textId="77777777" w:rsidR="00954357" w:rsidRDefault="005D1EB8">
      <w:pPr>
        <w:pStyle w:val="BodyText"/>
        <w:spacing w:before="5"/>
        <w:rPr>
          <w:sz w:val="16"/>
        </w:rPr>
      </w:pPr>
      <w:r>
        <w:rPr>
          <w:noProof/>
        </w:rPr>
        <mc:AlternateContent>
          <mc:Choice Requires="wps">
            <w:drawing>
              <wp:anchor distT="0" distB="0" distL="0" distR="0" simplePos="0" relativeHeight="251780096" behindDoc="1" locked="0" layoutInCell="1" allowOverlap="1" wp14:anchorId="3E75E9A2" wp14:editId="4C90C491">
                <wp:simplePos x="0" y="0"/>
                <wp:positionH relativeFrom="page">
                  <wp:posOffset>896620</wp:posOffset>
                </wp:positionH>
                <wp:positionV relativeFrom="paragraph">
                  <wp:posOffset>154305</wp:posOffset>
                </wp:positionV>
                <wp:extent cx="6209665" cy="1270"/>
                <wp:effectExtent l="0" t="0" r="0" b="0"/>
                <wp:wrapTopAndBottom/>
                <wp:docPr id="253" name="Freeform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F09D6" id="Freeform 110" o:spid="_x0000_s1026" style="position:absolute;margin-left:70.6pt;margin-top:12.15pt;width:488.95pt;height:.1pt;z-index:-251536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" path="m,l9779,e" filled="f" strokeweight=".24pt">
                <v:path arrowok="t" o:connecttype="custom" o:connectlocs="0,0;6209665,0" o:connectangles="0,0"/>
                <w10:wrap type="topAndBottom" anchorx="page"/>
              </v:shape>
            </w:pict>
          </mc:Fallback>
        </mc:AlternateContent>
      </w:r>
    </w:p>
    <w:p w14:paraId="27F92CF9" w14:textId="77777777" w:rsidR="00954357" w:rsidRDefault="00DD1A20">
      <w:pPr>
        <w:pStyle w:val="Heading3"/>
        <w:jc w:val="both"/>
      </w:pPr>
      <w:bookmarkStart w:id="136" w:name="_Toc71048198"/>
      <w:bookmarkStart w:id="137" w:name="_Toc71048288"/>
      <w:bookmarkStart w:id="138" w:name="_Toc151555546"/>
      <w:r>
        <w:t>Registration keys</w:t>
      </w:r>
      <w:bookmarkEnd w:id="136"/>
      <w:bookmarkEnd w:id="137"/>
      <w:bookmarkEnd w:id="138"/>
    </w:p>
    <w:p w14:paraId="1D3F1990" w14:textId="77777777" w:rsidR="00954357" w:rsidRDefault="00954357">
      <w:pPr>
        <w:pStyle w:val="BodyText"/>
        <w:spacing w:before="8"/>
        <w:rPr>
          <w:rFonts w:ascii="Cambria"/>
          <w:b/>
          <w:sz w:val="15"/>
        </w:rPr>
      </w:pPr>
    </w:p>
    <w:p w14:paraId="18C45945" w14:textId="77777777" w:rsidR="003A7FCA" w:rsidRPr="0097701B" w:rsidRDefault="00DD1A20" w:rsidP="0097701B">
      <w:pPr>
        <w:pStyle w:val="BodyText"/>
        <w:spacing w:before="56"/>
        <w:ind w:left="300" w:right="316"/>
      </w:pPr>
      <w:r>
        <w:t xml:space="preserve">A registration key is a unique id that identifies a single SIP user registration within the system. The key must be treated as an "opaque" unique identifier by the REST client. This is a </w:t>
      </w:r>
      <w:r w:rsidR="00641D69">
        <w:t>server-side</w:t>
      </w:r>
      <w:r>
        <w:t xml:space="preserve"> generated value composed of "&lt;communication profile id&gt;_&lt;ip address&gt;_&lt;instance id&gt;"</w:t>
      </w:r>
    </w:p>
    <w:p w14:paraId="3FA16922" w14:textId="77777777" w:rsidR="00954357" w:rsidRDefault="00954357">
      <w:pPr>
        <w:pStyle w:val="BodyText"/>
        <w:spacing w:before="10"/>
        <w:rPr>
          <w:sz w:val="21"/>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79"/>
        <w:gridCol w:w="3229"/>
        <w:gridCol w:w="4390"/>
      </w:tblGrid>
      <w:tr w:rsidR="00954357" w14:paraId="0FCFEB6A" w14:textId="77777777" w:rsidTr="00303A5C">
        <w:trPr>
          <w:trHeight w:val="582"/>
          <w:tblHeader/>
        </w:trPr>
        <w:tc>
          <w:tcPr>
            <w:tcW w:w="2179" w:type="dxa"/>
            <w:shd w:val="clear" w:color="auto" w:fill="BEBEBE"/>
          </w:tcPr>
          <w:p w14:paraId="2E4B189E" w14:textId="77777777" w:rsidR="00954357" w:rsidRPr="009B001A" w:rsidRDefault="00DD1A20">
            <w:pPr>
              <w:pStyle w:val="TableParagraph"/>
              <w:spacing w:before="119"/>
              <w:ind w:left="654"/>
              <w:rPr>
                <w:rFonts w:ascii="Arial" w:hAnsi="Arial" w:cs="Arial"/>
                <w:b/>
                <w:sz w:val="24"/>
                <w:szCs w:val="24"/>
              </w:rPr>
            </w:pPr>
            <w:r w:rsidRPr="009B001A">
              <w:rPr>
                <w:rFonts w:ascii="Arial" w:hAnsi="Arial" w:cs="Arial"/>
                <w:b/>
                <w:sz w:val="24"/>
                <w:szCs w:val="24"/>
              </w:rPr>
              <w:t>Portion</w:t>
            </w:r>
          </w:p>
        </w:tc>
        <w:tc>
          <w:tcPr>
            <w:tcW w:w="3229" w:type="dxa"/>
            <w:tcBorders>
              <w:top w:val="single" w:sz="2" w:space="0" w:color="000000"/>
              <w:right w:val="single" w:sz="2" w:space="0" w:color="000000"/>
            </w:tcBorders>
            <w:shd w:val="clear" w:color="auto" w:fill="BEBEBE"/>
          </w:tcPr>
          <w:p w14:paraId="11FC2205" w14:textId="77777777" w:rsidR="00954357" w:rsidRPr="009B001A" w:rsidRDefault="00DD1A20">
            <w:pPr>
              <w:pStyle w:val="TableParagraph"/>
              <w:spacing w:before="119"/>
              <w:ind w:left="1262" w:right="1254"/>
              <w:jc w:val="center"/>
              <w:rPr>
                <w:rFonts w:ascii="Arial" w:hAnsi="Arial" w:cs="Arial"/>
                <w:b/>
                <w:sz w:val="24"/>
                <w:szCs w:val="24"/>
              </w:rPr>
            </w:pPr>
            <w:r w:rsidRPr="009B001A">
              <w:rPr>
                <w:rFonts w:ascii="Arial" w:hAnsi="Arial" w:cs="Arial"/>
                <w:b/>
                <w:sz w:val="24"/>
                <w:szCs w:val="24"/>
              </w:rPr>
              <w:t>Value</w:t>
            </w:r>
          </w:p>
        </w:tc>
        <w:tc>
          <w:tcPr>
            <w:tcW w:w="4390" w:type="dxa"/>
            <w:tcBorders>
              <w:top w:val="single" w:sz="2" w:space="0" w:color="000000"/>
              <w:left w:val="single" w:sz="2" w:space="0" w:color="000000"/>
              <w:right w:val="single" w:sz="2" w:space="0" w:color="000000"/>
            </w:tcBorders>
            <w:shd w:val="clear" w:color="auto" w:fill="BEBEBE"/>
          </w:tcPr>
          <w:p w14:paraId="10B1CB46" w14:textId="77777777" w:rsidR="00954357" w:rsidRPr="009B001A" w:rsidRDefault="00DD1A20" w:rsidP="00546A6A">
            <w:pPr>
              <w:pStyle w:val="TableParagraph"/>
              <w:spacing w:before="119"/>
              <w:ind w:left="1961" w:right="1711"/>
              <w:jc w:val="center"/>
              <w:rPr>
                <w:rFonts w:ascii="Arial" w:hAnsi="Arial" w:cs="Arial"/>
                <w:b/>
                <w:sz w:val="24"/>
                <w:szCs w:val="24"/>
              </w:rPr>
            </w:pPr>
            <w:r w:rsidRPr="009B001A">
              <w:rPr>
                <w:rFonts w:ascii="Arial" w:hAnsi="Arial" w:cs="Arial"/>
                <w:b/>
                <w:sz w:val="24"/>
                <w:szCs w:val="24"/>
              </w:rPr>
              <w:t>Note</w:t>
            </w:r>
          </w:p>
        </w:tc>
      </w:tr>
      <w:tr w:rsidR="00954357" w14:paraId="54BBCC81" w14:textId="77777777" w:rsidTr="00303A5C">
        <w:trPr>
          <w:trHeight w:val="731"/>
        </w:trPr>
        <w:tc>
          <w:tcPr>
            <w:tcW w:w="2179" w:type="dxa"/>
            <w:tcBorders>
              <w:left w:val="single" w:sz="2" w:space="0" w:color="000000"/>
              <w:bottom w:val="single" w:sz="2" w:space="0" w:color="000000"/>
            </w:tcBorders>
          </w:tcPr>
          <w:p w14:paraId="3686F0B7" w14:textId="77777777" w:rsidR="00954357" w:rsidRDefault="00DD1A20">
            <w:pPr>
              <w:pStyle w:val="TableParagraph"/>
              <w:spacing w:before="119"/>
              <w:ind w:left="110" w:right="94"/>
              <w:rPr>
                <w:sz w:val="20"/>
              </w:rPr>
            </w:pPr>
            <w:r>
              <w:rPr>
                <w:sz w:val="20"/>
              </w:rPr>
              <w:t>&lt;communication profile id&gt;</w:t>
            </w:r>
          </w:p>
        </w:tc>
        <w:tc>
          <w:tcPr>
            <w:tcW w:w="3229" w:type="dxa"/>
          </w:tcPr>
          <w:p w14:paraId="71CD6096" w14:textId="77777777" w:rsidR="00954357" w:rsidRDefault="00DD1A20">
            <w:pPr>
              <w:pStyle w:val="TableParagraph"/>
              <w:ind w:left="105" w:right="97"/>
              <w:rPr>
                <w:sz w:val="20"/>
              </w:rPr>
            </w:pPr>
            <w:r>
              <w:rPr>
                <w:sz w:val="20"/>
              </w:rPr>
              <w:t>Long integer representing Session Manager Communication Profile of a</w:t>
            </w:r>
          </w:p>
          <w:p w14:paraId="6EFF5EF6" w14:textId="77777777" w:rsidR="00954357" w:rsidRDefault="00DD1A20">
            <w:pPr>
              <w:pStyle w:val="TableParagraph"/>
              <w:spacing w:line="224" w:lineRule="exact"/>
              <w:ind w:left="105"/>
              <w:rPr>
                <w:sz w:val="20"/>
              </w:rPr>
            </w:pPr>
            <w:r>
              <w:rPr>
                <w:sz w:val="20"/>
              </w:rPr>
              <w:t>user.</w:t>
            </w:r>
          </w:p>
        </w:tc>
        <w:tc>
          <w:tcPr>
            <w:tcW w:w="4390" w:type="dxa"/>
          </w:tcPr>
          <w:p w14:paraId="55EB08F7" w14:textId="77777777" w:rsidR="00954357" w:rsidRDefault="00DD1A20">
            <w:pPr>
              <w:pStyle w:val="TableParagraph"/>
              <w:ind w:right="103"/>
              <w:rPr>
                <w:sz w:val="20"/>
              </w:rPr>
            </w:pPr>
            <w:r>
              <w:rPr>
                <w:sz w:val="20"/>
              </w:rPr>
              <w:t>Fixed per user. It can appear in multiple registrations since Session Manager supports multiple device</w:t>
            </w:r>
          </w:p>
          <w:p w14:paraId="34C3C07A" w14:textId="77777777" w:rsidR="00954357" w:rsidRDefault="00DD1A20">
            <w:pPr>
              <w:pStyle w:val="TableParagraph"/>
              <w:spacing w:line="224" w:lineRule="exact"/>
              <w:rPr>
                <w:sz w:val="20"/>
              </w:rPr>
            </w:pPr>
            <w:r>
              <w:rPr>
                <w:sz w:val="20"/>
              </w:rPr>
              <w:t>registrations.</w:t>
            </w:r>
          </w:p>
        </w:tc>
      </w:tr>
      <w:tr w:rsidR="00954357" w14:paraId="1BC34F89" w14:textId="77777777" w:rsidTr="00303A5C">
        <w:trPr>
          <w:trHeight w:val="974"/>
        </w:trPr>
        <w:tc>
          <w:tcPr>
            <w:tcW w:w="2179" w:type="dxa"/>
            <w:tcBorders>
              <w:top w:val="single" w:sz="2" w:space="0" w:color="000000"/>
              <w:left w:val="single" w:sz="2" w:space="0" w:color="000000"/>
              <w:bottom w:val="single" w:sz="2" w:space="0" w:color="000000"/>
              <w:right w:val="single" w:sz="2" w:space="0" w:color="000000"/>
            </w:tcBorders>
          </w:tcPr>
          <w:p w14:paraId="43A155F1" w14:textId="77777777" w:rsidR="00954357" w:rsidRDefault="00DD1A20">
            <w:pPr>
              <w:pStyle w:val="TableParagraph"/>
              <w:spacing w:before="119"/>
              <w:ind w:left="110"/>
              <w:rPr>
                <w:sz w:val="20"/>
              </w:rPr>
            </w:pPr>
            <w:r>
              <w:rPr>
                <w:sz w:val="20"/>
              </w:rPr>
              <w:t>&lt;instance id&gt;</w:t>
            </w:r>
          </w:p>
        </w:tc>
        <w:tc>
          <w:tcPr>
            <w:tcW w:w="3229" w:type="dxa"/>
            <w:tcBorders>
              <w:left w:val="single" w:sz="2" w:space="0" w:color="000000"/>
              <w:right w:val="single" w:sz="2" w:space="0" w:color="000000"/>
            </w:tcBorders>
          </w:tcPr>
          <w:p w14:paraId="1F6AD9AA" w14:textId="77777777" w:rsidR="000234C9" w:rsidRPr="00303A5C" w:rsidRDefault="00DD1A20" w:rsidP="00303A5C">
            <w:pPr>
              <w:pStyle w:val="TableParagraph"/>
              <w:spacing w:before="119"/>
              <w:ind w:left="110"/>
              <w:rPr>
                <w:sz w:val="20"/>
              </w:rPr>
            </w:pPr>
            <w:r>
              <w:rPr>
                <w:sz w:val="20"/>
              </w:rPr>
              <w:t>String generated on the SM to uniquely identify multiply registered device.</w:t>
            </w:r>
          </w:p>
        </w:tc>
        <w:tc>
          <w:tcPr>
            <w:tcW w:w="4390" w:type="dxa"/>
            <w:tcBorders>
              <w:left w:val="single" w:sz="2" w:space="0" w:color="000000"/>
              <w:right w:val="single" w:sz="2" w:space="0" w:color="000000"/>
            </w:tcBorders>
          </w:tcPr>
          <w:p w14:paraId="612D23CD" w14:textId="77777777" w:rsidR="00954357" w:rsidRDefault="00DD1A20">
            <w:pPr>
              <w:pStyle w:val="TableParagraph"/>
              <w:spacing w:before="119"/>
              <w:ind w:left="110"/>
              <w:rPr>
                <w:sz w:val="20"/>
              </w:rPr>
            </w:pPr>
            <w:r>
              <w:rPr>
                <w:sz w:val="20"/>
              </w:rPr>
              <w:t>Supported in release 6.3 and later</w:t>
            </w:r>
          </w:p>
        </w:tc>
      </w:tr>
      <w:tr w:rsidR="003A7FCA" w14:paraId="55682CA3" w14:textId="77777777" w:rsidTr="00303A5C">
        <w:trPr>
          <w:trHeight w:val="974"/>
        </w:trPr>
        <w:tc>
          <w:tcPr>
            <w:tcW w:w="2179" w:type="dxa"/>
            <w:tcBorders>
              <w:top w:val="single" w:sz="2" w:space="0" w:color="000000"/>
              <w:left w:val="single" w:sz="2" w:space="0" w:color="000000"/>
              <w:bottom w:val="single" w:sz="2" w:space="0" w:color="000000"/>
              <w:right w:val="single" w:sz="2" w:space="0" w:color="000000"/>
            </w:tcBorders>
          </w:tcPr>
          <w:p w14:paraId="2ECEE900" w14:textId="77777777" w:rsidR="003A7FCA" w:rsidRDefault="003A7FCA" w:rsidP="003A7FCA">
            <w:pPr>
              <w:pStyle w:val="TableParagraph"/>
              <w:spacing w:before="119"/>
              <w:ind w:left="110"/>
              <w:rPr>
                <w:sz w:val="20"/>
              </w:rPr>
            </w:pPr>
            <w:r>
              <w:rPr>
                <w:sz w:val="20"/>
              </w:rPr>
              <w:lastRenderedPageBreak/>
              <w:t>&lt;ip address&gt;</w:t>
            </w:r>
          </w:p>
        </w:tc>
        <w:tc>
          <w:tcPr>
            <w:tcW w:w="3229" w:type="dxa"/>
            <w:tcBorders>
              <w:left w:val="single" w:sz="2" w:space="0" w:color="000000"/>
              <w:bottom w:val="single" w:sz="2" w:space="0" w:color="000000"/>
              <w:right w:val="single" w:sz="2" w:space="0" w:color="000000"/>
            </w:tcBorders>
          </w:tcPr>
          <w:p w14:paraId="52CD819C" w14:textId="77777777" w:rsidR="003A7FCA" w:rsidRDefault="003A7FCA" w:rsidP="003A7FCA">
            <w:pPr>
              <w:pStyle w:val="TableParagraph"/>
              <w:spacing w:before="119"/>
              <w:ind w:left="110"/>
              <w:rPr>
                <w:sz w:val="20"/>
              </w:rPr>
            </w:pPr>
          </w:p>
        </w:tc>
        <w:tc>
          <w:tcPr>
            <w:tcW w:w="4390" w:type="dxa"/>
            <w:tcBorders>
              <w:left w:val="single" w:sz="2" w:space="0" w:color="000000"/>
              <w:bottom w:val="single" w:sz="2" w:space="0" w:color="000000"/>
              <w:right w:val="single" w:sz="2" w:space="0" w:color="000000"/>
            </w:tcBorders>
          </w:tcPr>
          <w:p w14:paraId="30F22AFE" w14:textId="77777777" w:rsidR="003A7FCA" w:rsidRDefault="003A7FCA" w:rsidP="003A7FCA">
            <w:pPr>
              <w:pStyle w:val="TableParagraph"/>
              <w:spacing w:before="119"/>
              <w:ind w:left="110"/>
              <w:rPr>
                <w:sz w:val="20"/>
              </w:rPr>
            </w:pPr>
            <w:r>
              <w:rPr>
                <w:sz w:val="20"/>
              </w:rPr>
              <w:t>This is only provided for backward compatibility in pre 6.3 releases. It is not filled in release 6.3 and later releases.</w:t>
            </w:r>
          </w:p>
        </w:tc>
      </w:tr>
    </w:tbl>
    <w:p w14:paraId="1885454E" w14:textId="77777777" w:rsidR="00954357" w:rsidRDefault="00954357">
      <w:pPr>
        <w:pStyle w:val="BodyText"/>
        <w:spacing w:before="6"/>
        <w:rPr>
          <w:sz w:val="21"/>
        </w:rPr>
      </w:pPr>
    </w:p>
    <w:p w14:paraId="4BC07DE1" w14:textId="77777777" w:rsidR="00954357" w:rsidRDefault="00DD1A20">
      <w:pPr>
        <w:pStyle w:val="Heading4"/>
        <w:spacing w:after="41"/>
      </w:pPr>
      <w:r>
        <w:t>Example</w:t>
      </w: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29"/>
        <w:gridCol w:w="6301"/>
      </w:tblGrid>
      <w:tr w:rsidR="00954357" w14:paraId="42B3EC33" w14:textId="77777777">
        <w:trPr>
          <w:trHeight w:val="585"/>
        </w:trPr>
        <w:tc>
          <w:tcPr>
            <w:tcW w:w="3529" w:type="dxa"/>
            <w:shd w:val="clear" w:color="auto" w:fill="BEBEBE"/>
          </w:tcPr>
          <w:p w14:paraId="32A9F196" w14:textId="77777777" w:rsidR="00954357" w:rsidRDefault="00DD1A20">
            <w:pPr>
              <w:pStyle w:val="TableParagraph"/>
              <w:spacing w:before="122"/>
              <w:rPr>
                <w:b/>
                <w:sz w:val="28"/>
              </w:rPr>
            </w:pPr>
            <w:r>
              <w:rPr>
                <w:b/>
                <w:sz w:val="28"/>
              </w:rPr>
              <w:t>Registration key</w:t>
            </w:r>
          </w:p>
        </w:tc>
        <w:tc>
          <w:tcPr>
            <w:tcW w:w="6301" w:type="dxa"/>
            <w:tcBorders>
              <w:top w:val="single" w:sz="2" w:space="0" w:color="000000"/>
              <w:right w:val="single" w:sz="2" w:space="0" w:color="000000"/>
            </w:tcBorders>
            <w:shd w:val="clear" w:color="auto" w:fill="BEBEBE"/>
          </w:tcPr>
          <w:p w14:paraId="3CA5E0F5" w14:textId="77777777" w:rsidR="00954357" w:rsidRDefault="00DD1A20">
            <w:pPr>
              <w:pStyle w:val="TableParagraph"/>
              <w:spacing w:before="122"/>
              <w:ind w:left="169"/>
              <w:rPr>
                <w:b/>
                <w:sz w:val="28"/>
              </w:rPr>
            </w:pPr>
            <w:r>
              <w:rPr>
                <w:b/>
                <w:sz w:val="28"/>
              </w:rPr>
              <w:t>Note</w:t>
            </w:r>
          </w:p>
        </w:tc>
      </w:tr>
      <w:tr w:rsidR="00954357" w14:paraId="0D664340" w14:textId="77777777">
        <w:trPr>
          <w:trHeight w:val="484"/>
        </w:trPr>
        <w:tc>
          <w:tcPr>
            <w:tcW w:w="3529" w:type="dxa"/>
            <w:tcBorders>
              <w:left w:val="single" w:sz="2" w:space="0" w:color="000000"/>
              <w:bottom w:val="single" w:sz="2" w:space="0" w:color="000000"/>
            </w:tcBorders>
          </w:tcPr>
          <w:p w14:paraId="0B79282A" w14:textId="77777777" w:rsidR="00954357" w:rsidRDefault="00DD1A20">
            <w:pPr>
              <w:pStyle w:val="TableParagraph"/>
              <w:spacing w:before="119"/>
              <w:ind w:left="110"/>
              <w:rPr>
                <w:sz w:val="20"/>
              </w:rPr>
            </w:pPr>
            <w:r>
              <w:rPr>
                <w:sz w:val="20"/>
              </w:rPr>
              <w:t>35761</w:t>
            </w:r>
            <w:r>
              <w:rPr>
                <w:sz w:val="20"/>
                <w:u w:val="single"/>
              </w:rPr>
              <w:t xml:space="preserve">  </w:t>
            </w:r>
          </w:p>
        </w:tc>
        <w:tc>
          <w:tcPr>
            <w:tcW w:w="6301" w:type="dxa"/>
          </w:tcPr>
          <w:p w14:paraId="4206793F" w14:textId="77777777" w:rsidR="00954357" w:rsidRDefault="00DD1A20">
            <w:pPr>
              <w:pStyle w:val="TableParagraph"/>
              <w:spacing w:before="119"/>
              <w:rPr>
                <w:sz w:val="20"/>
              </w:rPr>
            </w:pPr>
            <w:r>
              <w:rPr>
                <w:sz w:val="20"/>
              </w:rPr>
              <w:t>Placeholder record</w:t>
            </w:r>
          </w:p>
        </w:tc>
      </w:tr>
      <w:tr w:rsidR="00954357" w14:paraId="3039B5E5" w14:textId="77777777">
        <w:trPr>
          <w:trHeight w:val="726"/>
        </w:trPr>
        <w:tc>
          <w:tcPr>
            <w:tcW w:w="3529" w:type="dxa"/>
            <w:tcBorders>
              <w:top w:val="single" w:sz="2" w:space="0" w:color="000000"/>
              <w:left w:val="single" w:sz="2" w:space="0" w:color="000000"/>
              <w:right w:val="single" w:sz="2" w:space="0" w:color="000000"/>
            </w:tcBorders>
          </w:tcPr>
          <w:p w14:paraId="272EAE2A" w14:textId="77777777" w:rsidR="00954357" w:rsidRDefault="00DD1A20">
            <w:pPr>
              <w:pStyle w:val="TableParagraph"/>
              <w:spacing w:before="119"/>
              <w:ind w:left="110"/>
              <w:rPr>
                <w:sz w:val="20"/>
              </w:rPr>
            </w:pPr>
            <w:r>
              <w:rPr>
                <w:sz w:val="20"/>
              </w:rPr>
              <w:t>35761_urn:uuid:00000000-0000-1000-</w:t>
            </w:r>
          </w:p>
          <w:p w14:paraId="44DC58C6" w14:textId="77777777" w:rsidR="00954357" w:rsidRDefault="00DD1A20">
            <w:pPr>
              <w:pStyle w:val="TableParagraph"/>
              <w:ind w:left="110"/>
              <w:rPr>
                <w:sz w:val="20"/>
              </w:rPr>
            </w:pPr>
            <w:r>
              <w:rPr>
                <w:sz w:val="20"/>
              </w:rPr>
              <w:t>8000-3cb15b611a39_</w:t>
            </w:r>
          </w:p>
        </w:tc>
        <w:tc>
          <w:tcPr>
            <w:tcW w:w="6301" w:type="dxa"/>
            <w:tcBorders>
              <w:left w:val="single" w:sz="2" w:space="0" w:color="000000"/>
              <w:right w:val="single" w:sz="2" w:space="0" w:color="000000"/>
            </w:tcBorders>
          </w:tcPr>
          <w:p w14:paraId="544683C3" w14:textId="77777777" w:rsidR="00954357" w:rsidRDefault="00DD1A20">
            <w:pPr>
              <w:pStyle w:val="TableParagraph"/>
              <w:spacing w:before="119"/>
              <w:ind w:left="109"/>
              <w:rPr>
                <w:sz w:val="20"/>
              </w:rPr>
            </w:pPr>
            <w:r>
              <w:rPr>
                <w:sz w:val="20"/>
              </w:rPr>
              <w:t>6.3 release and later with active registration</w:t>
            </w:r>
          </w:p>
        </w:tc>
      </w:tr>
      <w:tr w:rsidR="00954357" w14:paraId="6FDE8D0C" w14:textId="77777777">
        <w:trPr>
          <w:trHeight w:val="485"/>
        </w:trPr>
        <w:tc>
          <w:tcPr>
            <w:tcW w:w="3529" w:type="dxa"/>
            <w:tcBorders>
              <w:left w:val="single" w:sz="2" w:space="0" w:color="000000"/>
              <w:bottom w:val="single" w:sz="2" w:space="0" w:color="000000"/>
            </w:tcBorders>
          </w:tcPr>
          <w:p w14:paraId="3103D4CE" w14:textId="77777777" w:rsidR="00954357" w:rsidRDefault="00DD1A20">
            <w:pPr>
              <w:pStyle w:val="TableParagraph"/>
              <w:spacing w:before="122"/>
              <w:ind w:left="110"/>
              <w:rPr>
                <w:sz w:val="20"/>
              </w:rPr>
            </w:pPr>
            <w:r>
              <w:rPr>
                <w:sz w:val="20"/>
              </w:rPr>
              <w:t>35761</w:t>
            </w:r>
            <w:r>
              <w:rPr>
                <w:sz w:val="20"/>
                <w:u w:val="single"/>
              </w:rPr>
              <w:t xml:space="preserve"> </w:t>
            </w:r>
            <w:r>
              <w:rPr>
                <w:sz w:val="20"/>
              </w:rPr>
              <w:t>148.147.173.169:5061</w:t>
            </w:r>
          </w:p>
        </w:tc>
        <w:tc>
          <w:tcPr>
            <w:tcW w:w="6301" w:type="dxa"/>
          </w:tcPr>
          <w:p w14:paraId="7B07A8AA" w14:textId="77777777" w:rsidR="00954357" w:rsidRDefault="00DD1A20">
            <w:pPr>
              <w:pStyle w:val="TableParagraph"/>
              <w:spacing w:before="122"/>
              <w:rPr>
                <w:sz w:val="20"/>
              </w:rPr>
            </w:pPr>
            <w:r>
              <w:rPr>
                <w:sz w:val="20"/>
              </w:rPr>
              <w:t>Pre 6.3 active registration</w:t>
            </w:r>
          </w:p>
        </w:tc>
      </w:tr>
    </w:tbl>
    <w:p w14:paraId="47D5F8F9" w14:textId="77777777" w:rsidR="00954357" w:rsidRDefault="00954357">
      <w:pPr>
        <w:pStyle w:val="BodyText"/>
        <w:rPr>
          <w:rFonts w:ascii="Arial"/>
          <w:b/>
          <w:sz w:val="20"/>
        </w:rPr>
      </w:pPr>
    </w:p>
    <w:p w14:paraId="76BD4CC8" w14:textId="77777777" w:rsidR="00954357" w:rsidRDefault="005D1EB8">
      <w:pPr>
        <w:pStyle w:val="BodyText"/>
        <w:spacing w:before="3"/>
        <w:rPr>
          <w:rFonts w:ascii="Arial"/>
          <w:b/>
          <w:sz w:val="18"/>
        </w:rPr>
      </w:pPr>
      <w:r>
        <w:rPr>
          <w:noProof/>
        </w:rPr>
        <mc:AlternateContent>
          <mc:Choice Requires="wps">
            <w:drawing>
              <wp:anchor distT="0" distB="0" distL="0" distR="0" simplePos="0" relativeHeight="251781120" behindDoc="1" locked="0" layoutInCell="1" allowOverlap="1" wp14:anchorId="68D1CAE9" wp14:editId="53623D7C">
                <wp:simplePos x="0" y="0"/>
                <wp:positionH relativeFrom="page">
                  <wp:posOffset>896620</wp:posOffset>
                </wp:positionH>
                <wp:positionV relativeFrom="paragraph">
                  <wp:posOffset>160020</wp:posOffset>
                </wp:positionV>
                <wp:extent cx="6209665" cy="1270"/>
                <wp:effectExtent l="0" t="0" r="0" b="0"/>
                <wp:wrapTopAndBottom/>
                <wp:docPr id="252" name="Freeform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9A2FD" id="Freeform 108" o:spid="_x0000_s1026" style="position:absolute;margin-left:70.6pt;margin-top:12.6pt;width:488.95pt;height:.1pt;z-index:-251535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" path="m,l9779,e" filled="f" strokeweight=".24pt">
                <v:path arrowok="t" o:connecttype="custom" o:connectlocs="0,0;6209665,0" o:connectangles="0,0"/>
                <w10:wrap type="topAndBottom" anchorx="page"/>
              </v:shape>
            </w:pict>
          </mc:Fallback>
        </mc:AlternateContent>
      </w:r>
    </w:p>
    <w:p w14:paraId="57379D2D" w14:textId="77777777" w:rsidR="00954357" w:rsidRDefault="00DD1A20">
      <w:pPr>
        <w:pStyle w:val="Heading3"/>
      </w:pPr>
      <w:bookmarkStart w:id="139" w:name="_Toc71048199"/>
      <w:bookmarkStart w:id="140" w:name="_Toc71048289"/>
      <w:bookmarkStart w:id="141" w:name="_Toc151555547"/>
      <w:r>
        <w:t>Registration cache and data availability</w:t>
      </w:r>
      <w:bookmarkEnd w:id="139"/>
      <w:bookmarkEnd w:id="140"/>
      <w:bookmarkEnd w:id="141"/>
    </w:p>
    <w:p w14:paraId="0B959F64" w14:textId="77777777" w:rsidR="00954357" w:rsidRDefault="00954357">
      <w:pPr>
        <w:pStyle w:val="BodyText"/>
        <w:spacing w:before="8"/>
        <w:rPr>
          <w:rFonts w:ascii="Cambria"/>
          <w:b/>
          <w:sz w:val="15"/>
        </w:rPr>
      </w:pPr>
    </w:p>
    <w:p w14:paraId="06108338" w14:textId="77777777" w:rsidR="00954357" w:rsidRDefault="00DD1A20">
      <w:pPr>
        <w:pStyle w:val="BodyText"/>
        <w:spacing w:before="56"/>
        <w:ind w:left="300" w:right="267"/>
      </w:pPr>
      <w:r>
        <w:t>The registration cache is a volatile cache. If the GUI is not accessed for 30 minutes, the cache is removed from the System Manager memory. However, if the GUI is not left idle, the cache gets automatically reloaded in every ten minutes. It can also be reloaded when required by an administrator by pressing the refresh button on the GUI. Pressing the refresh button on the GUI resets the 10 minute timer. The REST client developer must be aware of this when a request is made. For certain cache states such as when cache is not loaded or the cache is in the process of reloading, REST request cannot be processed. In this case, the REST client receives a 503 - Service Unavailable reply along with an error message. The Retry-After HTTP header will be set with an estimated wait time.</w:t>
      </w:r>
    </w:p>
    <w:p w14:paraId="42869E30" w14:textId="77777777" w:rsidR="00954357" w:rsidRDefault="00DD1A20">
      <w:pPr>
        <w:pStyle w:val="BodyText"/>
        <w:spacing w:before="120"/>
        <w:ind w:left="300" w:right="303"/>
      </w:pPr>
      <w:r>
        <w:t>The wait time is estimated based on last cache reload time or size. Reload time is a function of number of Session Managers, Users, and SIP Registrations. On a small system this is usually 15 seconds. On a high capacity system this could be in minutes. Minimum reload time is 10 seconds and maximum is 120 seconds.</w:t>
      </w:r>
    </w:p>
    <w:p w14:paraId="416F5CAC" w14:textId="77777777" w:rsidR="00954357" w:rsidRDefault="00DD1A20">
      <w:pPr>
        <w:pStyle w:val="BodyText"/>
        <w:spacing w:before="121"/>
        <w:ind w:left="300"/>
      </w:pPr>
      <w:r>
        <w:t>A very large SM user configuration can result in 300 - 600 MB cache on System Manager.</w:t>
      </w:r>
    </w:p>
    <w:p w14:paraId="68430607" w14:textId="77777777" w:rsidR="00954357" w:rsidRDefault="00954357">
      <w:pPr>
        <w:pStyle w:val="BodyText"/>
        <w:spacing w:before="3"/>
        <w:rPr>
          <w:sz w:val="29"/>
        </w:rPr>
      </w:pPr>
    </w:p>
    <w:p w14:paraId="6E4B28AF" w14:textId="77777777" w:rsidR="00954357" w:rsidRDefault="00DD1A20">
      <w:pPr>
        <w:pStyle w:val="Heading4"/>
        <w:spacing w:before="0"/>
      </w:pPr>
      <w:r>
        <w:t>Cache Unavailable Response</w:t>
      </w:r>
    </w:p>
    <w:p w14:paraId="5464C23A" w14:textId="77777777" w:rsidR="00954357" w:rsidRDefault="005D1EB8">
      <w:pPr>
        <w:pStyle w:val="BodyText"/>
        <w:spacing w:before="125"/>
        <w:ind w:left="300"/>
      </w:pPr>
      <w:r>
        <w:rPr>
          <w:noProof/>
        </w:rPr>
        <mc:AlternateContent>
          <mc:Choice Requires="wps">
            <w:drawing>
              <wp:anchor distT="0" distB="0" distL="114300" distR="114300" simplePos="0" relativeHeight="251783168" behindDoc="0" locked="0" layoutInCell="1" allowOverlap="1" wp14:anchorId="7ADDAD03" wp14:editId="25434CAB">
                <wp:simplePos x="0" y="0"/>
                <wp:positionH relativeFrom="page">
                  <wp:posOffset>896620</wp:posOffset>
                </wp:positionH>
                <wp:positionV relativeFrom="paragraph">
                  <wp:posOffset>328295</wp:posOffset>
                </wp:positionV>
                <wp:extent cx="6209665" cy="0"/>
                <wp:effectExtent l="0" t="0" r="0" b="0"/>
                <wp:wrapNone/>
                <wp:docPr id="251"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AC8607" id="Line 107" o:spid="_x0000_s1026" style="position:absolute;z-index:251783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25.85pt" to="559.55pt,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" strokeweight=".24pt">
                <w10:wrap anchorx="page"/>
              </v:line>
            </w:pict>
          </mc:Fallback>
        </mc:AlternateContent>
      </w:r>
      <w:r w:rsidR="00DD1A20">
        <w:t>XML</w:t>
      </w:r>
    </w:p>
    <w:p w14:paraId="387C0044" w14:textId="77777777" w:rsidR="00954357" w:rsidRDefault="005D1EB8">
      <w:pPr>
        <w:pStyle w:val="BodyText"/>
        <w:spacing w:before="4"/>
        <w:rPr>
          <w:sz w:val="8"/>
        </w:rPr>
      </w:pPr>
      <w:r>
        <w:rPr>
          <w:noProof/>
        </w:rPr>
        <mc:AlternateContent>
          <mc:Choice Requires="wps">
            <w:drawing>
              <wp:anchor distT="0" distB="0" distL="114300" distR="114300" simplePos="0" relativeHeight="251897856" behindDoc="0" locked="0" layoutInCell="1" allowOverlap="1" wp14:anchorId="21E10A46" wp14:editId="5153E437">
                <wp:simplePos x="0" y="0"/>
                <wp:positionH relativeFrom="page">
                  <wp:posOffset>896620</wp:posOffset>
                </wp:positionH>
                <wp:positionV relativeFrom="page">
                  <wp:posOffset>9244965</wp:posOffset>
                </wp:positionV>
                <wp:extent cx="6209665" cy="0"/>
                <wp:effectExtent l="0" t="0" r="0" b="0"/>
                <wp:wrapNone/>
                <wp:docPr id="250" name="Line 3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A8F301" id="Line 364" o:spid="_x0000_s1026" style="position:absolute;z-index:251897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27.95pt" to="559.55pt,7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" strokeweight=".24pt">
                <w10:wrap anchorx="page" anchory="page"/>
              </v:line>
            </w:pict>
          </mc:Fallback>
        </mc:AlternateContent>
      </w:r>
      <w:r>
        <w:rPr>
          <w:noProof/>
        </w:rPr>
        <mc:AlternateContent>
          <mc:Choice Requires="wps">
            <w:drawing>
              <wp:anchor distT="0" distB="0" distL="0" distR="0" simplePos="0" relativeHeight="251782144" behindDoc="1" locked="0" layoutInCell="1" allowOverlap="1" wp14:anchorId="1A66E215" wp14:editId="77FBF9C5">
                <wp:simplePos x="0" y="0"/>
                <wp:positionH relativeFrom="page">
                  <wp:posOffset>844550</wp:posOffset>
                </wp:positionH>
                <wp:positionV relativeFrom="paragraph">
                  <wp:posOffset>80010</wp:posOffset>
                </wp:positionV>
                <wp:extent cx="6308725" cy="1805940"/>
                <wp:effectExtent l="0" t="0" r="0" b="0"/>
                <wp:wrapTopAndBottom/>
                <wp:docPr id="249"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180594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1DA48" w14:textId="77777777" w:rsidR="007D1F60" w:rsidRDefault="007D1F60">
                            <w:pPr>
                              <w:spacing w:before="23" w:line="379" w:lineRule="auto"/>
                              <w:ind w:left="110" w:right="7446"/>
                              <w:rPr>
                                <w:rFonts w:ascii="Courier New" w:hAnsi="Courier New"/>
                                <w:sz w:val="18"/>
                              </w:rPr>
                            </w:pPr>
                            <w:r>
                              <w:rPr>
                                <w:rFonts w:ascii="Courier New" w:hAnsi="Courier New"/>
                                <w:sz w:val="18"/>
                              </w:rPr>
                              <w:t>Content-Encoding →gzip Content-Length →259</w:t>
                            </w:r>
                          </w:p>
                          <w:p w14:paraId="256FF5EB" w14:textId="77777777" w:rsidR="007D1F60" w:rsidRDefault="007D1F60">
                            <w:pPr>
                              <w:spacing w:before="2"/>
                              <w:ind w:left="110"/>
                              <w:rPr>
                                <w:rFonts w:ascii="Courier New" w:hAnsi="Courier New"/>
                                <w:sz w:val="18"/>
                              </w:rPr>
                            </w:pPr>
                            <w:r>
                              <w:rPr>
                                <w:rFonts w:ascii="Courier New" w:hAnsi="Courier New"/>
                                <w:sz w:val="18"/>
                              </w:rPr>
                              <w:t>Content-Type →application/xml</w:t>
                            </w:r>
                          </w:p>
                          <w:p w14:paraId="5339F24A" w14:textId="77777777" w:rsidR="007D1F60" w:rsidRDefault="007D1F60">
                            <w:pPr>
                              <w:spacing w:before="120"/>
                              <w:ind w:left="110"/>
                              <w:rPr>
                                <w:rFonts w:ascii="Courier New" w:hAnsi="Courier New"/>
                                <w:sz w:val="18"/>
                              </w:rPr>
                            </w:pPr>
                            <w:r>
                              <w:rPr>
                                <w:rFonts w:ascii="Courier New" w:hAnsi="Courier New"/>
                                <w:sz w:val="18"/>
                              </w:rPr>
                              <w:t>Date →Tue, 14 Mar 2017 22:19:10 GMT</w:t>
                            </w:r>
                          </w:p>
                          <w:p w14:paraId="7110EA61" w14:textId="77777777" w:rsidR="007D1F60" w:rsidRDefault="007D1F60">
                            <w:pPr>
                              <w:spacing w:before="120"/>
                              <w:ind w:left="110"/>
                              <w:rPr>
                                <w:rFonts w:ascii="Courier New" w:hAnsi="Courier New"/>
                                <w:sz w:val="18"/>
                              </w:rPr>
                            </w:pPr>
                            <w:r>
                              <w:rPr>
                                <w:rFonts w:ascii="Courier New" w:hAnsi="Courier New"/>
                                <w:sz w:val="18"/>
                              </w:rPr>
                              <w:t>Retry-After →15</w:t>
                            </w:r>
                          </w:p>
                          <w:p w14:paraId="30FC81DA" w14:textId="77777777" w:rsidR="007D1F60" w:rsidRDefault="007D1F60">
                            <w:pPr>
                              <w:spacing w:before="120"/>
                              <w:ind w:left="110"/>
                              <w:rPr>
                                <w:rFonts w:ascii="Courier New" w:hAnsi="Courier New"/>
                                <w:sz w:val="18"/>
                              </w:rPr>
                            </w:pPr>
                            <w:r>
                              <w:rPr>
                                <w:rFonts w:ascii="Courier New" w:hAnsi="Courier New"/>
                                <w:sz w:val="18"/>
                              </w:rPr>
                              <w:t>Server →Apache-Coyote/1.1</w:t>
                            </w:r>
                          </w:p>
                          <w:p w14:paraId="620E5059" w14:textId="77777777" w:rsidR="007D1F60" w:rsidRDefault="007D1F60">
                            <w:pPr>
                              <w:pStyle w:val="BodyText"/>
                              <w:rPr>
                                <w:rFonts w:ascii="Courier New"/>
                                <w:sz w:val="20"/>
                              </w:rPr>
                            </w:pPr>
                          </w:p>
                          <w:p w14:paraId="5A2D6376" w14:textId="77777777" w:rsidR="007D1F60" w:rsidRDefault="007D1F60">
                            <w:pPr>
                              <w:pStyle w:val="BodyText"/>
                              <w:spacing w:before="2"/>
                              <w:rPr>
                                <w:rFonts w:ascii="Courier New"/>
                                <w:sz w:val="19"/>
                              </w:rPr>
                            </w:pPr>
                          </w:p>
                          <w:p w14:paraId="1A4D8CBF" w14:textId="77777777" w:rsidR="007D1F60" w:rsidRDefault="007D1F60">
                            <w:pPr>
                              <w:ind w:left="110"/>
                              <w:rPr>
                                <w:rFonts w:ascii="Courier New"/>
                                <w:sz w:val="18"/>
                              </w:rPr>
                            </w:pPr>
                            <w:r>
                              <w:rPr>
                                <w:rFonts w:ascii="Courier New"/>
                                <w:sz w:val="18"/>
                              </w:rPr>
                              <w:t>&lt;?xml version="1.0" encoding="UTF-8" standalone="yes"?&gt;</w:t>
                            </w:r>
                          </w:p>
                          <w:p w14:paraId="2C1D3DED" w14:textId="77777777" w:rsidR="007D1F60" w:rsidRDefault="007D1F60">
                            <w:pPr>
                              <w:spacing w:before="120"/>
                              <w:ind w:left="110"/>
                              <w:rPr>
                                <w:rFonts w:ascii="Courier New"/>
                                <w:sz w:val="18"/>
                              </w:rPr>
                            </w:pPr>
                            <w:r>
                              <w:rPr>
                                <w:rFonts w:ascii="Courier New"/>
                                <w:sz w:val="18"/>
                              </w:rPr>
                              <w:t>&lt;error&gt;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EA5ABF" id="Text Box 106" o:spid="_x0000_s1050" type="#_x0000_t202" style="position:absolute;margin-left:66.5pt;margin-top:6.3pt;width:496.75pt;height:142.2pt;z-index:-251534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" fillcolor="#f1f1f1" stroked="f">
                <v:textbox inset="0,0,0,0">
                  <w:txbxContent>
                    <w:p w:rsidR="007D1F60" w:rsidRDefault="007D1F60">
                      <w:pPr>
                        <w:spacing w:before="23" w:line="379" w:lineRule="auto"/>
                        <w:ind w:left="110" w:right="7446"/>
                        <w:rPr>
                          <w:rFonts w:ascii="Courier New" w:hAnsi="Courier New"/>
                          <w:sz w:val="18"/>
                        </w:rPr>
                      </w:pPr>
                      <w:r>
                        <w:rPr>
                          <w:rFonts w:ascii="Courier New" w:hAnsi="Courier New"/>
                          <w:sz w:val="18"/>
                        </w:rPr>
                        <w:t>Content-Encoding →gzip Content-Length →259</w:t>
                      </w:r>
                    </w:p>
                    <w:p w:rsidR="007D1F60" w:rsidRDefault="007D1F60">
                      <w:pPr>
                        <w:spacing w:before="2"/>
                        <w:ind w:left="110"/>
                        <w:rPr>
                          <w:rFonts w:ascii="Courier New" w:hAnsi="Courier New"/>
                          <w:sz w:val="18"/>
                        </w:rPr>
                      </w:pPr>
                      <w:r>
                        <w:rPr>
                          <w:rFonts w:ascii="Courier New" w:hAnsi="Courier New"/>
                          <w:sz w:val="18"/>
                        </w:rPr>
                        <w:t>Content-Type →application/xml</w:t>
                      </w:r>
                    </w:p>
                    <w:p w:rsidR="007D1F60" w:rsidRDefault="007D1F60">
                      <w:pPr>
                        <w:spacing w:before="120"/>
                        <w:ind w:left="110"/>
                        <w:rPr>
                          <w:rFonts w:ascii="Courier New" w:hAnsi="Courier New"/>
                          <w:sz w:val="18"/>
                        </w:rPr>
                      </w:pPr>
                      <w:r>
                        <w:rPr>
                          <w:rFonts w:ascii="Courier New" w:hAnsi="Courier New"/>
                          <w:sz w:val="18"/>
                        </w:rPr>
                        <w:t>Date →Tue, 14 Mar 2017 22:19:10 GMT</w:t>
                      </w:r>
                    </w:p>
                    <w:p w:rsidR="007D1F60" w:rsidRDefault="007D1F60">
                      <w:pPr>
                        <w:spacing w:before="120"/>
                        <w:ind w:left="110"/>
                        <w:rPr>
                          <w:rFonts w:ascii="Courier New" w:hAnsi="Courier New"/>
                          <w:sz w:val="18"/>
                        </w:rPr>
                      </w:pPr>
                      <w:r>
                        <w:rPr>
                          <w:rFonts w:ascii="Courier New" w:hAnsi="Courier New"/>
                          <w:sz w:val="18"/>
                        </w:rPr>
                        <w:t>Retry-After →15</w:t>
                      </w:r>
                    </w:p>
                    <w:p w:rsidR="007D1F60" w:rsidRDefault="007D1F60">
                      <w:pPr>
                        <w:spacing w:before="120"/>
                        <w:ind w:left="110"/>
                        <w:rPr>
                          <w:rFonts w:ascii="Courier New" w:hAnsi="Courier New"/>
                          <w:sz w:val="18"/>
                        </w:rPr>
                      </w:pPr>
                      <w:r>
                        <w:rPr>
                          <w:rFonts w:ascii="Courier New" w:hAnsi="Courier New"/>
                          <w:sz w:val="18"/>
                        </w:rPr>
                        <w:t>Server →Apache-Coyote/1.1</w:t>
                      </w:r>
                    </w:p>
                    <w:p w:rsidR="007D1F60" w:rsidRDefault="007D1F60">
                      <w:pPr>
                        <w:pStyle w:val="BodyText"/>
                        <w:rPr>
                          <w:rFonts w:ascii="Courier New"/>
                          <w:sz w:val="20"/>
                        </w:rPr>
                      </w:pPr>
                    </w:p>
                    <w:p w:rsidR="007D1F60" w:rsidRDefault="007D1F60">
                      <w:pPr>
                        <w:pStyle w:val="BodyText"/>
                        <w:spacing w:before="2"/>
                        <w:rPr>
                          <w:rFonts w:ascii="Courier New"/>
                          <w:sz w:val="19"/>
                        </w:rPr>
                      </w:pPr>
                    </w:p>
                    <w:p w:rsidR="007D1F60" w:rsidRDefault="007D1F60">
                      <w:pPr>
                        <w:ind w:left="110"/>
                        <w:rPr>
                          <w:rFonts w:ascii="Courier New"/>
                          <w:sz w:val="18"/>
                        </w:rPr>
                      </w:pPr>
                      <w:r>
                        <w:rPr>
                          <w:rFonts w:ascii="Courier New"/>
                          <w:sz w:val="18"/>
                        </w:rPr>
                        <w:t>&lt;?xml version="1.0" encoding="UTF-8" standalone="yes"?&gt;</w:t>
                      </w:r>
                    </w:p>
                    <w:p w:rsidR="007D1F60" w:rsidRDefault="007D1F60">
                      <w:pPr>
                        <w:spacing w:before="120"/>
                        <w:ind w:left="110"/>
                        <w:rPr>
                          <w:rFonts w:ascii="Courier New"/>
                          <w:sz w:val="18"/>
                        </w:rPr>
                      </w:pPr>
                      <w:r>
                        <w:rPr>
                          <w:rFonts w:ascii="Courier New"/>
                          <w:sz w:val="18"/>
                        </w:rPr>
                        <w:t>&lt;error&gt;</w:t>
                      </w:r>
                    </w:p>
                  </w:txbxContent>
                </v:textbox>
                <w10:wrap type="topAndBottom" anchorx="page"/>
              </v:shape>
            </w:pict>
          </mc:Fallback>
        </mc:AlternateContent>
      </w:r>
    </w:p>
    <w:p w14:paraId="0822F857" w14:textId="77777777" w:rsidR="00954357" w:rsidRDefault="00954357">
      <w:pPr>
        <w:rPr>
          <w:sz w:val="8"/>
        </w:rPr>
        <w:sectPr w:rsidR="00954357" w:rsidSect="007268DC">
          <w:headerReference w:type="default" r:id="rId58"/>
          <w:footerReference w:type="default" r:id="rId59"/>
          <w:pgSz w:w="12240" w:h="15840"/>
          <w:pgMar w:top="1180" w:right="860" w:bottom="700" w:left="1140" w:header="883" w:footer="720" w:gutter="0"/>
          <w:cols w:space="720"/>
          <w:docGrid w:linePitch="299"/>
        </w:sectPr>
      </w:pPr>
    </w:p>
    <w:p w14:paraId="409DC798" w14:textId="77777777" w:rsidR="00954357" w:rsidRDefault="005D1EB8">
      <w:pPr>
        <w:pStyle w:val="BodyText"/>
        <w:spacing w:before="3"/>
        <w:rPr>
          <w:sz w:val="20"/>
        </w:rPr>
      </w:pPr>
      <w:r>
        <w:rPr>
          <w:noProof/>
        </w:rPr>
        <w:lastRenderedPageBreak/>
        <mc:AlternateContent>
          <mc:Choice Requires="wps">
            <w:drawing>
              <wp:anchor distT="0" distB="0" distL="114300" distR="114300" simplePos="0" relativeHeight="251787264" behindDoc="0" locked="0" layoutInCell="1" allowOverlap="1" wp14:anchorId="18A9F8F9" wp14:editId="4BC12C6B">
                <wp:simplePos x="0" y="0"/>
                <wp:positionH relativeFrom="page">
                  <wp:posOffset>896620</wp:posOffset>
                </wp:positionH>
                <wp:positionV relativeFrom="page">
                  <wp:posOffset>915670</wp:posOffset>
                </wp:positionV>
                <wp:extent cx="6209665" cy="0"/>
                <wp:effectExtent l="0" t="0" r="0" b="0"/>
                <wp:wrapNone/>
                <wp:docPr id="248"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556D86" id="Line 105" o:spid="_x0000_s1026" style="position:absolute;z-index:251787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2.1pt" to="559.55pt,7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" strokeweight=".24pt">
                <w10:wrap anchorx="page" anchory="page"/>
              </v:line>
            </w:pict>
          </mc:Fallback>
        </mc:AlternateContent>
      </w:r>
    </w:p>
    <w:p w14:paraId="7FFEEF93" w14:textId="77777777" w:rsidR="00954357" w:rsidRDefault="005D1EB8">
      <w:pPr>
        <w:pStyle w:val="BodyText"/>
        <w:ind w:left="271"/>
        <w:rPr>
          <w:sz w:val="20"/>
        </w:rPr>
      </w:pPr>
      <w:r>
        <w:rPr>
          <w:noProof/>
          <w:sz w:val="20"/>
        </w:rPr>
        <mc:AlternateContent>
          <mc:Choice Requires="wps">
            <w:drawing>
              <wp:inline distT="0" distB="0" distL="0" distR="0" wp14:anchorId="4CD1D50B" wp14:editId="28E6EE79">
                <wp:extent cx="6209665" cy="1596390"/>
                <wp:effectExtent l="0" t="0" r="635" b="3810"/>
                <wp:docPr id="247" name="Text Box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159639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83A56A" w14:textId="77777777" w:rsidR="007D1F60" w:rsidRDefault="007D1F60" w:rsidP="00566B81">
                            <w:pPr>
                              <w:spacing w:before="123"/>
                              <w:ind w:left="542"/>
                              <w:rPr>
                                <w:rFonts w:ascii="Courier New"/>
                                <w:sz w:val="18"/>
                              </w:rPr>
                            </w:pPr>
                            <w:r>
                              <w:rPr>
                                <w:rFonts w:ascii="Courier New"/>
                                <w:sz w:val="18"/>
                              </w:rPr>
                              <w:t>&lt;status&gt;503&lt;/status&gt;</w:t>
                            </w:r>
                          </w:p>
                          <w:p w14:paraId="126DC6D3" w14:textId="77777777" w:rsidR="007D1F60" w:rsidRDefault="007D1F60">
                            <w:pPr>
                              <w:spacing w:before="23"/>
                              <w:ind w:left="460"/>
                              <w:rPr>
                                <w:rFonts w:ascii="Courier New"/>
                                <w:sz w:val="18"/>
                              </w:rPr>
                            </w:pPr>
                            <w:r>
                              <w:rPr>
                                <w:rFonts w:ascii="Courier New"/>
                                <w:sz w:val="18"/>
                              </w:rPr>
                              <w:t>&lt;statusMessage&gt;503 Service Unavailable&lt;/statusMessage&gt;</w:t>
                            </w:r>
                          </w:p>
                          <w:p w14:paraId="18715509" w14:textId="77777777" w:rsidR="007D1F60" w:rsidRDefault="007D1F60">
                            <w:pPr>
                              <w:spacing w:before="118"/>
                              <w:ind w:left="460"/>
                              <w:rPr>
                                <w:rFonts w:ascii="Courier New"/>
                                <w:sz w:val="18"/>
                              </w:rPr>
                            </w:pPr>
                            <w:r>
                              <w:rPr>
                                <w:rFonts w:ascii="Courier New"/>
                                <w:sz w:val="18"/>
                              </w:rPr>
                              <w:t>&lt;message&gt;Registration cache not currently loaded&lt;/message&gt;</w:t>
                            </w:r>
                          </w:p>
                          <w:p w14:paraId="4ED7FF94" w14:textId="77777777" w:rsidR="007D1F60" w:rsidRDefault="007D1F60">
                            <w:pPr>
                              <w:spacing w:before="120"/>
                              <w:ind w:left="460"/>
                              <w:rPr>
                                <w:rFonts w:ascii="Courier New"/>
                                <w:sz w:val="18"/>
                              </w:rPr>
                            </w:pPr>
                            <w:r>
                              <w:rPr>
                                <w:rFonts w:ascii="Courier New"/>
                                <w:sz w:val="18"/>
                              </w:rPr>
                              <w:t>&lt;additionalStatus&gt;CACHEUNLOADED&lt;/additionalStatus&gt;</w:t>
                            </w:r>
                          </w:p>
                          <w:p w14:paraId="4F74AB47" w14:textId="77777777" w:rsidR="007D1F60" w:rsidRDefault="007D1F60">
                            <w:pPr>
                              <w:spacing w:before="120"/>
                              <w:ind w:left="460"/>
                              <w:rPr>
                                <w:rFonts w:ascii="Courier New"/>
                                <w:sz w:val="18"/>
                              </w:rPr>
                            </w:pPr>
                            <w:r>
                              <w:rPr>
                                <w:rFonts w:ascii="Courier New"/>
                                <w:sz w:val="18"/>
                              </w:rPr>
                              <w:t>&lt;additionalMessage&gt;Retry in 15 seconds&lt;/additionalMessage&gt;</w:t>
                            </w:r>
                          </w:p>
                          <w:p w14:paraId="49DBACD1" w14:textId="77777777" w:rsidR="007D1F60" w:rsidRDefault="007D1F60">
                            <w:pPr>
                              <w:spacing w:before="120"/>
                              <w:ind w:left="460"/>
                              <w:rPr>
                                <w:rFonts w:ascii="Courier New"/>
                                <w:sz w:val="18"/>
                              </w:rPr>
                            </w:pPr>
                            <w:r>
                              <w:rPr>
                                <w:rFonts w:ascii="Courier New"/>
                                <w:sz w:val="18"/>
                              </w:rPr>
                              <w:t>&lt;requestMethod&gt;GET&lt;/requestMethod&gt;</w:t>
                            </w:r>
                          </w:p>
                          <w:p w14:paraId="0B81A898" w14:textId="77777777" w:rsidR="007D1F60" w:rsidRDefault="007D1F60">
                            <w:pPr>
                              <w:spacing w:before="120"/>
                              <w:ind w:left="460"/>
                              <w:rPr>
                                <w:rFonts w:ascii="Courier New"/>
                                <w:sz w:val="18"/>
                              </w:rPr>
                            </w:pPr>
                            <w:r>
                              <w:rPr>
                                <w:rFonts w:ascii="Courier New"/>
                                <w:sz w:val="18"/>
                              </w:rPr>
                              <w:t>&lt;requestURI&gt;/registrations&lt;/requestURI&gt;</w:t>
                            </w:r>
                          </w:p>
                          <w:p w14:paraId="082D7A75" w14:textId="77777777" w:rsidR="007D1F60" w:rsidRDefault="007D1F60">
                            <w:pPr>
                              <w:spacing w:before="120"/>
                              <w:ind w:left="460"/>
                              <w:rPr>
                                <w:rFonts w:ascii="Courier New"/>
                                <w:sz w:val="18"/>
                              </w:rPr>
                            </w:pPr>
                            <w:r>
                              <w:rPr>
                                <w:rFonts w:ascii="Courier New"/>
                                <w:sz w:val="18"/>
                              </w:rPr>
                              <w:t>&lt;date&gt;Tue Mar 14 16:19:10 MDT 2017&lt;/date&gt;</w:t>
                            </w:r>
                          </w:p>
                          <w:p w14:paraId="53BF8690" w14:textId="77777777" w:rsidR="007D1F60" w:rsidRDefault="007D1F60">
                            <w:pPr>
                              <w:spacing w:before="123"/>
                              <w:ind w:left="28"/>
                              <w:rPr>
                                <w:rFonts w:ascii="Courier New"/>
                                <w:sz w:val="18"/>
                              </w:rPr>
                            </w:pPr>
                            <w:r>
                              <w:rPr>
                                <w:rFonts w:ascii="Courier New"/>
                                <w:sz w:val="18"/>
                              </w:rPr>
                              <w:t>&lt;/error&gt;</w:t>
                            </w:r>
                          </w:p>
                        </w:txbxContent>
                      </wps:txbx>
                      <wps:bodyPr rot="0" vert="horz" wrap="square" lIns="0" tIns="0" rIns="0" bIns="0" anchor="t" anchorCtr="0" upright="1">
                        <a:noAutofit/>
                      </wps:bodyPr>
                    </wps:wsp>
                  </a:graphicData>
                </a:graphic>
              </wp:inline>
            </w:drawing>
          </mc:Choice>
          <mc:Fallback>
            <w:pict>
              <v:shape w14:anchorId="3B77A7F2" id="Text Box 415" o:spid="_x0000_s1051" type="#_x0000_t202" style="width:488.95pt;height:125.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" fillcolor="#f1f1f1" stroked="f">
                <v:textbox inset="0,0,0,0">
                  <w:txbxContent>
                    <w:p w:rsidR="007D1F60" w:rsidRDefault="007D1F60" w:rsidP="00566B81">
                      <w:pPr>
                        <w:spacing w:before="123"/>
                        <w:ind w:left="542"/>
                        <w:rPr>
                          <w:rFonts w:ascii="Courier New"/>
                          <w:sz w:val="18"/>
                        </w:rPr>
                      </w:pPr>
                      <w:r>
                        <w:rPr>
                          <w:rFonts w:ascii="Courier New"/>
                          <w:sz w:val="18"/>
                        </w:rPr>
                        <w:t>&lt;status&gt;503&lt;/status&gt;</w:t>
                      </w:r>
                    </w:p>
                    <w:p w:rsidR="007D1F60" w:rsidRDefault="007D1F60">
                      <w:pPr>
                        <w:spacing w:before="23"/>
                        <w:ind w:left="460"/>
                        <w:rPr>
                          <w:rFonts w:ascii="Courier New"/>
                          <w:sz w:val="18"/>
                        </w:rPr>
                      </w:pPr>
                      <w:r>
                        <w:rPr>
                          <w:rFonts w:ascii="Courier New"/>
                          <w:sz w:val="18"/>
                        </w:rPr>
                        <w:t>&lt;statusMessage&gt;503 Service Unavailable&lt;/statusMessage&gt;</w:t>
                      </w:r>
                    </w:p>
                    <w:p w:rsidR="007D1F60" w:rsidRDefault="007D1F60">
                      <w:pPr>
                        <w:spacing w:before="118"/>
                        <w:ind w:left="460"/>
                        <w:rPr>
                          <w:rFonts w:ascii="Courier New"/>
                          <w:sz w:val="18"/>
                        </w:rPr>
                      </w:pPr>
                      <w:r>
                        <w:rPr>
                          <w:rFonts w:ascii="Courier New"/>
                          <w:sz w:val="18"/>
                        </w:rPr>
                        <w:t>&lt;message&gt;Registration cache not currently loaded&lt;/message&gt;</w:t>
                      </w:r>
                    </w:p>
                    <w:p w:rsidR="007D1F60" w:rsidRDefault="007D1F60">
                      <w:pPr>
                        <w:spacing w:before="120"/>
                        <w:ind w:left="460"/>
                        <w:rPr>
                          <w:rFonts w:ascii="Courier New"/>
                          <w:sz w:val="18"/>
                        </w:rPr>
                      </w:pPr>
                      <w:r>
                        <w:rPr>
                          <w:rFonts w:ascii="Courier New"/>
                          <w:sz w:val="18"/>
                        </w:rPr>
                        <w:t>&lt;additionalStatus&gt;CACHEUNLOADED&lt;/additionalStatus&gt;</w:t>
                      </w:r>
                    </w:p>
                    <w:p w:rsidR="007D1F60" w:rsidRDefault="007D1F60">
                      <w:pPr>
                        <w:spacing w:before="120"/>
                        <w:ind w:left="460"/>
                        <w:rPr>
                          <w:rFonts w:ascii="Courier New"/>
                          <w:sz w:val="18"/>
                        </w:rPr>
                      </w:pPr>
                      <w:r>
                        <w:rPr>
                          <w:rFonts w:ascii="Courier New"/>
                          <w:sz w:val="18"/>
                        </w:rPr>
                        <w:t>&lt;additionalMessage&gt;Retry in 15 seconds&lt;/additionalMessage&gt;</w:t>
                      </w:r>
                    </w:p>
                    <w:p w:rsidR="007D1F60" w:rsidRDefault="007D1F60">
                      <w:pPr>
                        <w:spacing w:before="120"/>
                        <w:ind w:left="460"/>
                        <w:rPr>
                          <w:rFonts w:ascii="Courier New"/>
                          <w:sz w:val="18"/>
                        </w:rPr>
                      </w:pPr>
                      <w:r>
                        <w:rPr>
                          <w:rFonts w:ascii="Courier New"/>
                          <w:sz w:val="18"/>
                        </w:rPr>
                        <w:t>&lt;requestMethod&gt;GET&lt;/requestMethod&gt;</w:t>
                      </w:r>
                    </w:p>
                    <w:p w:rsidR="007D1F60" w:rsidRDefault="007D1F60">
                      <w:pPr>
                        <w:spacing w:before="120"/>
                        <w:ind w:left="460"/>
                        <w:rPr>
                          <w:rFonts w:ascii="Courier New"/>
                          <w:sz w:val="18"/>
                        </w:rPr>
                      </w:pPr>
                      <w:r>
                        <w:rPr>
                          <w:rFonts w:ascii="Courier New"/>
                          <w:sz w:val="18"/>
                        </w:rPr>
                        <w:t>&lt;requestURI&gt;/registrations&lt;/requestURI&gt;</w:t>
                      </w:r>
                    </w:p>
                    <w:p w:rsidR="007D1F60" w:rsidRDefault="007D1F60">
                      <w:pPr>
                        <w:spacing w:before="120"/>
                        <w:ind w:left="460"/>
                        <w:rPr>
                          <w:rFonts w:ascii="Courier New"/>
                          <w:sz w:val="18"/>
                        </w:rPr>
                      </w:pPr>
                      <w:r>
                        <w:rPr>
                          <w:rFonts w:ascii="Courier New"/>
                          <w:sz w:val="18"/>
                        </w:rPr>
                        <w:t>&lt;date&gt;Tue Mar 14 16:19:10 MDT 2017&lt;/date&gt;</w:t>
                      </w:r>
                    </w:p>
                    <w:p w:rsidR="007D1F60" w:rsidRDefault="007D1F60">
                      <w:pPr>
                        <w:spacing w:before="123"/>
                        <w:ind w:left="28"/>
                        <w:rPr>
                          <w:rFonts w:ascii="Courier New"/>
                          <w:sz w:val="18"/>
                        </w:rPr>
                      </w:pPr>
                      <w:r>
                        <w:rPr>
                          <w:rFonts w:ascii="Courier New"/>
                          <w:sz w:val="18"/>
                        </w:rPr>
                        <w:t>&lt;/error&gt;</w:t>
                      </w:r>
                    </w:p>
                  </w:txbxContent>
                </v:textbox>
                <w10:anchorlock/>
              </v:shape>
            </w:pict>
          </mc:Fallback>
        </mc:AlternateContent>
      </w:r>
    </w:p>
    <w:p w14:paraId="7239E70A" w14:textId="77777777" w:rsidR="00954357" w:rsidRDefault="005D1EB8">
      <w:pPr>
        <w:pStyle w:val="BodyText"/>
        <w:spacing w:before="100"/>
        <w:ind w:left="300"/>
      </w:pPr>
      <w:r>
        <w:rPr>
          <w:noProof/>
        </w:rPr>
        <mc:AlternateContent>
          <mc:Choice Requires="wps">
            <w:drawing>
              <wp:anchor distT="0" distB="0" distL="114300" distR="114300" simplePos="0" relativeHeight="251788288" behindDoc="0" locked="0" layoutInCell="1" allowOverlap="1" wp14:anchorId="3E576BE1" wp14:editId="3AD25B00">
                <wp:simplePos x="0" y="0"/>
                <wp:positionH relativeFrom="page">
                  <wp:posOffset>896620</wp:posOffset>
                </wp:positionH>
                <wp:positionV relativeFrom="paragraph">
                  <wp:posOffset>-12065</wp:posOffset>
                </wp:positionV>
                <wp:extent cx="6209665" cy="0"/>
                <wp:effectExtent l="0" t="0" r="0" b="0"/>
                <wp:wrapNone/>
                <wp:docPr id="24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7516D" id="Line 103" o:spid="_x0000_s1026" style="position:absolute;z-index:251788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95pt" to="559.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" strokeweight=".24pt">
                <w10:wrap anchorx="page"/>
              </v:line>
            </w:pict>
          </mc:Fallback>
        </mc:AlternateContent>
      </w:r>
      <w:r>
        <w:rPr>
          <w:noProof/>
        </w:rPr>
        <mc:AlternateContent>
          <mc:Choice Requires="wps">
            <w:drawing>
              <wp:anchor distT="0" distB="0" distL="114300" distR="114300" simplePos="0" relativeHeight="251789312" behindDoc="0" locked="0" layoutInCell="1" allowOverlap="1" wp14:anchorId="32F9D4AF" wp14:editId="35611491">
                <wp:simplePos x="0" y="0"/>
                <wp:positionH relativeFrom="page">
                  <wp:posOffset>896620</wp:posOffset>
                </wp:positionH>
                <wp:positionV relativeFrom="paragraph">
                  <wp:posOffset>312420</wp:posOffset>
                </wp:positionV>
                <wp:extent cx="6209665" cy="0"/>
                <wp:effectExtent l="0" t="0" r="0" b="0"/>
                <wp:wrapNone/>
                <wp:docPr id="245"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422575" id="Line 102" o:spid="_x0000_s1026" style="position:absolute;z-index:251789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24.6pt" to="559.5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" strokeweight=".24pt">
                <w10:wrap anchorx="page"/>
              </v:line>
            </w:pict>
          </mc:Fallback>
        </mc:AlternateContent>
      </w:r>
      <w:r w:rsidR="00DD1A20">
        <w:t>JSON</w:t>
      </w:r>
    </w:p>
    <w:p w14:paraId="32616897" w14:textId="77777777" w:rsidR="00954357" w:rsidRDefault="005D1EB8">
      <w:pPr>
        <w:pStyle w:val="BodyText"/>
        <w:spacing w:before="3"/>
        <w:rPr>
          <w:sz w:val="8"/>
        </w:rPr>
      </w:pPr>
      <w:r>
        <w:rPr>
          <w:noProof/>
        </w:rPr>
        <mc:AlternateContent>
          <mc:Choice Requires="wps">
            <w:drawing>
              <wp:anchor distT="0" distB="0" distL="0" distR="0" simplePos="0" relativeHeight="251786240" behindDoc="1" locked="0" layoutInCell="1" allowOverlap="1" wp14:anchorId="685ED418" wp14:editId="18FB7942">
                <wp:simplePos x="0" y="0"/>
                <wp:positionH relativeFrom="page">
                  <wp:posOffset>896620</wp:posOffset>
                </wp:positionH>
                <wp:positionV relativeFrom="paragraph">
                  <wp:posOffset>80010</wp:posOffset>
                </wp:positionV>
                <wp:extent cx="6209665" cy="3448050"/>
                <wp:effectExtent l="0" t="0" r="0" b="0"/>
                <wp:wrapTopAndBottom/>
                <wp:docPr id="244"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344805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1762C6" w14:textId="77777777" w:rsidR="007D1F60" w:rsidRDefault="007D1F60">
                            <w:pPr>
                              <w:spacing w:before="23" w:line="381" w:lineRule="auto"/>
                              <w:ind w:left="28" w:right="7372"/>
                              <w:rPr>
                                <w:rFonts w:ascii="Courier New" w:hAnsi="Courier New"/>
                                <w:sz w:val="18"/>
                              </w:rPr>
                            </w:pPr>
                            <w:r>
                              <w:rPr>
                                <w:rFonts w:ascii="Courier New" w:hAnsi="Courier New"/>
                                <w:sz w:val="18"/>
                              </w:rPr>
                              <w:t>Content-Encoding →gzip Content-Length →259</w:t>
                            </w:r>
                          </w:p>
                          <w:p w14:paraId="23351595" w14:textId="77777777" w:rsidR="007D1F60" w:rsidRDefault="007D1F60">
                            <w:pPr>
                              <w:ind w:left="28"/>
                              <w:rPr>
                                <w:rFonts w:ascii="Courier New" w:hAnsi="Courier New"/>
                                <w:sz w:val="18"/>
                              </w:rPr>
                            </w:pPr>
                            <w:r>
                              <w:rPr>
                                <w:rFonts w:ascii="Courier New" w:hAnsi="Courier New"/>
                                <w:sz w:val="18"/>
                              </w:rPr>
                              <w:t>Content-Type →application/xml</w:t>
                            </w:r>
                          </w:p>
                          <w:p w14:paraId="4689ABD4" w14:textId="77777777" w:rsidR="007D1F60" w:rsidRDefault="007D1F60">
                            <w:pPr>
                              <w:spacing w:before="120"/>
                              <w:ind w:left="28"/>
                              <w:rPr>
                                <w:rFonts w:ascii="Courier New" w:hAnsi="Courier New"/>
                                <w:sz w:val="18"/>
                              </w:rPr>
                            </w:pPr>
                            <w:r>
                              <w:rPr>
                                <w:rFonts w:ascii="Courier New" w:hAnsi="Courier New"/>
                                <w:sz w:val="18"/>
                              </w:rPr>
                              <w:t>Date →Tue, 14 Mar 2017 22:19:10 GMT</w:t>
                            </w:r>
                          </w:p>
                          <w:p w14:paraId="2A91AE6C" w14:textId="77777777" w:rsidR="007D1F60" w:rsidRDefault="007D1F60">
                            <w:pPr>
                              <w:spacing w:before="120"/>
                              <w:ind w:left="28"/>
                              <w:rPr>
                                <w:rFonts w:ascii="Courier New" w:hAnsi="Courier New"/>
                                <w:sz w:val="18"/>
                              </w:rPr>
                            </w:pPr>
                            <w:r>
                              <w:rPr>
                                <w:rFonts w:ascii="Courier New" w:hAnsi="Courier New"/>
                                <w:sz w:val="18"/>
                              </w:rPr>
                              <w:t>Retry-After →15</w:t>
                            </w:r>
                          </w:p>
                          <w:p w14:paraId="31DD26DF" w14:textId="77777777" w:rsidR="007D1F60" w:rsidRDefault="007D1F60">
                            <w:pPr>
                              <w:spacing w:before="120"/>
                              <w:ind w:left="28"/>
                              <w:rPr>
                                <w:rFonts w:ascii="Courier New" w:hAnsi="Courier New"/>
                                <w:sz w:val="18"/>
                              </w:rPr>
                            </w:pPr>
                            <w:r>
                              <w:rPr>
                                <w:rFonts w:ascii="Courier New" w:hAnsi="Courier New"/>
                                <w:sz w:val="18"/>
                              </w:rPr>
                              <w:t>Server →Apache-Coyote/1.1</w:t>
                            </w:r>
                          </w:p>
                          <w:p w14:paraId="0C29175A" w14:textId="77777777" w:rsidR="007D1F60" w:rsidRDefault="007D1F60">
                            <w:pPr>
                              <w:pStyle w:val="BodyText"/>
                              <w:rPr>
                                <w:rFonts w:ascii="Courier New"/>
                                <w:sz w:val="20"/>
                              </w:rPr>
                            </w:pPr>
                          </w:p>
                          <w:p w14:paraId="1F717F1C" w14:textId="77777777" w:rsidR="007D1F60" w:rsidRDefault="007D1F60">
                            <w:pPr>
                              <w:pStyle w:val="BodyText"/>
                              <w:spacing w:before="2"/>
                              <w:rPr>
                                <w:rFonts w:ascii="Courier New"/>
                                <w:sz w:val="19"/>
                              </w:rPr>
                            </w:pPr>
                          </w:p>
                          <w:p w14:paraId="60261D7A" w14:textId="77777777" w:rsidR="007D1F60" w:rsidRDefault="007D1F60">
                            <w:pPr>
                              <w:ind w:left="28"/>
                              <w:rPr>
                                <w:rFonts w:ascii="Courier New"/>
                                <w:sz w:val="18"/>
                              </w:rPr>
                            </w:pPr>
                            <w:r>
                              <w:rPr>
                                <w:rFonts w:ascii="Courier New"/>
                                <w:sz w:val="18"/>
                              </w:rPr>
                              <w:t>{</w:t>
                            </w:r>
                          </w:p>
                          <w:p w14:paraId="3145B606" w14:textId="77777777" w:rsidR="007D1F60" w:rsidRDefault="007D1F60">
                            <w:pPr>
                              <w:spacing w:before="120"/>
                              <w:ind w:left="28"/>
                              <w:rPr>
                                <w:rFonts w:ascii="Courier New"/>
                                <w:sz w:val="18"/>
                              </w:rPr>
                            </w:pPr>
                            <w:r>
                              <w:rPr>
                                <w:rFonts w:ascii="Courier New"/>
                                <w:sz w:val="18"/>
                              </w:rPr>
                              <w:t>status: 503</w:t>
                            </w:r>
                          </w:p>
                          <w:p w14:paraId="5A64E2D0" w14:textId="77777777" w:rsidR="007D1F60" w:rsidRDefault="007D1F60">
                            <w:pPr>
                              <w:spacing w:before="118"/>
                              <w:ind w:left="28"/>
                              <w:rPr>
                                <w:rFonts w:ascii="Courier New"/>
                                <w:sz w:val="18"/>
                              </w:rPr>
                            </w:pPr>
                            <w:r>
                              <w:rPr>
                                <w:rFonts w:ascii="Courier New"/>
                                <w:sz w:val="18"/>
                              </w:rPr>
                              <w:t>statusMessage: "503 Service Unavaialble"</w:t>
                            </w:r>
                          </w:p>
                          <w:p w14:paraId="6B5E2F36" w14:textId="77777777" w:rsidR="007D1F60" w:rsidRDefault="007D1F60">
                            <w:pPr>
                              <w:spacing w:before="120" w:line="381" w:lineRule="auto"/>
                              <w:ind w:left="28" w:right="4330"/>
                              <w:rPr>
                                <w:rFonts w:ascii="Courier New"/>
                                <w:sz w:val="18"/>
                              </w:rPr>
                            </w:pPr>
                            <w:r>
                              <w:rPr>
                                <w:rFonts w:ascii="Courier New"/>
                                <w:sz w:val="18"/>
                              </w:rPr>
                              <w:t>message: "Registration cache not currently loaded" additionalStatus: "CACHEUNLOADED" additionalMessage: "Retry in 15 seconds" requestMethod: "GET"</w:t>
                            </w:r>
                          </w:p>
                          <w:p w14:paraId="174608CE" w14:textId="77777777" w:rsidR="007D1F60" w:rsidRDefault="007D1F60">
                            <w:pPr>
                              <w:spacing w:line="203" w:lineRule="exact"/>
                              <w:ind w:left="28"/>
                              <w:rPr>
                                <w:rFonts w:ascii="Courier New"/>
                                <w:sz w:val="18"/>
                              </w:rPr>
                            </w:pPr>
                            <w:r>
                              <w:rPr>
                                <w:rFonts w:ascii="Courier New"/>
                                <w:sz w:val="18"/>
                              </w:rPr>
                              <w:t>requestURI: "/registrations"</w:t>
                            </w:r>
                          </w:p>
                          <w:p w14:paraId="74CC86BF" w14:textId="77777777" w:rsidR="007D1F60" w:rsidRDefault="007D1F60">
                            <w:pPr>
                              <w:spacing w:before="120"/>
                              <w:ind w:left="28"/>
                              <w:rPr>
                                <w:rFonts w:ascii="Courier New"/>
                                <w:sz w:val="18"/>
                              </w:rPr>
                            </w:pPr>
                            <w:r>
                              <w:rPr>
                                <w:rFonts w:ascii="Courier New"/>
                                <w:sz w:val="18"/>
                              </w:rPr>
                              <w:t>date: "Fri Nov 22 18:10:24 MST 2017"</w:t>
                            </w:r>
                          </w:p>
                          <w:p w14:paraId="655A4B44" w14:textId="77777777" w:rsidR="007D1F60" w:rsidRDefault="007D1F60">
                            <w:pPr>
                              <w:spacing w:before="123"/>
                              <w:ind w:left="28"/>
                              <w:rPr>
                                <w:rFonts w:ascii="Courier New"/>
                                <w:sz w:val="18"/>
                              </w:rPr>
                            </w:pPr>
                            <w:r>
                              <w:rPr>
                                <w:rFonts w:ascii="Courier New"/>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17A5F9" id="Text Box 101" o:spid="_x0000_s1052" type="#_x0000_t202" style="position:absolute;margin-left:70.6pt;margin-top:6.3pt;width:488.95pt;height:271.5pt;z-index:-251530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" fillcolor="#f1f1f1" stroked="f">
                <v:textbox inset="0,0,0,0">
                  <w:txbxContent>
                    <w:p w:rsidR="007D1F60" w:rsidRDefault="007D1F60">
                      <w:pPr>
                        <w:spacing w:before="23" w:line="381" w:lineRule="auto"/>
                        <w:ind w:left="28" w:right="7372"/>
                        <w:rPr>
                          <w:rFonts w:ascii="Courier New" w:hAnsi="Courier New"/>
                          <w:sz w:val="18"/>
                        </w:rPr>
                      </w:pPr>
                      <w:r>
                        <w:rPr>
                          <w:rFonts w:ascii="Courier New" w:hAnsi="Courier New"/>
                          <w:sz w:val="18"/>
                        </w:rPr>
                        <w:t>Content-Encoding →gzip Content-Length →259</w:t>
                      </w:r>
                    </w:p>
                    <w:p w:rsidR="007D1F60" w:rsidRDefault="007D1F60">
                      <w:pPr>
                        <w:ind w:left="28"/>
                        <w:rPr>
                          <w:rFonts w:ascii="Courier New" w:hAnsi="Courier New"/>
                          <w:sz w:val="18"/>
                        </w:rPr>
                      </w:pPr>
                      <w:r>
                        <w:rPr>
                          <w:rFonts w:ascii="Courier New" w:hAnsi="Courier New"/>
                          <w:sz w:val="18"/>
                        </w:rPr>
                        <w:t>Content-Type →application/xml</w:t>
                      </w:r>
                    </w:p>
                    <w:p w:rsidR="007D1F60" w:rsidRDefault="007D1F60">
                      <w:pPr>
                        <w:spacing w:before="120"/>
                        <w:ind w:left="28"/>
                        <w:rPr>
                          <w:rFonts w:ascii="Courier New" w:hAnsi="Courier New"/>
                          <w:sz w:val="18"/>
                        </w:rPr>
                      </w:pPr>
                      <w:r>
                        <w:rPr>
                          <w:rFonts w:ascii="Courier New" w:hAnsi="Courier New"/>
                          <w:sz w:val="18"/>
                        </w:rPr>
                        <w:t>Date →Tue, 14 Mar 2017 22:19:10 GMT</w:t>
                      </w:r>
                    </w:p>
                    <w:p w:rsidR="007D1F60" w:rsidRDefault="007D1F60">
                      <w:pPr>
                        <w:spacing w:before="120"/>
                        <w:ind w:left="28"/>
                        <w:rPr>
                          <w:rFonts w:ascii="Courier New" w:hAnsi="Courier New"/>
                          <w:sz w:val="18"/>
                        </w:rPr>
                      </w:pPr>
                      <w:r>
                        <w:rPr>
                          <w:rFonts w:ascii="Courier New" w:hAnsi="Courier New"/>
                          <w:sz w:val="18"/>
                        </w:rPr>
                        <w:t>Retry-After →15</w:t>
                      </w:r>
                    </w:p>
                    <w:p w:rsidR="007D1F60" w:rsidRDefault="007D1F60">
                      <w:pPr>
                        <w:spacing w:before="120"/>
                        <w:ind w:left="28"/>
                        <w:rPr>
                          <w:rFonts w:ascii="Courier New" w:hAnsi="Courier New"/>
                          <w:sz w:val="18"/>
                        </w:rPr>
                      </w:pPr>
                      <w:r>
                        <w:rPr>
                          <w:rFonts w:ascii="Courier New" w:hAnsi="Courier New"/>
                          <w:sz w:val="18"/>
                        </w:rPr>
                        <w:t>Server →Apache-Coyote/1.1</w:t>
                      </w:r>
                    </w:p>
                    <w:p w:rsidR="007D1F60" w:rsidRDefault="007D1F60">
                      <w:pPr>
                        <w:pStyle w:val="BodyText"/>
                        <w:rPr>
                          <w:rFonts w:ascii="Courier New"/>
                          <w:sz w:val="20"/>
                        </w:rPr>
                      </w:pPr>
                    </w:p>
                    <w:p w:rsidR="007D1F60" w:rsidRDefault="007D1F60">
                      <w:pPr>
                        <w:pStyle w:val="BodyText"/>
                        <w:spacing w:before="2"/>
                        <w:rPr>
                          <w:rFonts w:ascii="Courier New"/>
                          <w:sz w:val="19"/>
                        </w:rPr>
                      </w:pPr>
                    </w:p>
                    <w:p w:rsidR="007D1F60" w:rsidRDefault="007D1F60">
                      <w:pPr>
                        <w:ind w:left="28"/>
                        <w:rPr>
                          <w:rFonts w:ascii="Courier New"/>
                          <w:sz w:val="18"/>
                        </w:rPr>
                      </w:pPr>
                      <w:r>
                        <w:rPr>
                          <w:rFonts w:ascii="Courier New"/>
                          <w:sz w:val="18"/>
                        </w:rPr>
                        <w:t>{</w:t>
                      </w:r>
                    </w:p>
                    <w:p w:rsidR="007D1F60" w:rsidRDefault="007D1F60">
                      <w:pPr>
                        <w:spacing w:before="120"/>
                        <w:ind w:left="28"/>
                        <w:rPr>
                          <w:rFonts w:ascii="Courier New"/>
                          <w:sz w:val="18"/>
                        </w:rPr>
                      </w:pPr>
                      <w:r>
                        <w:rPr>
                          <w:rFonts w:ascii="Courier New"/>
                          <w:sz w:val="18"/>
                        </w:rPr>
                        <w:t>status: 503</w:t>
                      </w:r>
                    </w:p>
                    <w:p w:rsidR="007D1F60" w:rsidRDefault="007D1F60">
                      <w:pPr>
                        <w:spacing w:before="118"/>
                        <w:ind w:left="28"/>
                        <w:rPr>
                          <w:rFonts w:ascii="Courier New"/>
                          <w:sz w:val="18"/>
                        </w:rPr>
                      </w:pPr>
                      <w:r>
                        <w:rPr>
                          <w:rFonts w:ascii="Courier New"/>
                          <w:sz w:val="18"/>
                        </w:rPr>
                        <w:t>statusMessage: "503 Service Unavaialble"</w:t>
                      </w:r>
                    </w:p>
                    <w:p w:rsidR="007D1F60" w:rsidRDefault="007D1F60">
                      <w:pPr>
                        <w:spacing w:before="120" w:line="381" w:lineRule="auto"/>
                        <w:ind w:left="28" w:right="4330"/>
                        <w:rPr>
                          <w:rFonts w:ascii="Courier New"/>
                          <w:sz w:val="18"/>
                        </w:rPr>
                      </w:pPr>
                      <w:r>
                        <w:rPr>
                          <w:rFonts w:ascii="Courier New"/>
                          <w:sz w:val="18"/>
                        </w:rPr>
                        <w:t>message: "Registration cache not currently loaded" additionalStatus: "CACHEUNLOADED" additionalMessage: "Retry in 15 seconds" requestMethod: "GET"</w:t>
                      </w:r>
                    </w:p>
                    <w:p w:rsidR="007D1F60" w:rsidRDefault="007D1F60">
                      <w:pPr>
                        <w:spacing w:line="203" w:lineRule="exact"/>
                        <w:ind w:left="28"/>
                        <w:rPr>
                          <w:rFonts w:ascii="Courier New"/>
                          <w:sz w:val="18"/>
                        </w:rPr>
                      </w:pPr>
                      <w:r>
                        <w:rPr>
                          <w:rFonts w:ascii="Courier New"/>
                          <w:sz w:val="18"/>
                        </w:rPr>
                        <w:t>requestURI: "/registrations"</w:t>
                      </w:r>
                    </w:p>
                    <w:p w:rsidR="007D1F60" w:rsidRDefault="007D1F60">
                      <w:pPr>
                        <w:spacing w:before="120"/>
                        <w:ind w:left="28"/>
                        <w:rPr>
                          <w:rFonts w:ascii="Courier New"/>
                          <w:sz w:val="18"/>
                        </w:rPr>
                      </w:pPr>
                      <w:r>
                        <w:rPr>
                          <w:rFonts w:ascii="Courier New"/>
                          <w:sz w:val="18"/>
                        </w:rPr>
                        <w:t>date: "Fri Nov 22 18:10:24 MST 2017"</w:t>
                      </w:r>
                    </w:p>
                    <w:p w:rsidR="007D1F60" w:rsidRDefault="007D1F60">
                      <w:pPr>
                        <w:spacing w:before="123"/>
                        <w:ind w:left="28"/>
                        <w:rPr>
                          <w:rFonts w:ascii="Courier New"/>
                          <w:sz w:val="18"/>
                        </w:rPr>
                      </w:pPr>
                      <w:r>
                        <w:rPr>
                          <w:rFonts w:ascii="Courier New"/>
                          <w:sz w:val="18"/>
                        </w:rPr>
                        <w:t>}</w:t>
                      </w:r>
                    </w:p>
                  </w:txbxContent>
                </v:textbox>
                <w10:wrap type="topAndBottom" anchorx="page"/>
              </v:shape>
            </w:pict>
          </mc:Fallback>
        </mc:AlternateContent>
      </w:r>
    </w:p>
    <w:p w14:paraId="5DF6295E" w14:textId="77777777" w:rsidR="00954357" w:rsidRDefault="00954357">
      <w:pPr>
        <w:pStyle w:val="BodyText"/>
        <w:rPr>
          <w:sz w:val="20"/>
        </w:rPr>
      </w:pPr>
    </w:p>
    <w:bookmarkStart w:id="142" w:name="_Toc71048200"/>
    <w:bookmarkStart w:id="143" w:name="_Toc71048290"/>
    <w:bookmarkStart w:id="144" w:name="_Toc151555548"/>
    <w:p w14:paraId="479DE40C" w14:textId="77777777" w:rsidR="00954357" w:rsidRDefault="005D1EB8">
      <w:pPr>
        <w:pStyle w:val="Heading2"/>
        <w:tabs>
          <w:tab w:val="left" w:pos="10050"/>
        </w:tabs>
        <w:spacing w:before="224"/>
        <w:rPr>
          <w:u w:val="none"/>
        </w:rPr>
      </w:pPr>
      <w:r>
        <w:rPr>
          <w:noProof/>
        </w:rPr>
        <mc:AlternateContent>
          <mc:Choice Requires="wps">
            <w:drawing>
              <wp:anchor distT="0" distB="0" distL="114300" distR="114300" simplePos="0" relativeHeight="251790336" behindDoc="0" locked="0" layoutInCell="1" allowOverlap="1" wp14:anchorId="026798F8" wp14:editId="5B641A37">
                <wp:simplePos x="0" y="0"/>
                <wp:positionH relativeFrom="page">
                  <wp:posOffset>896620</wp:posOffset>
                </wp:positionH>
                <wp:positionV relativeFrom="paragraph">
                  <wp:posOffset>-163830</wp:posOffset>
                </wp:positionV>
                <wp:extent cx="6209665" cy="0"/>
                <wp:effectExtent l="0" t="0" r="0" b="0"/>
                <wp:wrapNone/>
                <wp:docPr id="243"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027A6E" id="Line 100" o:spid="_x0000_s1026" style="position:absolute;z-index:251790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12.9pt" to="559.5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" strokeweight=".24pt">
                <w10:wrap anchorx="page"/>
              </v:line>
            </w:pict>
          </mc:Fallback>
        </mc:AlternateContent>
      </w:r>
      <w:r w:rsidR="00DD1A20">
        <w:t>Query expressions and</w:t>
      </w:r>
      <w:r w:rsidR="00DD1A20">
        <w:rPr>
          <w:spacing w:val="-7"/>
        </w:rPr>
        <w:t xml:space="preserve"> </w:t>
      </w:r>
      <w:r w:rsidR="00DD1A20">
        <w:t>results</w:t>
      </w:r>
      <w:bookmarkEnd w:id="142"/>
      <w:bookmarkEnd w:id="143"/>
      <w:bookmarkEnd w:id="144"/>
      <w:r w:rsidR="00DD1A20">
        <w:tab/>
      </w:r>
    </w:p>
    <w:p w14:paraId="0F428597" w14:textId="77777777" w:rsidR="00954357" w:rsidRDefault="00DD1A20">
      <w:pPr>
        <w:pStyle w:val="BodyText"/>
        <w:spacing w:before="141"/>
        <w:ind w:left="300" w:right="293"/>
      </w:pPr>
      <w:r>
        <w:t>Since there can be very large amounts of registrations, a mechanism of chunking the data into multiple requests is supported. Query control is accomplished by URI query parameters and related attributes returned. A query expression is used for both retrieving registrations in addition to applying a query filter to AST device notifications.</w:t>
      </w:r>
    </w:p>
    <w:p w14:paraId="060BB48C" w14:textId="77777777" w:rsidR="00954357" w:rsidRDefault="00954357">
      <w:pPr>
        <w:sectPr w:rsidR="00954357" w:rsidSect="00193CE5">
          <w:headerReference w:type="default" r:id="rId60"/>
          <w:footerReference w:type="default" r:id="rId61"/>
          <w:pgSz w:w="12240" w:h="15840"/>
          <w:pgMar w:top="1180" w:right="860" w:bottom="700" w:left="1140" w:header="883" w:footer="720" w:gutter="0"/>
          <w:cols w:space="720"/>
          <w:docGrid w:linePitch="299"/>
        </w:sectPr>
      </w:pPr>
    </w:p>
    <w:p w14:paraId="0A1A054D" w14:textId="77777777" w:rsidR="00954357" w:rsidRDefault="00954357">
      <w:pPr>
        <w:pStyle w:val="BodyText"/>
        <w:spacing w:before="9" w:after="1"/>
        <w:rPr>
          <w:sz w:val="19"/>
        </w:rPr>
      </w:pPr>
    </w:p>
    <w:p w14:paraId="234A156B" w14:textId="77777777" w:rsidR="00954357" w:rsidRDefault="005D1EB8">
      <w:pPr>
        <w:pStyle w:val="BodyText"/>
        <w:spacing w:line="20" w:lineRule="exact"/>
        <w:ind w:left="268"/>
        <w:rPr>
          <w:sz w:val="2"/>
        </w:rPr>
      </w:pPr>
      <w:r>
        <w:rPr>
          <w:noProof/>
          <w:sz w:val="2"/>
        </w:rPr>
        <mc:AlternateContent>
          <mc:Choice Requires="wpg">
            <w:drawing>
              <wp:inline distT="0" distB="0" distL="0" distR="0" wp14:anchorId="2A4E8BB2" wp14:editId="225202BC">
                <wp:extent cx="6209665" cy="3175"/>
                <wp:effectExtent l="9525" t="9525" r="10160" b="6350"/>
                <wp:docPr id="241"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242" name="Line 99"/>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A595710" id="Group 98"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">
                <v:line id="Line 99"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" strokeweight=".24pt"/>
                <w10:anchorlock/>
              </v:group>
            </w:pict>
          </mc:Fallback>
        </mc:AlternateContent>
      </w:r>
    </w:p>
    <w:p w14:paraId="6C24776B" w14:textId="77777777" w:rsidR="00954357" w:rsidRDefault="00DD1A20">
      <w:pPr>
        <w:pStyle w:val="Heading3"/>
        <w:spacing w:before="63"/>
      </w:pPr>
      <w:bookmarkStart w:id="145" w:name="_Toc71048201"/>
      <w:bookmarkStart w:id="146" w:name="_Toc71048291"/>
      <w:bookmarkStart w:id="147" w:name="_Toc151555549"/>
      <w:r>
        <w:t>Query control values</w:t>
      </w:r>
      <w:bookmarkEnd w:id="145"/>
      <w:bookmarkEnd w:id="146"/>
      <w:bookmarkEnd w:id="147"/>
    </w:p>
    <w:p w14:paraId="4E0643FF" w14:textId="77777777" w:rsidR="00954357" w:rsidRDefault="00954357">
      <w:pPr>
        <w:pStyle w:val="BodyText"/>
        <w:spacing w:before="6"/>
        <w:rPr>
          <w:rFonts w:ascii="Cambria"/>
          <w:b/>
          <w:sz w:val="20"/>
        </w:rPr>
      </w:pPr>
    </w:p>
    <w:tbl>
      <w:tblPr>
        <w:tblW w:w="9978" w:type="dxa"/>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26"/>
        <w:gridCol w:w="4312"/>
        <w:gridCol w:w="2070"/>
        <w:gridCol w:w="2070"/>
      </w:tblGrid>
      <w:tr w:rsidR="00954357" w14:paraId="0FEF3A4D" w14:textId="77777777" w:rsidTr="003A7FCA">
        <w:trPr>
          <w:trHeight w:val="1266"/>
        </w:trPr>
        <w:tc>
          <w:tcPr>
            <w:tcW w:w="1526" w:type="dxa"/>
            <w:shd w:val="clear" w:color="auto" w:fill="BEBEBE"/>
          </w:tcPr>
          <w:p w14:paraId="616B7EDA" w14:textId="77777777" w:rsidR="00954357" w:rsidRPr="000234C9" w:rsidRDefault="00DD1A20">
            <w:pPr>
              <w:pStyle w:val="TableParagraph"/>
              <w:spacing w:before="122"/>
              <w:ind w:left="417"/>
              <w:rPr>
                <w:rFonts w:ascii="Arial" w:hAnsi="Arial" w:cs="Arial"/>
                <w:b/>
                <w:sz w:val="24"/>
                <w:szCs w:val="24"/>
              </w:rPr>
            </w:pPr>
            <w:r w:rsidRPr="000234C9">
              <w:rPr>
                <w:rFonts w:ascii="Arial" w:hAnsi="Arial" w:cs="Arial"/>
                <w:b/>
                <w:sz w:val="24"/>
                <w:szCs w:val="24"/>
              </w:rPr>
              <w:t>Name</w:t>
            </w:r>
          </w:p>
        </w:tc>
        <w:tc>
          <w:tcPr>
            <w:tcW w:w="4312" w:type="dxa"/>
            <w:tcBorders>
              <w:top w:val="single" w:sz="2" w:space="0" w:color="000000"/>
              <w:right w:val="single" w:sz="2" w:space="0" w:color="000000"/>
            </w:tcBorders>
            <w:shd w:val="clear" w:color="auto" w:fill="BEBEBE"/>
          </w:tcPr>
          <w:p w14:paraId="73EE5CA4" w14:textId="77777777" w:rsidR="00954357" w:rsidRPr="000234C9" w:rsidRDefault="00DD1A20">
            <w:pPr>
              <w:pStyle w:val="TableParagraph"/>
              <w:spacing w:before="122"/>
              <w:ind w:left="1819" w:right="1810"/>
              <w:jc w:val="center"/>
              <w:rPr>
                <w:rFonts w:ascii="Arial" w:hAnsi="Arial" w:cs="Arial"/>
                <w:b/>
                <w:sz w:val="24"/>
                <w:szCs w:val="24"/>
              </w:rPr>
            </w:pPr>
            <w:r w:rsidRPr="000234C9">
              <w:rPr>
                <w:rFonts w:ascii="Arial" w:hAnsi="Arial" w:cs="Arial"/>
                <w:b/>
                <w:sz w:val="24"/>
                <w:szCs w:val="24"/>
              </w:rPr>
              <w:t>Value</w:t>
            </w:r>
          </w:p>
        </w:tc>
        <w:tc>
          <w:tcPr>
            <w:tcW w:w="2070" w:type="dxa"/>
            <w:tcBorders>
              <w:top w:val="single" w:sz="2" w:space="0" w:color="000000"/>
              <w:left w:val="single" w:sz="2" w:space="0" w:color="000000"/>
              <w:right w:val="single" w:sz="2" w:space="0" w:color="000000"/>
            </w:tcBorders>
            <w:shd w:val="clear" w:color="auto" w:fill="BEBEBE"/>
          </w:tcPr>
          <w:p w14:paraId="1A64EB8D" w14:textId="77777777" w:rsidR="00954357" w:rsidRPr="000234C9" w:rsidRDefault="00DD1A20">
            <w:pPr>
              <w:pStyle w:val="TableParagraph"/>
              <w:spacing w:before="122"/>
              <w:ind w:left="420" w:right="393" w:firstLine="256"/>
              <w:rPr>
                <w:rFonts w:ascii="Arial" w:hAnsi="Arial" w:cs="Arial"/>
                <w:b/>
                <w:sz w:val="24"/>
                <w:szCs w:val="24"/>
              </w:rPr>
            </w:pPr>
            <w:r w:rsidRPr="000234C9">
              <w:rPr>
                <w:rFonts w:ascii="Arial" w:hAnsi="Arial" w:cs="Arial"/>
                <w:b/>
                <w:sz w:val="24"/>
                <w:szCs w:val="24"/>
              </w:rPr>
              <w:t>Query parameter</w:t>
            </w:r>
          </w:p>
        </w:tc>
        <w:tc>
          <w:tcPr>
            <w:tcW w:w="2070" w:type="dxa"/>
            <w:tcBorders>
              <w:top w:val="single" w:sz="2" w:space="0" w:color="000000"/>
              <w:left w:val="single" w:sz="2" w:space="0" w:color="000000"/>
              <w:right w:val="single" w:sz="2" w:space="0" w:color="000000"/>
            </w:tcBorders>
            <w:shd w:val="clear" w:color="auto" w:fill="BEBEBE"/>
          </w:tcPr>
          <w:p w14:paraId="2CAD5053" w14:textId="77777777" w:rsidR="00954357" w:rsidRPr="000234C9" w:rsidRDefault="00DD1A20">
            <w:pPr>
              <w:pStyle w:val="TableParagraph"/>
              <w:spacing w:before="122"/>
              <w:ind w:left="484" w:right="428" w:hanging="39"/>
              <w:jc w:val="both"/>
              <w:rPr>
                <w:rFonts w:ascii="Arial" w:hAnsi="Arial" w:cs="Arial"/>
                <w:b/>
                <w:sz w:val="24"/>
                <w:szCs w:val="24"/>
              </w:rPr>
            </w:pPr>
            <w:r w:rsidRPr="000234C9">
              <w:rPr>
                <w:rFonts w:ascii="Arial" w:hAnsi="Arial" w:cs="Arial"/>
                <w:b/>
                <w:sz w:val="24"/>
                <w:szCs w:val="24"/>
              </w:rPr>
              <w:t>Response element attribute</w:t>
            </w:r>
          </w:p>
        </w:tc>
      </w:tr>
      <w:tr w:rsidR="00954357" w14:paraId="6B441A9A" w14:textId="77777777" w:rsidTr="003A7FCA">
        <w:trPr>
          <w:trHeight w:val="976"/>
        </w:trPr>
        <w:tc>
          <w:tcPr>
            <w:tcW w:w="1526" w:type="dxa"/>
            <w:tcBorders>
              <w:left w:val="single" w:sz="2" w:space="0" w:color="000000"/>
              <w:bottom w:val="single" w:sz="2" w:space="0" w:color="000000"/>
            </w:tcBorders>
          </w:tcPr>
          <w:p w14:paraId="679C4DA6" w14:textId="77777777" w:rsidR="00954357" w:rsidRDefault="00DD1A20">
            <w:pPr>
              <w:pStyle w:val="TableParagraph"/>
              <w:spacing w:before="119"/>
              <w:ind w:left="110"/>
              <w:rPr>
                <w:sz w:val="20"/>
              </w:rPr>
            </w:pPr>
            <w:r>
              <w:rPr>
                <w:sz w:val="20"/>
              </w:rPr>
              <w:t>limit</w:t>
            </w:r>
          </w:p>
        </w:tc>
        <w:tc>
          <w:tcPr>
            <w:tcW w:w="4312" w:type="dxa"/>
          </w:tcPr>
          <w:p w14:paraId="725BC38D" w14:textId="77777777" w:rsidR="00954357" w:rsidRDefault="00DD1A20">
            <w:pPr>
              <w:pStyle w:val="TableParagraph"/>
              <w:ind w:left="108" w:right="100"/>
              <w:jc w:val="both"/>
              <w:rPr>
                <w:sz w:val="20"/>
              </w:rPr>
            </w:pPr>
            <w:r>
              <w:rPr>
                <w:sz w:val="20"/>
              </w:rPr>
              <w:t>Number of values to return per query. Query can return 0 - count elements. Using a limit with 0 is a way to get total count before performing an actual</w:t>
            </w:r>
          </w:p>
          <w:p w14:paraId="4569E7CA" w14:textId="77777777" w:rsidR="00954357" w:rsidRDefault="00DD1A20">
            <w:pPr>
              <w:pStyle w:val="TableParagraph"/>
              <w:spacing w:line="225" w:lineRule="exact"/>
              <w:ind w:left="108"/>
              <w:rPr>
                <w:sz w:val="20"/>
              </w:rPr>
            </w:pPr>
            <w:r>
              <w:rPr>
                <w:sz w:val="20"/>
              </w:rPr>
              <w:t>query.</w:t>
            </w:r>
          </w:p>
        </w:tc>
        <w:tc>
          <w:tcPr>
            <w:tcW w:w="2070" w:type="dxa"/>
          </w:tcPr>
          <w:p w14:paraId="0AEE1C0F" w14:textId="77777777" w:rsidR="00954357" w:rsidRDefault="00DD1A20">
            <w:pPr>
              <w:pStyle w:val="TableParagraph"/>
              <w:spacing w:line="243" w:lineRule="exact"/>
              <w:ind w:left="7"/>
              <w:jc w:val="center"/>
              <w:rPr>
                <w:sz w:val="20"/>
              </w:rPr>
            </w:pPr>
            <w:r>
              <w:rPr>
                <w:w w:val="99"/>
                <w:sz w:val="20"/>
              </w:rPr>
              <w:t>X</w:t>
            </w:r>
          </w:p>
        </w:tc>
        <w:tc>
          <w:tcPr>
            <w:tcW w:w="2070" w:type="dxa"/>
          </w:tcPr>
          <w:p w14:paraId="6BB71F99" w14:textId="77777777" w:rsidR="00954357" w:rsidRDefault="00954357">
            <w:pPr>
              <w:pStyle w:val="TableParagraph"/>
              <w:ind w:left="0"/>
              <w:rPr>
                <w:rFonts w:ascii="Times New Roman"/>
              </w:rPr>
            </w:pPr>
          </w:p>
        </w:tc>
      </w:tr>
      <w:tr w:rsidR="00954357" w14:paraId="449E866D" w14:textId="77777777" w:rsidTr="003A7FCA">
        <w:trPr>
          <w:trHeight w:val="974"/>
        </w:trPr>
        <w:tc>
          <w:tcPr>
            <w:tcW w:w="1526" w:type="dxa"/>
            <w:tcBorders>
              <w:top w:val="single" w:sz="2" w:space="0" w:color="000000"/>
              <w:left w:val="single" w:sz="2" w:space="0" w:color="000000"/>
              <w:right w:val="single" w:sz="2" w:space="0" w:color="000000"/>
            </w:tcBorders>
          </w:tcPr>
          <w:p w14:paraId="2EBD870C" w14:textId="77777777" w:rsidR="00954357" w:rsidRDefault="00DD1A20">
            <w:pPr>
              <w:pStyle w:val="TableParagraph"/>
              <w:spacing w:before="119"/>
              <w:ind w:left="110"/>
              <w:rPr>
                <w:sz w:val="20"/>
              </w:rPr>
            </w:pPr>
            <w:r>
              <w:rPr>
                <w:sz w:val="20"/>
              </w:rPr>
              <w:t>offset</w:t>
            </w:r>
          </w:p>
        </w:tc>
        <w:tc>
          <w:tcPr>
            <w:tcW w:w="4312" w:type="dxa"/>
            <w:tcBorders>
              <w:left w:val="single" w:sz="2" w:space="0" w:color="000000"/>
              <w:right w:val="single" w:sz="2" w:space="0" w:color="000000"/>
            </w:tcBorders>
          </w:tcPr>
          <w:p w14:paraId="37F2B000" w14:textId="77777777" w:rsidR="00954357" w:rsidRDefault="00DD1A20">
            <w:pPr>
              <w:pStyle w:val="TableParagraph"/>
              <w:spacing w:before="119"/>
              <w:ind w:left="110" w:right="153"/>
              <w:rPr>
                <w:sz w:val="20"/>
              </w:rPr>
            </w:pPr>
            <w:r>
              <w:rPr>
                <w:sz w:val="20"/>
              </w:rPr>
              <w:t>Starting index to return values by incrementing "offset" with multiple calls. This provides a way to paginate a large data set.</w:t>
            </w:r>
          </w:p>
        </w:tc>
        <w:tc>
          <w:tcPr>
            <w:tcW w:w="2070" w:type="dxa"/>
            <w:tcBorders>
              <w:left w:val="single" w:sz="2" w:space="0" w:color="000000"/>
              <w:right w:val="single" w:sz="2" w:space="0" w:color="000000"/>
            </w:tcBorders>
          </w:tcPr>
          <w:p w14:paraId="7456C544" w14:textId="77777777" w:rsidR="00954357" w:rsidRDefault="00DD1A20">
            <w:pPr>
              <w:pStyle w:val="TableParagraph"/>
              <w:spacing w:before="119"/>
              <w:ind w:left="7"/>
              <w:jc w:val="center"/>
              <w:rPr>
                <w:sz w:val="20"/>
              </w:rPr>
            </w:pPr>
            <w:r>
              <w:rPr>
                <w:w w:val="99"/>
                <w:sz w:val="20"/>
              </w:rPr>
              <w:t>X</w:t>
            </w:r>
          </w:p>
        </w:tc>
        <w:tc>
          <w:tcPr>
            <w:tcW w:w="2070" w:type="dxa"/>
            <w:tcBorders>
              <w:left w:val="single" w:sz="2" w:space="0" w:color="000000"/>
              <w:right w:val="single" w:sz="2" w:space="0" w:color="000000"/>
            </w:tcBorders>
          </w:tcPr>
          <w:p w14:paraId="3FDAB6AB" w14:textId="77777777" w:rsidR="00954357" w:rsidRDefault="00954357">
            <w:pPr>
              <w:pStyle w:val="TableParagraph"/>
              <w:ind w:left="0"/>
              <w:rPr>
                <w:rFonts w:ascii="Times New Roman"/>
              </w:rPr>
            </w:pPr>
          </w:p>
        </w:tc>
      </w:tr>
      <w:tr w:rsidR="00954357" w14:paraId="6D8223A3" w14:textId="77777777" w:rsidTr="003A7FCA">
        <w:trPr>
          <w:trHeight w:val="482"/>
        </w:trPr>
        <w:tc>
          <w:tcPr>
            <w:tcW w:w="1526" w:type="dxa"/>
            <w:tcBorders>
              <w:left w:val="single" w:sz="2" w:space="0" w:color="000000"/>
              <w:bottom w:val="single" w:sz="2" w:space="0" w:color="000000"/>
            </w:tcBorders>
          </w:tcPr>
          <w:p w14:paraId="1097E84E" w14:textId="77777777" w:rsidR="00954357" w:rsidRDefault="00DD1A20">
            <w:pPr>
              <w:pStyle w:val="TableParagraph"/>
              <w:spacing w:before="119"/>
              <w:ind w:left="110"/>
              <w:rPr>
                <w:sz w:val="20"/>
              </w:rPr>
            </w:pPr>
            <w:r>
              <w:rPr>
                <w:sz w:val="20"/>
              </w:rPr>
              <w:t>count</w:t>
            </w:r>
          </w:p>
        </w:tc>
        <w:tc>
          <w:tcPr>
            <w:tcW w:w="4312" w:type="dxa"/>
          </w:tcPr>
          <w:p w14:paraId="2EB7B09C" w14:textId="77777777" w:rsidR="00954357" w:rsidRDefault="00DD1A20">
            <w:pPr>
              <w:pStyle w:val="TableParagraph"/>
              <w:spacing w:before="119"/>
              <w:ind w:left="108"/>
              <w:rPr>
                <w:sz w:val="20"/>
              </w:rPr>
            </w:pPr>
            <w:r>
              <w:rPr>
                <w:sz w:val="20"/>
              </w:rPr>
              <w:t>Number of records in response.</w:t>
            </w:r>
          </w:p>
        </w:tc>
        <w:tc>
          <w:tcPr>
            <w:tcW w:w="2070" w:type="dxa"/>
          </w:tcPr>
          <w:p w14:paraId="57FF13F5" w14:textId="77777777" w:rsidR="00954357" w:rsidRDefault="00954357">
            <w:pPr>
              <w:pStyle w:val="TableParagraph"/>
              <w:ind w:left="0"/>
              <w:rPr>
                <w:rFonts w:ascii="Times New Roman"/>
              </w:rPr>
            </w:pPr>
          </w:p>
        </w:tc>
        <w:tc>
          <w:tcPr>
            <w:tcW w:w="2070" w:type="dxa"/>
          </w:tcPr>
          <w:p w14:paraId="6FAD7C30" w14:textId="77777777" w:rsidR="00954357" w:rsidRDefault="00DD1A20">
            <w:pPr>
              <w:pStyle w:val="TableParagraph"/>
              <w:spacing w:before="119"/>
              <w:ind w:left="11"/>
              <w:jc w:val="center"/>
              <w:rPr>
                <w:sz w:val="20"/>
              </w:rPr>
            </w:pPr>
            <w:r>
              <w:rPr>
                <w:w w:val="99"/>
                <w:sz w:val="20"/>
              </w:rPr>
              <w:t>X</w:t>
            </w:r>
          </w:p>
        </w:tc>
      </w:tr>
      <w:tr w:rsidR="00954357" w14:paraId="4E5B1580" w14:textId="77777777" w:rsidTr="003A7FCA">
        <w:trPr>
          <w:trHeight w:val="484"/>
        </w:trPr>
        <w:tc>
          <w:tcPr>
            <w:tcW w:w="1526" w:type="dxa"/>
            <w:tcBorders>
              <w:top w:val="single" w:sz="2" w:space="0" w:color="000000"/>
              <w:left w:val="single" w:sz="2" w:space="0" w:color="000000"/>
              <w:right w:val="single" w:sz="2" w:space="0" w:color="000000"/>
            </w:tcBorders>
          </w:tcPr>
          <w:p w14:paraId="349E1B21" w14:textId="77777777" w:rsidR="00954357" w:rsidRDefault="00DD1A20">
            <w:pPr>
              <w:pStyle w:val="TableParagraph"/>
              <w:spacing w:before="121"/>
              <w:ind w:left="110"/>
              <w:rPr>
                <w:sz w:val="20"/>
              </w:rPr>
            </w:pPr>
            <w:r>
              <w:rPr>
                <w:sz w:val="20"/>
              </w:rPr>
              <w:t>totalcount</w:t>
            </w:r>
          </w:p>
        </w:tc>
        <w:tc>
          <w:tcPr>
            <w:tcW w:w="4312" w:type="dxa"/>
            <w:tcBorders>
              <w:left w:val="single" w:sz="2" w:space="0" w:color="000000"/>
              <w:right w:val="single" w:sz="2" w:space="0" w:color="000000"/>
            </w:tcBorders>
          </w:tcPr>
          <w:p w14:paraId="30837EA8" w14:textId="77777777" w:rsidR="00954357" w:rsidRDefault="00DD1A20">
            <w:pPr>
              <w:pStyle w:val="TableParagraph"/>
              <w:spacing w:before="121"/>
              <w:ind w:left="110"/>
              <w:rPr>
                <w:sz w:val="20"/>
              </w:rPr>
            </w:pPr>
            <w:r>
              <w:rPr>
                <w:sz w:val="20"/>
              </w:rPr>
              <w:t>Number of total records available.</w:t>
            </w:r>
          </w:p>
        </w:tc>
        <w:tc>
          <w:tcPr>
            <w:tcW w:w="2070" w:type="dxa"/>
            <w:tcBorders>
              <w:left w:val="single" w:sz="2" w:space="0" w:color="000000"/>
              <w:right w:val="single" w:sz="2" w:space="0" w:color="000000"/>
            </w:tcBorders>
          </w:tcPr>
          <w:p w14:paraId="3F9EB950" w14:textId="77777777" w:rsidR="00954357" w:rsidRDefault="00954357">
            <w:pPr>
              <w:pStyle w:val="TableParagraph"/>
              <w:ind w:left="0"/>
              <w:rPr>
                <w:rFonts w:ascii="Times New Roman"/>
              </w:rPr>
            </w:pPr>
          </w:p>
        </w:tc>
        <w:tc>
          <w:tcPr>
            <w:tcW w:w="2070" w:type="dxa"/>
            <w:tcBorders>
              <w:left w:val="single" w:sz="2" w:space="0" w:color="000000"/>
              <w:right w:val="single" w:sz="2" w:space="0" w:color="000000"/>
            </w:tcBorders>
          </w:tcPr>
          <w:p w14:paraId="47381A70" w14:textId="77777777" w:rsidR="00954357" w:rsidRDefault="00DD1A20">
            <w:pPr>
              <w:pStyle w:val="TableParagraph"/>
              <w:spacing w:before="121"/>
              <w:ind w:left="16"/>
              <w:jc w:val="center"/>
              <w:rPr>
                <w:sz w:val="20"/>
              </w:rPr>
            </w:pPr>
            <w:r>
              <w:rPr>
                <w:w w:val="99"/>
                <w:sz w:val="20"/>
              </w:rPr>
              <w:t>X</w:t>
            </w:r>
          </w:p>
        </w:tc>
      </w:tr>
      <w:tr w:rsidR="00954357" w14:paraId="32B47FC5" w14:textId="77777777" w:rsidTr="003A7FCA">
        <w:trPr>
          <w:trHeight w:val="484"/>
        </w:trPr>
        <w:tc>
          <w:tcPr>
            <w:tcW w:w="1526" w:type="dxa"/>
            <w:tcBorders>
              <w:left w:val="single" w:sz="2" w:space="0" w:color="000000"/>
              <w:bottom w:val="single" w:sz="2" w:space="0" w:color="000000"/>
            </w:tcBorders>
          </w:tcPr>
          <w:p w14:paraId="1754AF09" w14:textId="77777777" w:rsidR="00954357" w:rsidRDefault="00DD1A20">
            <w:pPr>
              <w:pStyle w:val="TableParagraph"/>
              <w:spacing w:before="121"/>
              <w:ind w:left="110"/>
              <w:rPr>
                <w:sz w:val="20"/>
              </w:rPr>
            </w:pPr>
            <w:r>
              <w:rPr>
                <w:sz w:val="20"/>
              </w:rPr>
              <w:t>query</w:t>
            </w:r>
          </w:p>
        </w:tc>
        <w:tc>
          <w:tcPr>
            <w:tcW w:w="4312" w:type="dxa"/>
          </w:tcPr>
          <w:p w14:paraId="26CBB673" w14:textId="77777777" w:rsidR="00954357" w:rsidRDefault="00DD1A20">
            <w:pPr>
              <w:pStyle w:val="TableParagraph"/>
              <w:spacing w:before="121"/>
              <w:ind w:left="108"/>
              <w:rPr>
                <w:sz w:val="20"/>
              </w:rPr>
            </w:pPr>
            <w:r>
              <w:rPr>
                <w:sz w:val="20"/>
              </w:rPr>
              <w:t>Returns the request query made for this response.</w:t>
            </w:r>
          </w:p>
        </w:tc>
        <w:tc>
          <w:tcPr>
            <w:tcW w:w="2070" w:type="dxa"/>
          </w:tcPr>
          <w:p w14:paraId="70232CDF" w14:textId="77777777" w:rsidR="00954357" w:rsidRDefault="00954357">
            <w:pPr>
              <w:pStyle w:val="TableParagraph"/>
              <w:ind w:left="0"/>
              <w:rPr>
                <w:rFonts w:ascii="Times New Roman"/>
              </w:rPr>
            </w:pPr>
          </w:p>
        </w:tc>
        <w:tc>
          <w:tcPr>
            <w:tcW w:w="2070" w:type="dxa"/>
          </w:tcPr>
          <w:p w14:paraId="107D51B6" w14:textId="77777777" w:rsidR="00954357" w:rsidRDefault="00DD1A20">
            <w:pPr>
              <w:pStyle w:val="TableParagraph"/>
              <w:spacing w:before="121"/>
              <w:ind w:left="11"/>
              <w:jc w:val="center"/>
              <w:rPr>
                <w:sz w:val="20"/>
              </w:rPr>
            </w:pPr>
            <w:r>
              <w:rPr>
                <w:w w:val="99"/>
                <w:sz w:val="20"/>
              </w:rPr>
              <w:t>X</w:t>
            </w:r>
          </w:p>
        </w:tc>
      </w:tr>
    </w:tbl>
    <w:p w14:paraId="51967B70" w14:textId="77777777" w:rsidR="00954357" w:rsidRDefault="00DD1A20">
      <w:pPr>
        <w:pStyle w:val="BodyText"/>
        <w:spacing w:before="117"/>
        <w:ind w:left="300" w:right="267"/>
      </w:pPr>
      <w:r>
        <w:t>Maximum query limit is 1000 for full response format Registration. And, maximum of 10000 for brief response format, when "&amp;brief=true" is added as a query parameter. This does not mean that your configuration and HTTP clients or proxies can support this sort of volume. This is simply a server side limit to reduce server side impacts on resources.</w:t>
      </w:r>
    </w:p>
    <w:p w14:paraId="150A4D7C" w14:textId="77777777" w:rsidR="00954357" w:rsidRDefault="00DD1A20">
      <w:pPr>
        <w:pStyle w:val="BodyText"/>
        <w:spacing w:before="121" w:line="348" w:lineRule="auto"/>
        <w:ind w:left="300" w:right="298"/>
      </w:pPr>
      <w:r>
        <w:t>A query result does not return 404 - Not Found, instead it returns a result payload with "count=0" attribute. You must use clients that can support GZIP payload compression if you expect larger HTTP response bodies.</w:t>
      </w:r>
    </w:p>
    <w:p w14:paraId="474B40B3" w14:textId="77777777" w:rsidR="00954357" w:rsidRDefault="005D1EB8">
      <w:pPr>
        <w:pStyle w:val="BodyText"/>
        <w:spacing w:before="5"/>
        <w:rPr>
          <w:sz w:val="26"/>
        </w:rPr>
      </w:pPr>
      <w:r>
        <w:rPr>
          <w:noProof/>
        </w:rPr>
        <mc:AlternateContent>
          <mc:Choice Requires="wps">
            <w:drawing>
              <wp:anchor distT="0" distB="0" distL="0" distR="0" simplePos="0" relativeHeight="251792384" behindDoc="1" locked="0" layoutInCell="1" allowOverlap="1" wp14:anchorId="3F3F9C52" wp14:editId="065CCE35">
                <wp:simplePos x="0" y="0"/>
                <wp:positionH relativeFrom="page">
                  <wp:posOffset>896620</wp:posOffset>
                </wp:positionH>
                <wp:positionV relativeFrom="paragraph">
                  <wp:posOffset>231775</wp:posOffset>
                </wp:positionV>
                <wp:extent cx="6209665" cy="1270"/>
                <wp:effectExtent l="0" t="0" r="0" b="0"/>
                <wp:wrapTopAndBottom/>
                <wp:docPr id="240" name="Freeform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72710" id="Freeform 97" o:spid="_x0000_s1026" style="position:absolute;margin-left:70.6pt;margin-top:18.25pt;width:488.95pt;height:.1pt;z-index:-251524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" path="m,l9779,e" filled="f" strokeweight=".24pt">
                <v:path arrowok="t" o:connecttype="custom" o:connectlocs="0,0;6209665,0" o:connectangles="0,0"/>
                <w10:wrap type="topAndBottom" anchorx="page"/>
              </v:shape>
            </w:pict>
          </mc:Fallback>
        </mc:AlternateContent>
      </w:r>
    </w:p>
    <w:p w14:paraId="2CFDE4C7" w14:textId="77777777" w:rsidR="00954357" w:rsidRDefault="00DD1A20">
      <w:pPr>
        <w:pStyle w:val="Heading3"/>
      </w:pPr>
      <w:bookmarkStart w:id="148" w:name="_Toc71048202"/>
      <w:bookmarkStart w:id="149" w:name="_Toc71048292"/>
      <w:bookmarkStart w:id="150" w:name="_Toc151555550"/>
      <w:r>
        <w:t>Query filter parameters</w:t>
      </w:r>
      <w:bookmarkEnd w:id="148"/>
      <w:bookmarkEnd w:id="149"/>
      <w:bookmarkEnd w:id="150"/>
    </w:p>
    <w:p w14:paraId="233E604A" w14:textId="77777777" w:rsidR="00954357" w:rsidRDefault="00954357">
      <w:pPr>
        <w:pStyle w:val="BodyText"/>
        <w:spacing w:before="8"/>
        <w:rPr>
          <w:rFonts w:ascii="Cambria"/>
          <w:b/>
          <w:sz w:val="15"/>
        </w:rPr>
      </w:pPr>
    </w:p>
    <w:p w14:paraId="2B00C0FD" w14:textId="77777777" w:rsidR="00954357" w:rsidRDefault="00DD1A20">
      <w:pPr>
        <w:pStyle w:val="BodyText"/>
        <w:spacing w:before="56"/>
        <w:ind w:left="300" w:right="289"/>
        <w:jc w:val="both"/>
      </w:pPr>
      <w:r>
        <w:t>Multiple query parameters can be added to the URI in the form of "?param=value". Subsequent parameters can be added by using "&amp;param2=value2". Multiple query parameters are logically "anded" together. Query parameter values might require Uuencoding.</w:t>
      </w:r>
    </w:p>
    <w:p w14:paraId="56F87609" w14:textId="77777777" w:rsidR="00954357" w:rsidRDefault="00DD1A20">
      <w:pPr>
        <w:pStyle w:val="BodyText"/>
        <w:spacing w:before="118"/>
        <w:ind w:left="300" w:right="591"/>
      </w:pPr>
      <w:r>
        <w:t xml:space="preserve">The query values parallel GUI values that can be filtered on in the Registration GUI. The supported query parameter name is similar to the element name found in the response body content. Valid query parameters are: deviceType lastName controller secName ast remoteOffice deviceVendor ipAddress primName handle deviceVersion login sharedControl firstName primReg simultaneousDevices secReg deviceMac location deviceModel </w:t>
      </w:r>
      <w:r w:rsidR="007614ED">
        <w:t xml:space="preserve">deviceSerial </w:t>
      </w:r>
      <w:r>
        <w:t>survName survReg.</w:t>
      </w:r>
    </w:p>
    <w:p w14:paraId="14D52617" w14:textId="77777777" w:rsidR="00954357" w:rsidRDefault="00954357">
      <w:pPr>
        <w:pStyle w:val="BodyText"/>
        <w:spacing w:before="5"/>
        <w:rPr>
          <w:sz w:val="29"/>
        </w:rPr>
      </w:pPr>
    </w:p>
    <w:p w14:paraId="50230CA2" w14:textId="77777777" w:rsidR="00954357" w:rsidRDefault="00DD1A20">
      <w:pPr>
        <w:pStyle w:val="Heading4"/>
        <w:spacing w:before="0"/>
      </w:pPr>
      <w:r>
        <w:t>Query value string expression matching</w:t>
      </w:r>
    </w:p>
    <w:p w14:paraId="6BA8793E" w14:textId="77777777" w:rsidR="00954357" w:rsidRDefault="00DD1A20">
      <w:pPr>
        <w:pStyle w:val="BodyText"/>
        <w:spacing w:before="127" w:line="237" w:lineRule="auto"/>
        <w:ind w:left="300" w:right="556"/>
      </w:pPr>
      <w:r>
        <w:t>As with the GUI table filtering, the query values supply "starts with" matching. So "&amp;lastName=Field" will match both "Field" and "FieldAndStream".</w:t>
      </w:r>
    </w:p>
    <w:p w14:paraId="394029EC" w14:textId="77777777" w:rsidR="00954357" w:rsidRDefault="00DD1A20">
      <w:pPr>
        <w:pStyle w:val="BodyText"/>
        <w:spacing w:before="122"/>
        <w:ind w:left="300" w:right="538"/>
      </w:pPr>
      <w:r>
        <w:t>"%" is used as a wild card character matcher for strings. It will match any character and one or more characters. The wild card character can appear multiple times within a query parameter value. It can also</w:t>
      </w:r>
    </w:p>
    <w:p w14:paraId="6D9519E0" w14:textId="77777777" w:rsidR="00954357" w:rsidRDefault="00954357">
      <w:pPr>
        <w:sectPr w:rsidR="00954357" w:rsidSect="00193CE5">
          <w:headerReference w:type="default" r:id="rId62"/>
          <w:footerReference w:type="default" r:id="rId63"/>
          <w:pgSz w:w="12240" w:h="15840"/>
          <w:pgMar w:top="1180" w:right="860" w:bottom="700" w:left="1140" w:header="883" w:footer="720" w:gutter="0"/>
          <w:cols w:space="720"/>
          <w:docGrid w:linePitch="299"/>
        </w:sectPr>
      </w:pPr>
    </w:p>
    <w:p w14:paraId="0C0E89BC" w14:textId="77777777" w:rsidR="00954357" w:rsidRDefault="00954357">
      <w:pPr>
        <w:pStyle w:val="BodyText"/>
        <w:rPr>
          <w:sz w:val="15"/>
        </w:rPr>
      </w:pPr>
    </w:p>
    <w:p w14:paraId="24C69F61" w14:textId="77777777" w:rsidR="00954357" w:rsidRDefault="00DD1A20">
      <w:pPr>
        <w:pStyle w:val="BodyText"/>
        <w:spacing w:before="56"/>
        <w:ind w:left="300" w:right="874"/>
      </w:pPr>
      <w:r>
        <w:t>appear at beginning or end of string matching. It is handled very similarly to the SQL "like" expression matching.</w:t>
      </w:r>
    </w:p>
    <w:p w14:paraId="72DD1AE9" w14:textId="77777777" w:rsidR="00954357" w:rsidRDefault="005D1EB8">
      <w:pPr>
        <w:pStyle w:val="BodyText"/>
        <w:spacing w:before="121"/>
        <w:ind w:left="300" w:right="206"/>
      </w:pPr>
      <w:r>
        <w:rPr>
          <w:noProof/>
        </w:rPr>
        <mc:AlternateContent>
          <mc:Choice Requires="wps">
            <w:drawing>
              <wp:anchor distT="0" distB="0" distL="114300" distR="114300" simplePos="0" relativeHeight="251798528" behindDoc="0" locked="0" layoutInCell="1" allowOverlap="1" wp14:anchorId="315F879E" wp14:editId="38E2935D">
                <wp:simplePos x="0" y="0"/>
                <wp:positionH relativeFrom="page">
                  <wp:posOffset>896620</wp:posOffset>
                </wp:positionH>
                <wp:positionV relativeFrom="paragraph">
                  <wp:posOffset>497840</wp:posOffset>
                </wp:positionV>
                <wp:extent cx="6209665" cy="0"/>
                <wp:effectExtent l="0" t="0" r="0" b="0"/>
                <wp:wrapNone/>
                <wp:docPr id="239"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31BE7B" id="Line 96" o:spid="_x0000_s1026" style="position:absolute;z-index:251798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39.2pt" to="559.55pt,3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" strokeweight=".24pt">
                <w10:wrap anchorx="page"/>
              </v:line>
            </w:pict>
          </mc:Fallback>
        </mc:AlternateContent>
      </w:r>
      <w:r>
        <w:rPr>
          <w:noProof/>
        </w:rPr>
        <mc:AlternateContent>
          <mc:Choice Requires="wps">
            <w:drawing>
              <wp:anchor distT="0" distB="0" distL="114300" distR="114300" simplePos="0" relativeHeight="251799552" behindDoc="0" locked="0" layoutInCell="1" allowOverlap="1" wp14:anchorId="673C1DE4" wp14:editId="08539C22">
                <wp:simplePos x="0" y="0"/>
                <wp:positionH relativeFrom="page">
                  <wp:posOffset>896620</wp:posOffset>
                </wp:positionH>
                <wp:positionV relativeFrom="paragraph">
                  <wp:posOffset>654685</wp:posOffset>
                </wp:positionV>
                <wp:extent cx="6209665" cy="0"/>
                <wp:effectExtent l="0" t="0" r="0" b="0"/>
                <wp:wrapNone/>
                <wp:docPr id="238"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62E5D4" id="Line 95" o:spid="_x0000_s1026" style="position:absolute;z-index:251799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51.55pt" to="559.55pt,5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" strokeweight=".24pt">
                <w10:wrap anchorx="page"/>
              </v:line>
            </w:pict>
          </mc:Fallback>
        </mc:AlternateContent>
      </w:r>
      <w:r w:rsidR="00DD1A20">
        <w:t xml:space="preserve">Escaping "%" by using "%%" is not supported. In </w:t>
      </w:r>
      <w:r w:rsidR="00086701">
        <w:t>general,</w:t>
      </w:r>
      <w:r w:rsidR="00DD1A20">
        <w:t xml:space="preserve"> your REST client may require proper Uuencoding for using the wild card character. "%25" represents "%".</w:t>
      </w:r>
    </w:p>
    <w:p w14:paraId="275E5235" w14:textId="77777777" w:rsidR="00954357" w:rsidRDefault="005D1EB8">
      <w:pPr>
        <w:pStyle w:val="BodyText"/>
        <w:spacing w:before="6"/>
        <w:rPr>
          <w:sz w:val="8"/>
        </w:rPr>
      </w:pPr>
      <w:r>
        <w:rPr>
          <w:noProof/>
        </w:rPr>
        <mc:AlternateContent>
          <mc:Choice Requires="wps">
            <w:drawing>
              <wp:anchor distT="0" distB="0" distL="0" distR="0" simplePos="0" relativeHeight="251793408" behindDoc="1" locked="0" layoutInCell="1" allowOverlap="1" wp14:anchorId="0A9971D6" wp14:editId="3BB0DC09">
                <wp:simplePos x="0" y="0"/>
                <wp:positionH relativeFrom="page">
                  <wp:posOffset>896620</wp:posOffset>
                </wp:positionH>
                <wp:positionV relativeFrom="paragraph">
                  <wp:posOffset>81280</wp:posOffset>
                </wp:positionV>
                <wp:extent cx="6209665" cy="154305"/>
                <wp:effectExtent l="0" t="0" r="0" b="0"/>
                <wp:wrapTopAndBottom/>
                <wp:docPr id="237"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15430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2620D3" w14:textId="77777777" w:rsidR="007D1F60" w:rsidRDefault="007D1F60">
                            <w:pPr>
                              <w:spacing w:before="23"/>
                              <w:ind w:left="28"/>
                              <w:rPr>
                                <w:rFonts w:ascii="Courier New"/>
                                <w:sz w:val="18"/>
                              </w:rPr>
                            </w:pPr>
                            <w:r>
                              <w:rPr>
                                <w:rFonts w:ascii="Courier New"/>
                                <w:sz w:val="18"/>
                              </w:rPr>
                              <w:t>GET https: //{fqdn}/ASM/ws/registrations?ast=true&amp;premReg=true?primSM=abc%25&amp;brief=true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CAF491" id="Text Box 94" o:spid="_x0000_s1053" type="#_x0000_t202" style="position:absolute;margin-left:70.6pt;margin-top:6.4pt;width:488.95pt;height:12.15pt;z-index:-251523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" fillcolor="#f1f1f1" stroked="f">
                <v:textbox inset="0,0,0,0">
                  <w:txbxContent>
                    <w:p w:rsidR="007D1F60" w:rsidRDefault="007D1F60">
                      <w:pPr>
                        <w:spacing w:before="23"/>
                        <w:ind w:left="28"/>
                        <w:rPr>
                          <w:rFonts w:ascii="Courier New"/>
                          <w:sz w:val="18"/>
                        </w:rPr>
                      </w:pPr>
                      <w:r>
                        <w:rPr>
                          <w:rFonts w:ascii="Courier New"/>
                          <w:sz w:val="18"/>
                        </w:rPr>
                        <w:t>GET https: //{fqdn}/ASM/ws/registrations?ast=true&amp;premReg=true?primSM=abc%25&amp;brief=true</w:t>
                      </w:r>
                    </w:p>
                  </w:txbxContent>
                </v:textbox>
                <w10:wrap type="topAndBottom" anchorx="page"/>
              </v:shape>
            </w:pict>
          </mc:Fallback>
        </mc:AlternateContent>
      </w:r>
    </w:p>
    <w:p w14:paraId="688494F1" w14:textId="77777777" w:rsidR="00954357" w:rsidRDefault="00954357">
      <w:pPr>
        <w:pStyle w:val="BodyText"/>
        <w:rPr>
          <w:sz w:val="20"/>
        </w:rPr>
      </w:pPr>
    </w:p>
    <w:p w14:paraId="4152CBA6" w14:textId="77777777" w:rsidR="00954357" w:rsidRDefault="005D1EB8">
      <w:pPr>
        <w:pStyle w:val="BodyText"/>
        <w:spacing w:before="2"/>
        <w:rPr>
          <w:sz w:val="15"/>
        </w:rPr>
      </w:pPr>
      <w:r>
        <w:rPr>
          <w:noProof/>
        </w:rPr>
        <mc:AlternateContent>
          <mc:Choice Requires="wps">
            <w:drawing>
              <wp:anchor distT="0" distB="0" distL="0" distR="0" simplePos="0" relativeHeight="251794432" behindDoc="1" locked="0" layoutInCell="1" allowOverlap="1" wp14:anchorId="0AF60F14" wp14:editId="1CAD2286">
                <wp:simplePos x="0" y="0"/>
                <wp:positionH relativeFrom="page">
                  <wp:posOffset>896620</wp:posOffset>
                </wp:positionH>
                <wp:positionV relativeFrom="paragraph">
                  <wp:posOffset>144780</wp:posOffset>
                </wp:positionV>
                <wp:extent cx="6209665" cy="1270"/>
                <wp:effectExtent l="0" t="0" r="0" b="0"/>
                <wp:wrapTopAndBottom/>
                <wp:docPr id="236" name="Freeform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CE5B7" id="Freeform 93" o:spid="_x0000_s1026" style="position:absolute;margin-left:70.6pt;margin-top:11.4pt;width:488.95pt;height:.1pt;z-index:-251522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" path="m,l9779,e" filled="f" strokeweight=".24pt">
                <v:path arrowok="t" o:connecttype="custom" o:connectlocs="0,0;6209665,0" o:connectangles="0,0"/>
                <w10:wrap type="topAndBottom" anchorx="page"/>
              </v:shape>
            </w:pict>
          </mc:Fallback>
        </mc:AlternateContent>
      </w:r>
    </w:p>
    <w:p w14:paraId="205B80F0" w14:textId="77777777" w:rsidR="00954357" w:rsidRDefault="00DD1A20">
      <w:pPr>
        <w:pStyle w:val="Heading3"/>
      </w:pPr>
      <w:bookmarkStart w:id="151" w:name="_Toc71048203"/>
      <w:bookmarkStart w:id="152" w:name="_Toc71048293"/>
      <w:bookmarkStart w:id="153" w:name="_Toc151555551"/>
      <w:r>
        <w:t>Query sort parameter</w:t>
      </w:r>
      <w:bookmarkEnd w:id="151"/>
      <w:bookmarkEnd w:id="152"/>
      <w:bookmarkEnd w:id="153"/>
    </w:p>
    <w:p w14:paraId="716E44A9" w14:textId="77777777" w:rsidR="00954357" w:rsidRDefault="00954357">
      <w:pPr>
        <w:pStyle w:val="BodyText"/>
        <w:spacing w:before="8"/>
        <w:rPr>
          <w:rFonts w:ascii="Cambria"/>
          <w:b/>
          <w:sz w:val="15"/>
        </w:rPr>
      </w:pPr>
    </w:p>
    <w:p w14:paraId="2E4D008E" w14:textId="77777777" w:rsidR="00954357" w:rsidRDefault="005D1EB8">
      <w:pPr>
        <w:pStyle w:val="BodyText"/>
        <w:spacing w:before="56"/>
        <w:ind w:left="300" w:right="334"/>
      </w:pPr>
      <w:r>
        <w:rPr>
          <w:noProof/>
        </w:rPr>
        <mc:AlternateContent>
          <mc:Choice Requires="wps">
            <w:drawing>
              <wp:anchor distT="0" distB="0" distL="114300" distR="114300" simplePos="0" relativeHeight="251800576" behindDoc="0" locked="0" layoutInCell="1" allowOverlap="1" wp14:anchorId="39122142" wp14:editId="0792ABC2">
                <wp:simplePos x="0" y="0"/>
                <wp:positionH relativeFrom="page">
                  <wp:posOffset>896620</wp:posOffset>
                </wp:positionH>
                <wp:positionV relativeFrom="paragraph">
                  <wp:posOffset>969010</wp:posOffset>
                </wp:positionV>
                <wp:extent cx="6209665" cy="0"/>
                <wp:effectExtent l="0" t="0" r="0" b="0"/>
                <wp:wrapNone/>
                <wp:docPr id="23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8D27BA" id="Line 92" o:spid="_x0000_s1026" style="position:absolute;z-index:251800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76.3pt" to="559.55pt,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" strokeweight=".24pt">
                <w10:wrap anchorx="page"/>
              </v:line>
            </w:pict>
          </mc:Fallback>
        </mc:AlternateContent>
      </w:r>
      <w:r>
        <w:rPr>
          <w:noProof/>
        </w:rPr>
        <mc:AlternateContent>
          <mc:Choice Requires="wps">
            <w:drawing>
              <wp:anchor distT="0" distB="0" distL="114300" distR="114300" simplePos="0" relativeHeight="251801600" behindDoc="0" locked="0" layoutInCell="1" allowOverlap="1" wp14:anchorId="20D3EF98" wp14:editId="7D9B63F2">
                <wp:simplePos x="0" y="0"/>
                <wp:positionH relativeFrom="page">
                  <wp:posOffset>896620</wp:posOffset>
                </wp:positionH>
                <wp:positionV relativeFrom="paragraph">
                  <wp:posOffset>1255395</wp:posOffset>
                </wp:positionV>
                <wp:extent cx="6209665" cy="0"/>
                <wp:effectExtent l="0" t="0" r="0" b="0"/>
                <wp:wrapNone/>
                <wp:docPr id="23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EAB5E" id="Line 91" o:spid="_x0000_s1026" style="position:absolute;z-index:251801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98.85pt" to="559.55pt,9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" strokeweight=".24pt">
                <w10:wrap anchorx="page"/>
              </v:line>
            </w:pict>
          </mc:Fallback>
        </mc:AlternateContent>
      </w:r>
      <w:r w:rsidR="00DD1A20">
        <w:t>Only a single sort parameter is supported. It only supports ascending sort order and the sort uses a simple string comparator. The default sort value is "id" which is known internally as the User's SM Communication profile id. A database surrogate unique index field. Any of the query filter parameters elements returned as a response element can be used as a sort value. As there can be multiple registrations for a user this is not necessarily a unique sort index.</w:t>
      </w:r>
    </w:p>
    <w:p w14:paraId="5B1B167C" w14:textId="77777777" w:rsidR="00954357" w:rsidRDefault="005D1EB8">
      <w:pPr>
        <w:pStyle w:val="BodyText"/>
        <w:spacing w:before="8"/>
        <w:rPr>
          <w:sz w:val="8"/>
        </w:rPr>
      </w:pPr>
      <w:r>
        <w:rPr>
          <w:noProof/>
        </w:rPr>
        <mc:AlternateContent>
          <mc:Choice Requires="wps">
            <w:drawing>
              <wp:anchor distT="0" distB="0" distL="0" distR="0" simplePos="0" relativeHeight="251795456" behindDoc="1" locked="0" layoutInCell="1" allowOverlap="1" wp14:anchorId="4D5630ED" wp14:editId="7E9FD13B">
                <wp:simplePos x="0" y="0"/>
                <wp:positionH relativeFrom="page">
                  <wp:posOffset>896620</wp:posOffset>
                </wp:positionH>
                <wp:positionV relativeFrom="paragraph">
                  <wp:posOffset>82550</wp:posOffset>
                </wp:positionV>
                <wp:extent cx="6209665" cy="283845"/>
                <wp:effectExtent l="0" t="0" r="0" b="0"/>
                <wp:wrapTopAndBottom/>
                <wp:docPr id="233"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28384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2B538A" w14:textId="77777777" w:rsidR="007D1F60" w:rsidRDefault="007D1F60">
                            <w:pPr>
                              <w:spacing w:before="23"/>
                              <w:ind w:left="28"/>
                              <w:rPr>
                                <w:rFonts w:ascii="Courier New"/>
                                <w:sz w:val="18"/>
                              </w:rPr>
                            </w:pPr>
                            <w:r>
                              <w:rPr>
                                <w:rFonts w:ascii="Courier New"/>
                                <w:sz w:val="18"/>
                              </w:rPr>
                              <w:t>GET https:</w:t>
                            </w:r>
                          </w:p>
                          <w:p w14:paraId="523093B2" w14:textId="77777777" w:rsidR="007D1F60" w:rsidRDefault="007D1F60">
                            <w:pPr>
                              <w:ind w:left="28"/>
                              <w:rPr>
                                <w:rFonts w:ascii="Courier New"/>
                                <w:sz w:val="18"/>
                              </w:rPr>
                            </w:pPr>
                            <w:r>
                              <w:rPr>
                                <w:rFonts w:ascii="Courier New"/>
                                <w:sz w:val="18"/>
                              </w:rPr>
                              <w:t>//{fqdn}/ASM/ws/registrations?ast=true&amp;premReg=true?primSM=abc%25&amp;brief=true?sort=handle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9E833A" id="Text Box 90" o:spid="_x0000_s1054" type="#_x0000_t202" style="position:absolute;margin-left:70.6pt;margin-top:6.5pt;width:488.95pt;height:22.35pt;z-index:-251521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" fillcolor="#f1f1f1" stroked="f">
                <v:textbox inset="0,0,0,0">
                  <w:txbxContent>
                    <w:p w:rsidR="007D1F60" w:rsidRDefault="007D1F60">
                      <w:pPr>
                        <w:spacing w:before="23"/>
                        <w:ind w:left="28"/>
                        <w:rPr>
                          <w:rFonts w:ascii="Courier New"/>
                          <w:sz w:val="18"/>
                        </w:rPr>
                      </w:pPr>
                      <w:r>
                        <w:rPr>
                          <w:rFonts w:ascii="Courier New"/>
                          <w:sz w:val="18"/>
                        </w:rPr>
                        <w:t>GET https:</w:t>
                      </w:r>
                    </w:p>
                    <w:p w:rsidR="007D1F60" w:rsidRDefault="007D1F60">
                      <w:pPr>
                        <w:ind w:left="28"/>
                        <w:rPr>
                          <w:rFonts w:ascii="Courier New"/>
                          <w:sz w:val="18"/>
                        </w:rPr>
                      </w:pPr>
                      <w:r>
                        <w:rPr>
                          <w:rFonts w:ascii="Courier New"/>
                          <w:sz w:val="18"/>
                        </w:rPr>
                        <w:t>//{fqdn}/ASM/ws/registrations?ast=true&amp;premReg=true?primSM=abc%25&amp;brief=true?sort=handle</w:t>
                      </w:r>
                    </w:p>
                  </w:txbxContent>
                </v:textbox>
                <w10:wrap type="topAndBottom" anchorx="page"/>
              </v:shape>
            </w:pict>
          </mc:Fallback>
        </mc:AlternateContent>
      </w:r>
    </w:p>
    <w:p w14:paraId="393A7727" w14:textId="77777777" w:rsidR="00954357" w:rsidRDefault="00954357">
      <w:pPr>
        <w:pStyle w:val="BodyText"/>
        <w:rPr>
          <w:sz w:val="20"/>
        </w:rPr>
      </w:pPr>
    </w:p>
    <w:p w14:paraId="12F9E06C" w14:textId="77777777" w:rsidR="00954357" w:rsidRDefault="005D1EB8">
      <w:pPr>
        <w:pStyle w:val="BodyText"/>
        <w:spacing w:before="2"/>
        <w:rPr>
          <w:sz w:val="15"/>
        </w:rPr>
      </w:pPr>
      <w:r>
        <w:rPr>
          <w:noProof/>
        </w:rPr>
        <mc:AlternateContent>
          <mc:Choice Requires="wps">
            <w:drawing>
              <wp:anchor distT="0" distB="0" distL="0" distR="0" simplePos="0" relativeHeight="251796480" behindDoc="1" locked="0" layoutInCell="1" allowOverlap="1" wp14:anchorId="542ABC2B" wp14:editId="0681A1A7">
                <wp:simplePos x="0" y="0"/>
                <wp:positionH relativeFrom="page">
                  <wp:posOffset>896620</wp:posOffset>
                </wp:positionH>
                <wp:positionV relativeFrom="paragraph">
                  <wp:posOffset>144780</wp:posOffset>
                </wp:positionV>
                <wp:extent cx="6209665" cy="1270"/>
                <wp:effectExtent l="0" t="0" r="0" b="0"/>
                <wp:wrapTopAndBottom/>
                <wp:docPr id="232" name="Freeform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F62BD" id="Freeform 89" o:spid="_x0000_s1026" style="position:absolute;margin-left:70.6pt;margin-top:11.4pt;width:488.95pt;height:.1pt;z-index:-251520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" path="m,l9779,e" filled="f" strokeweight=".24pt">
                <v:path arrowok="t" o:connecttype="custom" o:connectlocs="0,0;6209665,0" o:connectangles="0,0"/>
                <w10:wrap type="topAndBottom" anchorx="page"/>
              </v:shape>
            </w:pict>
          </mc:Fallback>
        </mc:AlternateContent>
      </w:r>
    </w:p>
    <w:p w14:paraId="17234D21" w14:textId="77777777" w:rsidR="00954357" w:rsidRDefault="00DD1A20">
      <w:pPr>
        <w:pStyle w:val="Heading3"/>
        <w:ind w:right="947"/>
      </w:pPr>
      <w:bookmarkStart w:id="154" w:name="_Toc71048204"/>
      <w:bookmarkStart w:id="155" w:name="_Toc71048294"/>
      <w:bookmarkStart w:id="156" w:name="_Toc151555552"/>
      <w:r>
        <w:t>Get a single SIP registration status by registration key or self- reference</w:t>
      </w:r>
      <w:bookmarkEnd w:id="154"/>
      <w:bookmarkEnd w:id="155"/>
      <w:bookmarkEnd w:id="156"/>
    </w:p>
    <w:p w14:paraId="40529FD0" w14:textId="77777777" w:rsidR="00954357" w:rsidRDefault="00DD1A20">
      <w:pPr>
        <w:pStyle w:val="BodyText"/>
        <w:spacing w:before="239"/>
        <w:ind w:left="300" w:right="388"/>
      </w:pPr>
      <w:r>
        <w:t>Whenever a registration response is returned, it contains a self-reference. This self-reference is a valid URL for retrieving a single, unique registration based on registration key value.</w:t>
      </w:r>
    </w:p>
    <w:p w14:paraId="3CC9CA93" w14:textId="77777777" w:rsidR="00954357" w:rsidRDefault="00954357">
      <w:pPr>
        <w:pStyle w:val="BodyText"/>
        <w:spacing w:before="1" w:after="1"/>
        <w:rPr>
          <w:sz w:val="10"/>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9"/>
        <w:gridCol w:w="8370"/>
      </w:tblGrid>
      <w:tr w:rsidR="00954357" w14:paraId="0B38B37F" w14:textId="77777777" w:rsidTr="00ED3132">
        <w:trPr>
          <w:trHeight w:val="508"/>
        </w:trPr>
        <w:tc>
          <w:tcPr>
            <w:tcW w:w="1459" w:type="dxa"/>
          </w:tcPr>
          <w:p w14:paraId="246D4557" w14:textId="77777777" w:rsidR="00954357" w:rsidRDefault="00DD1A20">
            <w:pPr>
              <w:pStyle w:val="TableParagraph"/>
              <w:spacing w:before="117"/>
            </w:pPr>
            <w:r>
              <w:t>Request</w:t>
            </w:r>
          </w:p>
        </w:tc>
        <w:tc>
          <w:tcPr>
            <w:tcW w:w="8370" w:type="dxa"/>
          </w:tcPr>
          <w:p w14:paraId="0F09EF94" w14:textId="77777777" w:rsidR="00954357" w:rsidRDefault="00DD1A20">
            <w:pPr>
              <w:pStyle w:val="TableParagraph"/>
              <w:spacing w:before="124"/>
              <w:ind w:left="105"/>
              <w:rPr>
                <w:rFonts w:ascii="Courier New"/>
              </w:rPr>
            </w:pPr>
            <w:r>
              <w:rPr>
                <w:rFonts w:ascii="Courier New"/>
              </w:rPr>
              <w:t>GET https://{fqdn}/ASM/ws/registrations/&lt;registrationkey&gt;</w:t>
            </w:r>
          </w:p>
        </w:tc>
      </w:tr>
      <w:tr w:rsidR="00954357" w14:paraId="515DBD57" w14:textId="77777777" w:rsidTr="00ED3132">
        <w:trPr>
          <w:trHeight w:val="1677"/>
        </w:trPr>
        <w:tc>
          <w:tcPr>
            <w:tcW w:w="1459" w:type="dxa"/>
          </w:tcPr>
          <w:p w14:paraId="194AC17E" w14:textId="77777777" w:rsidR="00954357" w:rsidRDefault="00DD1A20">
            <w:pPr>
              <w:pStyle w:val="TableParagraph"/>
              <w:spacing w:before="116"/>
              <w:ind w:right="287"/>
            </w:pPr>
            <w:r>
              <w:t>Optional Query parameters</w:t>
            </w:r>
          </w:p>
        </w:tc>
        <w:tc>
          <w:tcPr>
            <w:tcW w:w="8370" w:type="dxa"/>
          </w:tcPr>
          <w:p w14:paraId="63EDB4A5" w14:textId="77777777" w:rsidR="00954357" w:rsidRDefault="00DD1A20">
            <w:pPr>
              <w:pStyle w:val="TableParagraph"/>
              <w:spacing w:before="124" w:line="355" w:lineRule="auto"/>
              <w:ind w:left="105" w:right="6034"/>
            </w:pPr>
            <w:r>
              <w:rPr>
                <w:rFonts w:ascii="Courier New"/>
              </w:rPr>
              <w:t xml:space="preserve">&amp;format=&lt;format&gt; brief </w:t>
            </w:r>
            <w:r>
              <w:t>just the URI link</w:t>
            </w:r>
          </w:p>
          <w:p w14:paraId="31380EC9" w14:textId="77777777" w:rsidR="00954357" w:rsidRDefault="00DD1A20">
            <w:pPr>
              <w:pStyle w:val="TableParagraph"/>
              <w:spacing w:line="268" w:lineRule="exact"/>
              <w:ind w:left="105"/>
            </w:pPr>
            <w:r>
              <w:rPr>
                <w:rFonts w:ascii="Courier New"/>
              </w:rPr>
              <w:t xml:space="preserve">normal: </w:t>
            </w:r>
            <w:r>
              <w:t>basic registration value. It is the default parameter.</w:t>
            </w:r>
          </w:p>
          <w:p w14:paraId="4E9BFDA0" w14:textId="77777777" w:rsidR="00954357" w:rsidRDefault="00DD1A20">
            <w:pPr>
              <w:pStyle w:val="TableParagraph"/>
              <w:spacing w:before="120"/>
              <w:ind w:left="105"/>
            </w:pPr>
            <w:r>
              <w:rPr>
                <w:rFonts w:ascii="Courier New"/>
              </w:rPr>
              <w:t xml:space="preserve">full: </w:t>
            </w:r>
            <w:r>
              <w:t>basic data set plus time stamps and other details</w:t>
            </w:r>
          </w:p>
        </w:tc>
      </w:tr>
      <w:tr w:rsidR="00954357" w14:paraId="0CB57571" w14:textId="77777777" w:rsidTr="00ED3132">
        <w:trPr>
          <w:trHeight w:val="777"/>
        </w:trPr>
        <w:tc>
          <w:tcPr>
            <w:tcW w:w="1459" w:type="dxa"/>
          </w:tcPr>
          <w:p w14:paraId="143580C2" w14:textId="77777777" w:rsidR="00954357" w:rsidRDefault="00DD1A20">
            <w:pPr>
              <w:pStyle w:val="TableParagraph"/>
              <w:spacing w:before="116"/>
              <w:ind w:right="592"/>
            </w:pPr>
            <w:r>
              <w:t>Request Content</w:t>
            </w:r>
          </w:p>
        </w:tc>
        <w:tc>
          <w:tcPr>
            <w:tcW w:w="8370" w:type="dxa"/>
          </w:tcPr>
          <w:p w14:paraId="63995742" w14:textId="77777777" w:rsidR="00954357" w:rsidRDefault="00DD1A20">
            <w:pPr>
              <w:pStyle w:val="TableParagraph"/>
              <w:spacing w:before="116"/>
              <w:ind w:left="105"/>
            </w:pPr>
            <w:r>
              <w:t>None.</w:t>
            </w:r>
          </w:p>
        </w:tc>
      </w:tr>
      <w:tr w:rsidR="00954357" w14:paraId="2F3DED24" w14:textId="77777777" w:rsidTr="00ED3132">
        <w:trPr>
          <w:trHeight w:val="777"/>
        </w:trPr>
        <w:tc>
          <w:tcPr>
            <w:tcW w:w="1459" w:type="dxa"/>
          </w:tcPr>
          <w:p w14:paraId="28672A32" w14:textId="77777777" w:rsidR="00954357" w:rsidRDefault="00DD1A20">
            <w:pPr>
              <w:pStyle w:val="TableParagraph"/>
              <w:spacing w:before="116"/>
              <w:ind w:right="464"/>
            </w:pPr>
            <w:r>
              <w:t>Response Content</w:t>
            </w:r>
          </w:p>
        </w:tc>
        <w:tc>
          <w:tcPr>
            <w:tcW w:w="8370" w:type="dxa"/>
          </w:tcPr>
          <w:p w14:paraId="18CA9835" w14:textId="77777777" w:rsidR="00954357" w:rsidRDefault="00DD1A20">
            <w:pPr>
              <w:pStyle w:val="TableParagraph"/>
              <w:spacing w:before="116"/>
              <w:ind w:left="105"/>
            </w:pPr>
            <w:r>
              <w:t xml:space="preserve">See </w:t>
            </w:r>
            <w:hyperlink w:anchor="_bookmark59" w:history="1">
              <w:r>
                <w:rPr>
                  <w:color w:val="0000FF"/>
                  <w:u w:val="single" w:color="0000FF"/>
                </w:rPr>
                <w:t>Registration Response</w:t>
              </w:r>
              <w:r>
                <w:t>.</w:t>
              </w:r>
            </w:hyperlink>
          </w:p>
        </w:tc>
      </w:tr>
      <w:tr w:rsidR="00954357" w14:paraId="3E1CFE2D" w14:textId="77777777" w:rsidTr="00ED3132">
        <w:trPr>
          <w:trHeight w:val="897"/>
        </w:trPr>
        <w:tc>
          <w:tcPr>
            <w:tcW w:w="1459" w:type="dxa"/>
          </w:tcPr>
          <w:p w14:paraId="75BF4748" w14:textId="77777777" w:rsidR="00954357" w:rsidRDefault="00DD1A20">
            <w:pPr>
              <w:pStyle w:val="TableParagraph"/>
              <w:spacing w:before="116"/>
              <w:ind w:right="464"/>
            </w:pPr>
            <w:r>
              <w:t>Response Errors</w:t>
            </w:r>
          </w:p>
        </w:tc>
        <w:tc>
          <w:tcPr>
            <w:tcW w:w="8370" w:type="dxa"/>
          </w:tcPr>
          <w:p w14:paraId="461E80C1" w14:textId="77777777" w:rsidR="00954357" w:rsidRDefault="00DD1A20">
            <w:pPr>
              <w:pStyle w:val="TableParagraph"/>
              <w:spacing w:before="116"/>
              <w:ind w:left="105"/>
            </w:pPr>
            <w:r>
              <w:t>404: Not Found</w:t>
            </w:r>
          </w:p>
          <w:p w14:paraId="1B3E3FA9" w14:textId="77777777" w:rsidR="00954357" w:rsidRDefault="00DD1A20">
            <w:pPr>
              <w:pStyle w:val="TableParagraph"/>
              <w:spacing w:before="121"/>
              <w:ind w:left="105"/>
            </w:pPr>
            <w:r>
              <w:t>503: Service Unavailable</w:t>
            </w:r>
          </w:p>
        </w:tc>
      </w:tr>
    </w:tbl>
    <w:p w14:paraId="794FDEA2" w14:textId="77777777" w:rsidR="00954357" w:rsidRDefault="00954357">
      <w:pPr>
        <w:pStyle w:val="BodyText"/>
        <w:rPr>
          <w:sz w:val="20"/>
        </w:rPr>
      </w:pPr>
    </w:p>
    <w:p w14:paraId="081CE856" w14:textId="77777777" w:rsidR="00954357" w:rsidRDefault="005D1EB8">
      <w:pPr>
        <w:pStyle w:val="BodyText"/>
        <w:rPr>
          <w:sz w:val="16"/>
        </w:rPr>
      </w:pPr>
      <w:r>
        <w:rPr>
          <w:noProof/>
        </w:rPr>
        <mc:AlternateContent>
          <mc:Choice Requires="wps">
            <w:drawing>
              <wp:anchor distT="0" distB="0" distL="0" distR="0" simplePos="0" relativeHeight="251797504" behindDoc="1" locked="0" layoutInCell="1" allowOverlap="1" wp14:anchorId="362349F4" wp14:editId="02D8D7A8">
                <wp:simplePos x="0" y="0"/>
                <wp:positionH relativeFrom="page">
                  <wp:posOffset>896620</wp:posOffset>
                </wp:positionH>
                <wp:positionV relativeFrom="paragraph">
                  <wp:posOffset>151130</wp:posOffset>
                </wp:positionV>
                <wp:extent cx="6209665" cy="1270"/>
                <wp:effectExtent l="0" t="0" r="0" b="0"/>
                <wp:wrapTopAndBottom/>
                <wp:docPr id="231"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369497" id="Freeform 88" o:spid="_x0000_s1026" style="position:absolute;margin-left:70.6pt;margin-top:11.9pt;width:488.95pt;height:.1pt;z-index:-251518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" path="m,l9779,e" filled="f" strokeweight=".24pt">
                <v:path arrowok="t" o:connecttype="custom" o:connectlocs="0,0;6209665,0" o:connectangles="0,0"/>
                <w10:wrap type="topAndBottom" anchorx="page"/>
              </v:shape>
            </w:pict>
          </mc:Fallback>
        </mc:AlternateContent>
      </w:r>
    </w:p>
    <w:p w14:paraId="5809EBE7" w14:textId="77777777" w:rsidR="00954357" w:rsidRDefault="00DD1A20">
      <w:pPr>
        <w:pStyle w:val="Heading3"/>
      </w:pPr>
      <w:bookmarkStart w:id="157" w:name="_Toc71048205"/>
      <w:bookmarkStart w:id="158" w:name="_Toc71048295"/>
      <w:bookmarkStart w:id="159" w:name="_Toc151555553"/>
      <w:r>
        <w:t>Query multiple SIP registrations</w:t>
      </w:r>
      <w:bookmarkEnd w:id="157"/>
      <w:bookmarkEnd w:id="158"/>
      <w:bookmarkEnd w:id="159"/>
    </w:p>
    <w:p w14:paraId="0FABF3C2" w14:textId="77777777" w:rsidR="00954357" w:rsidRDefault="00954357">
      <w:pPr>
        <w:pStyle w:val="BodyText"/>
        <w:spacing w:before="6"/>
        <w:rPr>
          <w:rFonts w:ascii="Cambria"/>
          <w:b/>
          <w:sz w:val="20"/>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9"/>
        <w:gridCol w:w="8370"/>
      </w:tblGrid>
      <w:tr w:rsidR="00954357" w14:paraId="7D6C44E1" w14:textId="77777777">
        <w:trPr>
          <w:trHeight w:val="510"/>
        </w:trPr>
        <w:tc>
          <w:tcPr>
            <w:tcW w:w="1459" w:type="dxa"/>
          </w:tcPr>
          <w:p w14:paraId="52B31019" w14:textId="77777777" w:rsidR="00954357" w:rsidRDefault="00DD1A20">
            <w:pPr>
              <w:pStyle w:val="TableParagraph"/>
              <w:spacing w:before="119"/>
            </w:pPr>
            <w:r>
              <w:t>Request</w:t>
            </w:r>
          </w:p>
        </w:tc>
        <w:tc>
          <w:tcPr>
            <w:tcW w:w="8370" w:type="dxa"/>
          </w:tcPr>
          <w:p w14:paraId="3A7D78E2" w14:textId="77777777" w:rsidR="005309C5" w:rsidRPr="00D5484F" w:rsidRDefault="00DD1A20" w:rsidP="00D5484F">
            <w:pPr>
              <w:pStyle w:val="TableParagraph"/>
              <w:spacing w:before="126"/>
              <w:ind w:left="105"/>
              <w:rPr>
                <w:rFonts w:ascii="Courier New"/>
              </w:rPr>
            </w:pPr>
            <w:r>
              <w:rPr>
                <w:rFonts w:ascii="Courier New"/>
              </w:rPr>
              <w:t>GET https://{fqdn}/ASM/ws/registrations/&lt;registrationkey&gt;</w:t>
            </w:r>
          </w:p>
          <w:p w14:paraId="7A933BDB" w14:textId="77777777" w:rsidR="005309C5" w:rsidRPr="005309C5" w:rsidRDefault="005309C5" w:rsidP="005309C5">
            <w:pPr>
              <w:tabs>
                <w:tab w:val="left" w:pos="3435"/>
              </w:tabs>
            </w:pPr>
            <w:r>
              <w:tab/>
            </w:r>
          </w:p>
        </w:tc>
      </w:tr>
    </w:tbl>
    <w:p w14:paraId="3D9B638D" w14:textId="77777777" w:rsidR="00954357" w:rsidRDefault="00954357">
      <w:pPr>
        <w:rPr>
          <w:rFonts w:ascii="Courier New"/>
        </w:rPr>
        <w:sectPr w:rsidR="00954357" w:rsidSect="00FF3B85">
          <w:headerReference w:type="default" r:id="rId64"/>
          <w:footerReference w:type="default" r:id="rId65"/>
          <w:pgSz w:w="12240" w:h="15840"/>
          <w:pgMar w:top="1180" w:right="860" w:bottom="700" w:left="1140" w:header="883" w:footer="720" w:gutter="0"/>
          <w:cols w:space="720"/>
          <w:docGrid w:linePitch="299"/>
        </w:sectPr>
      </w:pPr>
    </w:p>
    <w:p w14:paraId="0D46DCC9" w14:textId="77777777" w:rsidR="00954357" w:rsidRDefault="00954357">
      <w:pPr>
        <w:pStyle w:val="BodyText"/>
        <w:spacing w:before="7" w:after="1"/>
        <w:rPr>
          <w:rFonts w:ascii="Cambria"/>
          <w:b/>
          <w:sz w:val="20"/>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9"/>
        <w:gridCol w:w="2359"/>
        <w:gridCol w:w="2453"/>
        <w:gridCol w:w="3557"/>
      </w:tblGrid>
      <w:tr w:rsidR="00954357" w14:paraId="723850D5" w14:textId="77777777">
        <w:trPr>
          <w:trHeight w:val="1238"/>
        </w:trPr>
        <w:tc>
          <w:tcPr>
            <w:tcW w:w="1459" w:type="dxa"/>
            <w:tcBorders>
              <w:bottom w:val="nil"/>
            </w:tcBorders>
          </w:tcPr>
          <w:p w14:paraId="7290C636" w14:textId="77777777" w:rsidR="00954357" w:rsidRDefault="00DD1A20">
            <w:pPr>
              <w:pStyle w:val="TableParagraph"/>
              <w:spacing w:before="117"/>
              <w:ind w:right="289"/>
            </w:pPr>
            <w:r>
              <w:t>Optional Query Parameters</w:t>
            </w:r>
          </w:p>
        </w:tc>
        <w:tc>
          <w:tcPr>
            <w:tcW w:w="8369" w:type="dxa"/>
            <w:gridSpan w:val="3"/>
            <w:tcBorders>
              <w:bottom w:val="nil"/>
            </w:tcBorders>
          </w:tcPr>
          <w:p w14:paraId="3710F27D" w14:textId="77777777" w:rsidR="00954357" w:rsidRDefault="00DD1A20">
            <w:pPr>
              <w:pStyle w:val="TableParagraph"/>
              <w:spacing w:before="124" w:line="355" w:lineRule="auto"/>
              <w:ind w:left="105" w:right="5901"/>
            </w:pPr>
            <w:r>
              <w:rPr>
                <w:rFonts w:ascii="Courier New"/>
              </w:rPr>
              <w:t xml:space="preserve">&amp;format=&lt;format&gt; brief: </w:t>
            </w:r>
            <w:r>
              <w:t>just the URI link</w:t>
            </w:r>
          </w:p>
          <w:p w14:paraId="20337C67" w14:textId="77777777" w:rsidR="00954357" w:rsidRDefault="00DD1A20">
            <w:pPr>
              <w:pStyle w:val="TableParagraph"/>
              <w:spacing w:line="268" w:lineRule="exact"/>
              <w:ind w:left="105"/>
            </w:pPr>
            <w:r>
              <w:rPr>
                <w:rFonts w:ascii="Courier New"/>
              </w:rPr>
              <w:t xml:space="preserve">normal: </w:t>
            </w:r>
            <w:r>
              <w:t>basic registration values. It is the default format parameter value.</w:t>
            </w:r>
          </w:p>
        </w:tc>
      </w:tr>
      <w:tr w:rsidR="00954357" w14:paraId="2EB4D9DF" w14:textId="77777777">
        <w:trPr>
          <w:trHeight w:val="436"/>
        </w:trPr>
        <w:tc>
          <w:tcPr>
            <w:tcW w:w="1459" w:type="dxa"/>
            <w:tcBorders>
              <w:top w:val="nil"/>
            </w:tcBorders>
          </w:tcPr>
          <w:p w14:paraId="7581FE47" w14:textId="77777777" w:rsidR="00954357" w:rsidRDefault="00954357">
            <w:pPr>
              <w:pStyle w:val="TableParagraph"/>
              <w:ind w:left="0"/>
              <w:rPr>
                <w:rFonts w:ascii="Times New Roman"/>
                <w:sz w:val="20"/>
              </w:rPr>
            </w:pPr>
          </w:p>
        </w:tc>
        <w:tc>
          <w:tcPr>
            <w:tcW w:w="8369" w:type="dxa"/>
            <w:gridSpan w:val="3"/>
            <w:tcBorders>
              <w:top w:val="nil"/>
            </w:tcBorders>
          </w:tcPr>
          <w:p w14:paraId="1704D039" w14:textId="77777777" w:rsidR="00954357" w:rsidRDefault="00DD1A20">
            <w:pPr>
              <w:pStyle w:val="TableParagraph"/>
              <w:spacing w:before="47"/>
              <w:ind w:left="105"/>
            </w:pPr>
            <w:r>
              <w:rPr>
                <w:rFonts w:ascii="Courier New"/>
              </w:rPr>
              <w:t xml:space="preserve">full: </w:t>
            </w:r>
            <w:r>
              <w:t>basic data set plus time stamps and other details</w:t>
            </w:r>
          </w:p>
        </w:tc>
      </w:tr>
      <w:tr w:rsidR="00954357" w14:paraId="2807DA3A" w14:textId="77777777">
        <w:trPr>
          <w:trHeight w:val="777"/>
        </w:trPr>
        <w:tc>
          <w:tcPr>
            <w:tcW w:w="1459" w:type="dxa"/>
          </w:tcPr>
          <w:p w14:paraId="6B171E92" w14:textId="77777777" w:rsidR="00954357" w:rsidRDefault="00DD1A20">
            <w:pPr>
              <w:pStyle w:val="TableParagraph"/>
              <w:spacing w:before="121" w:line="237" w:lineRule="auto"/>
              <w:ind w:right="592"/>
            </w:pPr>
            <w:r>
              <w:t>Request Content</w:t>
            </w:r>
          </w:p>
        </w:tc>
        <w:tc>
          <w:tcPr>
            <w:tcW w:w="8369" w:type="dxa"/>
            <w:gridSpan w:val="3"/>
          </w:tcPr>
          <w:p w14:paraId="70FCA9B8" w14:textId="77777777" w:rsidR="00954357" w:rsidRDefault="00DD1A20">
            <w:pPr>
              <w:pStyle w:val="TableParagraph"/>
              <w:spacing w:before="119"/>
              <w:ind w:left="105"/>
            </w:pPr>
            <w:r>
              <w:t>None.</w:t>
            </w:r>
          </w:p>
        </w:tc>
      </w:tr>
      <w:tr w:rsidR="00954357" w14:paraId="27A42D07" w14:textId="77777777">
        <w:trPr>
          <w:trHeight w:val="777"/>
        </w:trPr>
        <w:tc>
          <w:tcPr>
            <w:tcW w:w="1459" w:type="dxa"/>
          </w:tcPr>
          <w:p w14:paraId="504BA994" w14:textId="77777777" w:rsidR="00954357" w:rsidRDefault="00DD1A20">
            <w:pPr>
              <w:pStyle w:val="TableParagraph"/>
              <w:spacing w:before="121" w:line="237" w:lineRule="auto"/>
              <w:ind w:right="464"/>
            </w:pPr>
            <w:r>
              <w:t>Response Content</w:t>
            </w:r>
          </w:p>
        </w:tc>
        <w:tc>
          <w:tcPr>
            <w:tcW w:w="8369" w:type="dxa"/>
            <w:gridSpan w:val="3"/>
          </w:tcPr>
          <w:p w14:paraId="01B569B0" w14:textId="77777777" w:rsidR="00954357" w:rsidRDefault="00DD1A20">
            <w:pPr>
              <w:pStyle w:val="TableParagraph"/>
              <w:spacing w:before="119"/>
              <w:ind w:left="105"/>
            </w:pPr>
            <w:r>
              <w:t xml:space="preserve">See </w:t>
            </w:r>
            <w:hyperlink w:anchor="_bookmark59" w:history="1">
              <w:r>
                <w:rPr>
                  <w:color w:val="0000FF"/>
                  <w:u w:val="single" w:color="0000FF"/>
                </w:rPr>
                <w:t>Registration Response</w:t>
              </w:r>
              <w:r>
                <w:t>.</w:t>
              </w:r>
            </w:hyperlink>
          </w:p>
        </w:tc>
      </w:tr>
      <w:tr w:rsidR="00954357" w14:paraId="63AA7BC1" w14:textId="77777777">
        <w:trPr>
          <w:trHeight w:val="666"/>
        </w:trPr>
        <w:tc>
          <w:tcPr>
            <w:tcW w:w="1459" w:type="dxa"/>
            <w:tcBorders>
              <w:bottom w:val="nil"/>
            </w:tcBorders>
          </w:tcPr>
          <w:p w14:paraId="60601FD6" w14:textId="77777777" w:rsidR="00954357" w:rsidRDefault="00DD1A20">
            <w:pPr>
              <w:pStyle w:val="TableParagraph"/>
              <w:spacing w:before="116" w:line="266" w:lineRule="exact"/>
              <w:ind w:right="464"/>
            </w:pPr>
            <w:r>
              <w:t>Response Errors</w:t>
            </w:r>
          </w:p>
        </w:tc>
        <w:tc>
          <w:tcPr>
            <w:tcW w:w="2359" w:type="dxa"/>
            <w:tcBorders>
              <w:bottom w:val="nil"/>
              <w:right w:val="nil"/>
            </w:tcBorders>
          </w:tcPr>
          <w:p w14:paraId="62B251B9" w14:textId="77777777" w:rsidR="00954357" w:rsidRDefault="00954357">
            <w:pPr>
              <w:pStyle w:val="TableParagraph"/>
              <w:ind w:left="0"/>
              <w:rPr>
                <w:rFonts w:ascii="Times New Roman"/>
                <w:sz w:val="20"/>
              </w:rPr>
            </w:pPr>
          </w:p>
        </w:tc>
        <w:tc>
          <w:tcPr>
            <w:tcW w:w="2453" w:type="dxa"/>
            <w:tcBorders>
              <w:left w:val="nil"/>
              <w:bottom w:val="nil"/>
              <w:right w:val="nil"/>
            </w:tcBorders>
          </w:tcPr>
          <w:p w14:paraId="6DF5FF25" w14:textId="77777777" w:rsidR="00954357" w:rsidRDefault="00954357">
            <w:pPr>
              <w:pStyle w:val="TableParagraph"/>
              <w:ind w:left="0"/>
              <w:rPr>
                <w:rFonts w:ascii="Times New Roman"/>
                <w:sz w:val="20"/>
              </w:rPr>
            </w:pPr>
          </w:p>
        </w:tc>
        <w:tc>
          <w:tcPr>
            <w:tcW w:w="3557" w:type="dxa"/>
            <w:tcBorders>
              <w:left w:val="nil"/>
              <w:bottom w:val="nil"/>
            </w:tcBorders>
          </w:tcPr>
          <w:p w14:paraId="114A1F96" w14:textId="77777777" w:rsidR="00954357" w:rsidRDefault="00954357">
            <w:pPr>
              <w:pStyle w:val="TableParagraph"/>
              <w:ind w:left="0"/>
              <w:rPr>
                <w:rFonts w:ascii="Times New Roman"/>
                <w:sz w:val="20"/>
              </w:rPr>
            </w:pPr>
          </w:p>
        </w:tc>
      </w:tr>
      <w:tr w:rsidR="00954357" w14:paraId="47324D20" w14:textId="77777777">
        <w:trPr>
          <w:trHeight w:val="325"/>
        </w:trPr>
        <w:tc>
          <w:tcPr>
            <w:tcW w:w="1459" w:type="dxa"/>
            <w:tcBorders>
              <w:top w:val="nil"/>
              <w:bottom w:val="nil"/>
            </w:tcBorders>
          </w:tcPr>
          <w:p w14:paraId="1E5A9925" w14:textId="77777777" w:rsidR="00954357" w:rsidRDefault="00954357">
            <w:pPr>
              <w:pStyle w:val="TableParagraph"/>
              <w:ind w:left="0"/>
              <w:rPr>
                <w:rFonts w:ascii="Times New Roman"/>
                <w:sz w:val="20"/>
              </w:rPr>
            </w:pPr>
          </w:p>
        </w:tc>
        <w:tc>
          <w:tcPr>
            <w:tcW w:w="2359" w:type="dxa"/>
            <w:tcBorders>
              <w:top w:val="nil"/>
              <w:bottom w:val="nil"/>
              <w:right w:val="nil"/>
            </w:tcBorders>
          </w:tcPr>
          <w:p w14:paraId="14B1E7DA" w14:textId="77777777" w:rsidR="00954357" w:rsidRDefault="00DD1A20">
            <w:pPr>
              <w:pStyle w:val="TableParagraph"/>
              <w:spacing w:line="240" w:lineRule="exact"/>
              <w:ind w:left="220"/>
            </w:pPr>
            <w:r>
              <w:t>HTTP Reply Code</w:t>
            </w:r>
          </w:p>
        </w:tc>
        <w:tc>
          <w:tcPr>
            <w:tcW w:w="2453" w:type="dxa"/>
            <w:tcBorders>
              <w:top w:val="nil"/>
              <w:left w:val="nil"/>
              <w:bottom w:val="nil"/>
              <w:right w:val="nil"/>
            </w:tcBorders>
          </w:tcPr>
          <w:p w14:paraId="08184DA5" w14:textId="77777777" w:rsidR="00954357" w:rsidRDefault="00DD1A20">
            <w:pPr>
              <w:pStyle w:val="TableParagraph"/>
              <w:spacing w:line="240" w:lineRule="exact"/>
              <w:ind w:left="579"/>
            </w:pPr>
            <w:r>
              <w:t>Additional Status</w:t>
            </w:r>
          </w:p>
        </w:tc>
        <w:tc>
          <w:tcPr>
            <w:tcW w:w="3557" w:type="dxa"/>
            <w:tcBorders>
              <w:top w:val="nil"/>
              <w:left w:val="nil"/>
              <w:bottom w:val="nil"/>
            </w:tcBorders>
          </w:tcPr>
          <w:p w14:paraId="2767764E" w14:textId="77777777" w:rsidR="00954357" w:rsidRDefault="00DD1A20">
            <w:pPr>
              <w:pStyle w:val="TableParagraph"/>
              <w:spacing w:line="240" w:lineRule="exact"/>
              <w:ind w:left="250"/>
            </w:pPr>
            <w:r>
              <w:t>Message</w:t>
            </w:r>
          </w:p>
        </w:tc>
      </w:tr>
      <w:tr w:rsidR="00954357" w14:paraId="7F878C9E" w14:textId="77777777">
        <w:trPr>
          <w:trHeight w:val="1142"/>
        </w:trPr>
        <w:tc>
          <w:tcPr>
            <w:tcW w:w="1459" w:type="dxa"/>
            <w:tcBorders>
              <w:top w:val="nil"/>
              <w:bottom w:val="nil"/>
            </w:tcBorders>
          </w:tcPr>
          <w:p w14:paraId="6FC5A6B4" w14:textId="77777777" w:rsidR="00954357" w:rsidRDefault="00954357">
            <w:pPr>
              <w:pStyle w:val="TableParagraph"/>
              <w:ind w:left="0"/>
              <w:rPr>
                <w:rFonts w:ascii="Times New Roman"/>
                <w:sz w:val="20"/>
              </w:rPr>
            </w:pPr>
          </w:p>
        </w:tc>
        <w:tc>
          <w:tcPr>
            <w:tcW w:w="2359" w:type="dxa"/>
            <w:tcBorders>
              <w:top w:val="nil"/>
              <w:bottom w:val="nil"/>
              <w:right w:val="nil"/>
            </w:tcBorders>
          </w:tcPr>
          <w:p w14:paraId="0C993EAE" w14:textId="77777777" w:rsidR="00954357" w:rsidRDefault="00DD1A20">
            <w:pPr>
              <w:pStyle w:val="TableParagraph"/>
              <w:spacing w:before="165"/>
              <w:ind w:left="220"/>
            </w:pPr>
            <w:r>
              <w:t>503: Bad Request</w:t>
            </w:r>
          </w:p>
        </w:tc>
        <w:tc>
          <w:tcPr>
            <w:tcW w:w="2453" w:type="dxa"/>
            <w:tcBorders>
              <w:top w:val="nil"/>
              <w:left w:val="nil"/>
              <w:bottom w:val="nil"/>
              <w:right w:val="nil"/>
            </w:tcBorders>
          </w:tcPr>
          <w:p w14:paraId="6E065347" w14:textId="77777777" w:rsidR="00954357" w:rsidRDefault="00DD1A20">
            <w:pPr>
              <w:pStyle w:val="TableParagraph"/>
              <w:spacing w:before="165"/>
              <w:ind w:left="579"/>
            </w:pPr>
            <w:r>
              <w:t>INVALIDQUERY</w:t>
            </w:r>
          </w:p>
        </w:tc>
        <w:tc>
          <w:tcPr>
            <w:tcW w:w="3557" w:type="dxa"/>
            <w:tcBorders>
              <w:top w:val="nil"/>
              <w:left w:val="nil"/>
              <w:bottom w:val="nil"/>
            </w:tcBorders>
          </w:tcPr>
          <w:p w14:paraId="03B5C23C" w14:textId="77777777" w:rsidR="00954357" w:rsidRDefault="00DD1A20">
            <w:pPr>
              <w:pStyle w:val="TableParagraph"/>
              <w:spacing w:before="45"/>
              <w:ind w:left="250" w:right="633"/>
            </w:pPr>
            <w:r>
              <w:t>Indicates error in filter or sort parameters or other general query</w:t>
            </w:r>
          </w:p>
          <w:p w14:paraId="6EE91996" w14:textId="77777777" w:rsidR="00954357" w:rsidRDefault="00DD1A20">
            <w:pPr>
              <w:pStyle w:val="TableParagraph"/>
              <w:spacing w:line="267" w:lineRule="exact"/>
              <w:ind w:left="250"/>
            </w:pPr>
            <w:r>
              <w:t>format issue</w:t>
            </w:r>
          </w:p>
        </w:tc>
      </w:tr>
      <w:tr w:rsidR="00954357" w14:paraId="2565477B" w14:textId="77777777">
        <w:trPr>
          <w:trHeight w:val="1672"/>
        </w:trPr>
        <w:tc>
          <w:tcPr>
            <w:tcW w:w="1459" w:type="dxa"/>
            <w:tcBorders>
              <w:top w:val="nil"/>
            </w:tcBorders>
          </w:tcPr>
          <w:p w14:paraId="0E2A96CB" w14:textId="77777777" w:rsidR="00954357" w:rsidRDefault="00954357">
            <w:pPr>
              <w:pStyle w:val="TableParagraph"/>
              <w:ind w:left="0"/>
              <w:rPr>
                <w:rFonts w:ascii="Times New Roman"/>
                <w:sz w:val="20"/>
              </w:rPr>
            </w:pPr>
          </w:p>
        </w:tc>
        <w:tc>
          <w:tcPr>
            <w:tcW w:w="2359" w:type="dxa"/>
            <w:tcBorders>
              <w:top w:val="nil"/>
              <w:right w:val="nil"/>
            </w:tcBorders>
          </w:tcPr>
          <w:p w14:paraId="12E793EF" w14:textId="77777777" w:rsidR="00954357" w:rsidRDefault="00DD1A20">
            <w:pPr>
              <w:pStyle w:val="TableParagraph"/>
              <w:spacing w:line="253" w:lineRule="exact"/>
              <w:ind w:left="220"/>
            </w:pPr>
            <w:r>
              <w:t>503:</w:t>
            </w:r>
            <w:r>
              <w:rPr>
                <w:spacing w:val="-5"/>
              </w:rPr>
              <w:t xml:space="preserve"> </w:t>
            </w:r>
            <w:r>
              <w:t>Service</w:t>
            </w:r>
          </w:p>
          <w:p w14:paraId="5922F56A" w14:textId="77777777" w:rsidR="00954357" w:rsidRDefault="00DD1A20">
            <w:pPr>
              <w:pStyle w:val="TableParagraph"/>
              <w:ind w:left="220"/>
            </w:pPr>
            <w:r>
              <w:t>Unavailable</w:t>
            </w:r>
          </w:p>
        </w:tc>
        <w:tc>
          <w:tcPr>
            <w:tcW w:w="2453" w:type="dxa"/>
            <w:tcBorders>
              <w:top w:val="nil"/>
              <w:left w:val="nil"/>
              <w:right w:val="nil"/>
            </w:tcBorders>
          </w:tcPr>
          <w:p w14:paraId="2D2DC930" w14:textId="77777777" w:rsidR="00954357" w:rsidRDefault="00DD1A20">
            <w:pPr>
              <w:pStyle w:val="TableParagraph"/>
              <w:spacing w:before="105"/>
              <w:ind w:left="579"/>
            </w:pPr>
            <w:r>
              <w:t>CACHEUNLOADED</w:t>
            </w:r>
          </w:p>
        </w:tc>
        <w:tc>
          <w:tcPr>
            <w:tcW w:w="3557" w:type="dxa"/>
            <w:tcBorders>
              <w:top w:val="nil"/>
              <w:left w:val="nil"/>
            </w:tcBorders>
          </w:tcPr>
          <w:p w14:paraId="508BFC92" w14:textId="77777777" w:rsidR="00954357" w:rsidRDefault="00DD1A20">
            <w:pPr>
              <w:pStyle w:val="TableParagraph"/>
              <w:spacing w:before="105"/>
              <w:ind w:left="250" w:right="419"/>
            </w:pPr>
            <w:r>
              <w:t>Registration cache not currently loaded</w:t>
            </w:r>
          </w:p>
        </w:tc>
      </w:tr>
    </w:tbl>
    <w:p w14:paraId="3973F660" w14:textId="77777777" w:rsidR="00954357" w:rsidRDefault="00954357">
      <w:pPr>
        <w:pStyle w:val="BodyText"/>
        <w:rPr>
          <w:rFonts w:ascii="Cambria"/>
          <w:b/>
          <w:sz w:val="20"/>
        </w:rPr>
      </w:pPr>
    </w:p>
    <w:bookmarkStart w:id="160" w:name="_Toc71048206"/>
    <w:bookmarkStart w:id="161" w:name="_Toc71048296"/>
    <w:bookmarkStart w:id="162" w:name="_Toc151555554"/>
    <w:p w14:paraId="30BF9FA9" w14:textId="77777777" w:rsidR="00954357" w:rsidRDefault="005D1EB8">
      <w:pPr>
        <w:pStyle w:val="Heading2"/>
        <w:tabs>
          <w:tab w:val="left" w:pos="10050"/>
        </w:tabs>
        <w:spacing w:before="244"/>
        <w:rPr>
          <w:u w:val="none"/>
        </w:rPr>
      </w:pPr>
      <w:r>
        <w:rPr>
          <w:noProof/>
        </w:rPr>
        <mc:AlternateContent>
          <mc:Choice Requires="wpg">
            <w:drawing>
              <wp:anchor distT="0" distB="0" distL="114300" distR="114300" simplePos="0" relativeHeight="247247872" behindDoc="1" locked="0" layoutInCell="1" allowOverlap="1" wp14:anchorId="53D5FC7B" wp14:editId="5343DA38">
                <wp:simplePos x="0" y="0"/>
                <wp:positionH relativeFrom="page">
                  <wp:posOffset>1839595</wp:posOffset>
                </wp:positionH>
                <wp:positionV relativeFrom="paragraph">
                  <wp:posOffset>-2249805</wp:posOffset>
                </wp:positionV>
                <wp:extent cx="5175250" cy="1524000"/>
                <wp:effectExtent l="0" t="0" r="0" b="0"/>
                <wp:wrapNone/>
                <wp:docPr id="214"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75250" cy="1524000"/>
                          <a:chOff x="2897" y="-3543"/>
                          <a:chExt cx="8150" cy="2400"/>
                        </a:xfrm>
                      </wpg:grpSpPr>
                      <wps:wsp>
                        <wps:cNvPr id="215" name="Line 87"/>
                        <wps:cNvCnPr>
                          <a:cxnSpLocks noChangeShapeType="1"/>
                        </wps:cNvCnPr>
                        <wps:spPr bwMode="auto">
                          <a:xfrm>
                            <a:off x="2907" y="-3538"/>
                            <a:ext cx="27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16" name="Line 86"/>
                        <wps:cNvCnPr>
                          <a:cxnSpLocks noChangeShapeType="1"/>
                        </wps:cNvCnPr>
                        <wps:spPr bwMode="auto">
                          <a:xfrm>
                            <a:off x="5622" y="-3538"/>
                            <a:ext cx="211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17" name="Line 85"/>
                        <wps:cNvCnPr>
                          <a:cxnSpLocks noChangeShapeType="1"/>
                        </wps:cNvCnPr>
                        <wps:spPr bwMode="auto">
                          <a:xfrm>
                            <a:off x="7746" y="-3538"/>
                            <a:ext cx="329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18" name="Line 84"/>
                        <wps:cNvCnPr>
                          <a:cxnSpLocks noChangeShapeType="1"/>
                        </wps:cNvCnPr>
                        <wps:spPr bwMode="auto">
                          <a:xfrm>
                            <a:off x="2907" y="-3020"/>
                            <a:ext cx="27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19" name="Line 83"/>
                        <wps:cNvCnPr>
                          <a:cxnSpLocks noChangeShapeType="1"/>
                        </wps:cNvCnPr>
                        <wps:spPr bwMode="auto">
                          <a:xfrm>
                            <a:off x="5622" y="-3020"/>
                            <a:ext cx="211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0" name="Line 82"/>
                        <wps:cNvCnPr>
                          <a:cxnSpLocks noChangeShapeType="1"/>
                        </wps:cNvCnPr>
                        <wps:spPr bwMode="auto">
                          <a:xfrm>
                            <a:off x="7746" y="-3020"/>
                            <a:ext cx="329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1" name="Line 81"/>
                        <wps:cNvCnPr>
                          <a:cxnSpLocks noChangeShapeType="1"/>
                        </wps:cNvCnPr>
                        <wps:spPr bwMode="auto">
                          <a:xfrm>
                            <a:off x="2907" y="-1935"/>
                            <a:ext cx="27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2" name="Line 80"/>
                        <wps:cNvCnPr>
                          <a:cxnSpLocks noChangeShapeType="1"/>
                        </wps:cNvCnPr>
                        <wps:spPr bwMode="auto">
                          <a:xfrm>
                            <a:off x="5622" y="-1935"/>
                            <a:ext cx="211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3" name="Line 79"/>
                        <wps:cNvCnPr>
                          <a:cxnSpLocks noChangeShapeType="1"/>
                        </wps:cNvCnPr>
                        <wps:spPr bwMode="auto">
                          <a:xfrm>
                            <a:off x="7746" y="-1935"/>
                            <a:ext cx="329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4" name="Line 78"/>
                        <wps:cNvCnPr>
                          <a:cxnSpLocks noChangeShapeType="1"/>
                        </wps:cNvCnPr>
                        <wps:spPr bwMode="auto">
                          <a:xfrm>
                            <a:off x="2902" y="-3543"/>
                            <a:ext cx="0" cy="240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5" name="Line 77"/>
                        <wps:cNvCnPr>
                          <a:cxnSpLocks noChangeShapeType="1"/>
                        </wps:cNvCnPr>
                        <wps:spPr bwMode="auto">
                          <a:xfrm>
                            <a:off x="2907" y="-1148"/>
                            <a:ext cx="27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6" name="Line 76"/>
                        <wps:cNvCnPr>
                          <a:cxnSpLocks noChangeShapeType="1"/>
                        </wps:cNvCnPr>
                        <wps:spPr bwMode="auto">
                          <a:xfrm>
                            <a:off x="5617" y="-3543"/>
                            <a:ext cx="0" cy="240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7" name="Line 75"/>
                        <wps:cNvCnPr>
                          <a:cxnSpLocks noChangeShapeType="1"/>
                        </wps:cNvCnPr>
                        <wps:spPr bwMode="auto">
                          <a:xfrm>
                            <a:off x="5622" y="-1148"/>
                            <a:ext cx="211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8" name="Line 74"/>
                        <wps:cNvCnPr>
                          <a:cxnSpLocks noChangeShapeType="1"/>
                        </wps:cNvCnPr>
                        <wps:spPr bwMode="auto">
                          <a:xfrm>
                            <a:off x="7741" y="-3543"/>
                            <a:ext cx="0" cy="240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9" name="Line 73"/>
                        <wps:cNvCnPr>
                          <a:cxnSpLocks noChangeShapeType="1"/>
                        </wps:cNvCnPr>
                        <wps:spPr bwMode="auto">
                          <a:xfrm>
                            <a:off x="7746" y="-1148"/>
                            <a:ext cx="329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30" name="Line 72"/>
                        <wps:cNvCnPr>
                          <a:cxnSpLocks noChangeShapeType="1"/>
                        </wps:cNvCnPr>
                        <wps:spPr bwMode="auto">
                          <a:xfrm>
                            <a:off x="11042" y="-3543"/>
                            <a:ext cx="0" cy="240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8569024" id="Group 71" o:spid="_x0000_s1026" style="position:absolute;margin-left:144.85pt;margin-top:-177.15pt;width:407.5pt;height:120pt;z-index:-256068608;mso-position-horizontal-relative:page" coordorigin="2897,-3543" coordsize="8150,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">
                <v:line id="Line 87" o:spid="_x0000_s1027" style="position:absolute;visibility:visible;mso-wrap-style:square" from="2907,-3538" to="5612,-3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" strokeweight=".48pt"/>
                <v:line id="Line 86" o:spid="_x0000_s1028" style="position:absolute;visibility:visible;mso-wrap-style:square" from="5622,-3538" to="7737,-3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" strokeweight=".48pt"/>
                <v:line id="Line 85" o:spid="_x0000_s1029" style="position:absolute;visibility:visible;mso-wrap-style:square" from="7746,-3538" to="11037,-3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" strokeweight=".48pt"/>
                <v:line id="Line 84" o:spid="_x0000_s1030" style="position:absolute;visibility:visible;mso-wrap-style:square" from="2907,-3020" to="5612,-3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" strokeweight=".48pt"/>
                <v:line id="Line 83" o:spid="_x0000_s1031" style="position:absolute;visibility:visible;mso-wrap-style:square" from="5622,-3020" to="7737,-3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" strokeweight=".48pt"/>
                <v:line id="Line 82" o:spid="_x0000_s1032" style="position:absolute;visibility:visible;mso-wrap-style:square" from="7746,-3020" to="11037,-3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" strokeweight=".48pt"/>
                <v:line id="Line 81" o:spid="_x0000_s1033" style="position:absolute;visibility:visible;mso-wrap-style:square" from="2907,-1935" to="5612,-1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" strokeweight=".48pt"/>
                <v:line id="Line 80" o:spid="_x0000_s1034" style="position:absolute;visibility:visible;mso-wrap-style:square" from="5622,-1935" to="7737,-1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" strokeweight=".48pt"/>
                <v:line id="Line 79" o:spid="_x0000_s1035" style="position:absolute;visibility:visible;mso-wrap-style:square" from="7746,-1935" to="11037,-1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" strokeweight=".48pt"/>
                <v:line id="Line 78" o:spid="_x0000_s1036" style="position:absolute;visibility:visible;mso-wrap-style:square" from="2902,-3543" to="2902,-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" strokeweight=".48pt"/>
                <v:line id="Line 77" o:spid="_x0000_s1037" style="position:absolute;visibility:visible;mso-wrap-style:square" from="2907,-1148" to="5612,-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" strokeweight=".48pt"/>
                <v:line id="Line 76" o:spid="_x0000_s1038" style="position:absolute;visibility:visible;mso-wrap-style:square" from="5617,-3543" to="5617,-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" strokeweight=".48pt"/>
                <v:line id="Line 75" o:spid="_x0000_s1039" style="position:absolute;visibility:visible;mso-wrap-style:square" from="5622,-1148" to="7737,-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" strokeweight=".48pt"/>
                <v:line id="Line 74" o:spid="_x0000_s1040" style="position:absolute;visibility:visible;mso-wrap-style:square" from="7741,-3543" to="7741,-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" strokeweight=".48pt"/>
                <v:line id="Line 73" o:spid="_x0000_s1041" style="position:absolute;visibility:visible;mso-wrap-style:square" from="7746,-1148" to="11037,-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" strokeweight=".48pt"/>
                <v:line id="Line 72" o:spid="_x0000_s1042" style="position:absolute;visibility:visible;mso-wrap-style:square" from="11042,-3543" to="11042,-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" strokeweight=".48pt"/>
                <w10:wrap anchorx="page"/>
              </v:group>
            </w:pict>
          </mc:Fallback>
        </mc:AlternateContent>
      </w:r>
      <w:r>
        <w:rPr>
          <w:noProof/>
        </w:rPr>
        <mc:AlternateContent>
          <mc:Choice Requires="wps">
            <w:drawing>
              <wp:anchor distT="0" distB="0" distL="114300" distR="114300" simplePos="0" relativeHeight="251806720" behindDoc="0" locked="0" layoutInCell="1" allowOverlap="1" wp14:anchorId="6D177786" wp14:editId="38514013">
                <wp:simplePos x="0" y="0"/>
                <wp:positionH relativeFrom="page">
                  <wp:posOffset>1842770</wp:posOffset>
                </wp:positionH>
                <wp:positionV relativeFrom="paragraph">
                  <wp:posOffset>-2246630</wp:posOffset>
                </wp:positionV>
                <wp:extent cx="5168900" cy="1518285"/>
                <wp:effectExtent l="0" t="0" r="0" b="0"/>
                <wp:wrapNone/>
                <wp:docPr id="213"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0" cy="151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4332D" w14:textId="77777777" w:rsidR="007D1F60" w:rsidRDefault="007D1F60">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A9ED5" id="Text Box 70" o:spid="_x0000_s1055" type="#_x0000_t202" style="position:absolute;left:0;text-align:left;margin-left:145.1pt;margin-top:-176.9pt;width:407pt;height:119.55pt;z-index:251806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" filled="f" stroked="f">
                <v:textbox inset="0,0,0,0">
                  <w:txbxContent>
                    <w:p w:rsidR="007D1F60" w:rsidRDefault="007D1F60">
                      <w:pPr>
                        <w:pStyle w:val="BodyText"/>
                      </w:pPr>
                    </w:p>
                  </w:txbxContent>
                </v:textbox>
                <w10:wrap anchorx="page"/>
              </v:shape>
            </w:pict>
          </mc:Fallback>
        </mc:AlternateContent>
      </w:r>
      <w:r w:rsidR="00DD1A20">
        <w:t>Registration</w:t>
      </w:r>
      <w:r w:rsidR="00DD1A20">
        <w:rPr>
          <w:spacing w:val="-3"/>
        </w:rPr>
        <w:t xml:space="preserve"> </w:t>
      </w:r>
      <w:r w:rsidR="00DD1A20">
        <w:t>Response</w:t>
      </w:r>
      <w:bookmarkEnd w:id="160"/>
      <w:bookmarkEnd w:id="161"/>
      <w:bookmarkEnd w:id="162"/>
      <w:r w:rsidR="00DD1A20">
        <w:tab/>
      </w:r>
    </w:p>
    <w:p w14:paraId="425CE79E" w14:textId="77777777" w:rsidR="00954357" w:rsidRDefault="00954357">
      <w:pPr>
        <w:pStyle w:val="BodyText"/>
        <w:spacing w:before="8"/>
        <w:rPr>
          <w:rFonts w:ascii="Cambria"/>
          <w:b/>
          <w:sz w:val="24"/>
        </w:rPr>
      </w:pPr>
    </w:p>
    <w:p w14:paraId="012E6E58" w14:textId="77777777" w:rsidR="00954357" w:rsidRDefault="00DD1A20">
      <w:pPr>
        <w:pStyle w:val="Heading4"/>
        <w:spacing w:before="91"/>
      </w:pPr>
      <w:r>
        <w:t>Brief Format</w:t>
      </w:r>
    </w:p>
    <w:p w14:paraId="6D4BE68E" w14:textId="77777777" w:rsidR="00954357" w:rsidRDefault="005D1EB8">
      <w:pPr>
        <w:pStyle w:val="BodyText"/>
        <w:spacing w:before="125"/>
        <w:ind w:left="300"/>
      </w:pPr>
      <w:r>
        <w:rPr>
          <w:noProof/>
        </w:rPr>
        <mc:AlternateContent>
          <mc:Choice Requires="wps">
            <w:drawing>
              <wp:anchor distT="0" distB="0" distL="114300" distR="114300" simplePos="0" relativeHeight="251804672" behindDoc="0" locked="0" layoutInCell="1" allowOverlap="1" wp14:anchorId="2013DE10" wp14:editId="353AD864">
                <wp:simplePos x="0" y="0"/>
                <wp:positionH relativeFrom="page">
                  <wp:posOffset>896620</wp:posOffset>
                </wp:positionH>
                <wp:positionV relativeFrom="paragraph">
                  <wp:posOffset>328295</wp:posOffset>
                </wp:positionV>
                <wp:extent cx="6209665" cy="0"/>
                <wp:effectExtent l="0" t="0" r="0" b="0"/>
                <wp:wrapNone/>
                <wp:docPr id="212"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D718B" id="Line 69" o:spid="_x0000_s1026" style="position:absolute;z-index:251804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25.85pt" to="559.55pt,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" strokeweight=".24pt">
                <w10:wrap anchorx="page"/>
              </v:line>
            </w:pict>
          </mc:Fallback>
        </mc:AlternateContent>
      </w:r>
      <w:r w:rsidR="00DD1A20">
        <w:t>XML</w:t>
      </w:r>
    </w:p>
    <w:p w14:paraId="13D8C575" w14:textId="77777777" w:rsidR="00954357" w:rsidRDefault="005D1EB8">
      <w:pPr>
        <w:pStyle w:val="BodyText"/>
        <w:spacing w:before="4"/>
        <w:rPr>
          <w:sz w:val="8"/>
        </w:rPr>
      </w:pPr>
      <w:r>
        <w:rPr>
          <w:noProof/>
        </w:rPr>
        <mc:AlternateContent>
          <mc:Choice Requires="wps">
            <w:drawing>
              <wp:anchor distT="0" distB="0" distL="0" distR="0" simplePos="0" relativeHeight="251802624" behindDoc="1" locked="0" layoutInCell="1" allowOverlap="1" wp14:anchorId="2D8C403B" wp14:editId="7888F158">
                <wp:simplePos x="0" y="0"/>
                <wp:positionH relativeFrom="page">
                  <wp:posOffset>848995</wp:posOffset>
                </wp:positionH>
                <wp:positionV relativeFrom="paragraph">
                  <wp:posOffset>80010</wp:posOffset>
                </wp:positionV>
                <wp:extent cx="6257290" cy="1725930"/>
                <wp:effectExtent l="0" t="0" r="0" b="0"/>
                <wp:wrapTopAndBottom/>
                <wp:docPr id="211"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290" cy="172593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671CAC" w14:textId="77777777" w:rsidR="007D1F60" w:rsidRDefault="007D1F60">
                            <w:pPr>
                              <w:spacing w:before="23"/>
                              <w:ind w:left="103"/>
                              <w:rPr>
                                <w:rFonts w:ascii="Courier New"/>
                                <w:sz w:val="18"/>
                              </w:rPr>
                            </w:pPr>
                            <w:r>
                              <w:rPr>
                                <w:rFonts w:ascii="Courier New"/>
                                <w:sz w:val="18"/>
                              </w:rPr>
                              <w:t>&lt;?xml version="1.0" encoding="UTF-8" standalone="yes"?&gt;</w:t>
                            </w:r>
                          </w:p>
                          <w:p w14:paraId="69C3AB94" w14:textId="77777777" w:rsidR="007D1F60" w:rsidRDefault="007D1F60">
                            <w:pPr>
                              <w:spacing w:before="120" w:line="381" w:lineRule="auto"/>
                              <w:ind w:left="823" w:right="4222" w:hanging="720"/>
                              <w:rPr>
                                <w:rFonts w:ascii="Courier New"/>
                                <w:sz w:val="18"/>
                              </w:rPr>
                            </w:pPr>
                            <w:r>
                              <w:rPr>
                                <w:rFonts w:ascii="Courier New"/>
                                <w:sz w:val="18"/>
                              </w:rPr>
                              <w:t>&lt;registrations totalcount="1" query="?format=brief" offset="0" limit="1000" count="1"&gt;</w:t>
                            </w:r>
                          </w:p>
                          <w:p w14:paraId="129A3658" w14:textId="77777777" w:rsidR="007D1F60" w:rsidRDefault="007D1F60">
                            <w:pPr>
                              <w:spacing w:line="202" w:lineRule="exact"/>
                              <w:ind w:left="823"/>
                              <w:rPr>
                                <w:rFonts w:ascii="Courier New"/>
                                <w:sz w:val="18"/>
                              </w:rPr>
                            </w:pPr>
                            <w:r>
                              <w:rPr>
                                <w:rFonts w:ascii="Courier New"/>
                                <w:sz w:val="18"/>
                              </w:rPr>
                              <w:t>&lt;registration&gt;</w:t>
                            </w:r>
                          </w:p>
                          <w:p w14:paraId="41237ED2" w14:textId="77777777" w:rsidR="007D1F60" w:rsidRDefault="007D1F60">
                            <w:pPr>
                              <w:spacing w:before="120"/>
                              <w:ind w:left="1543"/>
                              <w:rPr>
                                <w:rFonts w:ascii="Courier New"/>
                                <w:sz w:val="18"/>
                              </w:rPr>
                            </w:pPr>
                            <w:r>
                              <w:rPr>
                                <w:rFonts w:ascii="Courier New"/>
                                <w:sz w:val="18"/>
                              </w:rPr>
                              <w:t>&lt;link rel="reference"</w:t>
                            </w:r>
                          </w:p>
                          <w:p w14:paraId="09C5289E" w14:textId="77777777" w:rsidR="007D1F60" w:rsidRDefault="007D1F60">
                            <w:pPr>
                              <w:spacing w:before="120"/>
                              <w:ind w:left="103" w:right="134" w:firstLine="2159"/>
                              <w:rPr>
                                <w:rFonts w:ascii="Courier New"/>
                                <w:sz w:val="18"/>
                              </w:rPr>
                            </w:pPr>
                            <w:r>
                              <w:rPr>
                                <w:rFonts w:ascii="Courier New"/>
                                <w:sz w:val="18"/>
                              </w:rPr>
                              <w:t>href="https://localhost/ASM/ws/registrations/1</w:t>
                            </w:r>
                            <w:r>
                              <w:rPr>
                                <w:rFonts w:ascii="Courier New"/>
                                <w:sz w:val="18"/>
                                <w:u w:val="single"/>
                              </w:rPr>
                              <w:t xml:space="preserve"> </w:t>
                            </w:r>
                            <w:r>
                              <w:rPr>
                                <w:rFonts w:ascii="Courier New"/>
                                <w:sz w:val="18"/>
                              </w:rPr>
                              <w:t>%3Curn:uuid:00000000- 0000-1000-8000-3cb15b611a39%3E" /&gt;</w:t>
                            </w:r>
                          </w:p>
                          <w:p w14:paraId="6BB3DF35" w14:textId="77777777" w:rsidR="007D1F60" w:rsidRDefault="007D1F60">
                            <w:pPr>
                              <w:spacing w:before="120"/>
                              <w:ind w:left="823"/>
                              <w:rPr>
                                <w:rFonts w:ascii="Courier New"/>
                                <w:sz w:val="18"/>
                              </w:rPr>
                            </w:pPr>
                            <w:r>
                              <w:rPr>
                                <w:rFonts w:ascii="Courier New"/>
                                <w:sz w:val="18"/>
                              </w:rPr>
                              <w:t>&lt;/registration&gt;</w:t>
                            </w:r>
                          </w:p>
                          <w:p w14:paraId="6E86DBBA" w14:textId="77777777" w:rsidR="007D1F60" w:rsidRDefault="007D1F60">
                            <w:pPr>
                              <w:spacing w:before="123"/>
                              <w:ind w:left="103"/>
                              <w:rPr>
                                <w:rFonts w:ascii="Courier New"/>
                                <w:sz w:val="18"/>
                              </w:rPr>
                            </w:pPr>
                            <w:r>
                              <w:rPr>
                                <w:rFonts w:ascii="Courier New"/>
                                <w:sz w:val="18"/>
                              </w:rPr>
                              <w:t>&lt;/registrations&gt;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9FF7E" id="Text Box 68" o:spid="_x0000_s1056" type="#_x0000_t202" style="position:absolute;margin-left:66.85pt;margin-top:6.3pt;width:492.7pt;height:135.9pt;z-index:-251513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" fillcolor="#f1f1f1" stroked="f">
                <v:textbox inset="0,0,0,0">
                  <w:txbxContent>
                    <w:p w:rsidR="007D1F60" w:rsidRDefault="007D1F60">
                      <w:pPr>
                        <w:spacing w:before="23"/>
                        <w:ind w:left="103"/>
                        <w:rPr>
                          <w:rFonts w:ascii="Courier New"/>
                          <w:sz w:val="18"/>
                        </w:rPr>
                      </w:pPr>
                      <w:r>
                        <w:rPr>
                          <w:rFonts w:ascii="Courier New"/>
                          <w:sz w:val="18"/>
                        </w:rPr>
                        <w:t>&lt;?xml version="1.0" encoding="UTF-8" standalone="yes"?&gt;</w:t>
                      </w:r>
                    </w:p>
                    <w:p w:rsidR="007D1F60" w:rsidRDefault="007D1F60">
                      <w:pPr>
                        <w:spacing w:before="120" w:line="381" w:lineRule="auto"/>
                        <w:ind w:left="823" w:right="4222" w:hanging="720"/>
                        <w:rPr>
                          <w:rFonts w:ascii="Courier New"/>
                          <w:sz w:val="18"/>
                        </w:rPr>
                      </w:pPr>
                      <w:r>
                        <w:rPr>
                          <w:rFonts w:ascii="Courier New"/>
                          <w:sz w:val="18"/>
                        </w:rPr>
                        <w:t>&lt;registrations totalcount="1" query="?format=brief" offset="0" limit="1000" count="1"&gt;</w:t>
                      </w:r>
                    </w:p>
                    <w:p w:rsidR="007D1F60" w:rsidRDefault="007D1F60">
                      <w:pPr>
                        <w:spacing w:line="202" w:lineRule="exact"/>
                        <w:ind w:left="823"/>
                        <w:rPr>
                          <w:rFonts w:ascii="Courier New"/>
                          <w:sz w:val="18"/>
                        </w:rPr>
                      </w:pPr>
                      <w:r>
                        <w:rPr>
                          <w:rFonts w:ascii="Courier New"/>
                          <w:sz w:val="18"/>
                        </w:rPr>
                        <w:t>&lt;registration&gt;</w:t>
                      </w:r>
                    </w:p>
                    <w:p w:rsidR="007D1F60" w:rsidRDefault="007D1F60">
                      <w:pPr>
                        <w:spacing w:before="120"/>
                        <w:ind w:left="1543"/>
                        <w:rPr>
                          <w:rFonts w:ascii="Courier New"/>
                          <w:sz w:val="18"/>
                        </w:rPr>
                      </w:pPr>
                      <w:r>
                        <w:rPr>
                          <w:rFonts w:ascii="Courier New"/>
                          <w:sz w:val="18"/>
                        </w:rPr>
                        <w:t>&lt;link rel="reference"</w:t>
                      </w:r>
                    </w:p>
                    <w:p w:rsidR="007D1F60" w:rsidRDefault="007D1F60">
                      <w:pPr>
                        <w:spacing w:before="120"/>
                        <w:ind w:left="103" w:right="134" w:firstLine="2159"/>
                        <w:rPr>
                          <w:rFonts w:ascii="Courier New"/>
                          <w:sz w:val="18"/>
                        </w:rPr>
                      </w:pPr>
                      <w:r>
                        <w:rPr>
                          <w:rFonts w:ascii="Courier New"/>
                          <w:sz w:val="18"/>
                        </w:rPr>
                        <w:t>href="https://localhost/ASM/ws/registrations/1</w:t>
                      </w:r>
                      <w:r>
                        <w:rPr>
                          <w:rFonts w:ascii="Courier New"/>
                          <w:sz w:val="18"/>
                          <w:u w:val="single"/>
                        </w:rPr>
                        <w:t xml:space="preserve"> </w:t>
                      </w:r>
                      <w:r>
                        <w:rPr>
                          <w:rFonts w:ascii="Courier New"/>
                          <w:sz w:val="18"/>
                        </w:rPr>
                        <w:t>%3Curn:uuid:00000000- 0000-1000-8000-3cb15b611a39%3E" /&gt;</w:t>
                      </w:r>
                    </w:p>
                    <w:p w:rsidR="007D1F60" w:rsidRDefault="007D1F60">
                      <w:pPr>
                        <w:spacing w:before="120"/>
                        <w:ind w:left="823"/>
                        <w:rPr>
                          <w:rFonts w:ascii="Courier New"/>
                          <w:sz w:val="18"/>
                        </w:rPr>
                      </w:pPr>
                      <w:r>
                        <w:rPr>
                          <w:rFonts w:ascii="Courier New"/>
                          <w:sz w:val="18"/>
                        </w:rPr>
                        <w:t>&lt;/registration&gt;</w:t>
                      </w:r>
                    </w:p>
                    <w:p w:rsidR="007D1F60" w:rsidRDefault="007D1F60">
                      <w:pPr>
                        <w:spacing w:before="123"/>
                        <w:ind w:left="103"/>
                        <w:rPr>
                          <w:rFonts w:ascii="Courier New"/>
                          <w:sz w:val="18"/>
                        </w:rPr>
                      </w:pPr>
                      <w:r>
                        <w:rPr>
                          <w:rFonts w:ascii="Courier New"/>
                          <w:sz w:val="18"/>
                        </w:rPr>
                        <w:t>&lt;/registrations&gt;</w:t>
                      </w:r>
                    </w:p>
                  </w:txbxContent>
                </v:textbox>
                <w10:wrap type="topAndBottom" anchorx="page"/>
              </v:shape>
            </w:pict>
          </mc:Fallback>
        </mc:AlternateContent>
      </w:r>
    </w:p>
    <w:p w14:paraId="7E1BDFDC" w14:textId="77777777" w:rsidR="00954357" w:rsidRDefault="005D1EB8">
      <w:pPr>
        <w:pStyle w:val="BodyText"/>
        <w:rPr>
          <w:sz w:val="20"/>
        </w:rPr>
      </w:pPr>
      <w:r>
        <w:rPr>
          <w:noProof/>
          <w:sz w:val="20"/>
        </w:rPr>
        <mc:AlternateContent>
          <mc:Choice Requires="wps">
            <w:drawing>
              <wp:anchor distT="0" distB="0" distL="114300" distR="114300" simplePos="0" relativeHeight="251898880" behindDoc="0" locked="0" layoutInCell="1" allowOverlap="1" wp14:anchorId="389FBBF9" wp14:editId="62FB14CC">
                <wp:simplePos x="0" y="0"/>
                <wp:positionH relativeFrom="page">
                  <wp:posOffset>868045</wp:posOffset>
                </wp:positionH>
                <wp:positionV relativeFrom="paragraph">
                  <wp:posOffset>1743075</wp:posOffset>
                </wp:positionV>
                <wp:extent cx="6209665" cy="0"/>
                <wp:effectExtent l="0" t="0" r="0" b="0"/>
                <wp:wrapNone/>
                <wp:docPr id="210" name="Line 3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B3075" id="Line 365" o:spid="_x0000_s1026" style="position:absolute;z-index:251898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8.35pt,137.25pt" to="557.3pt,1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" strokeweight=".24pt">
                <w10:wrap anchorx="page"/>
              </v:line>
            </w:pict>
          </mc:Fallback>
        </mc:AlternateContent>
      </w:r>
    </w:p>
    <w:p w14:paraId="0E67EA45" w14:textId="77777777" w:rsidR="00DE42A3" w:rsidRDefault="00DE42A3">
      <w:pPr>
        <w:rPr>
          <w:sz w:val="20"/>
        </w:rPr>
      </w:pPr>
      <w:r>
        <w:rPr>
          <w:sz w:val="20"/>
        </w:rPr>
        <w:br w:type="page"/>
      </w:r>
    </w:p>
    <w:p w14:paraId="4393098C" w14:textId="77777777" w:rsidR="00954357" w:rsidRDefault="00954357">
      <w:pPr>
        <w:pStyle w:val="BodyText"/>
        <w:rPr>
          <w:sz w:val="20"/>
        </w:rPr>
      </w:pPr>
    </w:p>
    <w:p w14:paraId="7AE20756" w14:textId="77777777" w:rsidR="00954357" w:rsidRDefault="00DD1A20">
      <w:pPr>
        <w:pStyle w:val="Heading4"/>
        <w:spacing w:before="244"/>
      </w:pPr>
      <w:r>
        <w:t>Normal Format - No Active Registration</w:t>
      </w:r>
    </w:p>
    <w:p w14:paraId="4C407962" w14:textId="77777777" w:rsidR="00954357" w:rsidRDefault="00954357">
      <w:pPr>
        <w:pStyle w:val="BodyText"/>
        <w:spacing w:before="1"/>
        <w:rPr>
          <w:rFonts w:ascii="Arial"/>
          <w:b/>
          <w:sz w:val="16"/>
        </w:rPr>
      </w:pPr>
    </w:p>
    <w:p w14:paraId="607D8A47" w14:textId="77777777" w:rsidR="00954357" w:rsidRDefault="00DD1A20">
      <w:pPr>
        <w:pStyle w:val="BodyText"/>
        <w:spacing w:before="56"/>
        <w:ind w:left="300"/>
      </w:pPr>
      <w:r>
        <w:t>A couple of ways to determine that a record is a "placeholder" record and not an active registration are:</w:t>
      </w:r>
    </w:p>
    <w:tbl>
      <w:tblPr>
        <w:tblpPr w:leftFromText="180" w:rightFromText="180" w:vertAnchor="text" w:tblpY="6853"/>
        <w:tblW w:w="0" w:type="auto"/>
        <w:tblLayout w:type="fixed"/>
        <w:tblCellMar>
          <w:left w:w="0" w:type="dxa"/>
          <w:right w:w="0" w:type="dxa"/>
        </w:tblCellMar>
        <w:tblLook w:val="01E0" w:firstRow="1" w:lastRow="1" w:firstColumn="1" w:lastColumn="1" w:noHBand="0" w:noVBand="0"/>
      </w:tblPr>
      <w:tblGrid>
        <w:gridCol w:w="2715"/>
        <w:gridCol w:w="2124"/>
        <w:gridCol w:w="3300"/>
      </w:tblGrid>
      <w:tr w:rsidR="00E03576" w14:paraId="1A8CEC41" w14:textId="77777777" w:rsidTr="00E03576">
        <w:trPr>
          <w:trHeight w:val="518"/>
        </w:trPr>
        <w:tc>
          <w:tcPr>
            <w:tcW w:w="2715" w:type="dxa"/>
          </w:tcPr>
          <w:p w14:paraId="4B2EB24A" w14:textId="77777777" w:rsidR="00E03576" w:rsidRDefault="00E03576" w:rsidP="00E03576">
            <w:pPr>
              <w:pStyle w:val="TableParagraph"/>
              <w:ind w:left="0"/>
              <w:rPr>
                <w:rFonts w:ascii="Times New Roman"/>
                <w:sz w:val="20"/>
              </w:rPr>
            </w:pPr>
          </w:p>
        </w:tc>
        <w:tc>
          <w:tcPr>
            <w:tcW w:w="2124" w:type="dxa"/>
          </w:tcPr>
          <w:p w14:paraId="597A9B52" w14:textId="77777777" w:rsidR="00E03576" w:rsidRDefault="00E03576" w:rsidP="00E03576">
            <w:pPr>
              <w:pStyle w:val="TableParagraph"/>
              <w:ind w:left="0"/>
              <w:rPr>
                <w:rFonts w:ascii="Times New Roman"/>
                <w:sz w:val="20"/>
              </w:rPr>
            </w:pPr>
          </w:p>
        </w:tc>
        <w:tc>
          <w:tcPr>
            <w:tcW w:w="3300" w:type="dxa"/>
          </w:tcPr>
          <w:p w14:paraId="4FA57BD8" w14:textId="77777777" w:rsidR="00E03576" w:rsidRDefault="00E03576" w:rsidP="00E03576">
            <w:pPr>
              <w:pStyle w:val="TableParagraph"/>
              <w:ind w:left="0"/>
              <w:rPr>
                <w:rFonts w:ascii="Times New Roman"/>
                <w:sz w:val="20"/>
              </w:rPr>
            </w:pPr>
          </w:p>
        </w:tc>
      </w:tr>
      <w:tr w:rsidR="00E03576" w14:paraId="2D45758D" w14:textId="77777777" w:rsidTr="00E03576">
        <w:trPr>
          <w:trHeight w:val="1084"/>
        </w:trPr>
        <w:tc>
          <w:tcPr>
            <w:tcW w:w="2715" w:type="dxa"/>
          </w:tcPr>
          <w:p w14:paraId="2B504AD6" w14:textId="77777777" w:rsidR="00E03576" w:rsidRDefault="00E03576" w:rsidP="00E03576">
            <w:pPr>
              <w:pStyle w:val="TableParagraph"/>
              <w:ind w:left="0"/>
              <w:rPr>
                <w:rFonts w:ascii="Times New Roman"/>
                <w:sz w:val="20"/>
              </w:rPr>
            </w:pPr>
          </w:p>
        </w:tc>
        <w:tc>
          <w:tcPr>
            <w:tcW w:w="2124" w:type="dxa"/>
          </w:tcPr>
          <w:p w14:paraId="4253C9AF" w14:textId="77777777" w:rsidR="00E03576" w:rsidRDefault="00E03576" w:rsidP="00E03576">
            <w:pPr>
              <w:pStyle w:val="TableParagraph"/>
              <w:ind w:left="0"/>
              <w:rPr>
                <w:rFonts w:ascii="Times New Roman"/>
                <w:sz w:val="20"/>
              </w:rPr>
            </w:pPr>
          </w:p>
        </w:tc>
        <w:tc>
          <w:tcPr>
            <w:tcW w:w="3300" w:type="dxa"/>
          </w:tcPr>
          <w:p w14:paraId="236D2587" w14:textId="77777777" w:rsidR="00E03576" w:rsidRDefault="00E03576" w:rsidP="00E03576">
            <w:pPr>
              <w:pStyle w:val="TableParagraph"/>
              <w:ind w:left="0"/>
              <w:rPr>
                <w:rFonts w:ascii="Times New Roman"/>
                <w:sz w:val="20"/>
              </w:rPr>
            </w:pPr>
          </w:p>
        </w:tc>
      </w:tr>
      <w:tr w:rsidR="00E03576" w14:paraId="473D23C4" w14:textId="77777777" w:rsidTr="00E03576">
        <w:trPr>
          <w:trHeight w:val="787"/>
        </w:trPr>
        <w:tc>
          <w:tcPr>
            <w:tcW w:w="2715" w:type="dxa"/>
          </w:tcPr>
          <w:p w14:paraId="5CBB5CF7" w14:textId="77777777" w:rsidR="00E03576" w:rsidRDefault="00E03576" w:rsidP="00E03576">
            <w:pPr>
              <w:pStyle w:val="TableParagraph"/>
              <w:ind w:left="0"/>
              <w:rPr>
                <w:rFonts w:ascii="Times New Roman"/>
                <w:sz w:val="20"/>
              </w:rPr>
            </w:pPr>
          </w:p>
        </w:tc>
        <w:tc>
          <w:tcPr>
            <w:tcW w:w="2124" w:type="dxa"/>
          </w:tcPr>
          <w:p w14:paraId="1AEA5928" w14:textId="77777777" w:rsidR="00E03576" w:rsidRDefault="00E03576" w:rsidP="00E03576">
            <w:pPr>
              <w:pStyle w:val="TableParagraph"/>
              <w:ind w:left="0"/>
              <w:rPr>
                <w:rFonts w:ascii="Times New Roman"/>
                <w:sz w:val="20"/>
              </w:rPr>
            </w:pPr>
          </w:p>
        </w:tc>
        <w:tc>
          <w:tcPr>
            <w:tcW w:w="3300" w:type="dxa"/>
          </w:tcPr>
          <w:p w14:paraId="2B6B1CD0" w14:textId="77777777" w:rsidR="00E03576" w:rsidRDefault="00E03576" w:rsidP="00E03576">
            <w:pPr>
              <w:pStyle w:val="TableParagraph"/>
              <w:ind w:left="0"/>
              <w:rPr>
                <w:rFonts w:ascii="Times New Roman"/>
                <w:sz w:val="20"/>
              </w:rPr>
            </w:pPr>
          </w:p>
        </w:tc>
      </w:tr>
    </w:tbl>
    <w:p w14:paraId="0F91E5A1" w14:textId="77777777" w:rsidR="00954357" w:rsidRDefault="00E03576">
      <w:pPr>
        <w:pStyle w:val="ListParagraph"/>
        <w:numPr>
          <w:ilvl w:val="1"/>
          <w:numId w:val="13"/>
        </w:numPr>
        <w:tabs>
          <w:tab w:val="left" w:pos="1020"/>
          <w:tab w:val="left" w:pos="1021"/>
        </w:tabs>
        <w:spacing w:before="119"/>
        <w:ind w:hanging="361"/>
        <w:rPr>
          <w:rFonts w:ascii="Symbol" w:hAnsi="Symbol"/>
        </w:rPr>
      </w:pPr>
      <w:r>
        <w:t xml:space="preserve"> </w:t>
      </w:r>
      <w:r w:rsidR="00DD1A20">
        <w:t>There is no &lt;controller&gt; element</w:t>
      </w:r>
      <w:r w:rsidR="00DD1A20">
        <w:rPr>
          <w:spacing w:val="-9"/>
        </w:rPr>
        <w:t xml:space="preserve"> </w:t>
      </w:r>
      <w:r w:rsidR="00DD1A20">
        <w:t>set</w:t>
      </w:r>
    </w:p>
    <w:p w14:paraId="6B2319A4" w14:textId="77777777" w:rsidR="00954357" w:rsidRDefault="00DD1A20">
      <w:pPr>
        <w:pStyle w:val="ListParagraph"/>
        <w:numPr>
          <w:ilvl w:val="1"/>
          <w:numId w:val="13"/>
        </w:numPr>
        <w:tabs>
          <w:tab w:val="left" w:pos="1020"/>
          <w:tab w:val="left" w:pos="1021"/>
        </w:tabs>
        <w:spacing w:before="1" w:line="279" w:lineRule="exact"/>
        <w:ind w:hanging="361"/>
        <w:rPr>
          <w:rFonts w:ascii="Symbol" w:hAnsi="Symbol"/>
        </w:rPr>
      </w:pPr>
      <w:r>
        <w:t>None of the prim/sec/survController elements have a "(AC)" active controller</w:t>
      </w:r>
      <w:r>
        <w:rPr>
          <w:spacing w:val="-20"/>
        </w:rPr>
        <w:t xml:space="preserve"> </w:t>
      </w:r>
      <w:r>
        <w:t>indicator</w:t>
      </w:r>
    </w:p>
    <w:p w14:paraId="3C9BA5B5" w14:textId="77777777" w:rsidR="00954357" w:rsidRDefault="00DD1A20">
      <w:pPr>
        <w:pStyle w:val="ListParagraph"/>
        <w:numPr>
          <w:ilvl w:val="1"/>
          <w:numId w:val="13"/>
        </w:numPr>
        <w:tabs>
          <w:tab w:val="left" w:pos="1020"/>
          <w:tab w:val="left" w:pos="1021"/>
        </w:tabs>
        <w:spacing w:line="279" w:lineRule="exact"/>
        <w:ind w:hanging="361"/>
        <w:rPr>
          <w:rFonts w:ascii="Symbol" w:hAnsi="Symbol"/>
        </w:rPr>
      </w:pPr>
      <w:r>
        <w:t>None of the prim/sec/survReg elements are</w:t>
      </w:r>
      <w:r>
        <w:rPr>
          <w:spacing w:val="-4"/>
        </w:rPr>
        <w:t xml:space="preserve"> </w:t>
      </w:r>
      <w:r>
        <w:t>true</w:t>
      </w:r>
    </w:p>
    <w:p w14:paraId="3A30F7C8" w14:textId="77777777" w:rsidR="00954357" w:rsidRDefault="00DD1A20">
      <w:pPr>
        <w:pStyle w:val="ListParagraph"/>
        <w:numPr>
          <w:ilvl w:val="1"/>
          <w:numId w:val="13"/>
        </w:numPr>
        <w:tabs>
          <w:tab w:val="left" w:pos="1020"/>
          <w:tab w:val="left" w:pos="1021"/>
        </w:tabs>
        <w:spacing w:line="343" w:lineRule="auto"/>
        <w:ind w:left="300" w:right="1484" w:firstLine="360"/>
        <w:rPr>
          <w:rFonts w:ascii="Symbol" w:hAnsi="Symbol"/>
        </w:rPr>
      </w:pPr>
      <w:r>
        <w:t xml:space="preserve">The self link href does not contain a "urn", also </w:t>
      </w:r>
      <w:r w:rsidR="001810A7">
        <w:t>referred</w:t>
      </w:r>
      <w:r>
        <w:t xml:space="preserve"> to as an instance id on the GUI. The "ast" value is not reliable. There can be non-Avaya devices in</w:t>
      </w:r>
      <w:r>
        <w:rPr>
          <w:spacing w:val="-16"/>
        </w:rPr>
        <w:t xml:space="preserve"> </w:t>
      </w:r>
      <w:r>
        <w:t>use.</w:t>
      </w:r>
    </w:p>
    <w:p w14:paraId="039E8422" w14:textId="77777777" w:rsidR="00954357" w:rsidRDefault="005D1EB8">
      <w:pPr>
        <w:pStyle w:val="BodyText"/>
        <w:spacing w:before="9"/>
        <w:ind w:left="300"/>
      </w:pPr>
      <w:r>
        <w:rPr>
          <w:noProof/>
        </w:rPr>
        <mc:AlternateContent>
          <mc:Choice Requires="wps">
            <w:drawing>
              <wp:anchor distT="0" distB="0" distL="114300" distR="114300" simplePos="0" relativeHeight="251809792" behindDoc="0" locked="0" layoutInCell="1" allowOverlap="1" wp14:anchorId="5559D20A" wp14:editId="71DBB41A">
                <wp:simplePos x="0" y="0"/>
                <wp:positionH relativeFrom="page">
                  <wp:posOffset>896620</wp:posOffset>
                </wp:positionH>
                <wp:positionV relativeFrom="paragraph">
                  <wp:posOffset>255905</wp:posOffset>
                </wp:positionV>
                <wp:extent cx="6209665" cy="0"/>
                <wp:effectExtent l="0" t="0" r="0" b="0"/>
                <wp:wrapNone/>
                <wp:docPr id="209"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80221" id="Line 65" o:spid="_x0000_s1026" style="position:absolute;z-index:251809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20.15pt" to="559.5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" strokeweight=".24pt">
                <w10:wrap anchorx="page"/>
              </v:line>
            </w:pict>
          </mc:Fallback>
        </mc:AlternateContent>
      </w:r>
      <w:r w:rsidR="00DD1A20">
        <w:t>XML</w:t>
      </w:r>
    </w:p>
    <w:p w14:paraId="733FC2F9" w14:textId="77777777" w:rsidR="00954357" w:rsidRDefault="005D1EB8">
      <w:pPr>
        <w:pStyle w:val="BodyText"/>
        <w:spacing w:before="6"/>
        <w:rPr>
          <w:sz w:val="8"/>
        </w:rPr>
      </w:pPr>
      <w:r>
        <w:rPr>
          <w:noProof/>
        </w:rPr>
        <mc:AlternateContent>
          <mc:Choice Requires="wps">
            <w:drawing>
              <wp:anchor distT="0" distB="0" distL="0" distR="0" simplePos="0" relativeHeight="251807744" behindDoc="1" locked="0" layoutInCell="1" allowOverlap="1" wp14:anchorId="14994DEC" wp14:editId="584F0F9B">
                <wp:simplePos x="0" y="0"/>
                <wp:positionH relativeFrom="page">
                  <wp:posOffset>896620</wp:posOffset>
                </wp:positionH>
                <wp:positionV relativeFrom="paragraph">
                  <wp:posOffset>81915</wp:posOffset>
                </wp:positionV>
                <wp:extent cx="6209665" cy="4681220"/>
                <wp:effectExtent l="0" t="0" r="0" b="0"/>
                <wp:wrapTopAndBottom/>
                <wp:docPr id="208"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468122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CE3DC4" w14:textId="77777777" w:rsidR="007D1F60" w:rsidRDefault="007D1F60">
                            <w:pPr>
                              <w:spacing w:before="23"/>
                              <w:ind w:left="28"/>
                              <w:rPr>
                                <w:rFonts w:ascii="Courier New"/>
                                <w:sz w:val="18"/>
                              </w:rPr>
                            </w:pPr>
                            <w:r>
                              <w:rPr>
                                <w:rFonts w:ascii="Courier New"/>
                                <w:sz w:val="18"/>
                              </w:rPr>
                              <w:t>&lt;?xml version="1.0" encoding="UTF-8" standalone="yes"?&gt;</w:t>
                            </w:r>
                          </w:p>
                          <w:p w14:paraId="142450BD" w14:textId="77777777" w:rsidR="007D1F60" w:rsidRDefault="007D1F60">
                            <w:pPr>
                              <w:spacing w:before="117" w:line="381" w:lineRule="auto"/>
                              <w:ind w:left="748" w:right="3898" w:hanging="720"/>
                              <w:rPr>
                                <w:rFonts w:ascii="Courier New"/>
                                <w:sz w:val="18"/>
                              </w:rPr>
                            </w:pPr>
                            <w:r>
                              <w:rPr>
                                <w:rFonts w:ascii="Courier New"/>
                                <w:sz w:val="18"/>
                              </w:rPr>
                              <w:t>&lt;registrations count="1" limit="0" offset="0" query="" totalcount="1"&gt;</w:t>
                            </w:r>
                          </w:p>
                          <w:p w14:paraId="503A0F8B" w14:textId="77777777" w:rsidR="007D1F60" w:rsidRDefault="007D1F60">
                            <w:pPr>
                              <w:spacing w:line="203" w:lineRule="exact"/>
                              <w:ind w:left="748"/>
                              <w:rPr>
                                <w:rFonts w:ascii="Courier New"/>
                                <w:sz w:val="18"/>
                              </w:rPr>
                            </w:pPr>
                            <w:r>
                              <w:rPr>
                                <w:rFonts w:ascii="Courier New"/>
                                <w:sz w:val="18"/>
                              </w:rPr>
                              <w:t>&lt;registration&gt;</w:t>
                            </w:r>
                          </w:p>
                          <w:p w14:paraId="5E7319C4" w14:textId="77777777" w:rsidR="007D1F60" w:rsidRDefault="007D1F60">
                            <w:pPr>
                              <w:spacing w:before="121"/>
                              <w:ind w:left="1468"/>
                              <w:rPr>
                                <w:rFonts w:ascii="Courier New"/>
                                <w:sz w:val="18"/>
                              </w:rPr>
                            </w:pPr>
                            <w:r>
                              <w:rPr>
                                <w:rFonts w:ascii="Courier New"/>
                                <w:sz w:val="18"/>
                              </w:rPr>
                              <w:t>&lt;ast&gt;false&lt;/ast&gt;</w:t>
                            </w:r>
                          </w:p>
                          <w:p w14:paraId="00B05EFB" w14:textId="77777777" w:rsidR="007D1F60" w:rsidRDefault="007D1F60">
                            <w:pPr>
                              <w:spacing w:before="120"/>
                              <w:ind w:left="1468"/>
                              <w:rPr>
                                <w:rFonts w:ascii="Courier New"/>
                                <w:sz w:val="18"/>
                              </w:rPr>
                            </w:pPr>
                            <w:r>
                              <w:rPr>
                                <w:rFonts w:ascii="Courier New"/>
                                <w:sz w:val="18"/>
                              </w:rPr>
                              <w:t>&lt;firstName&gt;Mouse&lt;/firstName&gt;</w:t>
                            </w:r>
                          </w:p>
                          <w:p w14:paraId="09387072" w14:textId="77777777" w:rsidR="007D1F60" w:rsidRDefault="007D1F60">
                            <w:pPr>
                              <w:spacing w:before="120"/>
                              <w:ind w:left="1468"/>
                              <w:rPr>
                                <w:rFonts w:ascii="Courier New"/>
                                <w:sz w:val="18"/>
                              </w:rPr>
                            </w:pPr>
                            <w:r>
                              <w:rPr>
                                <w:rFonts w:ascii="Courier New"/>
                                <w:sz w:val="18"/>
                              </w:rPr>
                              <w:t>&lt;id&gt;50&lt;/id&gt;</w:t>
                            </w:r>
                          </w:p>
                          <w:p w14:paraId="553E6DCD" w14:textId="77777777" w:rsidR="007D1F60" w:rsidRDefault="007D1F60">
                            <w:pPr>
                              <w:spacing w:before="120"/>
                              <w:ind w:left="1468"/>
                              <w:rPr>
                                <w:rFonts w:ascii="Courier New"/>
                                <w:sz w:val="18"/>
                              </w:rPr>
                            </w:pPr>
                            <w:r>
                              <w:rPr>
                                <w:rFonts w:ascii="Courier New"/>
                                <w:sz w:val="18"/>
                              </w:rPr>
                              <w:t>&lt;lastName&gt;Mickey&lt;/lastName&gt;</w:t>
                            </w:r>
                          </w:p>
                          <w:p w14:paraId="57073324" w14:textId="77777777" w:rsidR="007D1F60" w:rsidRDefault="007D1F60">
                            <w:pPr>
                              <w:spacing w:before="120"/>
                              <w:ind w:left="1468"/>
                              <w:rPr>
                                <w:rFonts w:ascii="Courier New"/>
                                <w:sz w:val="18"/>
                              </w:rPr>
                            </w:pPr>
                            <w:r>
                              <w:rPr>
                                <w:rFonts w:ascii="Courier New"/>
                                <w:sz w:val="18"/>
                              </w:rPr>
                              <w:t>&lt;location&gt;Westminister&lt;/location&gt;</w:t>
                            </w:r>
                          </w:p>
                          <w:p w14:paraId="4A41D02F" w14:textId="77777777" w:rsidR="007D1F60" w:rsidRDefault="00000000">
                            <w:pPr>
                              <w:spacing w:before="121"/>
                              <w:ind w:left="1468"/>
                              <w:rPr>
                                <w:rFonts w:ascii="Courier New"/>
                                <w:sz w:val="18"/>
                              </w:rPr>
                            </w:pPr>
                            <w:hyperlink r:id="rId66">
                              <w:r w:rsidR="007D1F60">
                                <w:rPr>
                                  <w:rFonts w:ascii="Courier New"/>
                                  <w:sz w:val="18"/>
                                </w:rPr>
                                <w:t>&lt;login&gt;mmouse@avaya.com&lt;/login&gt;</w:t>
                              </w:r>
                            </w:hyperlink>
                          </w:p>
                          <w:p w14:paraId="59DC6853" w14:textId="77777777" w:rsidR="007D1F60" w:rsidRDefault="007D1F60">
                            <w:pPr>
                              <w:spacing w:before="120"/>
                              <w:ind w:left="1468"/>
                              <w:rPr>
                                <w:rFonts w:ascii="Courier New"/>
                                <w:sz w:val="18"/>
                              </w:rPr>
                            </w:pPr>
                            <w:r>
                              <w:rPr>
                                <w:rFonts w:ascii="Courier New"/>
                                <w:sz w:val="18"/>
                              </w:rPr>
                              <w:t>&lt;primController&gt;&lt;/primController&gt;</w:t>
                            </w:r>
                          </w:p>
                          <w:p w14:paraId="779B1C67" w14:textId="77777777" w:rsidR="007D1F60" w:rsidRDefault="007D1F60">
                            <w:pPr>
                              <w:spacing w:before="120"/>
                              <w:ind w:left="1468"/>
                              <w:rPr>
                                <w:rFonts w:ascii="Courier New"/>
                                <w:sz w:val="18"/>
                              </w:rPr>
                            </w:pPr>
                            <w:r>
                              <w:rPr>
                                <w:rFonts w:ascii="Courier New"/>
                                <w:sz w:val="18"/>
                              </w:rPr>
                              <w:t>&lt;primName&gt;cherryhills2&lt;/primName&gt;</w:t>
                            </w:r>
                          </w:p>
                          <w:p w14:paraId="149D9CF9" w14:textId="77777777" w:rsidR="007D1F60" w:rsidRDefault="007D1F60">
                            <w:pPr>
                              <w:spacing w:before="120"/>
                              <w:ind w:left="1468"/>
                              <w:rPr>
                                <w:rFonts w:ascii="Courier New"/>
                                <w:sz w:val="18"/>
                              </w:rPr>
                            </w:pPr>
                            <w:r>
                              <w:rPr>
                                <w:rFonts w:ascii="Courier New"/>
                                <w:sz w:val="18"/>
                              </w:rPr>
                              <w:t>&lt;primReg&gt;false&lt;/primReg&gt;</w:t>
                            </w:r>
                          </w:p>
                          <w:p w14:paraId="7D9BB22D" w14:textId="77777777" w:rsidR="007D1F60" w:rsidRDefault="007D1F60">
                            <w:pPr>
                              <w:spacing w:before="120"/>
                              <w:ind w:left="1468"/>
                              <w:rPr>
                                <w:rFonts w:ascii="Courier New"/>
                                <w:sz w:val="18"/>
                              </w:rPr>
                            </w:pPr>
                            <w:r>
                              <w:rPr>
                                <w:rFonts w:ascii="Courier New"/>
                                <w:sz w:val="18"/>
                              </w:rPr>
                              <w:t>&lt;remoteOffice&gt;false&lt;/remoteOffice&gt;</w:t>
                            </w:r>
                          </w:p>
                          <w:p w14:paraId="590F719D" w14:textId="77777777" w:rsidR="007D1F60" w:rsidRDefault="007D1F60">
                            <w:pPr>
                              <w:spacing w:before="120"/>
                              <w:ind w:left="1468"/>
                              <w:rPr>
                                <w:rFonts w:ascii="Courier New"/>
                                <w:sz w:val="18"/>
                              </w:rPr>
                            </w:pPr>
                            <w:r>
                              <w:rPr>
                                <w:rFonts w:ascii="Courier New"/>
                                <w:sz w:val="18"/>
                              </w:rPr>
                              <w:t>&lt;secController&gt;&lt;/secController&gt;</w:t>
                            </w:r>
                          </w:p>
                          <w:p w14:paraId="40868B3F" w14:textId="77777777" w:rsidR="007D1F60" w:rsidRDefault="007D1F60">
                            <w:pPr>
                              <w:spacing w:before="120"/>
                              <w:ind w:left="1468"/>
                              <w:rPr>
                                <w:rFonts w:ascii="Courier New"/>
                                <w:sz w:val="18"/>
                              </w:rPr>
                            </w:pPr>
                            <w:r>
                              <w:rPr>
                                <w:rFonts w:ascii="Courier New"/>
                                <w:sz w:val="18"/>
                              </w:rPr>
                              <w:t>&lt;secReg&gt;false&lt;/secReg&gt;</w:t>
                            </w:r>
                          </w:p>
                          <w:p w14:paraId="0498C95B" w14:textId="77777777" w:rsidR="007D1F60" w:rsidRDefault="007D1F60">
                            <w:pPr>
                              <w:spacing w:before="121"/>
                              <w:ind w:left="1468"/>
                              <w:rPr>
                                <w:rFonts w:ascii="Courier New"/>
                                <w:sz w:val="18"/>
                              </w:rPr>
                            </w:pPr>
                            <w:r>
                              <w:rPr>
                                <w:rFonts w:ascii="Courier New"/>
                                <w:sz w:val="18"/>
                              </w:rPr>
                              <w:t>&lt;simultaneousDevices&gt;0/1&lt;/simultaneousDevices&gt;</w:t>
                            </w:r>
                          </w:p>
                          <w:p w14:paraId="747156E3" w14:textId="77777777" w:rsidR="007D1F60" w:rsidRDefault="007D1F60">
                            <w:pPr>
                              <w:spacing w:before="120"/>
                              <w:ind w:left="1468"/>
                              <w:rPr>
                                <w:rFonts w:ascii="Courier New"/>
                                <w:sz w:val="18"/>
                              </w:rPr>
                            </w:pPr>
                            <w:r>
                              <w:rPr>
                                <w:rFonts w:ascii="Courier New"/>
                                <w:sz w:val="18"/>
                              </w:rPr>
                              <w:t>&lt;survController&gt;&lt;/survController&gt;</w:t>
                            </w:r>
                          </w:p>
                          <w:p w14:paraId="3B1F3076" w14:textId="77777777" w:rsidR="007D1F60" w:rsidRDefault="007D1F60">
                            <w:pPr>
                              <w:spacing w:before="120"/>
                              <w:ind w:left="1468"/>
                              <w:rPr>
                                <w:rFonts w:ascii="Courier New"/>
                                <w:sz w:val="18"/>
                              </w:rPr>
                            </w:pPr>
                            <w:r>
                              <w:rPr>
                                <w:rFonts w:ascii="Courier New"/>
                                <w:sz w:val="18"/>
                              </w:rPr>
                              <w:t>&lt;survReg&gt;false&lt;/survReg&gt;</w:t>
                            </w:r>
                          </w:p>
                          <w:p w14:paraId="3692EB38" w14:textId="77777777" w:rsidR="007D1F60" w:rsidRPr="007614ED" w:rsidRDefault="007D1F60" w:rsidP="00862449">
                            <w:pPr>
                              <w:widowControl/>
                              <w:autoSpaceDE/>
                              <w:autoSpaceDN/>
                              <w:spacing w:line="300" w:lineRule="atLeast"/>
                              <w:ind w:left="720" w:firstLine="720"/>
                              <w:textAlignment w:val="baseline"/>
                              <w:rPr>
                                <w:rFonts w:ascii="Consolas" w:eastAsia="Times New Roman" w:hAnsi="Consolas" w:cs="Times New Roman"/>
                                <w:color w:val="333333"/>
                                <w:sz w:val="21"/>
                                <w:szCs w:val="21"/>
                                <w:lang w:bidi="ar-SA"/>
                              </w:rPr>
                            </w:pPr>
                            <w:r w:rsidRPr="007614ED">
                              <w:rPr>
                                <w:rFonts w:ascii="Consolas" w:eastAsia="Times New Roman" w:hAnsi="Consolas" w:cs="Courier New"/>
                                <w:color w:val="333333"/>
                                <w:sz w:val="21"/>
                                <w:szCs w:val="21"/>
                                <w:bdr w:val="none" w:sz="0" w:space="0" w:color="auto" w:frame="1"/>
                                <w:lang w:bidi="ar-SA"/>
                              </w:rPr>
                              <w:t>&lt;visitingSurvName&gt;SW 234</w:t>
                            </w:r>
                            <w:r w:rsidRPr="007614ED">
                              <w:rPr>
                                <w:rFonts w:ascii="Consolas" w:eastAsia="Times New Roman" w:hAnsi="Consolas" w:cs="Times New Roman"/>
                                <w:color w:val="333333"/>
                                <w:sz w:val="21"/>
                                <w:szCs w:val="21"/>
                                <w:lang w:bidi="ar-SA"/>
                              </w:rPr>
                              <w:t> </w:t>
                            </w:r>
                            <w:r w:rsidRPr="007614ED">
                              <w:rPr>
                                <w:rFonts w:ascii="Consolas" w:eastAsia="Times New Roman" w:hAnsi="Consolas" w:cs="Courier New"/>
                                <w:color w:val="333333"/>
                                <w:sz w:val="21"/>
                                <w:szCs w:val="21"/>
                                <w:bdr w:val="none" w:sz="0" w:space="0" w:color="auto" w:frame="1"/>
                                <w:lang w:bidi="ar-SA"/>
                              </w:rPr>
                              <w:t>BSM&lt;/visitSurvName&gt;</w:t>
                            </w:r>
                          </w:p>
                          <w:p w14:paraId="3D56A0B4" w14:textId="77777777" w:rsidR="007D1F60" w:rsidRPr="00862449" w:rsidRDefault="007D1F60" w:rsidP="00862449">
                            <w:pPr>
                              <w:widowControl/>
                              <w:autoSpaceDE/>
                              <w:autoSpaceDN/>
                              <w:spacing w:line="300" w:lineRule="atLeast"/>
                              <w:textAlignment w:val="baseline"/>
                              <w:rPr>
                                <w:rFonts w:ascii="Consolas" w:eastAsia="Times New Roman" w:hAnsi="Consolas" w:cs="Times New Roman"/>
                                <w:color w:val="333333"/>
                                <w:sz w:val="21"/>
                                <w:szCs w:val="21"/>
                                <w:lang w:bidi="ar-SA"/>
                              </w:rPr>
                            </w:pPr>
                            <w:r w:rsidRPr="007614ED">
                              <w:rPr>
                                <w:rFonts w:ascii="Consolas" w:eastAsia="Times New Roman" w:hAnsi="Consolas" w:cs="Courier New"/>
                                <w:color w:val="333333"/>
                                <w:sz w:val="21"/>
                                <w:szCs w:val="21"/>
                                <w:bdr w:val="none" w:sz="0" w:space="0" w:color="auto" w:frame="1"/>
                                <w:lang w:bidi="ar-SA"/>
                              </w:rPr>
                              <w:t>        </w:t>
                            </w:r>
                            <w:r>
                              <w:rPr>
                                <w:rFonts w:ascii="Consolas" w:eastAsia="Times New Roman" w:hAnsi="Consolas" w:cs="Courier New"/>
                                <w:color w:val="333333"/>
                                <w:sz w:val="21"/>
                                <w:szCs w:val="21"/>
                                <w:bdr w:val="none" w:sz="0" w:space="0" w:color="auto" w:frame="1"/>
                                <w:lang w:bidi="ar-SA"/>
                              </w:rPr>
                              <w:tab/>
                            </w:r>
                            <w:r w:rsidRPr="007614ED">
                              <w:rPr>
                                <w:rFonts w:ascii="Consolas" w:eastAsia="Times New Roman" w:hAnsi="Consolas" w:cs="Courier New"/>
                                <w:color w:val="333333"/>
                                <w:sz w:val="21"/>
                                <w:szCs w:val="21"/>
                                <w:bdr w:val="none" w:sz="0" w:space="0" w:color="auto" w:frame="1"/>
                                <w:lang w:bidi="ar-SA"/>
                              </w:rPr>
                              <w:t>&lt;visitingSurvReg&gt;true&lt;/visitSurvReg&gt;</w:t>
                            </w:r>
                          </w:p>
                          <w:p w14:paraId="3F5FFFAB" w14:textId="77777777" w:rsidR="007D1F60" w:rsidRDefault="007D1F60">
                            <w:pPr>
                              <w:spacing w:before="117" w:line="381" w:lineRule="auto"/>
                              <w:ind w:left="2188" w:right="134" w:hanging="720"/>
                              <w:rPr>
                                <w:rFonts w:ascii="Courier New"/>
                                <w:sz w:val="18"/>
                              </w:rPr>
                            </w:pPr>
                            <w:r>
                              <w:rPr>
                                <w:rFonts w:ascii="Courier New"/>
                                <w:sz w:val="18"/>
                              </w:rPr>
                              <w:t>&lt;link href="https://augusta1.dr.avaya.com/ASM/ws/registrations/50</w:t>
                            </w:r>
                            <w:r>
                              <w:rPr>
                                <w:rFonts w:ascii="Courier New"/>
                                <w:sz w:val="18"/>
                                <w:u w:val="single"/>
                              </w:rPr>
                              <w:t xml:space="preserve"> </w:t>
                            </w:r>
                            <w:r>
                              <w:rPr>
                                <w:rFonts w:ascii="Courier New"/>
                                <w:sz w:val="18"/>
                              </w:rPr>
                              <w:t>" rel="self" /&gt;</w:t>
                            </w:r>
                          </w:p>
                          <w:p w14:paraId="60E01AA3" w14:textId="77777777" w:rsidR="007D1F60" w:rsidRDefault="007D1F60">
                            <w:pPr>
                              <w:spacing w:line="203" w:lineRule="exact"/>
                              <w:ind w:left="748"/>
                              <w:rPr>
                                <w:rFonts w:ascii="Courier New"/>
                                <w:sz w:val="18"/>
                              </w:rPr>
                            </w:pPr>
                            <w:r>
                              <w:rPr>
                                <w:rFonts w:ascii="Courier New"/>
                                <w:sz w:val="18"/>
                              </w:rPr>
                              <w:t>&lt;/registration&gt;</w:t>
                            </w:r>
                          </w:p>
                          <w:p w14:paraId="106ABF0D" w14:textId="77777777" w:rsidR="007D1F60" w:rsidRDefault="007D1F60">
                            <w:pPr>
                              <w:spacing w:before="123"/>
                              <w:ind w:left="28"/>
                              <w:rPr>
                                <w:rFonts w:ascii="Courier New"/>
                                <w:sz w:val="18"/>
                              </w:rPr>
                            </w:pPr>
                            <w:r>
                              <w:rPr>
                                <w:rFonts w:ascii="Courier New"/>
                                <w:sz w:val="18"/>
                              </w:rPr>
                              <w:t>&lt;/registrations&gt;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1EC6D" id="Text Box 64" o:spid="_x0000_s1057" type="#_x0000_t202" style="position:absolute;margin-left:70.6pt;margin-top:6.45pt;width:488.95pt;height:368.6pt;z-index:-251508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" fillcolor="#f1f1f1" stroked="f">
                <v:textbox inset="0,0,0,0">
                  <w:txbxContent>
                    <w:p w:rsidR="007D1F60" w:rsidRDefault="007D1F60">
                      <w:pPr>
                        <w:spacing w:before="23"/>
                        <w:ind w:left="28"/>
                        <w:rPr>
                          <w:rFonts w:ascii="Courier New"/>
                          <w:sz w:val="18"/>
                        </w:rPr>
                      </w:pPr>
                      <w:r>
                        <w:rPr>
                          <w:rFonts w:ascii="Courier New"/>
                          <w:sz w:val="18"/>
                        </w:rPr>
                        <w:t>&lt;?xml version="1.0" encoding="UTF-8" standalone="yes"?&gt;</w:t>
                      </w:r>
                    </w:p>
                    <w:p w:rsidR="007D1F60" w:rsidRDefault="007D1F60">
                      <w:pPr>
                        <w:spacing w:before="117" w:line="381" w:lineRule="auto"/>
                        <w:ind w:left="748" w:right="3898" w:hanging="720"/>
                        <w:rPr>
                          <w:rFonts w:ascii="Courier New"/>
                          <w:sz w:val="18"/>
                        </w:rPr>
                      </w:pPr>
                      <w:r>
                        <w:rPr>
                          <w:rFonts w:ascii="Courier New"/>
                          <w:sz w:val="18"/>
                        </w:rPr>
                        <w:t>&lt;registrations count="1" limit="0" offset="0" query="" totalcount="1"&gt;</w:t>
                      </w:r>
                    </w:p>
                    <w:p w:rsidR="007D1F60" w:rsidRDefault="007D1F60">
                      <w:pPr>
                        <w:spacing w:line="203" w:lineRule="exact"/>
                        <w:ind w:left="748"/>
                        <w:rPr>
                          <w:rFonts w:ascii="Courier New"/>
                          <w:sz w:val="18"/>
                        </w:rPr>
                      </w:pPr>
                      <w:r>
                        <w:rPr>
                          <w:rFonts w:ascii="Courier New"/>
                          <w:sz w:val="18"/>
                        </w:rPr>
                        <w:t>&lt;registration&gt;</w:t>
                      </w:r>
                    </w:p>
                    <w:p w:rsidR="007D1F60" w:rsidRDefault="007D1F60">
                      <w:pPr>
                        <w:spacing w:before="121"/>
                        <w:ind w:left="1468"/>
                        <w:rPr>
                          <w:rFonts w:ascii="Courier New"/>
                          <w:sz w:val="18"/>
                        </w:rPr>
                      </w:pPr>
                      <w:r>
                        <w:rPr>
                          <w:rFonts w:ascii="Courier New"/>
                          <w:sz w:val="18"/>
                        </w:rPr>
                        <w:t>&lt;ast&gt;false&lt;/ast&gt;</w:t>
                      </w:r>
                    </w:p>
                    <w:p w:rsidR="007D1F60" w:rsidRDefault="007D1F60">
                      <w:pPr>
                        <w:spacing w:before="120"/>
                        <w:ind w:left="1468"/>
                        <w:rPr>
                          <w:rFonts w:ascii="Courier New"/>
                          <w:sz w:val="18"/>
                        </w:rPr>
                      </w:pPr>
                      <w:r>
                        <w:rPr>
                          <w:rFonts w:ascii="Courier New"/>
                          <w:sz w:val="18"/>
                        </w:rPr>
                        <w:t>&lt;firstName&gt;Mouse&lt;/firstName&gt;</w:t>
                      </w:r>
                    </w:p>
                    <w:p w:rsidR="007D1F60" w:rsidRDefault="007D1F60">
                      <w:pPr>
                        <w:spacing w:before="120"/>
                        <w:ind w:left="1468"/>
                        <w:rPr>
                          <w:rFonts w:ascii="Courier New"/>
                          <w:sz w:val="18"/>
                        </w:rPr>
                      </w:pPr>
                      <w:r>
                        <w:rPr>
                          <w:rFonts w:ascii="Courier New"/>
                          <w:sz w:val="18"/>
                        </w:rPr>
                        <w:t>&lt;id&gt;50&lt;/id&gt;</w:t>
                      </w:r>
                    </w:p>
                    <w:p w:rsidR="007D1F60" w:rsidRDefault="007D1F60">
                      <w:pPr>
                        <w:spacing w:before="120"/>
                        <w:ind w:left="1468"/>
                        <w:rPr>
                          <w:rFonts w:ascii="Courier New"/>
                          <w:sz w:val="18"/>
                        </w:rPr>
                      </w:pPr>
                      <w:r>
                        <w:rPr>
                          <w:rFonts w:ascii="Courier New"/>
                          <w:sz w:val="18"/>
                        </w:rPr>
                        <w:t>&lt;lastName&gt;Mickey&lt;/lastName&gt;</w:t>
                      </w:r>
                    </w:p>
                    <w:p w:rsidR="007D1F60" w:rsidRDefault="007D1F60">
                      <w:pPr>
                        <w:spacing w:before="120"/>
                        <w:ind w:left="1468"/>
                        <w:rPr>
                          <w:rFonts w:ascii="Courier New"/>
                          <w:sz w:val="18"/>
                        </w:rPr>
                      </w:pPr>
                      <w:r>
                        <w:rPr>
                          <w:rFonts w:ascii="Courier New"/>
                          <w:sz w:val="18"/>
                        </w:rPr>
                        <w:t>&lt;location&gt;Westminister&lt;/location&gt;</w:t>
                      </w:r>
                    </w:p>
                    <w:p w:rsidR="007D1F60" w:rsidRDefault="00000000">
                      <w:pPr>
                        <w:spacing w:before="121"/>
                        <w:ind w:left="1468"/>
                        <w:rPr>
                          <w:rFonts w:ascii="Courier New"/>
                          <w:sz w:val="18"/>
                        </w:rPr>
                      </w:pPr>
                      <w:hyperlink r:id="rId67">
                        <w:r w:rsidR="007D1F60">
                          <w:rPr>
                            <w:rFonts w:ascii="Courier New"/>
                            <w:sz w:val="18"/>
                          </w:rPr>
                          <w:t>&lt;login&gt;mmouse@avaya.com&lt;/login&gt;</w:t>
                        </w:r>
                      </w:hyperlink>
                    </w:p>
                    <w:p w:rsidR="007D1F60" w:rsidRDefault="007D1F60">
                      <w:pPr>
                        <w:spacing w:before="120"/>
                        <w:ind w:left="1468"/>
                        <w:rPr>
                          <w:rFonts w:ascii="Courier New"/>
                          <w:sz w:val="18"/>
                        </w:rPr>
                      </w:pPr>
                      <w:r>
                        <w:rPr>
                          <w:rFonts w:ascii="Courier New"/>
                          <w:sz w:val="18"/>
                        </w:rPr>
                        <w:t>&lt;primController&gt;&lt;/primController&gt;</w:t>
                      </w:r>
                    </w:p>
                    <w:p w:rsidR="007D1F60" w:rsidRDefault="007D1F60">
                      <w:pPr>
                        <w:spacing w:before="120"/>
                        <w:ind w:left="1468"/>
                        <w:rPr>
                          <w:rFonts w:ascii="Courier New"/>
                          <w:sz w:val="18"/>
                        </w:rPr>
                      </w:pPr>
                      <w:r>
                        <w:rPr>
                          <w:rFonts w:ascii="Courier New"/>
                          <w:sz w:val="18"/>
                        </w:rPr>
                        <w:t>&lt;primName&gt;cherryhills2&lt;/primName&gt;</w:t>
                      </w:r>
                    </w:p>
                    <w:p w:rsidR="007D1F60" w:rsidRDefault="007D1F60">
                      <w:pPr>
                        <w:spacing w:before="120"/>
                        <w:ind w:left="1468"/>
                        <w:rPr>
                          <w:rFonts w:ascii="Courier New"/>
                          <w:sz w:val="18"/>
                        </w:rPr>
                      </w:pPr>
                      <w:r>
                        <w:rPr>
                          <w:rFonts w:ascii="Courier New"/>
                          <w:sz w:val="18"/>
                        </w:rPr>
                        <w:t>&lt;primReg&gt;false&lt;/primReg&gt;</w:t>
                      </w:r>
                    </w:p>
                    <w:p w:rsidR="007D1F60" w:rsidRDefault="007D1F60">
                      <w:pPr>
                        <w:spacing w:before="120"/>
                        <w:ind w:left="1468"/>
                        <w:rPr>
                          <w:rFonts w:ascii="Courier New"/>
                          <w:sz w:val="18"/>
                        </w:rPr>
                      </w:pPr>
                      <w:r>
                        <w:rPr>
                          <w:rFonts w:ascii="Courier New"/>
                          <w:sz w:val="18"/>
                        </w:rPr>
                        <w:t>&lt;remoteOffice&gt;false&lt;/remoteOffice&gt;</w:t>
                      </w:r>
                    </w:p>
                    <w:p w:rsidR="007D1F60" w:rsidRDefault="007D1F60">
                      <w:pPr>
                        <w:spacing w:before="120"/>
                        <w:ind w:left="1468"/>
                        <w:rPr>
                          <w:rFonts w:ascii="Courier New"/>
                          <w:sz w:val="18"/>
                        </w:rPr>
                      </w:pPr>
                      <w:r>
                        <w:rPr>
                          <w:rFonts w:ascii="Courier New"/>
                          <w:sz w:val="18"/>
                        </w:rPr>
                        <w:t>&lt;secController&gt;&lt;/secController&gt;</w:t>
                      </w:r>
                    </w:p>
                    <w:p w:rsidR="007D1F60" w:rsidRDefault="007D1F60">
                      <w:pPr>
                        <w:spacing w:before="120"/>
                        <w:ind w:left="1468"/>
                        <w:rPr>
                          <w:rFonts w:ascii="Courier New"/>
                          <w:sz w:val="18"/>
                        </w:rPr>
                      </w:pPr>
                      <w:r>
                        <w:rPr>
                          <w:rFonts w:ascii="Courier New"/>
                          <w:sz w:val="18"/>
                        </w:rPr>
                        <w:t>&lt;secReg&gt;false&lt;/secReg&gt;</w:t>
                      </w:r>
                    </w:p>
                    <w:p w:rsidR="007D1F60" w:rsidRDefault="007D1F60">
                      <w:pPr>
                        <w:spacing w:before="121"/>
                        <w:ind w:left="1468"/>
                        <w:rPr>
                          <w:rFonts w:ascii="Courier New"/>
                          <w:sz w:val="18"/>
                        </w:rPr>
                      </w:pPr>
                      <w:r>
                        <w:rPr>
                          <w:rFonts w:ascii="Courier New"/>
                          <w:sz w:val="18"/>
                        </w:rPr>
                        <w:t>&lt;simultaneousDevices&gt;0/1&lt;/simultaneousDevices&gt;</w:t>
                      </w:r>
                    </w:p>
                    <w:p w:rsidR="007D1F60" w:rsidRDefault="007D1F60">
                      <w:pPr>
                        <w:spacing w:before="120"/>
                        <w:ind w:left="1468"/>
                        <w:rPr>
                          <w:rFonts w:ascii="Courier New"/>
                          <w:sz w:val="18"/>
                        </w:rPr>
                      </w:pPr>
                      <w:r>
                        <w:rPr>
                          <w:rFonts w:ascii="Courier New"/>
                          <w:sz w:val="18"/>
                        </w:rPr>
                        <w:t>&lt;survController&gt;&lt;/survController&gt;</w:t>
                      </w:r>
                    </w:p>
                    <w:p w:rsidR="007D1F60" w:rsidRDefault="007D1F60">
                      <w:pPr>
                        <w:spacing w:before="120"/>
                        <w:ind w:left="1468"/>
                        <w:rPr>
                          <w:rFonts w:ascii="Courier New"/>
                          <w:sz w:val="18"/>
                        </w:rPr>
                      </w:pPr>
                      <w:r>
                        <w:rPr>
                          <w:rFonts w:ascii="Courier New"/>
                          <w:sz w:val="18"/>
                        </w:rPr>
                        <w:t>&lt;survReg&gt;false&lt;/survReg&gt;</w:t>
                      </w:r>
                    </w:p>
                    <w:p w:rsidR="007D1F60" w:rsidRPr="007614ED" w:rsidRDefault="007D1F60" w:rsidP="00862449">
                      <w:pPr>
                        <w:widowControl/>
                        <w:autoSpaceDE/>
                        <w:autoSpaceDN/>
                        <w:spacing w:line="300" w:lineRule="atLeast"/>
                        <w:ind w:left="720" w:firstLine="720"/>
                        <w:textAlignment w:val="baseline"/>
                        <w:rPr>
                          <w:rFonts w:ascii="Consolas" w:eastAsia="Times New Roman" w:hAnsi="Consolas" w:cs="Times New Roman"/>
                          <w:color w:val="333333"/>
                          <w:sz w:val="21"/>
                          <w:szCs w:val="21"/>
                          <w:lang w:bidi="ar-SA"/>
                        </w:rPr>
                      </w:pPr>
                      <w:r w:rsidRPr="007614ED">
                        <w:rPr>
                          <w:rFonts w:ascii="Consolas" w:eastAsia="Times New Roman" w:hAnsi="Consolas" w:cs="Courier New"/>
                          <w:color w:val="333333"/>
                          <w:sz w:val="21"/>
                          <w:szCs w:val="21"/>
                          <w:bdr w:val="none" w:sz="0" w:space="0" w:color="auto" w:frame="1"/>
                          <w:lang w:bidi="ar-SA"/>
                        </w:rPr>
                        <w:t>&lt;visitingSurvName&gt;SW 234</w:t>
                      </w:r>
                      <w:r w:rsidRPr="007614ED">
                        <w:rPr>
                          <w:rFonts w:ascii="Consolas" w:eastAsia="Times New Roman" w:hAnsi="Consolas" w:cs="Times New Roman"/>
                          <w:color w:val="333333"/>
                          <w:sz w:val="21"/>
                          <w:szCs w:val="21"/>
                          <w:lang w:bidi="ar-SA"/>
                        </w:rPr>
                        <w:t> </w:t>
                      </w:r>
                      <w:r w:rsidRPr="007614ED">
                        <w:rPr>
                          <w:rFonts w:ascii="Consolas" w:eastAsia="Times New Roman" w:hAnsi="Consolas" w:cs="Courier New"/>
                          <w:color w:val="333333"/>
                          <w:sz w:val="21"/>
                          <w:szCs w:val="21"/>
                          <w:bdr w:val="none" w:sz="0" w:space="0" w:color="auto" w:frame="1"/>
                          <w:lang w:bidi="ar-SA"/>
                        </w:rPr>
                        <w:t>BSM&lt;/visitSurvName&gt;</w:t>
                      </w:r>
                    </w:p>
                    <w:p w:rsidR="007D1F60" w:rsidRPr="00862449" w:rsidRDefault="007D1F60" w:rsidP="00862449">
                      <w:pPr>
                        <w:widowControl/>
                        <w:autoSpaceDE/>
                        <w:autoSpaceDN/>
                        <w:spacing w:line="300" w:lineRule="atLeast"/>
                        <w:textAlignment w:val="baseline"/>
                        <w:rPr>
                          <w:rFonts w:ascii="Consolas" w:eastAsia="Times New Roman" w:hAnsi="Consolas" w:cs="Times New Roman"/>
                          <w:color w:val="333333"/>
                          <w:sz w:val="21"/>
                          <w:szCs w:val="21"/>
                          <w:lang w:bidi="ar-SA"/>
                        </w:rPr>
                      </w:pPr>
                      <w:r w:rsidRPr="007614ED">
                        <w:rPr>
                          <w:rFonts w:ascii="Consolas" w:eastAsia="Times New Roman" w:hAnsi="Consolas" w:cs="Courier New"/>
                          <w:color w:val="333333"/>
                          <w:sz w:val="21"/>
                          <w:szCs w:val="21"/>
                          <w:bdr w:val="none" w:sz="0" w:space="0" w:color="auto" w:frame="1"/>
                          <w:lang w:bidi="ar-SA"/>
                        </w:rPr>
                        <w:t>        </w:t>
                      </w:r>
                      <w:r>
                        <w:rPr>
                          <w:rFonts w:ascii="Consolas" w:eastAsia="Times New Roman" w:hAnsi="Consolas" w:cs="Courier New"/>
                          <w:color w:val="333333"/>
                          <w:sz w:val="21"/>
                          <w:szCs w:val="21"/>
                          <w:bdr w:val="none" w:sz="0" w:space="0" w:color="auto" w:frame="1"/>
                          <w:lang w:bidi="ar-SA"/>
                        </w:rPr>
                        <w:tab/>
                      </w:r>
                      <w:r w:rsidRPr="007614ED">
                        <w:rPr>
                          <w:rFonts w:ascii="Consolas" w:eastAsia="Times New Roman" w:hAnsi="Consolas" w:cs="Courier New"/>
                          <w:color w:val="333333"/>
                          <w:sz w:val="21"/>
                          <w:szCs w:val="21"/>
                          <w:bdr w:val="none" w:sz="0" w:space="0" w:color="auto" w:frame="1"/>
                          <w:lang w:bidi="ar-SA"/>
                        </w:rPr>
                        <w:t>&lt;visitingSurvReg&gt;true&lt;/visitSurvReg&gt;</w:t>
                      </w:r>
                    </w:p>
                    <w:p w:rsidR="007D1F60" w:rsidRDefault="007D1F60">
                      <w:pPr>
                        <w:spacing w:before="117" w:line="381" w:lineRule="auto"/>
                        <w:ind w:left="2188" w:right="134" w:hanging="720"/>
                        <w:rPr>
                          <w:rFonts w:ascii="Courier New"/>
                          <w:sz w:val="18"/>
                        </w:rPr>
                      </w:pPr>
                      <w:r>
                        <w:rPr>
                          <w:rFonts w:ascii="Courier New"/>
                          <w:sz w:val="18"/>
                        </w:rPr>
                        <w:t>&lt;link href="https://augusta1.dr.avaya.com/ASM/ws/registrations/50</w:t>
                      </w:r>
                      <w:r>
                        <w:rPr>
                          <w:rFonts w:ascii="Courier New"/>
                          <w:sz w:val="18"/>
                          <w:u w:val="single"/>
                        </w:rPr>
                        <w:t xml:space="preserve"> </w:t>
                      </w:r>
                      <w:r>
                        <w:rPr>
                          <w:rFonts w:ascii="Courier New"/>
                          <w:sz w:val="18"/>
                        </w:rPr>
                        <w:t>" rel="self" /&gt;</w:t>
                      </w:r>
                    </w:p>
                    <w:p w:rsidR="007D1F60" w:rsidRDefault="007D1F60">
                      <w:pPr>
                        <w:spacing w:line="203" w:lineRule="exact"/>
                        <w:ind w:left="748"/>
                        <w:rPr>
                          <w:rFonts w:ascii="Courier New"/>
                          <w:sz w:val="18"/>
                        </w:rPr>
                      </w:pPr>
                      <w:r>
                        <w:rPr>
                          <w:rFonts w:ascii="Courier New"/>
                          <w:sz w:val="18"/>
                        </w:rPr>
                        <w:t>&lt;/registration&gt;</w:t>
                      </w:r>
                    </w:p>
                    <w:p w:rsidR="007D1F60" w:rsidRDefault="007D1F60">
                      <w:pPr>
                        <w:spacing w:before="123"/>
                        <w:ind w:left="28"/>
                        <w:rPr>
                          <w:rFonts w:ascii="Courier New"/>
                          <w:sz w:val="18"/>
                        </w:rPr>
                      </w:pPr>
                      <w:r>
                        <w:rPr>
                          <w:rFonts w:ascii="Courier New"/>
                          <w:sz w:val="18"/>
                        </w:rPr>
                        <w:t>&lt;/registrations&gt;</w:t>
                      </w:r>
                    </w:p>
                  </w:txbxContent>
                </v:textbox>
                <w10:wrap type="topAndBottom" anchorx="page"/>
              </v:shape>
            </w:pict>
          </mc:Fallback>
        </mc:AlternateContent>
      </w:r>
    </w:p>
    <w:p w14:paraId="7027B441" w14:textId="77777777" w:rsidR="00954357" w:rsidRDefault="00954357">
      <w:pPr>
        <w:pStyle w:val="BodyText"/>
        <w:spacing w:before="8"/>
        <w:rPr>
          <w:sz w:val="20"/>
        </w:rPr>
      </w:pPr>
    </w:p>
    <w:p w14:paraId="3E3B0DBC" w14:textId="77777777" w:rsidR="00954357" w:rsidRDefault="005D1EB8">
      <w:pPr>
        <w:pStyle w:val="Heading4"/>
      </w:pPr>
      <w:r>
        <w:rPr>
          <w:noProof/>
        </w:rPr>
        <mc:AlternateContent>
          <mc:Choice Requires="wps">
            <w:drawing>
              <wp:anchor distT="0" distB="0" distL="114300" distR="114300" simplePos="0" relativeHeight="251810816" behindDoc="0" locked="0" layoutInCell="1" allowOverlap="1" wp14:anchorId="6C1681FA" wp14:editId="36853767">
                <wp:simplePos x="0" y="0"/>
                <wp:positionH relativeFrom="page">
                  <wp:posOffset>896620</wp:posOffset>
                </wp:positionH>
                <wp:positionV relativeFrom="paragraph">
                  <wp:posOffset>-168275</wp:posOffset>
                </wp:positionV>
                <wp:extent cx="6209665" cy="0"/>
                <wp:effectExtent l="0" t="0" r="0" b="0"/>
                <wp:wrapNone/>
                <wp:docPr id="20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F9095C" id="Line 63" o:spid="_x0000_s1026" style="position:absolute;z-index:251810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13.25pt" to="559.5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" strokeweight=".24pt">
                <w10:wrap anchorx="page"/>
              </v:line>
            </w:pict>
          </mc:Fallback>
        </mc:AlternateContent>
      </w:r>
      <w:r w:rsidR="00DD1A20">
        <w:t>Normal Format - Active Registration</w:t>
      </w:r>
    </w:p>
    <w:p w14:paraId="7A8AC354" w14:textId="77777777" w:rsidR="00954357" w:rsidRDefault="005D1EB8">
      <w:pPr>
        <w:pStyle w:val="BodyText"/>
        <w:spacing w:before="125"/>
        <w:ind w:left="300"/>
      </w:pPr>
      <w:r>
        <w:rPr>
          <w:noProof/>
        </w:rPr>
        <mc:AlternateContent>
          <mc:Choice Requires="wps">
            <w:drawing>
              <wp:anchor distT="0" distB="0" distL="114300" distR="114300" simplePos="0" relativeHeight="251811840" behindDoc="0" locked="0" layoutInCell="1" allowOverlap="1" wp14:anchorId="2FAB2D55" wp14:editId="54F6D139">
                <wp:simplePos x="0" y="0"/>
                <wp:positionH relativeFrom="page">
                  <wp:posOffset>896620</wp:posOffset>
                </wp:positionH>
                <wp:positionV relativeFrom="paragraph">
                  <wp:posOffset>328295</wp:posOffset>
                </wp:positionV>
                <wp:extent cx="6209665" cy="0"/>
                <wp:effectExtent l="0" t="0" r="0" b="0"/>
                <wp:wrapNone/>
                <wp:docPr id="206"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0C7421" id="Line 62" o:spid="_x0000_s1026" style="position:absolute;z-index:251811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25.85pt" to="559.55pt,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" strokeweight=".24pt">
                <w10:wrap anchorx="page"/>
              </v:line>
            </w:pict>
          </mc:Fallback>
        </mc:AlternateContent>
      </w:r>
      <w:r w:rsidR="00DD1A20">
        <w:t>XML</w:t>
      </w:r>
    </w:p>
    <w:p w14:paraId="38746C25" w14:textId="77777777" w:rsidR="00954357" w:rsidRDefault="005D1EB8">
      <w:pPr>
        <w:pStyle w:val="BodyText"/>
        <w:spacing w:before="4"/>
        <w:rPr>
          <w:sz w:val="8"/>
        </w:rPr>
      </w:pPr>
      <w:r>
        <w:rPr>
          <w:noProof/>
        </w:rPr>
        <mc:AlternateContent>
          <mc:Choice Requires="wps">
            <w:drawing>
              <wp:anchor distT="0" distB="0" distL="114300" distR="114300" simplePos="0" relativeHeight="251812864" behindDoc="0" locked="0" layoutInCell="1" allowOverlap="1" wp14:anchorId="1BC54C27" wp14:editId="7B0742D7">
                <wp:simplePos x="0" y="0"/>
                <wp:positionH relativeFrom="page">
                  <wp:posOffset>896620</wp:posOffset>
                </wp:positionH>
                <wp:positionV relativeFrom="page">
                  <wp:posOffset>9384030</wp:posOffset>
                </wp:positionV>
                <wp:extent cx="6209665" cy="0"/>
                <wp:effectExtent l="0" t="0" r="0" b="0"/>
                <wp:wrapNone/>
                <wp:docPr id="205"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85DFE6" id="Line 66" o:spid="_x0000_s1026" style="position:absolute;z-index:251812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38.9pt" to="559.55pt,7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" strokeweight=".24pt">
                <w10:wrap anchorx="page" anchory="page"/>
              </v:line>
            </w:pict>
          </mc:Fallback>
        </mc:AlternateContent>
      </w:r>
      <w:r>
        <w:rPr>
          <w:noProof/>
        </w:rPr>
        <mc:AlternateContent>
          <mc:Choice Requires="wps">
            <w:drawing>
              <wp:anchor distT="0" distB="0" distL="0" distR="0" simplePos="0" relativeHeight="251808768" behindDoc="1" locked="0" layoutInCell="1" allowOverlap="1" wp14:anchorId="609C27AB" wp14:editId="61AAA4CF">
                <wp:simplePos x="0" y="0"/>
                <wp:positionH relativeFrom="page">
                  <wp:posOffset>896620</wp:posOffset>
                </wp:positionH>
                <wp:positionV relativeFrom="paragraph">
                  <wp:posOffset>80010</wp:posOffset>
                </wp:positionV>
                <wp:extent cx="6209665" cy="998855"/>
                <wp:effectExtent l="0" t="0" r="0" b="0"/>
                <wp:wrapTopAndBottom/>
                <wp:docPr id="204"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99885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B2461E" w14:textId="77777777" w:rsidR="007D1F60" w:rsidRDefault="007D1F60">
                            <w:pPr>
                              <w:spacing w:before="23"/>
                              <w:ind w:left="28"/>
                              <w:rPr>
                                <w:rFonts w:ascii="Courier New"/>
                                <w:sz w:val="18"/>
                              </w:rPr>
                            </w:pPr>
                            <w:r>
                              <w:rPr>
                                <w:rFonts w:ascii="Courier New"/>
                                <w:sz w:val="18"/>
                              </w:rPr>
                              <w:t>&lt;?xml version="1.0" encoding="UTF-8" standalone="yes"?&gt;</w:t>
                            </w:r>
                          </w:p>
                          <w:p w14:paraId="3F38D918" w14:textId="77777777" w:rsidR="007D1F60" w:rsidRDefault="007D1F60">
                            <w:pPr>
                              <w:spacing w:before="117" w:line="381" w:lineRule="auto"/>
                              <w:ind w:left="748" w:right="3033" w:hanging="720"/>
                              <w:rPr>
                                <w:rFonts w:ascii="Courier New"/>
                                <w:sz w:val="18"/>
                              </w:rPr>
                            </w:pPr>
                            <w:r>
                              <w:rPr>
                                <w:rFonts w:ascii="Courier New"/>
                                <w:sz w:val="18"/>
                              </w:rPr>
                              <w:t>&lt;registrations totalcount="1" query="" offset="0"</w:t>
                            </w:r>
                            <w:r>
                              <w:rPr>
                                <w:rFonts w:ascii="Courier New"/>
                                <w:spacing w:val="-52"/>
                                <w:sz w:val="18"/>
                              </w:rPr>
                              <w:t xml:space="preserve"> </w:t>
                            </w:r>
                            <w:r>
                              <w:rPr>
                                <w:rFonts w:ascii="Courier New"/>
                                <w:sz w:val="18"/>
                              </w:rPr>
                              <w:t>limit="1000" count="1"&gt;</w:t>
                            </w:r>
                          </w:p>
                          <w:p w14:paraId="02ED52A7" w14:textId="77777777" w:rsidR="007D1F60" w:rsidRDefault="007D1F60">
                            <w:pPr>
                              <w:spacing w:line="203" w:lineRule="exact"/>
                              <w:ind w:left="748"/>
                              <w:rPr>
                                <w:rFonts w:ascii="Courier New"/>
                                <w:sz w:val="18"/>
                              </w:rPr>
                            </w:pPr>
                            <w:r>
                              <w:rPr>
                                <w:rFonts w:ascii="Courier New"/>
                                <w:sz w:val="18"/>
                              </w:rPr>
                              <w:t>&lt;registration&gt;</w:t>
                            </w:r>
                          </w:p>
                          <w:p w14:paraId="6588777B" w14:textId="77777777" w:rsidR="007D1F60" w:rsidRDefault="007D1F60">
                            <w:pPr>
                              <w:spacing w:before="120"/>
                              <w:ind w:left="1468"/>
                              <w:rPr>
                                <w:rFonts w:ascii="Courier New"/>
                                <w:sz w:val="18"/>
                              </w:rPr>
                            </w:pPr>
                            <w:r>
                              <w:rPr>
                                <w:rFonts w:ascii="Courier New"/>
                                <w:sz w:val="18"/>
                              </w:rPr>
                              <w:t>&lt;ast&gt;true&lt;/ast&gt;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CC7D04" id="Text Box 61" o:spid="_x0000_s1058" type="#_x0000_t202" style="position:absolute;margin-left:70.6pt;margin-top:6.3pt;width:488.95pt;height:78.65pt;z-index:-251507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" fillcolor="#f1f1f1" stroked="f">
                <v:textbox inset="0,0,0,0">
                  <w:txbxContent>
                    <w:p w:rsidR="007D1F60" w:rsidRDefault="007D1F60">
                      <w:pPr>
                        <w:spacing w:before="23"/>
                        <w:ind w:left="28"/>
                        <w:rPr>
                          <w:rFonts w:ascii="Courier New"/>
                          <w:sz w:val="18"/>
                        </w:rPr>
                      </w:pPr>
                      <w:r>
                        <w:rPr>
                          <w:rFonts w:ascii="Courier New"/>
                          <w:sz w:val="18"/>
                        </w:rPr>
                        <w:t>&lt;?xml version="1.0" encoding="UTF-8" standalone="yes"?&gt;</w:t>
                      </w:r>
                    </w:p>
                    <w:p w:rsidR="007D1F60" w:rsidRDefault="007D1F60">
                      <w:pPr>
                        <w:spacing w:before="117" w:line="381" w:lineRule="auto"/>
                        <w:ind w:left="748" w:right="3033" w:hanging="720"/>
                        <w:rPr>
                          <w:rFonts w:ascii="Courier New"/>
                          <w:sz w:val="18"/>
                        </w:rPr>
                      </w:pPr>
                      <w:r>
                        <w:rPr>
                          <w:rFonts w:ascii="Courier New"/>
                          <w:sz w:val="18"/>
                        </w:rPr>
                        <w:t>&lt;registrations totalcount="1" query="" offset="0"</w:t>
                      </w:r>
                      <w:r>
                        <w:rPr>
                          <w:rFonts w:ascii="Courier New"/>
                          <w:spacing w:val="-52"/>
                          <w:sz w:val="18"/>
                        </w:rPr>
                        <w:t xml:space="preserve"> </w:t>
                      </w:r>
                      <w:r>
                        <w:rPr>
                          <w:rFonts w:ascii="Courier New"/>
                          <w:sz w:val="18"/>
                        </w:rPr>
                        <w:t>limit="1000" count="1"&gt;</w:t>
                      </w:r>
                    </w:p>
                    <w:p w:rsidR="007D1F60" w:rsidRDefault="007D1F60">
                      <w:pPr>
                        <w:spacing w:line="203" w:lineRule="exact"/>
                        <w:ind w:left="748"/>
                        <w:rPr>
                          <w:rFonts w:ascii="Courier New"/>
                          <w:sz w:val="18"/>
                        </w:rPr>
                      </w:pPr>
                      <w:r>
                        <w:rPr>
                          <w:rFonts w:ascii="Courier New"/>
                          <w:sz w:val="18"/>
                        </w:rPr>
                        <w:t>&lt;registration&gt;</w:t>
                      </w:r>
                    </w:p>
                    <w:p w:rsidR="007D1F60" w:rsidRDefault="007D1F60">
                      <w:pPr>
                        <w:spacing w:before="120"/>
                        <w:ind w:left="1468"/>
                        <w:rPr>
                          <w:rFonts w:ascii="Courier New"/>
                          <w:sz w:val="18"/>
                        </w:rPr>
                      </w:pPr>
                      <w:r>
                        <w:rPr>
                          <w:rFonts w:ascii="Courier New"/>
                          <w:sz w:val="18"/>
                        </w:rPr>
                        <w:t>&lt;ast&gt;true&lt;/ast&gt;</w:t>
                      </w:r>
                    </w:p>
                  </w:txbxContent>
                </v:textbox>
                <w10:wrap type="topAndBottom" anchorx="page"/>
              </v:shape>
            </w:pict>
          </mc:Fallback>
        </mc:AlternateContent>
      </w:r>
    </w:p>
    <w:p w14:paraId="6565A061" w14:textId="77777777" w:rsidR="00954357" w:rsidRDefault="00954357">
      <w:pPr>
        <w:rPr>
          <w:sz w:val="8"/>
        </w:rPr>
        <w:sectPr w:rsidR="00954357" w:rsidSect="00FF3B85">
          <w:headerReference w:type="default" r:id="rId68"/>
          <w:footerReference w:type="default" r:id="rId69"/>
          <w:pgSz w:w="12240" w:h="15840"/>
          <w:pgMar w:top="1180" w:right="860" w:bottom="700" w:left="1140" w:header="883" w:footer="720" w:gutter="0"/>
          <w:cols w:space="720"/>
          <w:docGrid w:linePitch="299"/>
        </w:sectPr>
      </w:pPr>
    </w:p>
    <w:p w14:paraId="06C69A62" w14:textId="77777777" w:rsidR="00954357" w:rsidRDefault="005D1EB8">
      <w:pPr>
        <w:pStyle w:val="BodyText"/>
        <w:spacing w:before="3"/>
        <w:rPr>
          <w:sz w:val="20"/>
        </w:rPr>
      </w:pPr>
      <w:r>
        <w:rPr>
          <w:noProof/>
        </w:rPr>
        <w:lastRenderedPageBreak/>
        <mc:AlternateContent>
          <mc:Choice Requires="wps">
            <w:drawing>
              <wp:anchor distT="0" distB="0" distL="114300" distR="114300" simplePos="0" relativeHeight="251815936" behindDoc="0" locked="0" layoutInCell="1" allowOverlap="1" wp14:anchorId="6A81834C" wp14:editId="0596DC3F">
                <wp:simplePos x="0" y="0"/>
                <wp:positionH relativeFrom="page">
                  <wp:posOffset>896620</wp:posOffset>
                </wp:positionH>
                <wp:positionV relativeFrom="page">
                  <wp:posOffset>915670</wp:posOffset>
                </wp:positionV>
                <wp:extent cx="6209665" cy="0"/>
                <wp:effectExtent l="0" t="0" r="0" b="0"/>
                <wp:wrapNone/>
                <wp:docPr id="203"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BA015A" id="Line 60" o:spid="_x0000_s1026" style="position:absolute;z-index:251815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2.1pt" to="559.55pt,7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" strokeweight=".24pt">
                <w10:wrap anchorx="page" anchory="page"/>
              </v:line>
            </w:pict>
          </mc:Fallback>
        </mc:AlternateContent>
      </w:r>
    </w:p>
    <w:p w14:paraId="0C1D5FB8" w14:textId="77777777" w:rsidR="00954357" w:rsidRDefault="005D1EB8">
      <w:pPr>
        <w:pStyle w:val="BodyText"/>
        <w:ind w:left="271"/>
        <w:rPr>
          <w:sz w:val="20"/>
        </w:rPr>
      </w:pPr>
      <w:r>
        <w:rPr>
          <w:noProof/>
          <w:sz w:val="20"/>
        </w:rPr>
        <mc:AlternateContent>
          <mc:Choice Requires="wps">
            <w:drawing>
              <wp:inline distT="0" distB="0" distL="0" distR="0" wp14:anchorId="078C0401" wp14:editId="218246CC">
                <wp:extent cx="6209665" cy="5481320"/>
                <wp:effectExtent l="0" t="0" r="635" b="0"/>
                <wp:docPr id="202"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548132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B2CE67" w14:textId="77777777" w:rsidR="007D1F60" w:rsidRDefault="007D1F60" w:rsidP="00C22846">
                            <w:pPr>
                              <w:spacing w:before="120"/>
                              <w:ind w:left="1468"/>
                              <w:rPr>
                                <w:rFonts w:ascii="Courier New"/>
                                <w:sz w:val="18"/>
                              </w:rPr>
                            </w:pPr>
                            <w:r>
                              <w:rPr>
                                <w:rFonts w:ascii="Courier New"/>
                                <w:sz w:val="18"/>
                              </w:rPr>
                              <w:t>&lt;controller&gt;smone&lt;/controller&gt;</w:t>
                            </w:r>
                          </w:p>
                          <w:p w14:paraId="75A53E59" w14:textId="77777777" w:rsidR="007D1F60" w:rsidRDefault="007D1F60" w:rsidP="00C22846">
                            <w:pPr>
                              <w:spacing w:before="123"/>
                              <w:ind w:left="1468"/>
                              <w:rPr>
                                <w:rFonts w:ascii="Courier New"/>
                                <w:sz w:val="18"/>
                              </w:rPr>
                            </w:pPr>
                            <w:r>
                              <w:rPr>
                                <w:rFonts w:ascii="Courier New"/>
                                <w:sz w:val="18"/>
                              </w:rPr>
                              <w:t>&lt;deviceMac&gt;01:02:03:04:05:AF&lt;/deviceMac&gt;</w:t>
                            </w:r>
                          </w:p>
                          <w:p w14:paraId="5F55E2FA" w14:textId="77777777" w:rsidR="007D1F60" w:rsidRDefault="007D1F60">
                            <w:pPr>
                              <w:spacing w:before="23"/>
                              <w:ind w:left="1468"/>
                              <w:rPr>
                                <w:rFonts w:ascii="Courier New"/>
                                <w:sz w:val="18"/>
                              </w:rPr>
                            </w:pPr>
                            <w:r>
                              <w:rPr>
                                <w:rFonts w:ascii="Courier New"/>
                                <w:sz w:val="18"/>
                              </w:rPr>
                              <w:t>&lt;deviceModel&gt;9650&lt;/deviceModel&gt;</w:t>
                            </w:r>
                          </w:p>
                          <w:p w14:paraId="7CF17A64" w14:textId="77777777" w:rsidR="007D1F60" w:rsidRDefault="007D1F60">
                            <w:pPr>
                              <w:spacing w:before="118"/>
                              <w:ind w:left="1468"/>
                              <w:rPr>
                                <w:rFonts w:ascii="Courier New"/>
                                <w:sz w:val="18"/>
                              </w:rPr>
                            </w:pPr>
                            <w:r>
                              <w:rPr>
                                <w:rFonts w:ascii="Courier New"/>
                                <w:sz w:val="18"/>
                              </w:rPr>
                              <w:t>&lt;deviceType&gt;SIP</w:t>
                            </w:r>
                            <w:r>
                              <w:rPr>
                                <w:rFonts w:ascii="Courier New"/>
                                <w:spacing w:val="-33"/>
                                <w:sz w:val="18"/>
                              </w:rPr>
                              <w:t xml:space="preserve"> </w:t>
                            </w:r>
                            <w:r>
                              <w:rPr>
                                <w:rFonts w:ascii="Courier New"/>
                                <w:sz w:val="18"/>
                              </w:rPr>
                              <w:t>Phone&lt;/deviceType&gt;</w:t>
                            </w:r>
                          </w:p>
                          <w:p w14:paraId="56F14BE8" w14:textId="77777777" w:rsidR="007D1F60" w:rsidRDefault="007D1F60">
                            <w:pPr>
                              <w:spacing w:before="120"/>
                              <w:ind w:left="1468"/>
                              <w:rPr>
                                <w:rFonts w:ascii="Courier New"/>
                                <w:sz w:val="18"/>
                              </w:rPr>
                            </w:pPr>
                            <w:r>
                              <w:rPr>
                                <w:rFonts w:ascii="Courier New"/>
                                <w:sz w:val="18"/>
                              </w:rPr>
                              <w:t>&lt;deviceVendor&gt;Avaya&lt;/deviceVendor&gt;</w:t>
                            </w:r>
                          </w:p>
                          <w:p w14:paraId="01F9ED9C" w14:textId="77777777" w:rsidR="007D1F60" w:rsidRDefault="007D1F60">
                            <w:pPr>
                              <w:spacing w:before="120"/>
                              <w:ind w:left="1468"/>
                              <w:rPr>
                                <w:rFonts w:ascii="Courier New"/>
                                <w:sz w:val="18"/>
                              </w:rPr>
                            </w:pPr>
                            <w:r>
                              <w:rPr>
                                <w:rFonts w:ascii="Courier New"/>
                                <w:sz w:val="18"/>
                              </w:rPr>
                              <w:t>&lt;deviceVersion&gt;2.6.1.18&lt;/deviceVersion&gt;</w:t>
                            </w:r>
                          </w:p>
                          <w:p w14:paraId="6C1D237B" w14:textId="77777777" w:rsidR="007D1F60" w:rsidRDefault="007D1F60">
                            <w:pPr>
                              <w:spacing w:before="120"/>
                              <w:ind w:left="1468"/>
                              <w:rPr>
                                <w:rFonts w:ascii="Courier New"/>
                                <w:sz w:val="18"/>
                              </w:rPr>
                            </w:pPr>
                            <w:r>
                              <w:rPr>
                                <w:rFonts w:ascii="Courier New"/>
                                <w:sz w:val="18"/>
                              </w:rPr>
                              <w:t>&lt;deviceSerial&gt;JBD00002345&lt;/deviceSerial&gt;</w:t>
                            </w:r>
                          </w:p>
                          <w:p w14:paraId="34E70D2A" w14:textId="77777777" w:rsidR="007D1F60" w:rsidRDefault="007D1F60">
                            <w:pPr>
                              <w:spacing w:before="120"/>
                              <w:ind w:left="1468"/>
                              <w:rPr>
                                <w:rFonts w:ascii="Courier New"/>
                                <w:sz w:val="18"/>
                              </w:rPr>
                            </w:pPr>
                            <w:r>
                              <w:rPr>
                                <w:rFonts w:ascii="Courier New"/>
                                <w:sz w:val="18"/>
                              </w:rPr>
                              <w:t>&lt;firstName&gt;fred&lt;/firstName&gt;</w:t>
                            </w:r>
                          </w:p>
                          <w:p w14:paraId="1EF0C8D2" w14:textId="77777777" w:rsidR="007D1F60" w:rsidRDefault="007D1F60">
                            <w:pPr>
                              <w:spacing w:before="120"/>
                              <w:ind w:left="1468"/>
                              <w:rPr>
                                <w:rFonts w:ascii="Courier New"/>
                                <w:sz w:val="18"/>
                              </w:rPr>
                            </w:pPr>
                            <w:r>
                              <w:rPr>
                                <w:rFonts w:ascii="Courier New"/>
                                <w:sz w:val="18"/>
                              </w:rPr>
                              <w:t>&lt;id&gt;1&lt;/id&gt;</w:t>
                            </w:r>
                          </w:p>
                          <w:p w14:paraId="1654DB7C" w14:textId="77777777" w:rsidR="007D1F60" w:rsidRDefault="007D1F60">
                            <w:pPr>
                              <w:spacing w:before="120"/>
                              <w:ind w:left="1468"/>
                              <w:rPr>
                                <w:rFonts w:ascii="Courier New"/>
                                <w:sz w:val="18"/>
                              </w:rPr>
                            </w:pPr>
                            <w:r>
                              <w:rPr>
                                <w:rFonts w:ascii="Courier New"/>
                                <w:sz w:val="18"/>
                              </w:rPr>
                              <w:t>&lt;ipAddress&gt;192.168.0.1&lt;/ipAddress&gt;</w:t>
                            </w:r>
                          </w:p>
                          <w:p w14:paraId="5074EA8E" w14:textId="77777777" w:rsidR="007D1F60" w:rsidRDefault="007D1F60">
                            <w:pPr>
                              <w:spacing w:before="120"/>
                              <w:ind w:left="1468"/>
                              <w:rPr>
                                <w:rFonts w:ascii="Courier New"/>
                                <w:sz w:val="18"/>
                              </w:rPr>
                            </w:pPr>
                            <w:r>
                              <w:rPr>
                                <w:rFonts w:ascii="Courier New"/>
                                <w:sz w:val="18"/>
                              </w:rPr>
                              <w:t>&lt;lastName&gt;flintstone&lt;/lastName&gt;</w:t>
                            </w:r>
                          </w:p>
                          <w:p w14:paraId="30572081" w14:textId="77777777" w:rsidR="007D1F60" w:rsidRDefault="007D1F60">
                            <w:pPr>
                              <w:spacing w:before="120"/>
                              <w:ind w:left="1468"/>
                              <w:rPr>
                                <w:rFonts w:ascii="Courier New"/>
                                <w:sz w:val="18"/>
                              </w:rPr>
                            </w:pPr>
                            <w:r>
                              <w:rPr>
                                <w:rFonts w:ascii="Courier New"/>
                                <w:sz w:val="18"/>
                              </w:rPr>
                              <w:t>&lt;location&gt;alocation&lt;/location&gt;</w:t>
                            </w:r>
                          </w:p>
                          <w:p w14:paraId="1986C351" w14:textId="77777777" w:rsidR="007D1F60" w:rsidRDefault="00000000">
                            <w:pPr>
                              <w:spacing w:before="120"/>
                              <w:ind w:left="1468"/>
                              <w:rPr>
                                <w:rFonts w:ascii="Courier New"/>
                                <w:sz w:val="18"/>
                              </w:rPr>
                            </w:pPr>
                            <w:hyperlink r:id="rId70">
                              <w:r w:rsidR="007D1F60">
                                <w:rPr>
                                  <w:rFonts w:ascii="Courier New"/>
                                  <w:sz w:val="18"/>
                                </w:rPr>
                                <w:t>&lt;login&gt;user1@avaya.com&lt;/login&gt;</w:t>
                              </w:r>
                            </w:hyperlink>
                          </w:p>
                          <w:p w14:paraId="61FFB4B8" w14:textId="77777777" w:rsidR="007D1F60" w:rsidRDefault="007D1F60">
                            <w:pPr>
                              <w:spacing w:before="121"/>
                              <w:ind w:left="1468"/>
                              <w:rPr>
                                <w:rFonts w:ascii="Courier New"/>
                                <w:sz w:val="18"/>
                              </w:rPr>
                            </w:pPr>
                            <w:r>
                              <w:rPr>
                                <w:rFonts w:ascii="Courier New"/>
                                <w:sz w:val="18"/>
                              </w:rPr>
                              <w:t>&lt;primController&gt;(AC)&lt;/primController&gt;</w:t>
                            </w:r>
                          </w:p>
                          <w:p w14:paraId="29C4DCD3" w14:textId="77777777" w:rsidR="007D1F60" w:rsidRDefault="007D1F60">
                            <w:pPr>
                              <w:spacing w:before="120"/>
                              <w:ind w:left="1468"/>
                              <w:rPr>
                                <w:rFonts w:ascii="Courier New"/>
                                <w:sz w:val="18"/>
                              </w:rPr>
                            </w:pPr>
                            <w:r>
                              <w:rPr>
                                <w:rFonts w:ascii="Courier New"/>
                                <w:sz w:val="18"/>
                              </w:rPr>
                              <w:t>&lt;primReg&gt;true&lt;/primReg&gt;</w:t>
                            </w:r>
                          </w:p>
                          <w:p w14:paraId="0058464D" w14:textId="77777777" w:rsidR="007D1F60" w:rsidRDefault="007D1F60">
                            <w:pPr>
                              <w:spacing w:before="120"/>
                              <w:ind w:left="1468"/>
                              <w:rPr>
                                <w:rFonts w:ascii="Courier New"/>
                                <w:sz w:val="18"/>
                              </w:rPr>
                            </w:pPr>
                            <w:r>
                              <w:rPr>
                                <w:rFonts w:ascii="Courier New"/>
                                <w:sz w:val="18"/>
                              </w:rPr>
                              <w:t>&lt;regTimeActive&gt;Wed Apr 12 14:20:48 PDT 2017&lt;/regTimeActive&gt;</w:t>
                            </w:r>
                          </w:p>
                          <w:p w14:paraId="558D9B90" w14:textId="77777777" w:rsidR="007D1F60" w:rsidRDefault="007D1F60">
                            <w:pPr>
                              <w:spacing w:before="120"/>
                              <w:ind w:left="1468"/>
                              <w:rPr>
                                <w:rFonts w:ascii="Courier New"/>
                                <w:sz w:val="18"/>
                              </w:rPr>
                            </w:pPr>
                            <w:r>
                              <w:rPr>
                                <w:rFonts w:ascii="Courier New"/>
                                <w:sz w:val="18"/>
                              </w:rPr>
                              <w:t>&lt;secController&gt;&lt;/secController&gt;</w:t>
                            </w:r>
                          </w:p>
                          <w:p w14:paraId="3495C7DE" w14:textId="77777777" w:rsidR="007D1F60" w:rsidRDefault="007D1F60">
                            <w:pPr>
                              <w:spacing w:before="121"/>
                              <w:ind w:left="1468"/>
                              <w:rPr>
                                <w:rFonts w:ascii="Courier New"/>
                                <w:sz w:val="18"/>
                              </w:rPr>
                            </w:pPr>
                            <w:r>
                              <w:rPr>
                                <w:rFonts w:ascii="Courier New"/>
                                <w:sz w:val="18"/>
                              </w:rPr>
                              <w:t>&lt;secReg&gt;true&lt;/secReg&gt;</w:t>
                            </w:r>
                          </w:p>
                          <w:p w14:paraId="71216EBB" w14:textId="77777777" w:rsidR="007D1F60" w:rsidRDefault="007D1F60">
                            <w:pPr>
                              <w:spacing w:before="120"/>
                              <w:ind w:left="1468"/>
                              <w:rPr>
                                <w:rFonts w:ascii="Courier New"/>
                                <w:sz w:val="18"/>
                              </w:rPr>
                            </w:pPr>
                            <w:r>
                              <w:rPr>
                                <w:rFonts w:ascii="Courier New"/>
                                <w:sz w:val="18"/>
                              </w:rPr>
                              <w:t>&lt;survController&gt;&lt;/survController&gt;</w:t>
                            </w:r>
                          </w:p>
                          <w:p w14:paraId="2AA1E908" w14:textId="77777777" w:rsidR="007D1F60" w:rsidRDefault="007D1F60">
                            <w:pPr>
                              <w:spacing w:before="120"/>
                              <w:ind w:left="1468"/>
                              <w:rPr>
                                <w:rFonts w:ascii="Courier New"/>
                                <w:sz w:val="18"/>
                              </w:rPr>
                            </w:pPr>
                            <w:r>
                              <w:rPr>
                                <w:rFonts w:ascii="Courier New"/>
                                <w:sz w:val="18"/>
                              </w:rPr>
                              <w:t>&lt;survReg&gt;true&lt;/survReg&gt;</w:t>
                            </w:r>
                          </w:p>
                          <w:p w14:paraId="20759D5E" w14:textId="77777777" w:rsidR="007D1F60" w:rsidRPr="007614ED" w:rsidRDefault="007D1F60" w:rsidP="007614ED">
                            <w:pPr>
                              <w:widowControl/>
                              <w:autoSpaceDE/>
                              <w:autoSpaceDN/>
                              <w:spacing w:line="300" w:lineRule="atLeast"/>
                              <w:ind w:left="720" w:firstLine="720"/>
                              <w:textAlignment w:val="baseline"/>
                              <w:rPr>
                                <w:rFonts w:ascii="Consolas" w:eastAsia="Times New Roman" w:hAnsi="Consolas" w:cs="Times New Roman"/>
                                <w:color w:val="333333"/>
                                <w:sz w:val="21"/>
                                <w:szCs w:val="21"/>
                                <w:lang w:bidi="ar-SA"/>
                              </w:rPr>
                            </w:pPr>
                            <w:r w:rsidRPr="007614ED">
                              <w:rPr>
                                <w:rFonts w:ascii="Consolas" w:eastAsia="Times New Roman" w:hAnsi="Consolas" w:cs="Courier New"/>
                                <w:color w:val="333333"/>
                                <w:sz w:val="21"/>
                                <w:szCs w:val="21"/>
                                <w:bdr w:val="none" w:sz="0" w:space="0" w:color="auto" w:frame="1"/>
                                <w:lang w:bidi="ar-SA"/>
                              </w:rPr>
                              <w:t>&lt;visitingSurvName&gt;SW 234</w:t>
                            </w:r>
                            <w:r w:rsidRPr="007614ED">
                              <w:rPr>
                                <w:rFonts w:ascii="Consolas" w:eastAsia="Times New Roman" w:hAnsi="Consolas" w:cs="Times New Roman"/>
                                <w:color w:val="333333"/>
                                <w:sz w:val="21"/>
                                <w:szCs w:val="21"/>
                                <w:lang w:bidi="ar-SA"/>
                              </w:rPr>
                              <w:t> </w:t>
                            </w:r>
                            <w:r w:rsidRPr="007614ED">
                              <w:rPr>
                                <w:rFonts w:ascii="Consolas" w:eastAsia="Times New Roman" w:hAnsi="Consolas" w:cs="Courier New"/>
                                <w:color w:val="333333"/>
                                <w:sz w:val="21"/>
                                <w:szCs w:val="21"/>
                                <w:bdr w:val="none" w:sz="0" w:space="0" w:color="auto" w:frame="1"/>
                                <w:lang w:bidi="ar-SA"/>
                              </w:rPr>
                              <w:t>BSM&lt;/visitSurvName&gt;</w:t>
                            </w:r>
                          </w:p>
                          <w:p w14:paraId="5B22E13C" w14:textId="77777777" w:rsidR="007D1F60" w:rsidRPr="007614ED" w:rsidRDefault="007D1F60" w:rsidP="007614ED">
                            <w:pPr>
                              <w:widowControl/>
                              <w:autoSpaceDE/>
                              <w:autoSpaceDN/>
                              <w:spacing w:line="300" w:lineRule="atLeast"/>
                              <w:textAlignment w:val="baseline"/>
                              <w:rPr>
                                <w:rFonts w:ascii="Consolas" w:eastAsia="Times New Roman" w:hAnsi="Consolas" w:cs="Times New Roman"/>
                                <w:color w:val="333333"/>
                                <w:sz w:val="21"/>
                                <w:szCs w:val="21"/>
                                <w:lang w:bidi="ar-SA"/>
                              </w:rPr>
                            </w:pPr>
                            <w:r w:rsidRPr="007614ED">
                              <w:rPr>
                                <w:rFonts w:ascii="Consolas" w:eastAsia="Times New Roman" w:hAnsi="Consolas" w:cs="Courier New"/>
                                <w:color w:val="333333"/>
                                <w:sz w:val="21"/>
                                <w:szCs w:val="21"/>
                                <w:bdr w:val="none" w:sz="0" w:space="0" w:color="auto" w:frame="1"/>
                                <w:lang w:bidi="ar-SA"/>
                              </w:rPr>
                              <w:t>        </w:t>
                            </w:r>
                            <w:r>
                              <w:rPr>
                                <w:rFonts w:ascii="Consolas" w:eastAsia="Times New Roman" w:hAnsi="Consolas" w:cs="Courier New"/>
                                <w:color w:val="333333"/>
                                <w:sz w:val="21"/>
                                <w:szCs w:val="21"/>
                                <w:bdr w:val="none" w:sz="0" w:space="0" w:color="auto" w:frame="1"/>
                                <w:lang w:bidi="ar-SA"/>
                              </w:rPr>
                              <w:tab/>
                            </w:r>
                            <w:r w:rsidRPr="007614ED">
                              <w:rPr>
                                <w:rFonts w:ascii="Consolas" w:eastAsia="Times New Roman" w:hAnsi="Consolas" w:cs="Courier New"/>
                                <w:color w:val="333333"/>
                                <w:sz w:val="21"/>
                                <w:szCs w:val="21"/>
                                <w:bdr w:val="none" w:sz="0" w:space="0" w:color="auto" w:frame="1"/>
                                <w:lang w:bidi="ar-SA"/>
                              </w:rPr>
                              <w:t>&lt;visitingSurvReg&gt;true&lt;/visitSurvReg&gt;</w:t>
                            </w:r>
                          </w:p>
                          <w:p w14:paraId="64279C94" w14:textId="77777777" w:rsidR="007D1F60" w:rsidRDefault="007D1F60">
                            <w:pPr>
                              <w:spacing w:before="120"/>
                              <w:ind w:left="1468"/>
                              <w:rPr>
                                <w:rFonts w:ascii="Courier New"/>
                                <w:sz w:val="18"/>
                              </w:rPr>
                            </w:pPr>
                            <w:r>
                              <w:rPr>
                                <w:rFonts w:ascii="Courier New"/>
                                <w:sz w:val="18"/>
                              </w:rPr>
                              <w:t>&lt;link rel="self"</w:t>
                            </w:r>
                          </w:p>
                          <w:p w14:paraId="5EAEB52D" w14:textId="77777777" w:rsidR="007D1F60" w:rsidRDefault="007D1F60">
                            <w:pPr>
                              <w:spacing w:before="120"/>
                              <w:ind w:left="28" w:right="134" w:firstLine="2159"/>
                              <w:rPr>
                                <w:rFonts w:ascii="Courier New"/>
                                <w:sz w:val="18"/>
                              </w:rPr>
                            </w:pPr>
                            <w:r>
                              <w:rPr>
                                <w:rFonts w:ascii="Courier New"/>
                                <w:sz w:val="18"/>
                              </w:rPr>
                              <w:t>href="https://localhost/ASM/ws/registrations/1</w:t>
                            </w:r>
                            <w:r>
                              <w:rPr>
                                <w:rFonts w:ascii="Courier New"/>
                                <w:sz w:val="18"/>
                                <w:u w:val="single"/>
                              </w:rPr>
                              <w:t xml:space="preserve"> </w:t>
                            </w:r>
                            <w:r>
                              <w:rPr>
                                <w:rFonts w:ascii="Courier New"/>
                                <w:sz w:val="18"/>
                              </w:rPr>
                              <w:t>%3Curn:uuid:00000000- 0000-1000-8000-3cb15b611a39%3E" /&gt;</w:t>
                            </w:r>
                          </w:p>
                          <w:p w14:paraId="6F697043" w14:textId="77777777" w:rsidR="007D1F60" w:rsidRDefault="007D1F60">
                            <w:pPr>
                              <w:spacing w:before="120"/>
                              <w:ind w:left="748"/>
                              <w:rPr>
                                <w:rFonts w:ascii="Courier New"/>
                                <w:sz w:val="18"/>
                              </w:rPr>
                            </w:pPr>
                            <w:r>
                              <w:rPr>
                                <w:rFonts w:ascii="Courier New"/>
                                <w:sz w:val="18"/>
                              </w:rPr>
                              <w:t>&lt;/registration&gt;</w:t>
                            </w:r>
                          </w:p>
                          <w:p w14:paraId="3B04B047" w14:textId="77777777" w:rsidR="007D1F60" w:rsidRDefault="007D1F60">
                            <w:pPr>
                              <w:spacing w:before="123"/>
                              <w:ind w:left="28"/>
                              <w:rPr>
                                <w:rFonts w:ascii="Courier New"/>
                                <w:sz w:val="18"/>
                              </w:rPr>
                            </w:pPr>
                            <w:r>
                              <w:rPr>
                                <w:rFonts w:ascii="Courier New"/>
                                <w:sz w:val="18"/>
                              </w:rPr>
                              <w:t>&lt;/registrations&gt;</w:t>
                            </w:r>
                          </w:p>
                        </w:txbxContent>
                      </wps:txbx>
                      <wps:bodyPr rot="0" vert="horz" wrap="square" lIns="0" tIns="0" rIns="0" bIns="0" anchor="t" anchorCtr="0" upright="1">
                        <a:noAutofit/>
                      </wps:bodyPr>
                    </wps:wsp>
                  </a:graphicData>
                </a:graphic>
              </wp:inline>
            </w:drawing>
          </mc:Choice>
          <mc:Fallback>
            <w:pict>
              <v:shape w14:anchorId="4E5878A9" id="Text Box 414" o:spid="_x0000_s1059" type="#_x0000_t202" style="width:488.95pt;height:43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" fillcolor="#f1f1f1" stroked="f">
                <v:textbox inset="0,0,0,0">
                  <w:txbxContent>
                    <w:p w:rsidR="007D1F60" w:rsidRDefault="007D1F60" w:rsidP="00C22846">
                      <w:pPr>
                        <w:spacing w:before="120"/>
                        <w:ind w:left="1468"/>
                        <w:rPr>
                          <w:rFonts w:ascii="Courier New"/>
                          <w:sz w:val="18"/>
                        </w:rPr>
                      </w:pPr>
                      <w:r>
                        <w:rPr>
                          <w:rFonts w:ascii="Courier New"/>
                          <w:sz w:val="18"/>
                        </w:rPr>
                        <w:t>&lt;controller&gt;smone&lt;/controller&gt;</w:t>
                      </w:r>
                    </w:p>
                    <w:p w:rsidR="007D1F60" w:rsidRDefault="007D1F60" w:rsidP="00C22846">
                      <w:pPr>
                        <w:spacing w:before="123"/>
                        <w:ind w:left="1468"/>
                        <w:rPr>
                          <w:rFonts w:ascii="Courier New"/>
                          <w:sz w:val="18"/>
                        </w:rPr>
                      </w:pPr>
                      <w:r>
                        <w:rPr>
                          <w:rFonts w:ascii="Courier New"/>
                          <w:sz w:val="18"/>
                        </w:rPr>
                        <w:t>&lt;deviceMac&gt;01:02:03:04:05:AF&lt;/deviceMac&gt;</w:t>
                      </w:r>
                    </w:p>
                    <w:p w:rsidR="007D1F60" w:rsidRDefault="007D1F60">
                      <w:pPr>
                        <w:spacing w:before="23"/>
                        <w:ind w:left="1468"/>
                        <w:rPr>
                          <w:rFonts w:ascii="Courier New"/>
                          <w:sz w:val="18"/>
                        </w:rPr>
                      </w:pPr>
                      <w:r>
                        <w:rPr>
                          <w:rFonts w:ascii="Courier New"/>
                          <w:sz w:val="18"/>
                        </w:rPr>
                        <w:t>&lt;deviceModel&gt;9650&lt;/deviceModel&gt;</w:t>
                      </w:r>
                    </w:p>
                    <w:p w:rsidR="007D1F60" w:rsidRDefault="007D1F60">
                      <w:pPr>
                        <w:spacing w:before="118"/>
                        <w:ind w:left="1468"/>
                        <w:rPr>
                          <w:rFonts w:ascii="Courier New"/>
                          <w:sz w:val="18"/>
                        </w:rPr>
                      </w:pPr>
                      <w:r>
                        <w:rPr>
                          <w:rFonts w:ascii="Courier New"/>
                          <w:sz w:val="18"/>
                        </w:rPr>
                        <w:t>&lt;deviceType&gt;SIP</w:t>
                      </w:r>
                      <w:r>
                        <w:rPr>
                          <w:rFonts w:ascii="Courier New"/>
                          <w:spacing w:val="-33"/>
                          <w:sz w:val="18"/>
                        </w:rPr>
                        <w:t xml:space="preserve"> </w:t>
                      </w:r>
                      <w:r>
                        <w:rPr>
                          <w:rFonts w:ascii="Courier New"/>
                          <w:sz w:val="18"/>
                        </w:rPr>
                        <w:t>Phone&lt;/deviceType&gt;</w:t>
                      </w:r>
                    </w:p>
                    <w:p w:rsidR="007D1F60" w:rsidRDefault="007D1F60">
                      <w:pPr>
                        <w:spacing w:before="120"/>
                        <w:ind w:left="1468"/>
                        <w:rPr>
                          <w:rFonts w:ascii="Courier New"/>
                          <w:sz w:val="18"/>
                        </w:rPr>
                      </w:pPr>
                      <w:r>
                        <w:rPr>
                          <w:rFonts w:ascii="Courier New"/>
                          <w:sz w:val="18"/>
                        </w:rPr>
                        <w:t>&lt;deviceVendor&gt;Avaya&lt;/deviceVendor&gt;</w:t>
                      </w:r>
                    </w:p>
                    <w:p w:rsidR="007D1F60" w:rsidRDefault="007D1F60">
                      <w:pPr>
                        <w:spacing w:before="120"/>
                        <w:ind w:left="1468"/>
                        <w:rPr>
                          <w:rFonts w:ascii="Courier New"/>
                          <w:sz w:val="18"/>
                        </w:rPr>
                      </w:pPr>
                      <w:r>
                        <w:rPr>
                          <w:rFonts w:ascii="Courier New"/>
                          <w:sz w:val="18"/>
                        </w:rPr>
                        <w:t>&lt;deviceVersion&gt;2.6.1.18&lt;/deviceVersion&gt;</w:t>
                      </w:r>
                    </w:p>
                    <w:p w:rsidR="007D1F60" w:rsidRDefault="007D1F60">
                      <w:pPr>
                        <w:spacing w:before="120"/>
                        <w:ind w:left="1468"/>
                        <w:rPr>
                          <w:rFonts w:ascii="Courier New"/>
                          <w:sz w:val="18"/>
                        </w:rPr>
                      </w:pPr>
                      <w:r>
                        <w:rPr>
                          <w:rFonts w:ascii="Courier New"/>
                          <w:sz w:val="18"/>
                        </w:rPr>
                        <w:t>&lt;deviceSerial&gt;JBD00002345&lt;/deviceSerial&gt;</w:t>
                      </w:r>
                    </w:p>
                    <w:p w:rsidR="007D1F60" w:rsidRDefault="007D1F60">
                      <w:pPr>
                        <w:spacing w:before="120"/>
                        <w:ind w:left="1468"/>
                        <w:rPr>
                          <w:rFonts w:ascii="Courier New"/>
                          <w:sz w:val="18"/>
                        </w:rPr>
                      </w:pPr>
                      <w:r>
                        <w:rPr>
                          <w:rFonts w:ascii="Courier New"/>
                          <w:sz w:val="18"/>
                        </w:rPr>
                        <w:t>&lt;firstName&gt;fred&lt;/firstName&gt;</w:t>
                      </w:r>
                    </w:p>
                    <w:p w:rsidR="007D1F60" w:rsidRDefault="007D1F60">
                      <w:pPr>
                        <w:spacing w:before="120"/>
                        <w:ind w:left="1468"/>
                        <w:rPr>
                          <w:rFonts w:ascii="Courier New"/>
                          <w:sz w:val="18"/>
                        </w:rPr>
                      </w:pPr>
                      <w:r>
                        <w:rPr>
                          <w:rFonts w:ascii="Courier New"/>
                          <w:sz w:val="18"/>
                        </w:rPr>
                        <w:t>&lt;id&gt;1&lt;/id&gt;</w:t>
                      </w:r>
                    </w:p>
                    <w:p w:rsidR="007D1F60" w:rsidRDefault="007D1F60">
                      <w:pPr>
                        <w:spacing w:before="120"/>
                        <w:ind w:left="1468"/>
                        <w:rPr>
                          <w:rFonts w:ascii="Courier New"/>
                          <w:sz w:val="18"/>
                        </w:rPr>
                      </w:pPr>
                      <w:r>
                        <w:rPr>
                          <w:rFonts w:ascii="Courier New"/>
                          <w:sz w:val="18"/>
                        </w:rPr>
                        <w:t>&lt;ipAddress&gt;192.168.0.1&lt;/ipAddress&gt;</w:t>
                      </w:r>
                    </w:p>
                    <w:p w:rsidR="007D1F60" w:rsidRDefault="007D1F60">
                      <w:pPr>
                        <w:spacing w:before="120"/>
                        <w:ind w:left="1468"/>
                        <w:rPr>
                          <w:rFonts w:ascii="Courier New"/>
                          <w:sz w:val="18"/>
                        </w:rPr>
                      </w:pPr>
                      <w:r>
                        <w:rPr>
                          <w:rFonts w:ascii="Courier New"/>
                          <w:sz w:val="18"/>
                        </w:rPr>
                        <w:t>&lt;lastName&gt;flintstone&lt;/lastName&gt;</w:t>
                      </w:r>
                    </w:p>
                    <w:p w:rsidR="007D1F60" w:rsidRDefault="007D1F60">
                      <w:pPr>
                        <w:spacing w:before="120"/>
                        <w:ind w:left="1468"/>
                        <w:rPr>
                          <w:rFonts w:ascii="Courier New"/>
                          <w:sz w:val="18"/>
                        </w:rPr>
                      </w:pPr>
                      <w:r>
                        <w:rPr>
                          <w:rFonts w:ascii="Courier New"/>
                          <w:sz w:val="18"/>
                        </w:rPr>
                        <w:t>&lt;location&gt;alocation&lt;/location&gt;</w:t>
                      </w:r>
                    </w:p>
                    <w:p w:rsidR="007D1F60" w:rsidRDefault="00000000">
                      <w:pPr>
                        <w:spacing w:before="120"/>
                        <w:ind w:left="1468"/>
                        <w:rPr>
                          <w:rFonts w:ascii="Courier New"/>
                          <w:sz w:val="18"/>
                        </w:rPr>
                      </w:pPr>
                      <w:hyperlink r:id="rId71">
                        <w:r w:rsidR="007D1F60">
                          <w:rPr>
                            <w:rFonts w:ascii="Courier New"/>
                            <w:sz w:val="18"/>
                          </w:rPr>
                          <w:t>&lt;login&gt;user1@avaya.com&lt;/login&gt;</w:t>
                        </w:r>
                      </w:hyperlink>
                    </w:p>
                    <w:p w:rsidR="007D1F60" w:rsidRDefault="007D1F60">
                      <w:pPr>
                        <w:spacing w:before="121"/>
                        <w:ind w:left="1468"/>
                        <w:rPr>
                          <w:rFonts w:ascii="Courier New"/>
                          <w:sz w:val="18"/>
                        </w:rPr>
                      </w:pPr>
                      <w:r>
                        <w:rPr>
                          <w:rFonts w:ascii="Courier New"/>
                          <w:sz w:val="18"/>
                        </w:rPr>
                        <w:t>&lt;primController&gt;(AC)&lt;/primController&gt;</w:t>
                      </w:r>
                    </w:p>
                    <w:p w:rsidR="007D1F60" w:rsidRDefault="007D1F60">
                      <w:pPr>
                        <w:spacing w:before="120"/>
                        <w:ind w:left="1468"/>
                        <w:rPr>
                          <w:rFonts w:ascii="Courier New"/>
                          <w:sz w:val="18"/>
                        </w:rPr>
                      </w:pPr>
                      <w:r>
                        <w:rPr>
                          <w:rFonts w:ascii="Courier New"/>
                          <w:sz w:val="18"/>
                        </w:rPr>
                        <w:t>&lt;primReg&gt;true&lt;/primReg&gt;</w:t>
                      </w:r>
                    </w:p>
                    <w:p w:rsidR="007D1F60" w:rsidRDefault="007D1F60">
                      <w:pPr>
                        <w:spacing w:before="120"/>
                        <w:ind w:left="1468"/>
                        <w:rPr>
                          <w:rFonts w:ascii="Courier New"/>
                          <w:sz w:val="18"/>
                        </w:rPr>
                      </w:pPr>
                      <w:r>
                        <w:rPr>
                          <w:rFonts w:ascii="Courier New"/>
                          <w:sz w:val="18"/>
                        </w:rPr>
                        <w:t>&lt;regTimeActive&gt;Wed Apr 12 14:20:48 PDT 2017&lt;/regTimeActive&gt;</w:t>
                      </w:r>
                    </w:p>
                    <w:p w:rsidR="007D1F60" w:rsidRDefault="007D1F60">
                      <w:pPr>
                        <w:spacing w:before="120"/>
                        <w:ind w:left="1468"/>
                        <w:rPr>
                          <w:rFonts w:ascii="Courier New"/>
                          <w:sz w:val="18"/>
                        </w:rPr>
                      </w:pPr>
                      <w:r>
                        <w:rPr>
                          <w:rFonts w:ascii="Courier New"/>
                          <w:sz w:val="18"/>
                        </w:rPr>
                        <w:t>&lt;secController&gt;&lt;/secController&gt;</w:t>
                      </w:r>
                    </w:p>
                    <w:p w:rsidR="007D1F60" w:rsidRDefault="007D1F60">
                      <w:pPr>
                        <w:spacing w:before="121"/>
                        <w:ind w:left="1468"/>
                        <w:rPr>
                          <w:rFonts w:ascii="Courier New"/>
                          <w:sz w:val="18"/>
                        </w:rPr>
                      </w:pPr>
                      <w:r>
                        <w:rPr>
                          <w:rFonts w:ascii="Courier New"/>
                          <w:sz w:val="18"/>
                        </w:rPr>
                        <w:t>&lt;secReg&gt;true&lt;/secReg&gt;</w:t>
                      </w:r>
                    </w:p>
                    <w:p w:rsidR="007D1F60" w:rsidRDefault="007D1F60">
                      <w:pPr>
                        <w:spacing w:before="120"/>
                        <w:ind w:left="1468"/>
                        <w:rPr>
                          <w:rFonts w:ascii="Courier New"/>
                          <w:sz w:val="18"/>
                        </w:rPr>
                      </w:pPr>
                      <w:r>
                        <w:rPr>
                          <w:rFonts w:ascii="Courier New"/>
                          <w:sz w:val="18"/>
                        </w:rPr>
                        <w:t>&lt;survController&gt;&lt;/survController&gt;</w:t>
                      </w:r>
                    </w:p>
                    <w:p w:rsidR="007D1F60" w:rsidRDefault="007D1F60">
                      <w:pPr>
                        <w:spacing w:before="120"/>
                        <w:ind w:left="1468"/>
                        <w:rPr>
                          <w:rFonts w:ascii="Courier New"/>
                          <w:sz w:val="18"/>
                        </w:rPr>
                      </w:pPr>
                      <w:r>
                        <w:rPr>
                          <w:rFonts w:ascii="Courier New"/>
                          <w:sz w:val="18"/>
                        </w:rPr>
                        <w:t>&lt;survReg&gt;true&lt;/survReg&gt;</w:t>
                      </w:r>
                    </w:p>
                    <w:p w:rsidR="007D1F60" w:rsidRPr="007614ED" w:rsidRDefault="007D1F60" w:rsidP="007614ED">
                      <w:pPr>
                        <w:widowControl/>
                        <w:autoSpaceDE/>
                        <w:autoSpaceDN/>
                        <w:spacing w:line="300" w:lineRule="atLeast"/>
                        <w:ind w:left="720" w:firstLine="720"/>
                        <w:textAlignment w:val="baseline"/>
                        <w:rPr>
                          <w:rFonts w:ascii="Consolas" w:eastAsia="Times New Roman" w:hAnsi="Consolas" w:cs="Times New Roman"/>
                          <w:color w:val="333333"/>
                          <w:sz w:val="21"/>
                          <w:szCs w:val="21"/>
                          <w:lang w:bidi="ar-SA"/>
                        </w:rPr>
                      </w:pPr>
                      <w:r w:rsidRPr="007614ED">
                        <w:rPr>
                          <w:rFonts w:ascii="Consolas" w:eastAsia="Times New Roman" w:hAnsi="Consolas" w:cs="Courier New"/>
                          <w:color w:val="333333"/>
                          <w:sz w:val="21"/>
                          <w:szCs w:val="21"/>
                          <w:bdr w:val="none" w:sz="0" w:space="0" w:color="auto" w:frame="1"/>
                          <w:lang w:bidi="ar-SA"/>
                        </w:rPr>
                        <w:t>&lt;visitingSurvName&gt;SW 234</w:t>
                      </w:r>
                      <w:r w:rsidRPr="007614ED">
                        <w:rPr>
                          <w:rFonts w:ascii="Consolas" w:eastAsia="Times New Roman" w:hAnsi="Consolas" w:cs="Times New Roman"/>
                          <w:color w:val="333333"/>
                          <w:sz w:val="21"/>
                          <w:szCs w:val="21"/>
                          <w:lang w:bidi="ar-SA"/>
                        </w:rPr>
                        <w:t> </w:t>
                      </w:r>
                      <w:r w:rsidRPr="007614ED">
                        <w:rPr>
                          <w:rFonts w:ascii="Consolas" w:eastAsia="Times New Roman" w:hAnsi="Consolas" w:cs="Courier New"/>
                          <w:color w:val="333333"/>
                          <w:sz w:val="21"/>
                          <w:szCs w:val="21"/>
                          <w:bdr w:val="none" w:sz="0" w:space="0" w:color="auto" w:frame="1"/>
                          <w:lang w:bidi="ar-SA"/>
                        </w:rPr>
                        <w:t>BSM&lt;/visitSurvName&gt;</w:t>
                      </w:r>
                    </w:p>
                    <w:p w:rsidR="007D1F60" w:rsidRPr="007614ED" w:rsidRDefault="007D1F60" w:rsidP="007614ED">
                      <w:pPr>
                        <w:widowControl/>
                        <w:autoSpaceDE/>
                        <w:autoSpaceDN/>
                        <w:spacing w:line="300" w:lineRule="atLeast"/>
                        <w:textAlignment w:val="baseline"/>
                        <w:rPr>
                          <w:rFonts w:ascii="Consolas" w:eastAsia="Times New Roman" w:hAnsi="Consolas" w:cs="Times New Roman"/>
                          <w:color w:val="333333"/>
                          <w:sz w:val="21"/>
                          <w:szCs w:val="21"/>
                          <w:lang w:bidi="ar-SA"/>
                        </w:rPr>
                      </w:pPr>
                      <w:r w:rsidRPr="007614ED">
                        <w:rPr>
                          <w:rFonts w:ascii="Consolas" w:eastAsia="Times New Roman" w:hAnsi="Consolas" w:cs="Courier New"/>
                          <w:color w:val="333333"/>
                          <w:sz w:val="21"/>
                          <w:szCs w:val="21"/>
                          <w:bdr w:val="none" w:sz="0" w:space="0" w:color="auto" w:frame="1"/>
                          <w:lang w:bidi="ar-SA"/>
                        </w:rPr>
                        <w:t>        </w:t>
                      </w:r>
                      <w:r>
                        <w:rPr>
                          <w:rFonts w:ascii="Consolas" w:eastAsia="Times New Roman" w:hAnsi="Consolas" w:cs="Courier New"/>
                          <w:color w:val="333333"/>
                          <w:sz w:val="21"/>
                          <w:szCs w:val="21"/>
                          <w:bdr w:val="none" w:sz="0" w:space="0" w:color="auto" w:frame="1"/>
                          <w:lang w:bidi="ar-SA"/>
                        </w:rPr>
                        <w:tab/>
                      </w:r>
                      <w:r w:rsidRPr="007614ED">
                        <w:rPr>
                          <w:rFonts w:ascii="Consolas" w:eastAsia="Times New Roman" w:hAnsi="Consolas" w:cs="Courier New"/>
                          <w:color w:val="333333"/>
                          <w:sz w:val="21"/>
                          <w:szCs w:val="21"/>
                          <w:bdr w:val="none" w:sz="0" w:space="0" w:color="auto" w:frame="1"/>
                          <w:lang w:bidi="ar-SA"/>
                        </w:rPr>
                        <w:t>&lt;visitingSurvReg&gt;true&lt;/visitSurvReg&gt;</w:t>
                      </w:r>
                    </w:p>
                    <w:p w:rsidR="007D1F60" w:rsidRDefault="007D1F60">
                      <w:pPr>
                        <w:spacing w:before="120"/>
                        <w:ind w:left="1468"/>
                        <w:rPr>
                          <w:rFonts w:ascii="Courier New"/>
                          <w:sz w:val="18"/>
                        </w:rPr>
                      </w:pPr>
                      <w:r>
                        <w:rPr>
                          <w:rFonts w:ascii="Courier New"/>
                          <w:sz w:val="18"/>
                        </w:rPr>
                        <w:t>&lt;link rel="self"</w:t>
                      </w:r>
                    </w:p>
                    <w:p w:rsidR="007D1F60" w:rsidRDefault="007D1F60">
                      <w:pPr>
                        <w:spacing w:before="120"/>
                        <w:ind w:left="28" w:right="134" w:firstLine="2159"/>
                        <w:rPr>
                          <w:rFonts w:ascii="Courier New"/>
                          <w:sz w:val="18"/>
                        </w:rPr>
                      </w:pPr>
                      <w:r>
                        <w:rPr>
                          <w:rFonts w:ascii="Courier New"/>
                          <w:sz w:val="18"/>
                        </w:rPr>
                        <w:t>href="https://localhost/ASM/ws/registrations/1</w:t>
                      </w:r>
                      <w:r>
                        <w:rPr>
                          <w:rFonts w:ascii="Courier New"/>
                          <w:sz w:val="18"/>
                          <w:u w:val="single"/>
                        </w:rPr>
                        <w:t xml:space="preserve"> </w:t>
                      </w:r>
                      <w:r>
                        <w:rPr>
                          <w:rFonts w:ascii="Courier New"/>
                          <w:sz w:val="18"/>
                        </w:rPr>
                        <w:t>%3Curn:uuid:00000000- 0000-1000-8000-3cb15b611a39%3E" /&gt;</w:t>
                      </w:r>
                    </w:p>
                    <w:p w:rsidR="007D1F60" w:rsidRDefault="007D1F60">
                      <w:pPr>
                        <w:spacing w:before="120"/>
                        <w:ind w:left="748"/>
                        <w:rPr>
                          <w:rFonts w:ascii="Courier New"/>
                          <w:sz w:val="18"/>
                        </w:rPr>
                      </w:pPr>
                      <w:r>
                        <w:rPr>
                          <w:rFonts w:ascii="Courier New"/>
                          <w:sz w:val="18"/>
                        </w:rPr>
                        <w:t>&lt;/registration&gt;</w:t>
                      </w:r>
                    </w:p>
                    <w:p w:rsidR="007D1F60" w:rsidRDefault="007D1F60">
                      <w:pPr>
                        <w:spacing w:before="123"/>
                        <w:ind w:left="28"/>
                        <w:rPr>
                          <w:rFonts w:ascii="Courier New"/>
                          <w:sz w:val="18"/>
                        </w:rPr>
                      </w:pPr>
                      <w:r>
                        <w:rPr>
                          <w:rFonts w:ascii="Courier New"/>
                          <w:sz w:val="18"/>
                        </w:rPr>
                        <w:t>&lt;/registrations&gt;</w:t>
                      </w:r>
                    </w:p>
                  </w:txbxContent>
                </v:textbox>
                <w10:anchorlock/>
              </v:shape>
            </w:pict>
          </mc:Fallback>
        </mc:AlternateContent>
      </w:r>
    </w:p>
    <w:p w14:paraId="5DEDDF92" w14:textId="77777777" w:rsidR="00954357" w:rsidRDefault="005D1EB8">
      <w:pPr>
        <w:pStyle w:val="BodyText"/>
        <w:spacing w:before="6"/>
        <w:rPr>
          <w:sz w:val="20"/>
        </w:rPr>
      </w:pPr>
      <w:r>
        <w:rPr>
          <w:noProof/>
        </w:rPr>
        <mc:AlternateContent>
          <mc:Choice Requires="wps">
            <w:drawing>
              <wp:anchor distT="0" distB="0" distL="114300" distR="114300" simplePos="0" relativeHeight="251816960" behindDoc="0" locked="0" layoutInCell="1" allowOverlap="1" wp14:anchorId="1DE2CEF0" wp14:editId="212983F6">
                <wp:simplePos x="0" y="0"/>
                <wp:positionH relativeFrom="page">
                  <wp:posOffset>896620</wp:posOffset>
                </wp:positionH>
                <wp:positionV relativeFrom="paragraph">
                  <wp:posOffset>158750</wp:posOffset>
                </wp:positionV>
                <wp:extent cx="6209665" cy="0"/>
                <wp:effectExtent l="0" t="0" r="0" b="0"/>
                <wp:wrapNone/>
                <wp:docPr id="201"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4D08BF" id="Line 57" o:spid="_x0000_s1026" style="position:absolute;z-index:251816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12.5pt" to="559.5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" strokeweight=".24pt">
                <w10:wrap anchorx="page"/>
              </v:line>
            </w:pict>
          </mc:Fallback>
        </mc:AlternateContent>
      </w:r>
    </w:p>
    <w:p w14:paraId="09A6DA0E" w14:textId="77777777" w:rsidR="00954357" w:rsidRDefault="00DD1A20">
      <w:pPr>
        <w:pStyle w:val="Heading4"/>
        <w:spacing w:before="91"/>
      </w:pPr>
      <w:r>
        <w:t>Full Format</w:t>
      </w:r>
    </w:p>
    <w:p w14:paraId="610801C8" w14:textId="77777777" w:rsidR="00954357" w:rsidRDefault="005D1EB8">
      <w:pPr>
        <w:pStyle w:val="BodyText"/>
        <w:spacing w:before="125"/>
        <w:ind w:left="300"/>
      </w:pPr>
      <w:r>
        <w:rPr>
          <w:noProof/>
        </w:rPr>
        <mc:AlternateContent>
          <mc:Choice Requires="wps">
            <w:drawing>
              <wp:anchor distT="0" distB="0" distL="114300" distR="114300" simplePos="0" relativeHeight="251817984" behindDoc="0" locked="0" layoutInCell="1" allowOverlap="1" wp14:anchorId="50B845BD" wp14:editId="4858478A">
                <wp:simplePos x="0" y="0"/>
                <wp:positionH relativeFrom="page">
                  <wp:posOffset>896620</wp:posOffset>
                </wp:positionH>
                <wp:positionV relativeFrom="paragraph">
                  <wp:posOffset>328295</wp:posOffset>
                </wp:positionV>
                <wp:extent cx="6209665" cy="0"/>
                <wp:effectExtent l="0" t="0" r="0" b="0"/>
                <wp:wrapNone/>
                <wp:docPr id="200"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30EF41" id="Line 56" o:spid="_x0000_s1026" style="position:absolute;z-index:251817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25.85pt" to="559.55pt,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" strokeweight=".24pt">
                <w10:wrap anchorx="page"/>
              </v:line>
            </w:pict>
          </mc:Fallback>
        </mc:AlternateContent>
      </w:r>
      <w:r w:rsidR="00DD1A20">
        <w:t>XML</w:t>
      </w:r>
    </w:p>
    <w:p w14:paraId="0B39466D" w14:textId="77777777" w:rsidR="00954357" w:rsidRDefault="005D1EB8">
      <w:pPr>
        <w:pStyle w:val="BodyText"/>
        <w:spacing w:before="4"/>
        <w:rPr>
          <w:sz w:val="8"/>
        </w:rPr>
      </w:pPr>
      <w:r>
        <w:rPr>
          <w:noProof/>
        </w:rPr>
        <mc:AlternateContent>
          <mc:Choice Requires="wps">
            <w:drawing>
              <wp:anchor distT="0" distB="0" distL="114300" distR="114300" simplePos="0" relativeHeight="251819008" behindDoc="0" locked="0" layoutInCell="1" allowOverlap="1" wp14:anchorId="7DBD57D7" wp14:editId="63DFC3B9">
                <wp:simplePos x="0" y="0"/>
                <wp:positionH relativeFrom="page">
                  <wp:posOffset>896620</wp:posOffset>
                </wp:positionH>
                <wp:positionV relativeFrom="page">
                  <wp:posOffset>9048750</wp:posOffset>
                </wp:positionV>
                <wp:extent cx="6209665" cy="0"/>
                <wp:effectExtent l="0" t="0" r="0" b="0"/>
                <wp:wrapNone/>
                <wp:docPr id="199"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6B8A30" id="Line 59" o:spid="_x0000_s1026" style="position:absolute;z-index:251819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12.5pt" to="559.55pt,7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" strokeweight=".24pt">
                <w10:wrap anchorx="page" anchory="page"/>
              </v:line>
            </w:pict>
          </mc:Fallback>
        </mc:AlternateContent>
      </w:r>
      <w:r>
        <w:rPr>
          <w:noProof/>
        </w:rPr>
        <mc:AlternateContent>
          <mc:Choice Requires="wps">
            <w:drawing>
              <wp:anchor distT="0" distB="0" distL="0" distR="0" simplePos="0" relativeHeight="251814912" behindDoc="1" locked="0" layoutInCell="1" allowOverlap="1" wp14:anchorId="1A646A59" wp14:editId="19509F84">
                <wp:simplePos x="0" y="0"/>
                <wp:positionH relativeFrom="page">
                  <wp:posOffset>896620</wp:posOffset>
                </wp:positionH>
                <wp:positionV relativeFrom="paragraph">
                  <wp:posOffset>80010</wp:posOffset>
                </wp:positionV>
                <wp:extent cx="6209665" cy="2059305"/>
                <wp:effectExtent l="0" t="0" r="0" b="0"/>
                <wp:wrapTopAndBottom/>
                <wp:docPr id="198"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205930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4FB7BC" w14:textId="77777777" w:rsidR="007D1F60" w:rsidRDefault="007D1F60">
                            <w:pPr>
                              <w:spacing w:before="23"/>
                              <w:ind w:left="28"/>
                              <w:rPr>
                                <w:rFonts w:ascii="Courier New"/>
                                <w:sz w:val="18"/>
                              </w:rPr>
                            </w:pPr>
                            <w:r>
                              <w:rPr>
                                <w:rFonts w:ascii="Courier New"/>
                                <w:sz w:val="18"/>
                              </w:rPr>
                              <w:t>&lt;?xml version="1.0" encoding="UTF-8" standalone="yes"?&gt;</w:t>
                            </w:r>
                          </w:p>
                          <w:p w14:paraId="0C486052" w14:textId="77777777" w:rsidR="007D1F60" w:rsidRDefault="007D1F60">
                            <w:pPr>
                              <w:spacing w:before="117" w:line="381" w:lineRule="auto"/>
                              <w:ind w:left="748" w:right="3033" w:hanging="720"/>
                              <w:rPr>
                                <w:rFonts w:ascii="Courier New"/>
                                <w:sz w:val="18"/>
                              </w:rPr>
                            </w:pPr>
                            <w:r>
                              <w:rPr>
                                <w:rFonts w:ascii="Courier New"/>
                                <w:sz w:val="18"/>
                              </w:rPr>
                              <w:t>&lt;registrations totalcount="1" query="?format=full?format=full" offset="0" limit="1000" count="1"&gt;</w:t>
                            </w:r>
                          </w:p>
                          <w:p w14:paraId="4FA3E608" w14:textId="77777777" w:rsidR="007D1F60" w:rsidRDefault="007D1F60">
                            <w:pPr>
                              <w:spacing w:line="203" w:lineRule="exact"/>
                              <w:ind w:left="748"/>
                              <w:rPr>
                                <w:rFonts w:ascii="Courier New"/>
                                <w:sz w:val="18"/>
                              </w:rPr>
                            </w:pPr>
                            <w:r>
                              <w:rPr>
                                <w:rFonts w:ascii="Courier New"/>
                                <w:sz w:val="18"/>
                              </w:rPr>
                              <w:t>&lt;registration&gt;</w:t>
                            </w:r>
                          </w:p>
                          <w:p w14:paraId="5DBC9C3E" w14:textId="77777777" w:rsidR="007D1F60" w:rsidRDefault="007D1F60">
                            <w:pPr>
                              <w:spacing w:before="120"/>
                              <w:ind w:left="1468"/>
                              <w:rPr>
                                <w:rFonts w:ascii="Courier New"/>
                                <w:sz w:val="18"/>
                              </w:rPr>
                            </w:pPr>
                            <w:r>
                              <w:rPr>
                                <w:rFonts w:ascii="Courier New"/>
                                <w:sz w:val="18"/>
                              </w:rPr>
                              <w:t>&lt;ast&gt;true&lt;/ast&gt;</w:t>
                            </w:r>
                          </w:p>
                          <w:p w14:paraId="27C2E079" w14:textId="77777777" w:rsidR="007D1F60" w:rsidRDefault="007D1F60">
                            <w:pPr>
                              <w:spacing w:before="121"/>
                              <w:ind w:left="1468"/>
                              <w:rPr>
                                <w:rFonts w:ascii="Courier New"/>
                                <w:sz w:val="18"/>
                              </w:rPr>
                            </w:pPr>
                            <w:r>
                              <w:rPr>
                                <w:rFonts w:ascii="Courier New"/>
                                <w:sz w:val="18"/>
                              </w:rPr>
                              <w:t>&lt;controller&gt;smone&lt;/controller&gt;</w:t>
                            </w:r>
                          </w:p>
                          <w:p w14:paraId="7A2A55A6" w14:textId="77777777" w:rsidR="007D1F60" w:rsidRDefault="007D1F60">
                            <w:pPr>
                              <w:spacing w:before="120"/>
                              <w:ind w:left="1468"/>
                              <w:rPr>
                                <w:rFonts w:ascii="Courier New"/>
                                <w:sz w:val="18"/>
                              </w:rPr>
                            </w:pPr>
                            <w:r>
                              <w:rPr>
                                <w:rFonts w:ascii="Courier New"/>
                                <w:sz w:val="18"/>
                              </w:rPr>
                              <w:t>&lt;deviceMac&gt;01:02:03:04:05:AF&lt;/deviceMac&gt;</w:t>
                            </w:r>
                          </w:p>
                          <w:p w14:paraId="4524BD63" w14:textId="77777777" w:rsidR="007D1F60" w:rsidRDefault="007D1F60">
                            <w:pPr>
                              <w:spacing w:before="120"/>
                              <w:ind w:left="1468"/>
                              <w:rPr>
                                <w:rFonts w:ascii="Courier New"/>
                                <w:sz w:val="18"/>
                              </w:rPr>
                            </w:pPr>
                            <w:r>
                              <w:rPr>
                                <w:rFonts w:ascii="Courier New"/>
                                <w:sz w:val="18"/>
                              </w:rPr>
                              <w:t>&lt;deviceModel&gt;9650&lt;/deviceModel&gt;</w:t>
                            </w:r>
                          </w:p>
                          <w:p w14:paraId="2D825103" w14:textId="77777777" w:rsidR="007D1F60" w:rsidRDefault="007D1F60">
                            <w:pPr>
                              <w:spacing w:before="120"/>
                              <w:ind w:left="1468"/>
                              <w:rPr>
                                <w:rFonts w:ascii="Courier New"/>
                                <w:sz w:val="18"/>
                              </w:rPr>
                            </w:pPr>
                            <w:r>
                              <w:rPr>
                                <w:rFonts w:ascii="Courier New"/>
                                <w:sz w:val="18"/>
                              </w:rPr>
                              <w:t>&lt;deviceType&gt;SIP</w:t>
                            </w:r>
                            <w:r>
                              <w:rPr>
                                <w:rFonts w:ascii="Courier New"/>
                                <w:spacing w:val="-33"/>
                                <w:sz w:val="18"/>
                              </w:rPr>
                              <w:t xml:space="preserve"> </w:t>
                            </w:r>
                            <w:r>
                              <w:rPr>
                                <w:rFonts w:ascii="Courier New"/>
                                <w:sz w:val="18"/>
                              </w:rPr>
                              <w:t>Phone&lt;/deviceType&gt;</w:t>
                            </w:r>
                          </w:p>
                          <w:p w14:paraId="7B6AB5F4" w14:textId="77777777" w:rsidR="007D1F60" w:rsidRDefault="007D1F60">
                            <w:pPr>
                              <w:spacing w:before="121"/>
                              <w:ind w:left="1468"/>
                              <w:rPr>
                                <w:rFonts w:ascii="Courier New"/>
                                <w:sz w:val="18"/>
                              </w:rPr>
                            </w:pPr>
                            <w:r>
                              <w:rPr>
                                <w:rFonts w:ascii="Courier New"/>
                                <w:sz w:val="18"/>
                              </w:rPr>
                              <w:t>&lt;deviceVendor&gt;Avaya&lt;/deviceVendor&gt;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24BE4C" id="Text Box 55" o:spid="_x0000_s1060" type="#_x0000_t202" style="position:absolute;margin-left:70.6pt;margin-top:6.3pt;width:488.95pt;height:162.15pt;z-index:-251501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" fillcolor="#f1f1f1" stroked="f">
                <v:textbox inset="0,0,0,0">
                  <w:txbxContent>
                    <w:p w:rsidR="007D1F60" w:rsidRDefault="007D1F60">
                      <w:pPr>
                        <w:spacing w:before="23"/>
                        <w:ind w:left="28"/>
                        <w:rPr>
                          <w:rFonts w:ascii="Courier New"/>
                          <w:sz w:val="18"/>
                        </w:rPr>
                      </w:pPr>
                      <w:r>
                        <w:rPr>
                          <w:rFonts w:ascii="Courier New"/>
                          <w:sz w:val="18"/>
                        </w:rPr>
                        <w:t>&lt;?xml version="1.0" encoding="UTF-8" standalone="yes"?&gt;</w:t>
                      </w:r>
                    </w:p>
                    <w:p w:rsidR="007D1F60" w:rsidRDefault="007D1F60">
                      <w:pPr>
                        <w:spacing w:before="117" w:line="381" w:lineRule="auto"/>
                        <w:ind w:left="748" w:right="3033" w:hanging="720"/>
                        <w:rPr>
                          <w:rFonts w:ascii="Courier New"/>
                          <w:sz w:val="18"/>
                        </w:rPr>
                      </w:pPr>
                      <w:r>
                        <w:rPr>
                          <w:rFonts w:ascii="Courier New"/>
                          <w:sz w:val="18"/>
                        </w:rPr>
                        <w:t>&lt;registrations totalcount="1" query="?format=full?format=full" offset="0" limit="1000" count="1"&gt;</w:t>
                      </w:r>
                    </w:p>
                    <w:p w:rsidR="007D1F60" w:rsidRDefault="007D1F60">
                      <w:pPr>
                        <w:spacing w:line="203" w:lineRule="exact"/>
                        <w:ind w:left="748"/>
                        <w:rPr>
                          <w:rFonts w:ascii="Courier New"/>
                          <w:sz w:val="18"/>
                        </w:rPr>
                      </w:pPr>
                      <w:r>
                        <w:rPr>
                          <w:rFonts w:ascii="Courier New"/>
                          <w:sz w:val="18"/>
                        </w:rPr>
                        <w:t>&lt;registration&gt;</w:t>
                      </w:r>
                    </w:p>
                    <w:p w:rsidR="007D1F60" w:rsidRDefault="007D1F60">
                      <w:pPr>
                        <w:spacing w:before="120"/>
                        <w:ind w:left="1468"/>
                        <w:rPr>
                          <w:rFonts w:ascii="Courier New"/>
                          <w:sz w:val="18"/>
                        </w:rPr>
                      </w:pPr>
                      <w:r>
                        <w:rPr>
                          <w:rFonts w:ascii="Courier New"/>
                          <w:sz w:val="18"/>
                        </w:rPr>
                        <w:t>&lt;ast&gt;true&lt;/ast&gt;</w:t>
                      </w:r>
                    </w:p>
                    <w:p w:rsidR="007D1F60" w:rsidRDefault="007D1F60">
                      <w:pPr>
                        <w:spacing w:before="121"/>
                        <w:ind w:left="1468"/>
                        <w:rPr>
                          <w:rFonts w:ascii="Courier New"/>
                          <w:sz w:val="18"/>
                        </w:rPr>
                      </w:pPr>
                      <w:r>
                        <w:rPr>
                          <w:rFonts w:ascii="Courier New"/>
                          <w:sz w:val="18"/>
                        </w:rPr>
                        <w:t>&lt;controller&gt;smone&lt;/controller&gt;</w:t>
                      </w:r>
                    </w:p>
                    <w:p w:rsidR="007D1F60" w:rsidRDefault="007D1F60">
                      <w:pPr>
                        <w:spacing w:before="120"/>
                        <w:ind w:left="1468"/>
                        <w:rPr>
                          <w:rFonts w:ascii="Courier New"/>
                          <w:sz w:val="18"/>
                        </w:rPr>
                      </w:pPr>
                      <w:r>
                        <w:rPr>
                          <w:rFonts w:ascii="Courier New"/>
                          <w:sz w:val="18"/>
                        </w:rPr>
                        <w:t>&lt;deviceMac&gt;01:02:03:04:05:AF&lt;/deviceMac&gt;</w:t>
                      </w:r>
                    </w:p>
                    <w:p w:rsidR="007D1F60" w:rsidRDefault="007D1F60">
                      <w:pPr>
                        <w:spacing w:before="120"/>
                        <w:ind w:left="1468"/>
                        <w:rPr>
                          <w:rFonts w:ascii="Courier New"/>
                          <w:sz w:val="18"/>
                        </w:rPr>
                      </w:pPr>
                      <w:r>
                        <w:rPr>
                          <w:rFonts w:ascii="Courier New"/>
                          <w:sz w:val="18"/>
                        </w:rPr>
                        <w:t>&lt;deviceModel&gt;9650&lt;/deviceModel&gt;</w:t>
                      </w:r>
                    </w:p>
                    <w:p w:rsidR="007D1F60" w:rsidRDefault="007D1F60">
                      <w:pPr>
                        <w:spacing w:before="120"/>
                        <w:ind w:left="1468"/>
                        <w:rPr>
                          <w:rFonts w:ascii="Courier New"/>
                          <w:sz w:val="18"/>
                        </w:rPr>
                      </w:pPr>
                      <w:r>
                        <w:rPr>
                          <w:rFonts w:ascii="Courier New"/>
                          <w:sz w:val="18"/>
                        </w:rPr>
                        <w:t>&lt;deviceType&gt;SIP</w:t>
                      </w:r>
                      <w:r>
                        <w:rPr>
                          <w:rFonts w:ascii="Courier New"/>
                          <w:spacing w:val="-33"/>
                          <w:sz w:val="18"/>
                        </w:rPr>
                        <w:t xml:space="preserve"> </w:t>
                      </w:r>
                      <w:r>
                        <w:rPr>
                          <w:rFonts w:ascii="Courier New"/>
                          <w:sz w:val="18"/>
                        </w:rPr>
                        <w:t>Phone&lt;/deviceType&gt;</w:t>
                      </w:r>
                    </w:p>
                    <w:p w:rsidR="007D1F60" w:rsidRDefault="007D1F60">
                      <w:pPr>
                        <w:spacing w:before="121"/>
                        <w:ind w:left="1468"/>
                        <w:rPr>
                          <w:rFonts w:ascii="Courier New"/>
                          <w:sz w:val="18"/>
                        </w:rPr>
                      </w:pPr>
                      <w:r>
                        <w:rPr>
                          <w:rFonts w:ascii="Courier New"/>
                          <w:sz w:val="18"/>
                        </w:rPr>
                        <w:t>&lt;deviceVendor&gt;Avaya&lt;/deviceVendor&gt;</w:t>
                      </w:r>
                    </w:p>
                  </w:txbxContent>
                </v:textbox>
                <w10:wrap type="topAndBottom" anchorx="page"/>
              </v:shape>
            </w:pict>
          </mc:Fallback>
        </mc:AlternateContent>
      </w:r>
    </w:p>
    <w:p w14:paraId="2F4F853C" w14:textId="77777777" w:rsidR="00954357" w:rsidRDefault="00954357">
      <w:pPr>
        <w:rPr>
          <w:sz w:val="8"/>
        </w:rPr>
        <w:sectPr w:rsidR="00954357" w:rsidSect="00FF3B85">
          <w:headerReference w:type="default" r:id="rId72"/>
          <w:footerReference w:type="default" r:id="rId73"/>
          <w:pgSz w:w="12240" w:h="15840"/>
          <w:pgMar w:top="1180" w:right="860" w:bottom="700" w:left="1140" w:header="883" w:footer="720" w:gutter="0"/>
          <w:cols w:space="720"/>
          <w:docGrid w:linePitch="299"/>
        </w:sectPr>
      </w:pPr>
    </w:p>
    <w:p w14:paraId="18B72D22" w14:textId="77777777" w:rsidR="00954357" w:rsidRDefault="005D1EB8">
      <w:pPr>
        <w:pStyle w:val="BodyText"/>
        <w:spacing w:before="3"/>
        <w:rPr>
          <w:sz w:val="20"/>
        </w:rPr>
      </w:pPr>
      <w:r>
        <w:rPr>
          <w:noProof/>
        </w:rPr>
        <w:lastRenderedPageBreak/>
        <mc:AlternateContent>
          <mc:Choice Requires="wps">
            <w:drawing>
              <wp:anchor distT="0" distB="0" distL="114300" distR="114300" simplePos="0" relativeHeight="251822080" behindDoc="0" locked="0" layoutInCell="1" allowOverlap="1" wp14:anchorId="450453DC" wp14:editId="5211EEA5">
                <wp:simplePos x="0" y="0"/>
                <wp:positionH relativeFrom="page">
                  <wp:posOffset>896620</wp:posOffset>
                </wp:positionH>
                <wp:positionV relativeFrom="page">
                  <wp:posOffset>915670</wp:posOffset>
                </wp:positionV>
                <wp:extent cx="6209665" cy="0"/>
                <wp:effectExtent l="0" t="0" r="0" b="0"/>
                <wp:wrapNone/>
                <wp:docPr id="197"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9F616B" id="Line 54" o:spid="_x0000_s1026" style="position:absolute;z-index:251822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2.1pt" to="559.55pt,7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" strokeweight=".24pt">
                <w10:wrap anchorx="page" anchory="page"/>
              </v:line>
            </w:pict>
          </mc:Fallback>
        </mc:AlternateContent>
      </w:r>
    </w:p>
    <w:p w14:paraId="464B3F21" w14:textId="77777777" w:rsidR="00954357" w:rsidRDefault="005D1EB8">
      <w:pPr>
        <w:pStyle w:val="BodyText"/>
        <w:ind w:left="271"/>
        <w:rPr>
          <w:sz w:val="20"/>
        </w:rPr>
      </w:pPr>
      <w:r>
        <w:rPr>
          <w:noProof/>
          <w:u w:val="single"/>
        </w:rPr>
        <mc:AlternateContent>
          <mc:Choice Requires="wps">
            <w:drawing>
              <wp:anchor distT="0" distB="0" distL="114300" distR="114300" simplePos="0" relativeHeight="251823104" behindDoc="0" locked="0" layoutInCell="1" allowOverlap="1" wp14:anchorId="14FD13F9" wp14:editId="4BF3FDBD">
                <wp:simplePos x="0" y="0"/>
                <wp:positionH relativeFrom="page">
                  <wp:posOffset>896620</wp:posOffset>
                </wp:positionH>
                <wp:positionV relativeFrom="paragraph">
                  <wp:posOffset>7122795</wp:posOffset>
                </wp:positionV>
                <wp:extent cx="6209665" cy="0"/>
                <wp:effectExtent l="0" t="0" r="0" b="0"/>
                <wp:wrapNone/>
                <wp:docPr id="196"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BA44AA" id="Line 51" o:spid="_x0000_s1026" style="position:absolute;z-index:251823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560.85pt" to="559.55pt,5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" strokeweight=".24pt">
                <w10:wrap anchorx="page"/>
              </v:line>
            </w:pict>
          </mc:Fallback>
        </mc:AlternateContent>
      </w:r>
      <w:r>
        <w:rPr>
          <w:noProof/>
          <w:sz w:val="20"/>
        </w:rPr>
        <mc:AlternateContent>
          <mc:Choice Requires="wps">
            <w:drawing>
              <wp:inline distT="0" distB="0" distL="0" distR="0" wp14:anchorId="6A5A2408" wp14:editId="1F254816">
                <wp:extent cx="6209665" cy="7122160"/>
                <wp:effectExtent l="0" t="0" r="635" b="2540"/>
                <wp:docPr id="195"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712216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E3529D" w14:textId="77777777" w:rsidR="007D1F60" w:rsidRDefault="007D1F60" w:rsidP="002169C3">
                            <w:pPr>
                              <w:spacing w:before="120"/>
                              <w:ind w:left="1468"/>
                              <w:rPr>
                                <w:rFonts w:ascii="Courier New"/>
                                <w:sz w:val="18"/>
                              </w:rPr>
                            </w:pPr>
                            <w:r>
                              <w:rPr>
                                <w:rFonts w:ascii="Courier New"/>
                                <w:sz w:val="18"/>
                              </w:rPr>
                              <w:t>&lt;deviceVersion&gt;2.6.1.18&lt;/deviceVersion&gt;</w:t>
                            </w:r>
                          </w:p>
                          <w:p w14:paraId="58E5125F" w14:textId="77777777" w:rsidR="007D1F60" w:rsidRDefault="007D1F60" w:rsidP="002169C3">
                            <w:pPr>
                              <w:spacing w:before="120"/>
                              <w:ind w:left="1468"/>
                              <w:rPr>
                                <w:rFonts w:ascii="Courier New"/>
                                <w:sz w:val="18"/>
                              </w:rPr>
                            </w:pPr>
                            <w:r>
                              <w:rPr>
                                <w:rFonts w:ascii="Courier New"/>
                                <w:sz w:val="18"/>
                              </w:rPr>
                              <w:t>&lt;deviceSerial&gt;JBD00002345&lt;/deviceSerial&gt;</w:t>
                            </w:r>
                          </w:p>
                          <w:p w14:paraId="66FEAF56" w14:textId="77777777" w:rsidR="007D1F60" w:rsidRDefault="007D1F60" w:rsidP="002169C3">
                            <w:pPr>
                              <w:spacing w:before="120"/>
                              <w:ind w:left="1468"/>
                              <w:rPr>
                                <w:rFonts w:ascii="Courier New"/>
                                <w:sz w:val="18"/>
                              </w:rPr>
                            </w:pPr>
                            <w:r>
                              <w:rPr>
                                <w:rFonts w:ascii="Courier New"/>
                                <w:sz w:val="18"/>
                              </w:rPr>
                              <w:t>&lt;firstName&gt;fred&lt;/firstName&gt;</w:t>
                            </w:r>
                          </w:p>
                          <w:p w14:paraId="53995480" w14:textId="77777777" w:rsidR="007D1F60" w:rsidRDefault="007D1F60" w:rsidP="00371677">
                            <w:pPr>
                              <w:spacing w:before="118"/>
                              <w:ind w:left="1468"/>
                              <w:rPr>
                                <w:rFonts w:ascii="Courier New"/>
                                <w:sz w:val="18"/>
                              </w:rPr>
                            </w:pPr>
                            <w:r>
                              <w:rPr>
                                <w:rFonts w:ascii="Courier New"/>
                                <w:sz w:val="18"/>
                              </w:rPr>
                              <w:t>&lt;id&gt;1&lt;/id&gt;</w:t>
                            </w:r>
                          </w:p>
                          <w:p w14:paraId="3C4B9FAC" w14:textId="77777777" w:rsidR="007D1F60" w:rsidRDefault="007D1F60" w:rsidP="00371677">
                            <w:pPr>
                              <w:spacing w:before="118"/>
                              <w:ind w:left="1468"/>
                              <w:rPr>
                                <w:rFonts w:ascii="Courier New"/>
                                <w:sz w:val="18"/>
                              </w:rPr>
                            </w:pPr>
                            <w:r>
                              <w:rPr>
                                <w:rFonts w:ascii="Courier New"/>
                                <w:sz w:val="18"/>
                              </w:rPr>
                              <w:t>&lt;ipAddress&gt;192.168.0.1&lt;/ipAddress&gt;</w:t>
                            </w:r>
                          </w:p>
                          <w:p w14:paraId="3C3955E9" w14:textId="77777777" w:rsidR="007D1F60" w:rsidRDefault="007D1F60" w:rsidP="00371677">
                            <w:pPr>
                              <w:spacing w:before="118"/>
                              <w:ind w:left="1468"/>
                              <w:rPr>
                                <w:rFonts w:ascii="Courier New"/>
                                <w:sz w:val="18"/>
                              </w:rPr>
                            </w:pPr>
                            <w:r>
                              <w:rPr>
                                <w:rFonts w:ascii="Courier New"/>
                                <w:sz w:val="18"/>
                              </w:rPr>
                              <w:t>&lt;lastName&gt;flintstone&lt;/lastName&gt;</w:t>
                            </w:r>
                          </w:p>
                          <w:p w14:paraId="7EA1AFF8" w14:textId="77777777" w:rsidR="007D1F60" w:rsidRDefault="007D1F60" w:rsidP="00371677">
                            <w:pPr>
                              <w:spacing w:before="118"/>
                              <w:ind w:left="1468"/>
                              <w:rPr>
                                <w:rFonts w:ascii="Courier New"/>
                                <w:sz w:val="18"/>
                              </w:rPr>
                            </w:pPr>
                            <w:r>
                              <w:rPr>
                                <w:rFonts w:ascii="Courier New"/>
                                <w:sz w:val="18"/>
                              </w:rPr>
                              <w:t>&lt;location&gt;alocation&lt;/location&gt;</w:t>
                            </w:r>
                          </w:p>
                          <w:p w14:paraId="1BE8C59E" w14:textId="77777777" w:rsidR="007D1F60" w:rsidRDefault="00000000" w:rsidP="00371677">
                            <w:pPr>
                              <w:spacing w:before="118"/>
                              <w:ind w:left="1468"/>
                              <w:rPr>
                                <w:rFonts w:ascii="Courier New"/>
                                <w:sz w:val="18"/>
                              </w:rPr>
                            </w:pPr>
                            <w:hyperlink r:id="rId74">
                              <w:r w:rsidR="007D1F60">
                                <w:rPr>
                                  <w:rFonts w:ascii="Courier New"/>
                                  <w:sz w:val="18"/>
                                </w:rPr>
                                <w:t>&lt;login&gt;user1@avaya.com&lt;/login&gt;</w:t>
                              </w:r>
                            </w:hyperlink>
                          </w:p>
                          <w:p w14:paraId="4BF1F013" w14:textId="77777777" w:rsidR="007D1F60" w:rsidRDefault="007D1F60">
                            <w:pPr>
                              <w:spacing w:before="118"/>
                              <w:ind w:left="1468"/>
                              <w:rPr>
                                <w:rFonts w:ascii="Courier New"/>
                                <w:sz w:val="18"/>
                              </w:rPr>
                            </w:pPr>
                            <w:r>
                              <w:rPr>
                                <w:rFonts w:ascii="Courier New"/>
                                <w:sz w:val="18"/>
                              </w:rPr>
                              <w:t>&lt;primController&gt;(AC)&lt;/primController&gt;</w:t>
                            </w:r>
                          </w:p>
                          <w:p w14:paraId="1B93F327" w14:textId="77777777" w:rsidR="007D1F60" w:rsidRDefault="007D1F60">
                            <w:pPr>
                              <w:spacing w:before="120"/>
                              <w:ind w:left="1468"/>
                              <w:rPr>
                                <w:rFonts w:ascii="Courier New"/>
                                <w:sz w:val="18"/>
                              </w:rPr>
                            </w:pPr>
                            <w:r>
                              <w:rPr>
                                <w:rFonts w:ascii="Courier New"/>
                                <w:sz w:val="18"/>
                              </w:rPr>
                              <w:t>&lt;primName&gt;smone&lt;/primName&gt;</w:t>
                            </w:r>
                          </w:p>
                          <w:p w14:paraId="15E3E860" w14:textId="77777777" w:rsidR="007D1F60" w:rsidRDefault="007D1F60">
                            <w:pPr>
                              <w:spacing w:before="120"/>
                              <w:ind w:left="1468"/>
                              <w:rPr>
                                <w:rFonts w:ascii="Courier New"/>
                                <w:sz w:val="18"/>
                              </w:rPr>
                            </w:pPr>
                            <w:r>
                              <w:rPr>
                                <w:rFonts w:ascii="Courier New"/>
                                <w:sz w:val="18"/>
                              </w:rPr>
                              <w:t>&lt;primReg&gt;true&lt;/primReg&gt;</w:t>
                            </w:r>
                          </w:p>
                          <w:p w14:paraId="6356701B" w14:textId="77777777" w:rsidR="007D1F60" w:rsidRDefault="007D1F60">
                            <w:pPr>
                              <w:spacing w:before="120"/>
                              <w:ind w:left="1468"/>
                              <w:rPr>
                                <w:rFonts w:ascii="Courier New"/>
                                <w:sz w:val="18"/>
                              </w:rPr>
                            </w:pPr>
                            <w:r>
                              <w:rPr>
                                <w:rFonts w:ascii="Courier New"/>
                                <w:sz w:val="18"/>
                              </w:rPr>
                              <w:t>&lt;regInterruptDurationActive&gt;17636 d 7 hr 26</w:t>
                            </w:r>
                            <w:r>
                              <w:rPr>
                                <w:rFonts w:ascii="Courier New"/>
                                <w:spacing w:val="-54"/>
                                <w:sz w:val="18"/>
                              </w:rPr>
                              <w:t xml:space="preserve"> </w:t>
                            </w:r>
                            <w:r>
                              <w:rPr>
                                <w:rFonts w:ascii="Courier New"/>
                                <w:sz w:val="18"/>
                              </w:rPr>
                              <w:t>min&lt;/regInterruptDurationActive&gt;</w:t>
                            </w:r>
                          </w:p>
                          <w:p w14:paraId="0617B5B9" w14:textId="77777777" w:rsidR="007D1F60" w:rsidRDefault="007D1F60">
                            <w:pPr>
                              <w:spacing w:before="120"/>
                              <w:ind w:left="1468"/>
                              <w:rPr>
                                <w:rFonts w:ascii="Courier New"/>
                                <w:sz w:val="18"/>
                              </w:rPr>
                            </w:pPr>
                            <w:r>
                              <w:rPr>
                                <w:rFonts w:ascii="Courier New"/>
                                <w:sz w:val="18"/>
                              </w:rPr>
                              <w:t>&lt;regInterruptDurationPrim&gt;17636 d 7 hr 26 min&lt;/regInterruptDurationPrim&gt;</w:t>
                            </w:r>
                          </w:p>
                          <w:p w14:paraId="56A31BA0" w14:textId="77777777" w:rsidR="007D1F60" w:rsidRDefault="007D1F60">
                            <w:pPr>
                              <w:spacing w:before="120"/>
                              <w:ind w:left="1468"/>
                              <w:rPr>
                                <w:rFonts w:ascii="Courier New"/>
                                <w:sz w:val="18"/>
                              </w:rPr>
                            </w:pPr>
                            <w:r>
                              <w:rPr>
                                <w:rFonts w:ascii="Courier New"/>
                                <w:sz w:val="18"/>
                              </w:rPr>
                              <w:t>&lt;regInterruptDurationSec&gt;17636 d 7 hr 26 min&lt;/regInterruptDurationSec&gt;</w:t>
                            </w:r>
                          </w:p>
                          <w:p w14:paraId="4A67A36A" w14:textId="77777777" w:rsidR="007D1F60" w:rsidRDefault="007D1F60">
                            <w:pPr>
                              <w:spacing w:before="120"/>
                              <w:ind w:left="1468"/>
                              <w:rPr>
                                <w:rFonts w:ascii="Courier New"/>
                                <w:sz w:val="18"/>
                              </w:rPr>
                            </w:pPr>
                            <w:r>
                              <w:rPr>
                                <w:rFonts w:ascii="Courier New"/>
                                <w:sz w:val="18"/>
                              </w:rPr>
                              <w:t>&lt;regInterruptDurationSurv&gt;17636 d 7 hr 26 min&lt;/regInterruptDurationSurv&gt;</w:t>
                            </w:r>
                          </w:p>
                          <w:p w14:paraId="04F4EEA1" w14:textId="77777777" w:rsidR="007D1F60" w:rsidRDefault="007D1F60">
                            <w:pPr>
                              <w:spacing w:before="120"/>
                              <w:ind w:left="1468"/>
                              <w:rPr>
                                <w:rFonts w:ascii="Courier New"/>
                                <w:sz w:val="18"/>
                              </w:rPr>
                            </w:pPr>
                            <w:r>
                              <w:rPr>
                                <w:rFonts w:ascii="Courier New"/>
                                <w:sz w:val="18"/>
                              </w:rPr>
                              <w:t>&lt;regTimeActive&gt;Wed Apr 12 14:26:40 PDT 2017&lt;/regTimeActive&gt;</w:t>
                            </w:r>
                          </w:p>
                          <w:p w14:paraId="43735727" w14:textId="77777777" w:rsidR="007D1F60" w:rsidRDefault="007D1F60">
                            <w:pPr>
                              <w:spacing w:before="120"/>
                              <w:ind w:left="1468"/>
                              <w:rPr>
                                <w:rFonts w:ascii="Courier New"/>
                                <w:sz w:val="18"/>
                              </w:rPr>
                            </w:pPr>
                            <w:r>
                              <w:rPr>
                                <w:rFonts w:ascii="Courier New"/>
                                <w:sz w:val="18"/>
                              </w:rPr>
                              <w:t>&lt;regTimePrim&gt;Wed Apr 12 14:26:40 PDT 2017&lt;/regTimePrim&gt;</w:t>
                            </w:r>
                          </w:p>
                          <w:p w14:paraId="3AE343A4" w14:textId="77777777" w:rsidR="007D1F60" w:rsidRDefault="007D1F60">
                            <w:pPr>
                              <w:spacing w:before="121"/>
                              <w:ind w:left="1468"/>
                              <w:rPr>
                                <w:rFonts w:ascii="Courier New"/>
                                <w:sz w:val="18"/>
                              </w:rPr>
                            </w:pPr>
                            <w:r>
                              <w:rPr>
                                <w:rFonts w:ascii="Courier New"/>
                                <w:sz w:val="18"/>
                              </w:rPr>
                              <w:t>&lt;regTimeSec&gt;Wed Apr 12 14:26:41 PDT 2017&lt;/regTimeSec&gt;</w:t>
                            </w:r>
                          </w:p>
                          <w:p w14:paraId="3BA6C791" w14:textId="77777777" w:rsidR="007D1F60" w:rsidRDefault="007D1F60">
                            <w:pPr>
                              <w:spacing w:before="120"/>
                              <w:ind w:left="1468"/>
                              <w:rPr>
                                <w:rFonts w:ascii="Courier New"/>
                                <w:sz w:val="18"/>
                              </w:rPr>
                            </w:pPr>
                            <w:r>
                              <w:rPr>
                                <w:rFonts w:ascii="Courier New"/>
                                <w:sz w:val="18"/>
                              </w:rPr>
                              <w:t>&lt;regTimeSurv&gt;Wed Apr 12 14:26:42 PDT 2017&lt;/regTimeSurv&gt;</w:t>
                            </w:r>
                          </w:p>
                          <w:p w14:paraId="0842C91D" w14:textId="77777777" w:rsidR="007D1F60" w:rsidRDefault="007D1F60">
                            <w:pPr>
                              <w:spacing w:before="120"/>
                              <w:ind w:left="1468"/>
                              <w:rPr>
                                <w:rFonts w:ascii="Courier New"/>
                                <w:sz w:val="18"/>
                              </w:rPr>
                            </w:pPr>
                            <w:r>
                              <w:rPr>
                                <w:rFonts w:ascii="Courier New"/>
                                <w:sz w:val="18"/>
                              </w:rPr>
                              <w:t>&lt;remoteOffice&gt;true&lt;/remoteOffice&gt;</w:t>
                            </w:r>
                          </w:p>
                          <w:p w14:paraId="052A234C" w14:textId="77777777" w:rsidR="007D1F60" w:rsidRDefault="007D1F60">
                            <w:pPr>
                              <w:spacing w:before="120"/>
                              <w:ind w:left="1468"/>
                              <w:rPr>
                                <w:rFonts w:ascii="Courier New"/>
                                <w:sz w:val="18"/>
                              </w:rPr>
                            </w:pPr>
                            <w:r>
                              <w:rPr>
                                <w:rFonts w:ascii="Courier New"/>
                                <w:sz w:val="18"/>
                              </w:rPr>
                              <w:t>&lt;secController&gt;&lt;/secController&gt;</w:t>
                            </w:r>
                          </w:p>
                          <w:p w14:paraId="3C98D235" w14:textId="77777777" w:rsidR="007D1F60" w:rsidRDefault="007D1F60">
                            <w:pPr>
                              <w:spacing w:before="121"/>
                              <w:ind w:left="1468"/>
                              <w:rPr>
                                <w:rFonts w:ascii="Courier New"/>
                                <w:sz w:val="18"/>
                              </w:rPr>
                            </w:pPr>
                            <w:r>
                              <w:rPr>
                                <w:rFonts w:ascii="Courier New"/>
                                <w:sz w:val="18"/>
                              </w:rPr>
                              <w:t>&lt;secName&gt;smtwo&lt;/secName&gt;</w:t>
                            </w:r>
                          </w:p>
                          <w:p w14:paraId="4DC50C8D" w14:textId="77777777" w:rsidR="007D1F60" w:rsidRDefault="007D1F60">
                            <w:pPr>
                              <w:spacing w:before="120"/>
                              <w:ind w:left="1468"/>
                              <w:rPr>
                                <w:rFonts w:ascii="Courier New"/>
                                <w:sz w:val="18"/>
                              </w:rPr>
                            </w:pPr>
                            <w:r>
                              <w:rPr>
                                <w:rFonts w:ascii="Courier New"/>
                                <w:sz w:val="18"/>
                              </w:rPr>
                              <w:t>&lt;secReg&gt;true&lt;/secReg&gt;</w:t>
                            </w:r>
                          </w:p>
                          <w:p w14:paraId="1B7F5A23" w14:textId="77777777" w:rsidR="007D1F60" w:rsidRDefault="007D1F60">
                            <w:pPr>
                              <w:spacing w:before="120"/>
                              <w:ind w:left="1468"/>
                              <w:rPr>
                                <w:rFonts w:ascii="Courier New"/>
                                <w:sz w:val="18"/>
                              </w:rPr>
                            </w:pPr>
                            <w:r>
                              <w:rPr>
                                <w:rFonts w:ascii="Courier New"/>
                                <w:sz w:val="18"/>
                              </w:rPr>
                              <w:t>&lt;sharedControl&gt;true&lt;/sharedControl&gt;</w:t>
                            </w:r>
                          </w:p>
                          <w:p w14:paraId="7FB1AD2E" w14:textId="77777777" w:rsidR="007D1F60" w:rsidRDefault="007D1F60">
                            <w:pPr>
                              <w:spacing w:before="120"/>
                              <w:ind w:left="1468"/>
                              <w:rPr>
                                <w:rFonts w:ascii="Courier New"/>
                                <w:sz w:val="18"/>
                              </w:rPr>
                            </w:pPr>
                            <w:r>
                              <w:rPr>
                                <w:rFonts w:ascii="Courier New"/>
                                <w:sz w:val="18"/>
                              </w:rPr>
                              <w:t>&lt;simultaneousDevices&gt;1/3&lt;/simultaneousDevices&gt;</w:t>
                            </w:r>
                          </w:p>
                          <w:p w14:paraId="5E4DADF4" w14:textId="77777777" w:rsidR="007D1F60" w:rsidRDefault="007D1F60">
                            <w:pPr>
                              <w:spacing w:before="120"/>
                              <w:ind w:left="1468"/>
                              <w:rPr>
                                <w:rFonts w:ascii="Courier New"/>
                                <w:sz w:val="18"/>
                              </w:rPr>
                            </w:pPr>
                            <w:r>
                              <w:rPr>
                                <w:rFonts w:ascii="Courier New"/>
                                <w:sz w:val="18"/>
                              </w:rPr>
                              <w:t>&lt;survController&gt;&lt;/survController&gt;</w:t>
                            </w:r>
                          </w:p>
                          <w:p w14:paraId="65174760" w14:textId="77777777" w:rsidR="007D1F60" w:rsidRDefault="007D1F60">
                            <w:pPr>
                              <w:spacing w:before="120"/>
                              <w:ind w:left="1468"/>
                              <w:rPr>
                                <w:rFonts w:ascii="Courier New"/>
                                <w:sz w:val="18"/>
                              </w:rPr>
                            </w:pPr>
                            <w:r>
                              <w:rPr>
                                <w:rFonts w:ascii="Courier New"/>
                                <w:sz w:val="18"/>
                              </w:rPr>
                              <w:t>&lt;survName&gt;bsm&lt;/survName&gt;</w:t>
                            </w:r>
                          </w:p>
                          <w:p w14:paraId="491A10A1" w14:textId="77777777" w:rsidR="007D1F60" w:rsidRDefault="007D1F60">
                            <w:pPr>
                              <w:spacing w:before="120"/>
                              <w:ind w:left="1468"/>
                              <w:rPr>
                                <w:rFonts w:ascii="Courier New"/>
                                <w:sz w:val="18"/>
                              </w:rPr>
                            </w:pPr>
                            <w:r>
                              <w:rPr>
                                <w:rFonts w:ascii="Courier New"/>
                                <w:sz w:val="18"/>
                              </w:rPr>
                              <w:t>&lt;survReg&gt;true&lt;/survReg&gt;</w:t>
                            </w:r>
                          </w:p>
                          <w:p w14:paraId="07FCD9C4" w14:textId="77777777" w:rsidR="007D1F60" w:rsidRPr="007614ED" w:rsidRDefault="007D1F60" w:rsidP="007614ED">
                            <w:pPr>
                              <w:widowControl/>
                              <w:autoSpaceDE/>
                              <w:autoSpaceDN/>
                              <w:spacing w:line="300" w:lineRule="atLeast"/>
                              <w:ind w:left="720" w:firstLine="720"/>
                              <w:textAlignment w:val="baseline"/>
                              <w:rPr>
                                <w:rFonts w:ascii="Consolas" w:eastAsia="Times New Roman" w:hAnsi="Consolas" w:cs="Times New Roman"/>
                                <w:color w:val="333333"/>
                                <w:sz w:val="21"/>
                                <w:szCs w:val="21"/>
                                <w:lang w:bidi="ar-SA"/>
                              </w:rPr>
                            </w:pPr>
                            <w:r w:rsidRPr="007614ED">
                              <w:rPr>
                                <w:rFonts w:ascii="Consolas" w:eastAsia="Times New Roman" w:hAnsi="Consolas" w:cs="Courier New"/>
                                <w:color w:val="333333"/>
                                <w:sz w:val="21"/>
                                <w:szCs w:val="21"/>
                                <w:bdr w:val="none" w:sz="0" w:space="0" w:color="auto" w:frame="1"/>
                                <w:lang w:bidi="ar-SA"/>
                              </w:rPr>
                              <w:t>&lt;visitingSurvName&gt;SW 234</w:t>
                            </w:r>
                            <w:r w:rsidRPr="007614ED">
                              <w:rPr>
                                <w:rFonts w:ascii="Consolas" w:eastAsia="Times New Roman" w:hAnsi="Consolas" w:cs="Times New Roman"/>
                                <w:color w:val="333333"/>
                                <w:sz w:val="21"/>
                                <w:szCs w:val="21"/>
                                <w:lang w:bidi="ar-SA"/>
                              </w:rPr>
                              <w:t> </w:t>
                            </w:r>
                            <w:r w:rsidRPr="007614ED">
                              <w:rPr>
                                <w:rFonts w:ascii="Consolas" w:eastAsia="Times New Roman" w:hAnsi="Consolas" w:cs="Courier New"/>
                                <w:color w:val="333333"/>
                                <w:sz w:val="21"/>
                                <w:szCs w:val="21"/>
                                <w:bdr w:val="none" w:sz="0" w:space="0" w:color="auto" w:frame="1"/>
                                <w:lang w:bidi="ar-SA"/>
                              </w:rPr>
                              <w:t>BSM&lt;/visitSurvName&gt;</w:t>
                            </w:r>
                          </w:p>
                          <w:p w14:paraId="0A3AEF8D" w14:textId="77777777" w:rsidR="007D1F60" w:rsidRPr="007614ED" w:rsidRDefault="007D1F60" w:rsidP="007614ED">
                            <w:pPr>
                              <w:widowControl/>
                              <w:autoSpaceDE/>
                              <w:autoSpaceDN/>
                              <w:spacing w:line="300" w:lineRule="atLeast"/>
                              <w:textAlignment w:val="baseline"/>
                              <w:rPr>
                                <w:rFonts w:ascii="Consolas" w:eastAsia="Times New Roman" w:hAnsi="Consolas" w:cs="Times New Roman"/>
                                <w:color w:val="333333"/>
                                <w:sz w:val="21"/>
                                <w:szCs w:val="21"/>
                                <w:lang w:bidi="ar-SA"/>
                              </w:rPr>
                            </w:pPr>
                            <w:r w:rsidRPr="007614ED">
                              <w:rPr>
                                <w:rFonts w:ascii="Consolas" w:eastAsia="Times New Roman" w:hAnsi="Consolas" w:cs="Courier New"/>
                                <w:color w:val="333333"/>
                                <w:sz w:val="21"/>
                                <w:szCs w:val="21"/>
                                <w:bdr w:val="none" w:sz="0" w:space="0" w:color="auto" w:frame="1"/>
                                <w:lang w:bidi="ar-SA"/>
                              </w:rPr>
                              <w:t>        </w:t>
                            </w:r>
                            <w:r>
                              <w:rPr>
                                <w:rFonts w:ascii="Consolas" w:eastAsia="Times New Roman" w:hAnsi="Consolas" w:cs="Courier New"/>
                                <w:color w:val="333333"/>
                                <w:sz w:val="21"/>
                                <w:szCs w:val="21"/>
                                <w:bdr w:val="none" w:sz="0" w:space="0" w:color="auto" w:frame="1"/>
                                <w:lang w:bidi="ar-SA"/>
                              </w:rPr>
                              <w:tab/>
                            </w:r>
                            <w:r w:rsidRPr="007614ED">
                              <w:rPr>
                                <w:rFonts w:ascii="Consolas" w:eastAsia="Times New Roman" w:hAnsi="Consolas" w:cs="Courier New"/>
                                <w:color w:val="333333"/>
                                <w:sz w:val="21"/>
                                <w:szCs w:val="21"/>
                                <w:bdr w:val="none" w:sz="0" w:space="0" w:color="auto" w:frame="1"/>
                                <w:lang w:bidi="ar-SA"/>
                              </w:rPr>
                              <w:t>&lt;visitingSurvReg&gt;true&lt;/visitSurvReg&gt;</w:t>
                            </w:r>
                          </w:p>
                          <w:p w14:paraId="1204A24F" w14:textId="77777777" w:rsidR="007D1F60" w:rsidRDefault="007D1F60">
                            <w:pPr>
                              <w:spacing w:before="121"/>
                              <w:ind w:left="1468"/>
                              <w:rPr>
                                <w:rFonts w:ascii="Courier New"/>
                                <w:sz w:val="18"/>
                              </w:rPr>
                            </w:pPr>
                            <w:r>
                              <w:rPr>
                                <w:rFonts w:ascii="Courier New"/>
                                <w:sz w:val="18"/>
                              </w:rPr>
                              <w:t>&lt;link rel="self"</w:t>
                            </w:r>
                          </w:p>
                          <w:p w14:paraId="56D35902" w14:textId="77777777" w:rsidR="007D1F60" w:rsidRDefault="007D1F60">
                            <w:pPr>
                              <w:spacing w:before="120"/>
                              <w:ind w:left="28" w:right="134" w:firstLine="2159"/>
                              <w:rPr>
                                <w:rFonts w:ascii="Courier New"/>
                                <w:sz w:val="18"/>
                              </w:rPr>
                            </w:pPr>
                            <w:r>
                              <w:rPr>
                                <w:rFonts w:ascii="Courier New"/>
                                <w:sz w:val="18"/>
                              </w:rPr>
                              <w:t>href="https://localhost/ASM/ws/registrations/1</w:t>
                            </w:r>
                            <w:r>
                              <w:rPr>
                                <w:rFonts w:ascii="Courier New"/>
                                <w:sz w:val="18"/>
                                <w:u w:val="single"/>
                              </w:rPr>
                              <w:t xml:space="preserve"> </w:t>
                            </w:r>
                            <w:r>
                              <w:rPr>
                                <w:rFonts w:ascii="Courier New"/>
                                <w:sz w:val="18"/>
                              </w:rPr>
                              <w:t>%3Curn:uuid:00000000- 0000-1000-8000-3cb15b611a39%3E" /&gt;</w:t>
                            </w:r>
                          </w:p>
                          <w:p w14:paraId="050A974B" w14:textId="77777777" w:rsidR="007D1F60" w:rsidRDefault="007D1F60">
                            <w:pPr>
                              <w:spacing w:before="117"/>
                              <w:ind w:left="748"/>
                              <w:rPr>
                                <w:rFonts w:ascii="Courier New"/>
                                <w:sz w:val="18"/>
                              </w:rPr>
                            </w:pPr>
                            <w:r>
                              <w:rPr>
                                <w:rFonts w:ascii="Courier New"/>
                                <w:sz w:val="18"/>
                              </w:rPr>
                              <w:t>&lt;/registration&gt;</w:t>
                            </w:r>
                          </w:p>
                          <w:p w14:paraId="025ACB80" w14:textId="77777777" w:rsidR="007D1F60" w:rsidRDefault="007D1F60">
                            <w:pPr>
                              <w:spacing w:before="123"/>
                              <w:ind w:left="28"/>
                              <w:rPr>
                                <w:rFonts w:ascii="Courier New"/>
                                <w:sz w:val="18"/>
                              </w:rPr>
                            </w:pPr>
                            <w:r>
                              <w:rPr>
                                <w:rFonts w:ascii="Courier New"/>
                                <w:sz w:val="18"/>
                              </w:rPr>
                              <w:t>&lt;/registrations&gt;</w:t>
                            </w:r>
                          </w:p>
                        </w:txbxContent>
                      </wps:txbx>
                      <wps:bodyPr rot="0" vert="horz" wrap="square" lIns="0" tIns="0" rIns="0" bIns="0" anchor="t" anchorCtr="0" upright="1">
                        <a:noAutofit/>
                      </wps:bodyPr>
                    </wps:wsp>
                  </a:graphicData>
                </a:graphic>
              </wp:inline>
            </w:drawing>
          </mc:Choice>
          <mc:Fallback>
            <w:pict>
              <v:shape w14:anchorId="20175975" id="Text Box 413" o:spid="_x0000_s1061" type="#_x0000_t202" style="width:488.95pt;height:56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" fillcolor="#f1f1f1" stroked="f">
                <v:textbox inset="0,0,0,0">
                  <w:txbxContent>
                    <w:p w:rsidR="007D1F60" w:rsidRDefault="007D1F60" w:rsidP="002169C3">
                      <w:pPr>
                        <w:spacing w:before="120"/>
                        <w:ind w:left="1468"/>
                        <w:rPr>
                          <w:rFonts w:ascii="Courier New"/>
                          <w:sz w:val="18"/>
                        </w:rPr>
                      </w:pPr>
                      <w:r>
                        <w:rPr>
                          <w:rFonts w:ascii="Courier New"/>
                          <w:sz w:val="18"/>
                        </w:rPr>
                        <w:t>&lt;deviceVersion&gt;2.6.1.18&lt;/deviceVersion&gt;</w:t>
                      </w:r>
                    </w:p>
                    <w:p w:rsidR="007D1F60" w:rsidRDefault="007D1F60" w:rsidP="002169C3">
                      <w:pPr>
                        <w:spacing w:before="120"/>
                        <w:ind w:left="1468"/>
                        <w:rPr>
                          <w:rFonts w:ascii="Courier New"/>
                          <w:sz w:val="18"/>
                        </w:rPr>
                      </w:pPr>
                      <w:r>
                        <w:rPr>
                          <w:rFonts w:ascii="Courier New"/>
                          <w:sz w:val="18"/>
                        </w:rPr>
                        <w:t>&lt;deviceSerial&gt;JBD00002345&lt;/deviceSerial&gt;</w:t>
                      </w:r>
                    </w:p>
                    <w:p w:rsidR="007D1F60" w:rsidRDefault="007D1F60" w:rsidP="002169C3">
                      <w:pPr>
                        <w:spacing w:before="120"/>
                        <w:ind w:left="1468"/>
                        <w:rPr>
                          <w:rFonts w:ascii="Courier New"/>
                          <w:sz w:val="18"/>
                        </w:rPr>
                      </w:pPr>
                      <w:r>
                        <w:rPr>
                          <w:rFonts w:ascii="Courier New"/>
                          <w:sz w:val="18"/>
                        </w:rPr>
                        <w:t>&lt;firstName&gt;fred&lt;/firstName&gt;</w:t>
                      </w:r>
                    </w:p>
                    <w:p w:rsidR="007D1F60" w:rsidRDefault="007D1F60" w:rsidP="00371677">
                      <w:pPr>
                        <w:spacing w:before="118"/>
                        <w:ind w:left="1468"/>
                        <w:rPr>
                          <w:rFonts w:ascii="Courier New"/>
                          <w:sz w:val="18"/>
                        </w:rPr>
                      </w:pPr>
                      <w:r>
                        <w:rPr>
                          <w:rFonts w:ascii="Courier New"/>
                          <w:sz w:val="18"/>
                        </w:rPr>
                        <w:t>&lt;id&gt;1&lt;/id&gt;</w:t>
                      </w:r>
                    </w:p>
                    <w:p w:rsidR="007D1F60" w:rsidRDefault="007D1F60" w:rsidP="00371677">
                      <w:pPr>
                        <w:spacing w:before="118"/>
                        <w:ind w:left="1468"/>
                        <w:rPr>
                          <w:rFonts w:ascii="Courier New"/>
                          <w:sz w:val="18"/>
                        </w:rPr>
                      </w:pPr>
                      <w:r>
                        <w:rPr>
                          <w:rFonts w:ascii="Courier New"/>
                          <w:sz w:val="18"/>
                        </w:rPr>
                        <w:t>&lt;ipAddress&gt;192.168.0.1&lt;/ipAddress&gt;</w:t>
                      </w:r>
                    </w:p>
                    <w:p w:rsidR="007D1F60" w:rsidRDefault="007D1F60" w:rsidP="00371677">
                      <w:pPr>
                        <w:spacing w:before="118"/>
                        <w:ind w:left="1468"/>
                        <w:rPr>
                          <w:rFonts w:ascii="Courier New"/>
                          <w:sz w:val="18"/>
                        </w:rPr>
                      </w:pPr>
                      <w:r>
                        <w:rPr>
                          <w:rFonts w:ascii="Courier New"/>
                          <w:sz w:val="18"/>
                        </w:rPr>
                        <w:t>&lt;lastName&gt;flintstone&lt;/lastName&gt;</w:t>
                      </w:r>
                    </w:p>
                    <w:p w:rsidR="007D1F60" w:rsidRDefault="007D1F60" w:rsidP="00371677">
                      <w:pPr>
                        <w:spacing w:before="118"/>
                        <w:ind w:left="1468"/>
                        <w:rPr>
                          <w:rFonts w:ascii="Courier New"/>
                          <w:sz w:val="18"/>
                        </w:rPr>
                      </w:pPr>
                      <w:r>
                        <w:rPr>
                          <w:rFonts w:ascii="Courier New"/>
                          <w:sz w:val="18"/>
                        </w:rPr>
                        <w:t>&lt;location&gt;alocation&lt;/location&gt;</w:t>
                      </w:r>
                    </w:p>
                    <w:p w:rsidR="007D1F60" w:rsidRDefault="00000000" w:rsidP="00371677">
                      <w:pPr>
                        <w:spacing w:before="118"/>
                        <w:ind w:left="1468"/>
                        <w:rPr>
                          <w:rFonts w:ascii="Courier New"/>
                          <w:sz w:val="18"/>
                        </w:rPr>
                      </w:pPr>
                      <w:hyperlink r:id="rId75">
                        <w:r w:rsidR="007D1F60">
                          <w:rPr>
                            <w:rFonts w:ascii="Courier New"/>
                            <w:sz w:val="18"/>
                          </w:rPr>
                          <w:t>&lt;login&gt;user1@avaya.com&lt;/login&gt;</w:t>
                        </w:r>
                      </w:hyperlink>
                    </w:p>
                    <w:p w:rsidR="007D1F60" w:rsidRDefault="007D1F60">
                      <w:pPr>
                        <w:spacing w:before="118"/>
                        <w:ind w:left="1468"/>
                        <w:rPr>
                          <w:rFonts w:ascii="Courier New"/>
                          <w:sz w:val="18"/>
                        </w:rPr>
                      </w:pPr>
                      <w:r>
                        <w:rPr>
                          <w:rFonts w:ascii="Courier New"/>
                          <w:sz w:val="18"/>
                        </w:rPr>
                        <w:t>&lt;primController&gt;(AC)&lt;/primController&gt;</w:t>
                      </w:r>
                    </w:p>
                    <w:p w:rsidR="007D1F60" w:rsidRDefault="007D1F60">
                      <w:pPr>
                        <w:spacing w:before="120"/>
                        <w:ind w:left="1468"/>
                        <w:rPr>
                          <w:rFonts w:ascii="Courier New"/>
                          <w:sz w:val="18"/>
                        </w:rPr>
                      </w:pPr>
                      <w:r>
                        <w:rPr>
                          <w:rFonts w:ascii="Courier New"/>
                          <w:sz w:val="18"/>
                        </w:rPr>
                        <w:t>&lt;primName&gt;smone&lt;/primName&gt;</w:t>
                      </w:r>
                    </w:p>
                    <w:p w:rsidR="007D1F60" w:rsidRDefault="007D1F60">
                      <w:pPr>
                        <w:spacing w:before="120"/>
                        <w:ind w:left="1468"/>
                        <w:rPr>
                          <w:rFonts w:ascii="Courier New"/>
                          <w:sz w:val="18"/>
                        </w:rPr>
                      </w:pPr>
                      <w:r>
                        <w:rPr>
                          <w:rFonts w:ascii="Courier New"/>
                          <w:sz w:val="18"/>
                        </w:rPr>
                        <w:t>&lt;primReg&gt;true&lt;/primReg&gt;</w:t>
                      </w:r>
                    </w:p>
                    <w:p w:rsidR="007D1F60" w:rsidRDefault="007D1F60">
                      <w:pPr>
                        <w:spacing w:before="120"/>
                        <w:ind w:left="1468"/>
                        <w:rPr>
                          <w:rFonts w:ascii="Courier New"/>
                          <w:sz w:val="18"/>
                        </w:rPr>
                      </w:pPr>
                      <w:r>
                        <w:rPr>
                          <w:rFonts w:ascii="Courier New"/>
                          <w:sz w:val="18"/>
                        </w:rPr>
                        <w:t>&lt;regInterruptDurationActive&gt;17636 d 7 hr 26</w:t>
                      </w:r>
                      <w:r>
                        <w:rPr>
                          <w:rFonts w:ascii="Courier New"/>
                          <w:spacing w:val="-54"/>
                          <w:sz w:val="18"/>
                        </w:rPr>
                        <w:t xml:space="preserve"> </w:t>
                      </w:r>
                      <w:r>
                        <w:rPr>
                          <w:rFonts w:ascii="Courier New"/>
                          <w:sz w:val="18"/>
                        </w:rPr>
                        <w:t>min&lt;/regInterruptDurationActive&gt;</w:t>
                      </w:r>
                    </w:p>
                    <w:p w:rsidR="007D1F60" w:rsidRDefault="007D1F60">
                      <w:pPr>
                        <w:spacing w:before="120"/>
                        <w:ind w:left="1468"/>
                        <w:rPr>
                          <w:rFonts w:ascii="Courier New"/>
                          <w:sz w:val="18"/>
                        </w:rPr>
                      </w:pPr>
                      <w:r>
                        <w:rPr>
                          <w:rFonts w:ascii="Courier New"/>
                          <w:sz w:val="18"/>
                        </w:rPr>
                        <w:t>&lt;regInterruptDurationPrim&gt;17636 d 7 hr 26 min&lt;/regInterruptDurationPrim&gt;</w:t>
                      </w:r>
                    </w:p>
                    <w:p w:rsidR="007D1F60" w:rsidRDefault="007D1F60">
                      <w:pPr>
                        <w:spacing w:before="120"/>
                        <w:ind w:left="1468"/>
                        <w:rPr>
                          <w:rFonts w:ascii="Courier New"/>
                          <w:sz w:val="18"/>
                        </w:rPr>
                      </w:pPr>
                      <w:r>
                        <w:rPr>
                          <w:rFonts w:ascii="Courier New"/>
                          <w:sz w:val="18"/>
                        </w:rPr>
                        <w:t>&lt;regInterruptDurationSec&gt;17636 d 7 hr 26 min&lt;/regInterruptDurationSec&gt;</w:t>
                      </w:r>
                    </w:p>
                    <w:p w:rsidR="007D1F60" w:rsidRDefault="007D1F60">
                      <w:pPr>
                        <w:spacing w:before="120"/>
                        <w:ind w:left="1468"/>
                        <w:rPr>
                          <w:rFonts w:ascii="Courier New"/>
                          <w:sz w:val="18"/>
                        </w:rPr>
                      </w:pPr>
                      <w:r>
                        <w:rPr>
                          <w:rFonts w:ascii="Courier New"/>
                          <w:sz w:val="18"/>
                        </w:rPr>
                        <w:t>&lt;regInterruptDurationSurv&gt;17636 d 7 hr 26 min&lt;/regInterruptDurationSurv&gt;</w:t>
                      </w:r>
                    </w:p>
                    <w:p w:rsidR="007D1F60" w:rsidRDefault="007D1F60">
                      <w:pPr>
                        <w:spacing w:before="120"/>
                        <w:ind w:left="1468"/>
                        <w:rPr>
                          <w:rFonts w:ascii="Courier New"/>
                          <w:sz w:val="18"/>
                        </w:rPr>
                      </w:pPr>
                      <w:r>
                        <w:rPr>
                          <w:rFonts w:ascii="Courier New"/>
                          <w:sz w:val="18"/>
                        </w:rPr>
                        <w:t>&lt;regTimeActive&gt;Wed Apr 12 14:26:40 PDT 2017&lt;/regTimeActive&gt;</w:t>
                      </w:r>
                    </w:p>
                    <w:p w:rsidR="007D1F60" w:rsidRDefault="007D1F60">
                      <w:pPr>
                        <w:spacing w:before="120"/>
                        <w:ind w:left="1468"/>
                        <w:rPr>
                          <w:rFonts w:ascii="Courier New"/>
                          <w:sz w:val="18"/>
                        </w:rPr>
                      </w:pPr>
                      <w:r>
                        <w:rPr>
                          <w:rFonts w:ascii="Courier New"/>
                          <w:sz w:val="18"/>
                        </w:rPr>
                        <w:t>&lt;regTimePrim&gt;Wed Apr 12 14:26:40 PDT 2017&lt;/regTimePrim&gt;</w:t>
                      </w:r>
                    </w:p>
                    <w:p w:rsidR="007D1F60" w:rsidRDefault="007D1F60">
                      <w:pPr>
                        <w:spacing w:before="121"/>
                        <w:ind w:left="1468"/>
                        <w:rPr>
                          <w:rFonts w:ascii="Courier New"/>
                          <w:sz w:val="18"/>
                        </w:rPr>
                      </w:pPr>
                      <w:r>
                        <w:rPr>
                          <w:rFonts w:ascii="Courier New"/>
                          <w:sz w:val="18"/>
                        </w:rPr>
                        <w:t>&lt;regTimeSec&gt;Wed Apr 12 14:26:41 PDT 2017&lt;/regTimeSec&gt;</w:t>
                      </w:r>
                    </w:p>
                    <w:p w:rsidR="007D1F60" w:rsidRDefault="007D1F60">
                      <w:pPr>
                        <w:spacing w:before="120"/>
                        <w:ind w:left="1468"/>
                        <w:rPr>
                          <w:rFonts w:ascii="Courier New"/>
                          <w:sz w:val="18"/>
                        </w:rPr>
                      </w:pPr>
                      <w:r>
                        <w:rPr>
                          <w:rFonts w:ascii="Courier New"/>
                          <w:sz w:val="18"/>
                        </w:rPr>
                        <w:t>&lt;regTimeSurv&gt;Wed Apr 12 14:26:42 PDT 2017&lt;/regTimeSurv&gt;</w:t>
                      </w:r>
                    </w:p>
                    <w:p w:rsidR="007D1F60" w:rsidRDefault="007D1F60">
                      <w:pPr>
                        <w:spacing w:before="120"/>
                        <w:ind w:left="1468"/>
                        <w:rPr>
                          <w:rFonts w:ascii="Courier New"/>
                          <w:sz w:val="18"/>
                        </w:rPr>
                      </w:pPr>
                      <w:r>
                        <w:rPr>
                          <w:rFonts w:ascii="Courier New"/>
                          <w:sz w:val="18"/>
                        </w:rPr>
                        <w:t>&lt;remoteOffice&gt;true&lt;/remoteOffice&gt;</w:t>
                      </w:r>
                    </w:p>
                    <w:p w:rsidR="007D1F60" w:rsidRDefault="007D1F60">
                      <w:pPr>
                        <w:spacing w:before="120"/>
                        <w:ind w:left="1468"/>
                        <w:rPr>
                          <w:rFonts w:ascii="Courier New"/>
                          <w:sz w:val="18"/>
                        </w:rPr>
                      </w:pPr>
                      <w:r>
                        <w:rPr>
                          <w:rFonts w:ascii="Courier New"/>
                          <w:sz w:val="18"/>
                        </w:rPr>
                        <w:t>&lt;secController&gt;&lt;/secController&gt;</w:t>
                      </w:r>
                    </w:p>
                    <w:p w:rsidR="007D1F60" w:rsidRDefault="007D1F60">
                      <w:pPr>
                        <w:spacing w:before="121"/>
                        <w:ind w:left="1468"/>
                        <w:rPr>
                          <w:rFonts w:ascii="Courier New"/>
                          <w:sz w:val="18"/>
                        </w:rPr>
                      </w:pPr>
                      <w:r>
                        <w:rPr>
                          <w:rFonts w:ascii="Courier New"/>
                          <w:sz w:val="18"/>
                        </w:rPr>
                        <w:t>&lt;secName&gt;smtwo&lt;/secName&gt;</w:t>
                      </w:r>
                    </w:p>
                    <w:p w:rsidR="007D1F60" w:rsidRDefault="007D1F60">
                      <w:pPr>
                        <w:spacing w:before="120"/>
                        <w:ind w:left="1468"/>
                        <w:rPr>
                          <w:rFonts w:ascii="Courier New"/>
                          <w:sz w:val="18"/>
                        </w:rPr>
                      </w:pPr>
                      <w:r>
                        <w:rPr>
                          <w:rFonts w:ascii="Courier New"/>
                          <w:sz w:val="18"/>
                        </w:rPr>
                        <w:t>&lt;secReg&gt;true&lt;/secReg&gt;</w:t>
                      </w:r>
                    </w:p>
                    <w:p w:rsidR="007D1F60" w:rsidRDefault="007D1F60">
                      <w:pPr>
                        <w:spacing w:before="120"/>
                        <w:ind w:left="1468"/>
                        <w:rPr>
                          <w:rFonts w:ascii="Courier New"/>
                          <w:sz w:val="18"/>
                        </w:rPr>
                      </w:pPr>
                      <w:r>
                        <w:rPr>
                          <w:rFonts w:ascii="Courier New"/>
                          <w:sz w:val="18"/>
                        </w:rPr>
                        <w:t>&lt;sharedControl&gt;true&lt;/sharedControl&gt;</w:t>
                      </w:r>
                    </w:p>
                    <w:p w:rsidR="007D1F60" w:rsidRDefault="007D1F60">
                      <w:pPr>
                        <w:spacing w:before="120"/>
                        <w:ind w:left="1468"/>
                        <w:rPr>
                          <w:rFonts w:ascii="Courier New"/>
                          <w:sz w:val="18"/>
                        </w:rPr>
                      </w:pPr>
                      <w:r>
                        <w:rPr>
                          <w:rFonts w:ascii="Courier New"/>
                          <w:sz w:val="18"/>
                        </w:rPr>
                        <w:t>&lt;simultaneousDevices&gt;1/3&lt;/simultaneousDevices&gt;</w:t>
                      </w:r>
                    </w:p>
                    <w:p w:rsidR="007D1F60" w:rsidRDefault="007D1F60">
                      <w:pPr>
                        <w:spacing w:before="120"/>
                        <w:ind w:left="1468"/>
                        <w:rPr>
                          <w:rFonts w:ascii="Courier New"/>
                          <w:sz w:val="18"/>
                        </w:rPr>
                      </w:pPr>
                      <w:r>
                        <w:rPr>
                          <w:rFonts w:ascii="Courier New"/>
                          <w:sz w:val="18"/>
                        </w:rPr>
                        <w:t>&lt;survController&gt;&lt;/survController&gt;</w:t>
                      </w:r>
                    </w:p>
                    <w:p w:rsidR="007D1F60" w:rsidRDefault="007D1F60">
                      <w:pPr>
                        <w:spacing w:before="120"/>
                        <w:ind w:left="1468"/>
                        <w:rPr>
                          <w:rFonts w:ascii="Courier New"/>
                          <w:sz w:val="18"/>
                        </w:rPr>
                      </w:pPr>
                      <w:r>
                        <w:rPr>
                          <w:rFonts w:ascii="Courier New"/>
                          <w:sz w:val="18"/>
                        </w:rPr>
                        <w:t>&lt;survName&gt;bsm&lt;/survName&gt;</w:t>
                      </w:r>
                    </w:p>
                    <w:p w:rsidR="007D1F60" w:rsidRDefault="007D1F60">
                      <w:pPr>
                        <w:spacing w:before="120"/>
                        <w:ind w:left="1468"/>
                        <w:rPr>
                          <w:rFonts w:ascii="Courier New"/>
                          <w:sz w:val="18"/>
                        </w:rPr>
                      </w:pPr>
                      <w:r>
                        <w:rPr>
                          <w:rFonts w:ascii="Courier New"/>
                          <w:sz w:val="18"/>
                        </w:rPr>
                        <w:t>&lt;survReg&gt;true&lt;/survReg&gt;</w:t>
                      </w:r>
                    </w:p>
                    <w:p w:rsidR="007D1F60" w:rsidRPr="007614ED" w:rsidRDefault="007D1F60" w:rsidP="007614ED">
                      <w:pPr>
                        <w:widowControl/>
                        <w:autoSpaceDE/>
                        <w:autoSpaceDN/>
                        <w:spacing w:line="300" w:lineRule="atLeast"/>
                        <w:ind w:left="720" w:firstLine="720"/>
                        <w:textAlignment w:val="baseline"/>
                        <w:rPr>
                          <w:rFonts w:ascii="Consolas" w:eastAsia="Times New Roman" w:hAnsi="Consolas" w:cs="Times New Roman"/>
                          <w:color w:val="333333"/>
                          <w:sz w:val="21"/>
                          <w:szCs w:val="21"/>
                          <w:lang w:bidi="ar-SA"/>
                        </w:rPr>
                      </w:pPr>
                      <w:r w:rsidRPr="007614ED">
                        <w:rPr>
                          <w:rFonts w:ascii="Consolas" w:eastAsia="Times New Roman" w:hAnsi="Consolas" w:cs="Courier New"/>
                          <w:color w:val="333333"/>
                          <w:sz w:val="21"/>
                          <w:szCs w:val="21"/>
                          <w:bdr w:val="none" w:sz="0" w:space="0" w:color="auto" w:frame="1"/>
                          <w:lang w:bidi="ar-SA"/>
                        </w:rPr>
                        <w:t>&lt;visitingSurvName&gt;SW 234</w:t>
                      </w:r>
                      <w:r w:rsidRPr="007614ED">
                        <w:rPr>
                          <w:rFonts w:ascii="Consolas" w:eastAsia="Times New Roman" w:hAnsi="Consolas" w:cs="Times New Roman"/>
                          <w:color w:val="333333"/>
                          <w:sz w:val="21"/>
                          <w:szCs w:val="21"/>
                          <w:lang w:bidi="ar-SA"/>
                        </w:rPr>
                        <w:t> </w:t>
                      </w:r>
                      <w:r w:rsidRPr="007614ED">
                        <w:rPr>
                          <w:rFonts w:ascii="Consolas" w:eastAsia="Times New Roman" w:hAnsi="Consolas" w:cs="Courier New"/>
                          <w:color w:val="333333"/>
                          <w:sz w:val="21"/>
                          <w:szCs w:val="21"/>
                          <w:bdr w:val="none" w:sz="0" w:space="0" w:color="auto" w:frame="1"/>
                          <w:lang w:bidi="ar-SA"/>
                        </w:rPr>
                        <w:t>BSM&lt;/visitSurvName&gt;</w:t>
                      </w:r>
                    </w:p>
                    <w:p w:rsidR="007D1F60" w:rsidRPr="007614ED" w:rsidRDefault="007D1F60" w:rsidP="007614ED">
                      <w:pPr>
                        <w:widowControl/>
                        <w:autoSpaceDE/>
                        <w:autoSpaceDN/>
                        <w:spacing w:line="300" w:lineRule="atLeast"/>
                        <w:textAlignment w:val="baseline"/>
                        <w:rPr>
                          <w:rFonts w:ascii="Consolas" w:eastAsia="Times New Roman" w:hAnsi="Consolas" w:cs="Times New Roman"/>
                          <w:color w:val="333333"/>
                          <w:sz w:val="21"/>
                          <w:szCs w:val="21"/>
                          <w:lang w:bidi="ar-SA"/>
                        </w:rPr>
                      </w:pPr>
                      <w:r w:rsidRPr="007614ED">
                        <w:rPr>
                          <w:rFonts w:ascii="Consolas" w:eastAsia="Times New Roman" w:hAnsi="Consolas" w:cs="Courier New"/>
                          <w:color w:val="333333"/>
                          <w:sz w:val="21"/>
                          <w:szCs w:val="21"/>
                          <w:bdr w:val="none" w:sz="0" w:space="0" w:color="auto" w:frame="1"/>
                          <w:lang w:bidi="ar-SA"/>
                        </w:rPr>
                        <w:t>        </w:t>
                      </w:r>
                      <w:r>
                        <w:rPr>
                          <w:rFonts w:ascii="Consolas" w:eastAsia="Times New Roman" w:hAnsi="Consolas" w:cs="Courier New"/>
                          <w:color w:val="333333"/>
                          <w:sz w:val="21"/>
                          <w:szCs w:val="21"/>
                          <w:bdr w:val="none" w:sz="0" w:space="0" w:color="auto" w:frame="1"/>
                          <w:lang w:bidi="ar-SA"/>
                        </w:rPr>
                        <w:tab/>
                      </w:r>
                      <w:r w:rsidRPr="007614ED">
                        <w:rPr>
                          <w:rFonts w:ascii="Consolas" w:eastAsia="Times New Roman" w:hAnsi="Consolas" w:cs="Courier New"/>
                          <w:color w:val="333333"/>
                          <w:sz w:val="21"/>
                          <w:szCs w:val="21"/>
                          <w:bdr w:val="none" w:sz="0" w:space="0" w:color="auto" w:frame="1"/>
                          <w:lang w:bidi="ar-SA"/>
                        </w:rPr>
                        <w:t>&lt;visitingSurvReg&gt;true&lt;/visitSurvReg&gt;</w:t>
                      </w:r>
                    </w:p>
                    <w:p w:rsidR="007D1F60" w:rsidRDefault="007D1F60">
                      <w:pPr>
                        <w:spacing w:before="121"/>
                        <w:ind w:left="1468"/>
                        <w:rPr>
                          <w:rFonts w:ascii="Courier New"/>
                          <w:sz w:val="18"/>
                        </w:rPr>
                      </w:pPr>
                      <w:r>
                        <w:rPr>
                          <w:rFonts w:ascii="Courier New"/>
                          <w:sz w:val="18"/>
                        </w:rPr>
                        <w:t>&lt;link rel="self"</w:t>
                      </w:r>
                    </w:p>
                    <w:p w:rsidR="007D1F60" w:rsidRDefault="007D1F60">
                      <w:pPr>
                        <w:spacing w:before="120"/>
                        <w:ind w:left="28" w:right="134" w:firstLine="2159"/>
                        <w:rPr>
                          <w:rFonts w:ascii="Courier New"/>
                          <w:sz w:val="18"/>
                        </w:rPr>
                      </w:pPr>
                      <w:r>
                        <w:rPr>
                          <w:rFonts w:ascii="Courier New"/>
                          <w:sz w:val="18"/>
                        </w:rPr>
                        <w:t>href="https://localhost/ASM/ws/registrations/1</w:t>
                      </w:r>
                      <w:r>
                        <w:rPr>
                          <w:rFonts w:ascii="Courier New"/>
                          <w:sz w:val="18"/>
                          <w:u w:val="single"/>
                        </w:rPr>
                        <w:t xml:space="preserve"> </w:t>
                      </w:r>
                      <w:r>
                        <w:rPr>
                          <w:rFonts w:ascii="Courier New"/>
                          <w:sz w:val="18"/>
                        </w:rPr>
                        <w:t>%3Curn:uuid:00000000- 0000-1000-8000-3cb15b611a39%3E" /&gt;</w:t>
                      </w:r>
                    </w:p>
                    <w:p w:rsidR="007D1F60" w:rsidRDefault="007D1F60">
                      <w:pPr>
                        <w:spacing w:before="117"/>
                        <w:ind w:left="748"/>
                        <w:rPr>
                          <w:rFonts w:ascii="Courier New"/>
                          <w:sz w:val="18"/>
                        </w:rPr>
                      </w:pPr>
                      <w:r>
                        <w:rPr>
                          <w:rFonts w:ascii="Courier New"/>
                          <w:sz w:val="18"/>
                        </w:rPr>
                        <w:t>&lt;/registration&gt;</w:t>
                      </w:r>
                    </w:p>
                    <w:p w:rsidR="007D1F60" w:rsidRDefault="007D1F60">
                      <w:pPr>
                        <w:spacing w:before="123"/>
                        <w:ind w:left="28"/>
                        <w:rPr>
                          <w:rFonts w:ascii="Courier New"/>
                          <w:sz w:val="18"/>
                        </w:rPr>
                      </w:pPr>
                      <w:r>
                        <w:rPr>
                          <w:rFonts w:ascii="Courier New"/>
                          <w:sz w:val="18"/>
                        </w:rPr>
                        <w:t>&lt;/registrations&gt;</w:t>
                      </w:r>
                    </w:p>
                  </w:txbxContent>
                </v:textbox>
                <w10:anchorlock/>
              </v:shape>
            </w:pict>
          </mc:Fallback>
        </mc:AlternateContent>
      </w:r>
    </w:p>
    <w:p w14:paraId="4FC19D4B" w14:textId="77777777" w:rsidR="00954357" w:rsidRDefault="00954357">
      <w:pPr>
        <w:pStyle w:val="BodyText"/>
        <w:spacing w:before="2"/>
        <w:rPr>
          <w:sz w:val="29"/>
        </w:rPr>
      </w:pPr>
    </w:p>
    <w:p w14:paraId="51BC2AF3" w14:textId="77777777" w:rsidR="00371677" w:rsidRDefault="00371677">
      <w:pPr>
        <w:rPr>
          <w:sz w:val="29"/>
        </w:rPr>
      </w:pPr>
      <w:r>
        <w:rPr>
          <w:sz w:val="29"/>
        </w:rPr>
        <w:br w:type="page"/>
      </w:r>
    </w:p>
    <w:p w14:paraId="3AC88AEA" w14:textId="77777777" w:rsidR="00954357" w:rsidRDefault="00DD1A20">
      <w:pPr>
        <w:pStyle w:val="Heading2"/>
        <w:tabs>
          <w:tab w:val="left" w:pos="10050"/>
        </w:tabs>
        <w:spacing w:before="101"/>
        <w:rPr>
          <w:u w:val="none"/>
        </w:rPr>
      </w:pPr>
      <w:bookmarkStart w:id="163" w:name="_Toc71048207"/>
      <w:bookmarkStart w:id="164" w:name="_Toc71048297"/>
      <w:bookmarkStart w:id="165" w:name="_Toc151555555"/>
      <w:r>
        <w:lastRenderedPageBreak/>
        <w:t>Registration Query</w:t>
      </w:r>
      <w:r>
        <w:rPr>
          <w:spacing w:val="-6"/>
        </w:rPr>
        <w:t xml:space="preserve"> </w:t>
      </w:r>
      <w:r>
        <w:t>Response</w:t>
      </w:r>
      <w:bookmarkEnd w:id="163"/>
      <w:bookmarkEnd w:id="164"/>
      <w:bookmarkEnd w:id="165"/>
      <w:r>
        <w:tab/>
      </w:r>
    </w:p>
    <w:p w14:paraId="3A85F64B" w14:textId="77777777" w:rsidR="00954357" w:rsidRDefault="00DD1A20">
      <w:pPr>
        <w:pStyle w:val="BodyText"/>
        <w:spacing w:before="144"/>
        <w:ind w:left="300"/>
      </w:pPr>
      <w:r>
        <w:t>XML</w:t>
      </w:r>
    </w:p>
    <w:p w14:paraId="4046796E" w14:textId="77777777" w:rsidR="00954357" w:rsidRDefault="005D1EB8">
      <w:pPr>
        <w:pStyle w:val="BodyText"/>
        <w:spacing w:before="6"/>
        <w:rPr>
          <w:sz w:val="8"/>
        </w:rPr>
      </w:pPr>
      <w:r>
        <w:rPr>
          <w:noProof/>
        </w:rPr>
        <mc:AlternateContent>
          <mc:Choice Requires="wps">
            <w:drawing>
              <wp:anchor distT="0" distB="0" distL="114300" distR="114300" simplePos="0" relativeHeight="251899904" behindDoc="0" locked="0" layoutInCell="1" allowOverlap="1" wp14:anchorId="744B2D29" wp14:editId="03106E71">
                <wp:simplePos x="0" y="0"/>
                <wp:positionH relativeFrom="page">
                  <wp:posOffset>887095</wp:posOffset>
                </wp:positionH>
                <wp:positionV relativeFrom="paragraph">
                  <wp:posOffset>7854315</wp:posOffset>
                </wp:positionV>
                <wp:extent cx="6209665" cy="1270"/>
                <wp:effectExtent l="0" t="0" r="0" b="0"/>
                <wp:wrapNone/>
                <wp:docPr id="194" name="Line 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127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C3C370" id="Line 377" o:spid="_x0000_s1026" style="position:absolute;z-index:251899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9.85pt,618.45pt" to="558.8pt,6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" strokeweight=".24pt">
                <w10:wrap anchorx="page"/>
              </v:line>
            </w:pict>
          </mc:Fallback>
        </mc:AlternateContent>
      </w:r>
      <w:r>
        <w:rPr>
          <w:noProof/>
        </w:rPr>
        <mc:AlternateContent>
          <mc:Choice Requires="wps">
            <w:drawing>
              <wp:anchor distT="0" distB="0" distL="114300" distR="114300" simplePos="0" relativeHeight="251824128" behindDoc="0" locked="0" layoutInCell="1" allowOverlap="1" wp14:anchorId="286991EF" wp14:editId="75105018">
                <wp:simplePos x="0" y="0"/>
                <wp:positionH relativeFrom="page">
                  <wp:posOffset>896620</wp:posOffset>
                </wp:positionH>
                <wp:positionV relativeFrom="paragraph">
                  <wp:posOffset>80010</wp:posOffset>
                </wp:positionV>
                <wp:extent cx="6209665" cy="1270"/>
                <wp:effectExtent l="0" t="0" r="0" b="0"/>
                <wp:wrapNone/>
                <wp:docPr id="193"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127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33BF4D" id="Line 50" o:spid="_x0000_s1026" style="position:absolute;z-index:251824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6.3pt" to="559.5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" strokeweight=".24pt">
                <w10:wrap anchorx="page"/>
              </v:line>
            </w:pict>
          </mc:Fallback>
        </mc:AlternateContent>
      </w:r>
      <w:r>
        <w:rPr>
          <w:noProof/>
        </w:rPr>
        <mc:AlternateContent>
          <mc:Choice Requires="wps">
            <w:drawing>
              <wp:anchor distT="0" distB="0" distL="0" distR="0" simplePos="0" relativeHeight="251821056" behindDoc="1" locked="0" layoutInCell="1" allowOverlap="1" wp14:anchorId="0DDDAA7F" wp14:editId="0BE294B2">
                <wp:simplePos x="0" y="0"/>
                <wp:positionH relativeFrom="page">
                  <wp:posOffset>896620</wp:posOffset>
                </wp:positionH>
                <wp:positionV relativeFrom="paragraph">
                  <wp:posOffset>81280</wp:posOffset>
                </wp:positionV>
                <wp:extent cx="6181090" cy="7773035"/>
                <wp:effectExtent l="0" t="0" r="0" b="0"/>
                <wp:wrapTopAndBottom/>
                <wp:docPr id="19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090" cy="777303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B9D876" w14:textId="77777777" w:rsidR="007D1F60" w:rsidRPr="00734284" w:rsidRDefault="007D1F60" w:rsidP="00734284">
                            <w:pPr>
                              <w:spacing w:before="123"/>
                              <w:rPr>
                                <w:rFonts w:ascii="Courier New"/>
                                <w:sz w:val="18"/>
                              </w:rPr>
                            </w:pPr>
                            <w:r w:rsidRPr="00734284">
                              <w:rPr>
                                <w:rFonts w:ascii="Courier New"/>
                                <w:sz w:val="18"/>
                              </w:rPr>
                              <w:t>&lt;registrations count="5" limit="1000" offset="0" query="?format=detail" totalcount="5"&gt;</w:t>
                            </w:r>
                          </w:p>
                          <w:p w14:paraId="5CB1E4AE" w14:textId="77777777" w:rsidR="007D1F60" w:rsidRPr="00734284" w:rsidRDefault="007D1F60" w:rsidP="00734284">
                            <w:pPr>
                              <w:spacing w:before="123"/>
                              <w:rPr>
                                <w:rFonts w:ascii="Courier New"/>
                                <w:sz w:val="18"/>
                              </w:rPr>
                            </w:pPr>
                            <w:r w:rsidRPr="00734284">
                              <w:rPr>
                                <w:rFonts w:ascii="Courier New"/>
                                <w:sz w:val="18"/>
                              </w:rPr>
                              <w:t xml:space="preserve">    &lt;registration&gt;</w:t>
                            </w:r>
                          </w:p>
                          <w:p w14:paraId="2F9EE1CC" w14:textId="77777777" w:rsidR="007D1F60" w:rsidRPr="00734284" w:rsidRDefault="007D1F60" w:rsidP="00734284">
                            <w:pPr>
                              <w:spacing w:before="123"/>
                              <w:rPr>
                                <w:rFonts w:ascii="Courier New"/>
                                <w:sz w:val="18"/>
                              </w:rPr>
                            </w:pPr>
                            <w:r w:rsidRPr="00734284">
                              <w:rPr>
                                <w:rFonts w:ascii="Courier New"/>
                                <w:sz w:val="18"/>
                              </w:rPr>
                              <w:t xml:space="preserve">        &lt;actualLocation&gt;Tibor1&lt;/actualLocation&gt;</w:t>
                            </w:r>
                          </w:p>
                          <w:p w14:paraId="7D4908E0" w14:textId="77777777" w:rsidR="007D1F60" w:rsidRPr="00734284" w:rsidRDefault="007D1F60" w:rsidP="00734284">
                            <w:pPr>
                              <w:spacing w:before="123"/>
                              <w:rPr>
                                <w:rFonts w:ascii="Courier New"/>
                                <w:sz w:val="18"/>
                              </w:rPr>
                            </w:pPr>
                            <w:r w:rsidRPr="00734284">
                              <w:rPr>
                                <w:rFonts w:ascii="Courier New"/>
                                <w:sz w:val="18"/>
                              </w:rPr>
                              <w:t xml:space="preserve">        &lt;ast&gt;true&lt;/ast&gt;</w:t>
                            </w:r>
                          </w:p>
                          <w:p w14:paraId="75E67B4C" w14:textId="77777777" w:rsidR="007D1F60" w:rsidRPr="00734284" w:rsidRDefault="007D1F60" w:rsidP="00734284">
                            <w:pPr>
                              <w:spacing w:before="123"/>
                              <w:rPr>
                                <w:rFonts w:ascii="Courier New"/>
                                <w:sz w:val="18"/>
                              </w:rPr>
                            </w:pPr>
                            <w:r w:rsidRPr="00734284">
                              <w:rPr>
                                <w:rFonts w:ascii="Courier New"/>
                                <w:sz w:val="18"/>
                              </w:rPr>
                              <w:t xml:space="preserve">        &lt;controller&gt;asmblade5&lt;/controller&gt;</w:t>
                            </w:r>
                          </w:p>
                          <w:p w14:paraId="2615119D" w14:textId="77777777" w:rsidR="007D1F60" w:rsidRPr="00734284" w:rsidRDefault="007D1F60" w:rsidP="00734284">
                            <w:pPr>
                              <w:spacing w:before="123"/>
                              <w:rPr>
                                <w:rFonts w:ascii="Courier New"/>
                                <w:sz w:val="18"/>
                              </w:rPr>
                            </w:pPr>
                            <w:r w:rsidRPr="00734284">
                              <w:rPr>
                                <w:rFonts w:ascii="Courier New"/>
                                <w:sz w:val="18"/>
                              </w:rPr>
                              <w:t xml:space="preserve">        &lt;deviceMac&gt;02:05:85:7f:eb:80&lt;/deviceMac&gt;</w:t>
                            </w:r>
                          </w:p>
                          <w:p w14:paraId="11518962" w14:textId="77777777" w:rsidR="007D1F60" w:rsidRPr="00734284" w:rsidRDefault="007D1F60" w:rsidP="00734284">
                            <w:pPr>
                              <w:spacing w:before="123"/>
                              <w:rPr>
                                <w:rFonts w:ascii="Courier New"/>
                                <w:sz w:val="18"/>
                              </w:rPr>
                            </w:pPr>
                            <w:r w:rsidRPr="00734284">
                              <w:rPr>
                                <w:rFonts w:ascii="Courier New"/>
                                <w:sz w:val="18"/>
                              </w:rPr>
                              <w:t xml:space="preserve">        &lt;deviceModel&gt;96x1&lt;/deviceModel&gt;</w:t>
                            </w:r>
                          </w:p>
                          <w:p w14:paraId="001023D0" w14:textId="77777777" w:rsidR="007D1F60" w:rsidRPr="00734284" w:rsidRDefault="007D1F60" w:rsidP="00734284">
                            <w:pPr>
                              <w:spacing w:before="123"/>
                              <w:rPr>
                                <w:rFonts w:ascii="Courier New"/>
                                <w:sz w:val="18"/>
                              </w:rPr>
                            </w:pPr>
                            <w:r w:rsidRPr="00734284">
                              <w:rPr>
                                <w:rFonts w:ascii="Courier New"/>
                                <w:sz w:val="18"/>
                              </w:rPr>
                              <w:t xml:space="preserve">        &lt;deviceVendor&gt;Avaya&lt;/deviceVendor&gt;</w:t>
                            </w:r>
                          </w:p>
                          <w:p w14:paraId="063A8050" w14:textId="77777777" w:rsidR="007D1F60" w:rsidRPr="00734284" w:rsidRDefault="007D1F60" w:rsidP="00734284">
                            <w:pPr>
                              <w:spacing w:before="123"/>
                              <w:rPr>
                                <w:rFonts w:ascii="Courier New"/>
                                <w:sz w:val="18"/>
                              </w:rPr>
                            </w:pPr>
                            <w:r w:rsidRPr="00734284">
                              <w:rPr>
                                <w:rFonts w:ascii="Courier New"/>
                                <w:sz w:val="18"/>
                              </w:rPr>
                              <w:t xml:space="preserve">        &lt;deviceVersion&gt;7.1.9.0.1&lt;/deviceVersion&gt;</w:t>
                            </w:r>
                          </w:p>
                          <w:p w14:paraId="0D5934D0" w14:textId="77777777" w:rsidR="007D1F60" w:rsidRPr="00734284" w:rsidRDefault="007D1F60" w:rsidP="00734284">
                            <w:pPr>
                              <w:spacing w:before="123"/>
                              <w:rPr>
                                <w:rFonts w:ascii="Courier New"/>
                                <w:sz w:val="18"/>
                              </w:rPr>
                            </w:pPr>
                            <w:r w:rsidRPr="00734284">
                              <w:rPr>
                                <w:rFonts w:ascii="Courier New"/>
                                <w:sz w:val="18"/>
                              </w:rPr>
                              <w:t xml:space="preserve">        &lt;firstName&gt;Dennis&lt;/firstName&gt;</w:t>
                            </w:r>
                          </w:p>
                          <w:p w14:paraId="324BD617" w14:textId="77777777" w:rsidR="007D1F60" w:rsidRPr="001A138F" w:rsidRDefault="007D1F60" w:rsidP="00371677">
                            <w:pPr>
                              <w:spacing w:before="123"/>
                              <w:rPr>
                                <w:rFonts w:ascii="Courier New"/>
                                <w:sz w:val="18"/>
                              </w:rPr>
                            </w:pPr>
                            <w:r w:rsidRPr="008A3787">
                              <w:rPr>
                                <w:rFonts w:ascii="Consolas" w:eastAsia="Times New Roman" w:hAnsi="Consolas" w:cs="Courier New"/>
                                <w:color w:val="333333"/>
                                <w:sz w:val="21"/>
                                <w:szCs w:val="21"/>
                                <w:bdr w:val="none" w:sz="0" w:space="0" w:color="auto" w:frame="1"/>
                                <w:lang w:bidi="ar-SA"/>
                              </w:rPr>
                              <w:t xml:space="preserve">        </w:t>
                            </w:r>
                            <w:r w:rsidRPr="001A138F">
                              <w:rPr>
                                <w:rFonts w:ascii="Courier New"/>
                                <w:sz w:val="18"/>
                              </w:rPr>
                              <w:t>&lt;fourthController&gt;&lt;/fourthController&gt;</w:t>
                            </w:r>
                          </w:p>
                          <w:p w14:paraId="2260FF6D" w14:textId="77777777" w:rsidR="007D1F60" w:rsidRPr="001A138F" w:rsidRDefault="007D1F60" w:rsidP="00371677">
                            <w:pPr>
                              <w:spacing w:before="123"/>
                              <w:rPr>
                                <w:ins w:id="166" w:author="Stevens, Alex (Alex)" w:date="2021-01-19T11:33:00Z"/>
                                <w:rFonts w:ascii="Courier New"/>
                                <w:sz w:val="18"/>
                              </w:rPr>
                            </w:pPr>
                            <w:r w:rsidRPr="001A138F">
                              <w:rPr>
                                <w:rFonts w:ascii="Courier New"/>
                                <w:sz w:val="18"/>
                              </w:rPr>
                              <w:t xml:space="preserve">        &lt;fourthReg&gt;false&lt;/fourthReg&gt;</w:t>
                            </w:r>
                          </w:p>
                          <w:p w14:paraId="7E33BC67" w14:textId="77777777" w:rsidR="007D1F60" w:rsidRPr="001A138F" w:rsidRDefault="007D1F60" w:rsidP="00371677">
                            <w:pPr>
                              <w:spacing w:before="123"/>
                              <w:rPr>
                                <w:rFonts w:ascii="Courier New"/>
                                <w:sz w:val="18"/>
                              </w:rPr>
                            </w:pPr>
                            <w:r w:rsidRPr="001A138F">
                              <w:rPr>
                                <w:rFonts w:ascii="Courier New"/>
                                <w:sz w:val="18"/>
                              </w:rPr>
                              <w:t xml:space="preserve"> </w:t>
                            </w:r>
                            <w:r>
                              <w:rPr>
                                <w:rFonts w:ascii="Courier New"/>
                                <w:sz w:val="18"/>
                              </w:rPr>
                              <w:tab/>
                            </w:r>
                            <w:r w:rsidRPr="001A138F">
                              <w:rPr>
                                <w:rFonts w:ascii="Courier New"/>
                                <w:sz w:val="18"/>
                              </w:rPr>
                              <w:t xml:space="preserve"> &lt;handle&gt;52003@avaya.com&lt;/handle&gt;</w:t>
                            </w:r>
                          </w:p>
                          <w:p w14:paraId="21CFCA62" w14:textId="77777777" w:rsidR="007D1F60" w:rsidRPr="001A138F" w:rsidRDefault="007D1F60" w:rsidP="00371677">
                            <w:pPr>
                              <w:spacing w:before="123"/>
                              <w:rPr>
                                <w:rFonts w:ascii="Courier New"/>
                                <w:sz w:val="18"/>
                              </w:rPr>
                            </w:pPr>
                            <w:r w:rsidRPr="001A138F">
                              <w:rPr>
                                <w:rFonts w:ascii="Courier New"/>
                                <w:sz w:val="18"/>
                              </w:rPr>
                              <w:t xml:space="preserve">        &lt;id&gt;101&lt;/id&gt;</w:t>
                            </w:r>
                          </w:p>
                          <w:p w14:paraId="3B93DAF5" w14:textId="77777777" w:rsidR="007D1F60" w:rsidRPr="001A138F" w:rsidRDefault="007D1F60" w:rsidP="00371677">
                            <w:pPr>
                              <w:spacing w:before="123"/>
                              <w:rPr>
                                <w:rFonts w:ascii="Courier New"/>
                                <w:sz w:val="18"/>
                              </w:rPr>
                            </w:pPr>
                            <w:r w:rsidRPr="001A138F">
                              <w:rPr>
                                <w:rFonts w:ascii="Courier New"/>
                                <w:sz w:val="18"/>
                              </w:rPr>
                              <w:t xml:space="preserve">        &lt;ipAddress&gt;135.105.196.94:1026&lt;/ipAddress&gt;</w:t>
                            </w:r>
                          </w:p>
                          <w:p w14:paraId="3243BC2D" w14:textId="77777777" w:rsidR="007D1F60" w:rsidRPr="001A138F" w:rsidRDefault="007D1F60" w:rsidP="00371677">
                            <w:pPr>
                              <w:spacing w:before="123"/>
                              <w:rPr>
                                <w:rFonts w:ascii="Courier New"/>
                                <w:sz w:val="18"/>
                              </w:rPr>
                            </w:pPr>
                            <w:r w:rsidRPr="001A138F">
                              <w:rPr>
                                <w:rFonts w:ascii="Courier New"/>
                                <w:sz w:val="18"/>
                              </w:rPr>
                              <w:t xml:space="preserve">        &lt;lastName&gt;Sanger&lt;/lastName&gt;</w:t>
                            </w:r>
                          </w:p>
                          <w:p w14:paraId="6B96D5A6" w14:textId="77777777" w:rsidR="007D1F60" w:rsidRPr="001A138F" w:rsidRDefault="007D1F60" w:rsidP="00371677">
                            <w:pPr>
                              <w:spacing w:before="123"/>
                              <w:rPr>
                                <w:rFonts w:ascii="Courier New"/>
                                <w:sz w:val="18"/>
                              </w:rPr>
                            </w:pPr>
                            <w:r w:rsidRPr="001A138F">
                              <w:rPr>
                                <w:rFonts w:ascii="Courier New"/>
                                <w:sz w:val="18"/>
                              </w:rPr>
                              <w:t xml:space="preserve">        &lt;location&gt;Thornton&lt;/location&gt;</w:t>
                            </w:r>
                          </w:p>
                          <w:p w14:paraId="148F3034" w14:textId="77777777" w:rsidR="007D1F60" w:rsidRPr="001A138F" w:rsidRDefault="007D1F60" w:rsidP="00371677">
                            <w:pPr>
                              <w:spacing w:before="123"/>
                              <w:rPr>
                                <w:rFonts w:ascii="Courier New"/>
                                <w:sz w:val="18"/>
                              </w:rPr>
                            </w:pPr>
                            <w:r w:rsidRPr="001A138F">
                              <w:rPr>
                                <w:rFonts w:ascii="Courier New"/>
                                <w:sz w:val="18"/>
                              </w:rPr>
                              <w:t xml:space="preserve">        &lt;login&gt;dsanger1@avaya.com&lt;/login&gt;</w:t>
                            </w:r>
                          </w:p>
                          <w:p w14:paraId="5438E7C6" w14:textId="77777777" w:rsidR="007D1F60" w:rsidRPr="001A138F" w:rsidRDefault="007D1F60" w:rsidP="00371677">
                            <w:pPr>
                              <w:spacing w:before="123"/>
                              <w:rPr>
                                <w:rFonts w:ascii="Courier New"/>
                                <w:sz w:val="18"/>
                              </w:rPr>
                            </w:pPr>
                            <w:r w:rsidRPr="001A138F">
                              <w:rPr>
                                <w:rFonts w:ascii="Courier New"/>
                                <w:sz w:val="18"/>
                              </w:rPr>
                              <w:t xml:space="preserve">        &lt;policy&gt;fixed&lt;/policy&gt;</w:t>
                            </w:r>
                          </w:p>
                          <w:p w14:paraId="26206934" w14:textId="77777777" w:rsidR="007D1F60" w:rsidRPr="001A138F" w:rsidRDefault="007D1F60" w:rsidP="00371677">
                            <w:pPr>
                              <w:spacing w:before="123"/>
                              <w:rPr>
                                <w:rFonts w:ascii="Courier New"/>
                                <w:sz w:val="18"/>
                              </w:rPr>
                            </w:pPr>
                            <w:r w:rsidRPr="001A138F">
                              <w:rPr>
                                <w:rFonts w:ascii="Courier New"/>
                                <w:sz w:val="18"/>
                              </w:rPr>
                              <w:t xml:space="preserve">        &lt;ppmSubscribeTimeActive&gt;Fri Jan 08 09:18:25 MST 2021&lt;/ppmSubscribeTimeActive&gt;</w:t>
                            </w:r>
                          </w:p>
                          <w:p w14:paraId="4470B44D" w14:textId="77777777" w:rsidR="007D1F60" w:rsidRPr="001A138F" w:rsidRDefault="007D1F60" w:rsidP="00371677">
                            <w:pPr>
                              <w:spacing w:before="123"/>
                              <w:rPr>
                                <w:rFonts w:ascii="Courier New"/>
                                <w:sz w:val="18"/>
                              </w:rPr>
                            </w:pPr>
                            <w:r w:rsidRPr="001A138F">
                              <w:rPr>
                                <w:rFonts w:ascii="Courier New"/>
                                <w:sz w:val="18"/>
                              </w:rPr>
                              <w:t xml:space="preserve">        &lt;primController&gt;(AC)&lt;/primController&gt;</w:t>
                            </w:r>
                          </w:p>
                          <w:p w14:paraId="32C1C198" w14:textId="77777777" w:rsidR="007D1F60" w:rsidRPr="001A138F" w:rsidRDefault="007D1F60" w:rsidP="00371677">
                            <w:pPr>
                              <w:spacing w:before="123"/>
                              <w:rPr>
                                <w:rFonts w:ascii="Courier New"/>
                                <w:sz w:val="18"/>
                              </w:rPr>
                            </w:pPr>
                            <w:r w:rsidRPr="001A138F">
                              <w:rPr>
                                <w:rFonts w:ascii="Courier New"/>
                                <w:sz w:val="18"/>
                              </w:rPr>
                              <w:t xml:space="preserve">        &lt;primName&gt;asmblade5&lt;/primName&gt;</w:t>
                            </w:r>
                          </w:p>
                          <w:p w14:paraId="4E2CB2F8" w14:textId="77777777" w:rsidR="007D1F60" w:rsidRPr="001A138F" w:rsidRDefault="007D1F60" w:rsidP="00371677">
                            <w:pPr>
                              <w:spacing w:before="123"/>
                              <w:rPr>
                                <w:rFonts w:ascii="Courier New"/>
                                <w:sz w:val="18"/>
                              </w:rPr>
                            </w:pPr>
                            <w:r w:rsidRPr="001A138F">
                              <w:rPr>
                                <w:rFonts w:ascii="Courier New"/>
                                <w:sz w:val="18"/>
                              </w:rPr>
                              <w:t xml:space="preserve">        &lt;primReg&gt;true&lt;/primReg&gt;</w:t>
                            </w:r>
                          </w:p>
                          <w:p w14:paraId="23DAAA43" w14:textId="77777777" w:rsidR="007D1F60" w:rsidRPr="001A138F" w:rsidRDefault="007D1F60" w:rsidP="00371677">
                            <w:pPr>
                              <w:spacing w:before="123"/>
                              <w:rPr>
                                <w:rFonts w:ascii="Courier New"/>
                                <w:sz w:val="18"/>
                              </w:rPr>
                            </w:pPr>
                            <w:r w:rsidRPr="001A138F">
                              <w:rPr>
                                <w:rFonts w:ascii="Courier New"/>
                                <w:sz w:val="18"/>
                              </w:rPr>
                              <w:t xml:space="preserve">        &lt;regInterruptDurationActive&gt;0 d 0 hr 0 min&lt;/regInterruptDurationActive&gt;</w:t>
                            </w:r>
                          </w:p>
                          <w:p w14:paraId="16C2A1D6" w14:textId="77777777" w:rsidR="007D1F60" w:rsidRPr="001A138F" w:rsidRDefault="007D1F60" w:rsidP="00371677">
                            <w:pPr>
                              <w:spacing w:before="123"/>
                              <w:rPr>
                                <w:rFonts w:ascii="Courier New"/>
                                <w:sz w:val="18"/>
                              </w:rPr>
                            </w:pPr>
                            <w:r w:rsidRPr="001A138F">
                              <w:rPr>
                                <w:rFonts w:ascii="Courier New"/>
                                <w:sz w:val="18"/>
                              </w:rPr>
                              <w:t xml:space="preserve">        &lt;regInterruptDurationPrim&gt;0 d 0 hr 0 min&lt;/regInterruptDurationPrim&gt;</w:t>
                            </w:r>
                          </w:p>
                          <w:p w14:paraId="43C74BE2" w14:textId="77777777" w:rsidR="007D1F60" w:rsidRPr="001A138F" w:rsidRDefault="007D1F60" w:rsidP="00371677">
                            <w:pPr>
                              <w:spacing w:before="123"/>
                              <w:rPr>
                                <w:rFonts w:ascii="Courier New"/>
                                <w:sz w:val="18"/>
                              </w:rPr>
                            </w:pPr>
                            <w:r w:rsidRPr="001A138F">
                              <w:rPr>
                                <w:rFonts w:ascii="Courier New"/>
                                <w:sz w:val="18"/>
                              </w:rPr>
                              <w:t xml:space="preserve">        &lt;regTimeActive&gt;Fri Jan 08 09:18:24 MST 2021&lt;/regTimeActive&gt;</w:t>
                            </w:r>
                          </w:p>
                          <w:p w14:paraId="4FB6FF55" w14:textId="77777777" w:rsidR="007D1F60" w:rsidRPr="001A138F" w:rsidRDefault="007D1F60" w:rsidP="00371677">
                            <w:pPr>
                              <w:spacing w:before="123"/>
                              <w:rPr>
                                <w:rFonts w:ascii="Courier New"/>
                                <w:sz w:val="18"/>
                              </w:rPr>
                            </w:pPr>
                            <w:r w:rsidRPr="001A138F">
                              <w:rPr>
                                <w:rFonts w:ascii="Courier New"/>
                                <w:sz w:val="18"/>
                              </w:rPr>
                              <w:t xml:space="preserve">        &lt;regTimePrim&gt;Fri Jan 08 09:18:24 MST 2021&lt;/regTimePrim&gt;</w:t>
                            </w:r>
                          </w:p>
                          <w:p w14:paraId="3A6E3EBD" w14:textId="77777777" w:rsidR="007D1F60" w:rsidRPr="001A138F" w:rsidRDefault="007D1F60" w:rsidP="00371677">
                            <w:pPr>
                              <w:spacing w:before="123"/>
                              <w:rPr>
                                <w:rFonts w:ascii="Courier New"/>
                                <w:sz w:val="18"/>
                              </w:rPr>
                            </w:pPr>
                            <w:r w:rsidRPr="001A138F">
                              <w:rPr>
                                <w:rFonts w:ascii="Courier New"/>
                                <w:sz w:val="18"/>
                              </w:rPr>
                              <w:t xml:space="preserve">        &lt;remoteOffice&gt;false&lt;/remoteOffice&gt;</w:t>
                            </w:r>
                          </w:p>
                          <w:p w14:paraId="3269B0DA" w14:textId="77777777" w:rsidR="007D1F60" w:rsidRPr="001A138F" w:rsidRDefault="007D1F60" w:rsidP="00371677">
                            <w:pPr>
                              <w:spacing w:before="123"/>
                              <w:rPr>
                                <w:rFonts w:ascii="Courier New"/>
                                <w:sz w:val="18"/>
                              </w:rPr>
                            </w:pPr>
                            <w:r w:rsidRPr="001A138F">
                              <w:rPr>
                                <w:rFonts w:ascii="Courier New"/>
                                <w:sz w:val="18"/>
                              </w:rPr>
                              <w:t xml:space="preserve">        &lt;secController&gt;&lt;/secController&gt;</w:t>
                            </w:r>
                          </w:p>
                          <w:p w14:paraId="1BB26D05" w14:textId="77777777" w:rsidR="007D1F60" w:rsidRPr="001A138F" w:rsidRDefault="007D1F60" w:rsidP="00371677">
                            <w:pPr>
                              <w:spacing w:before="123"/>
                              <w:rPr>
                                <w:rFonts w:ascii="Courier New"/>
                                <w:sz w:val="18"/>
                              </w:rPr>
                            </w:pPr>
                            <w:r w:rsidRPr="001A138F">
                              <w:rPr>
                                <w:rFonts w:ascii="Courier New"/>
                                <w:sz w:val="18"/>
                              </w:rPr>
                              <w:t xml:space="preserve">        &lt;secReg&gt;false&lt;/secReg&gt;</w:t>
                            </w:r>
                          </w:p>
                          <w:p w14:paraId="270D19C8" w14:textId="77777777" w:rsidR="007D1F60" w:rsidRPr="001A138F" w:rsidRDefault="007D1F60" w:rsidP="00371677">
                            <w:pPr>
                              <w:spacing w:before="123"/>
                              <w:rPr>
                                <w:rFonts w:ascii="Courier New"/>
                                <w:sz w:val="18"/>
                              </w:rPr>
                            </w:pPr>
                            <w:r w:rsidRPr="001A138F">
                              <w:rPr>
                                <w:rFonts w:ascii="Courier New"/>
                                <w:sz w:val="18"/>
                              </w:rPr>
                              <w:t xml:space="preserve">        &lt;sharedControl&gt;false&lt;/sharedControl&gt;</w:t>
                            </w:r>
                          </w:p>
                          <w:p w14:paraId="3CA2D3A4" w14:textId="77777777" w:rsidR="007D1F60" w:rsidRPr="001A138F" w:rsidRDefault="007D1F60" w:rsidP="00371677">
                            <w:pPr>
                              <w:spacing w:before="123"/>
                              <w:rPr>
                                <w:rFonts w:ascii="Courier New"/>
                                <w:sz w:val="18"/>
                              </w:rPr>
                            </w:pPr>
                            <w:r w:rsidRPr="001A138F">
                              <w:rPr>
                                <w:rFonts w:ascii="Courier New"/>
                                <w:sz w:val="18"/>
                              </w:rPr>
                              <w:t xml:space="preserve">        &lt;simultaneousDevices&gt;1/10&lt;/simultaneousDevices&gt;</w:t>
                            </w:r>
                          </w:p>
                          <w:p w14:paraId="4D9E0714" w14:textId="77777777" w:rsidR="007D1F60" w:rsidRPr="001A138F" w:rsidRDefault="007D1F60" w:rsidP="00371677">
                            <w:pPr>
                              <w:spacing w:before="123"/>
                              <w:rPr>
                                <w:rFonts w:ascii="Courier New"/>
                                <w:sz w:val="18"/>
                              </w:rPr>
                            </w:pPr>
                            <w:r w:rsidRPr="001A138F">
                              <w:rPr>
                                <w:rFonts w:ascii="Courier New"/>
                                <w:sz w:val="18"/>
                              </w:rPr>
                              <w:t xml:space="preserve">        &lt;survController&gt;&lt;/survController&gt;</w:t>
                            </w:r>
                          </w:p>
                          <w:p w14:paraId="42827590" w14:textId="77777777" w:rsidR="007D1F60" w:rsidRDefault="007D1F60" w:rsidP="00371677">
                            <w:pPr>
                              <w:spacing w:before="123"/>
                              <w:rPr>
                                <w:rFonts w:ascii="Courier New"/>
                                <w:sz w:val="18"/>
                              </w:rPr>
                            </w:pPr>
                            <w:r w:rsidRPr="001A138F">
                              <w:rPr>
                                <w:rFonts w:ascii="Courier New"/>
                                <w:sz w:val="18"/>
                              </w:rPr>
                              <w:t xml:space="preserve">        &lt;survReg&gt;false&lt;/survReg&gt;</w:t>
                            </w:r>
                          </w:p>
                          <w:p w14:paraId="21E4F35A" w14:textId="77777777" w:rsidR="007D1F60" w:rsidRPr="001A138F" w:rsidRDefault="007D1F60" w:rsidP="00371677">
                            <w:pPr>
                              <w:spacing w:before="123"/>
                              <w:ind w:left="720"/>
                              <w:rPr>
                                <w:rFonts w:ascii="Courier New"/>
                                <w:sz w:val="18"/>
                              </w:rPr>
                            </w:pPr>
                            <w:r>
                              <w:rPr>
                                <w:rFonts w:ascii="Courier New"/>
                                <w:sz w:val="18"/>
                              </w:rPr>
                              <w:t xml:space="preserve"> </w:t>
                            </w:r>
                            <w:r w:rsidRPr="001A138F">
                              <w:rPr>
                                <w:rFonts w:ascii="Courier New"/>
                                <w:sz w:val="18"/>
                              </w:rPr>
                              <w:t>&lt;thirdController&gt;&lt;/thirdController&gt;</w:t>
                            </w:r>
                          </w:p>
                          <w:p w14:paraId="67587598" w14:textId="77777777" w:rsidR="007D1F60" w:rsidRPr="001A138F" w:rsidRDefault="007D1F60" w:rsidP="00371677">
                            <w:pPr>
                              <w:spacing w:before="123"/>
                              <w:rPr>
                                <w:rFonts w:ascii="Courier New"/>
                                <w:sz w:val="18"/>
                              </w:rPr>
                            </w:pPr>
                            <w:r w:rsidRPr="001A138F">
                              <w:rPr>
                                <w:rFonts w:ascii="Courier New"/>
                                <w:sz w:val="18"/>
                              </w:rPr>
                              <w:t xml:space="preserve">        &lt;thirdReg&gt;false&lt;/thirdReg&gt;</w:t>
                            </w:r>
                          </w:p>
                          <w:p w14:paraId="47A4475F" w14:textId="77777777" w:rsidR="007D1F60" w:rsidRPr="001A138F" w:rsidRDefault="007D1F60" w:rsidP="00371677">
                            <w:pPr>
                              <w:spacing w:before="123"/>
                              <w:rPr>
                                <w:rFonts w:ascii="Courier New"/>
                                <w:sz w:val="18"/>
                              </w:rPr>
                            </w:pPr>
                            <w:r w:rsidRPr="001A138F">
                              <w:rPr>
                                <w:rFonts w:ascii="Courier New"/>
                                <w:sz w:val="18"/>
                              </w:rPr>
                              <w:t xml:space="preserve">        &lt;visitingSurvReg&gt;false&lt;/visitingSurvReg&gt;</w:t>
                            </w:r>
                          </w:p>
                          <w:p w14:paraId="0452EAB9" w14:textId="77777777" w:rsidR="007D1F60" w:rsidRPr="00696F28" w:rsidRDefault="007D1F60" w:rsidP="00696F28">
                            <w:pPr>
                              <w:widowControl/>
                              <w:autoSpaceDE/>
                              <w:autoSpaceDN/>
                              <w:spacing w:line="300" w:lineRule="atLeast"/>
                              <w:textAlignment w:val="baseline"/>
                              <w:rPr>
                                <w:rFonts w:ascii="Consolas" w:eastAsia="Times New Roman" w:hAnsi="Consolas" w:cs="Times New Roman"/>
                                <w:color w:val="333333"/>
                                <w:sz w:val="21"/>
                                <w:szCs w:val="21"/>
                                <w:lang w:bidi="ar-S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74134" id="Text Box 49" o:spid="_x0000_s1062" type="#_x0000_t202" style="position:absolute;margin-left:70.6pt;margin-top:6.4pt;width:486.7pt;height:612.05pt;z-index:-251495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" fillcolor="#f1f1f1" stroked="f">
                <v:textbox inset="0,0,0,0">
                  <w:txbxContent>
                    <w:p w:rsidR="007D1F60" w:rsidRPr="00734284" w:rsidRDefault="007D1F60" w:rsidP="00734284">
                      <w:pPr>
                        <w:spacing w:before="123"/>
                        <w:rPr>
                          <w:rFonts w:ascii="Courier New"/>
                          <w:sz w:val="18"/>
                        </w:rPr>
                      </w:pPr>
                      <w:r w:rsidRPr="00734284">
                        <w:rPr>
                          <w:rFonts w:ascii="Courier New"/>
                          <w:sz w:val="18"/>
                        </w:rPr>
                        <w:t>&lt;registrations count="5" limit="1000" offset="0" query="?format=detail" totalcount="5"&gt;</w:t>
                      </w:r>
                    </w:p>
                    <w:p w:rsidR="007D1F60" w:rsidRPr="00734284" w:rsidRDefault="007D1F60" w:rsidP="00734284">
                      <w:pPr>
                        <w:spacing w:before="123"/>
                        <w:rPr>
                          <w:rFonts w:ascii="Courier New"/>
                          <w:sz w:val="18"/>
                        </w:rPr>
                      </w:pPr>
                      <w:r w:rsidRPr="00734284">
                        <w:rPr>
                          <w:rFonts w:ascii="Courier New"/>
                          <w:sz w:val="18"/>
                        </w:rPr>
                        <w:t xml:space="preserve">    &lt;registration&gt;</w:t>
                      </w:r>
                    </w:p>
                    <w:p w:rsidR="007D1F60" w:rsidRPr="00734284" w:rsidRDefault="007D1F60" w:rsidP="00734284">
                      <w:pPr>
                        <w:spacing w:before="123"/>
                        <w:rPr>
                          <w:rFonts w:ascii="Courier New"/>
                          <w:sz w:val="18"/>
                        </w:rPr>
                      </w:pPr>
                      <w:r w:rsidRPr="00734284">
                        <w:rPr>
                          <w:rFonts w:ascii="Courier New"/>
                          <w:sz w:val="18"/>
                        </w:rPr>
                        <w:t xml:space="preserve">        &lt;actualLocation&gt;Tibor1&lt;/actualLocation&gt;</w:t>
                      </w:r>
                    </w:p>
                    <w:p w:rsidR="007D1F60" w:rsidRPr="00734284" w:rsidRDefault="007D1F60" w:rsidP="00734284">
                      <w:pPr>
                        <w:spacing w:before="123"/>
                        <w:rPr>
                          <w:rFonts w:ascii="Courier New"/>
                          <w:sz w:val="18"/>
                        </w:rPr>
                      </w:pPr>
                      <w:r w:rsidRPr="00734284">
                        <w:rPr>
                          <w:rFonts w:ascii="Courier New"/>
                          <w:sz w:val="18"/>
                        </w:rPr>
                        <w:t xml:space="preserve">        &lt;ast&gt;true&lt;/ast&gt;</w:t>
                      </w:r>
                    </w:p>
                    <w:p w:rsidR="007D1F60" w:rsidRPr="00734284" w:rsidRDefault="007D1F60" w:rsidP="00734284">
                      <w:pPr>
                        <w:spacing w:before="123"/>
                        <w:rPr>
                          <w:rFonts w:ascii="Courier New"/>
                          <w:sz w:val="18"/>
                        </w:rPr>
                      </w:pPr>
                      <w:r w:rsidRPr="00734284">
                        <w:rPr>
                          <w:rFonts w:ascii="Courier New"/>
                          <w:sz w:val="18"/>
                        </w:rPr>
                        <w:t xml:space="preserve">        &lt;controller&gt;asmblade5&lt;/controller&gt;</w:t>
                      </w:r>
                    </w:p>
                    <w:p w:rsidR="007D1F60" w:rsidRPr="00734284" w:rsidRDefault="007D1F60" w:rsidP="00734284">
                      <w:pPr>
                        <w:spacing w:before="123"/>
                        <w:rPr>
                          <w:rFonts w:ascii="Courier New"/>
                          <w:sz w:val="18"/>
                        </w:rPr>
                      </w:pPr>
                      <w:r w:rsidRPr="00734284">
                        <w:rPr>
                          <w:rFonts w:ascii="Courier New"/>
                          <w:sz w:val="18"/>
                        </w:rPr>
                        <w:t xml:space="preserve">        &lt;deviceMac&gt;02:05:85:7f:eb:80&lt;/deviceMac&gt;</w:t>
                      </w:r>
                    </w:p>
                    <w:p w:rsidR="007D1F60" w:rsidRPr="00734284" w:rsidRDefault="007D1F60" w:rsidP="00734284">
                      <w:pPr>
                        <w:spacing w:before="123"/>
                        <w:rPr>
                          <w:rFonts w:ascii="Courier New"/>
                          <w:sz w:val="18"/>
                        </w:rPr>
                      </w:pPr>
                      <w:r w:rsidRPr="00734284">
                        <w:rPr>
                          <w:rFonts w:ascii="Courier New"/>
                          <w:sz w:val="18"/>
                        </w:rPr>
                        <w:t xml:space="preserve">        &lt;deviceModel&gt;96x1&lt;/deviceModel&gt;</w:t>
                      </w:r>
                    </w:p>
                    <w:p w:rsidR="007D1F60" w:rsidRPr="00734284" w:rsidRDefault="007D1F60" w:rsidP="00734284">
                      <w:pPr>
                        <w:spacing w:before="123"/>
                        <w:rPr>
                          <w:rFonts w:ascii="Courier New"/>
                          <w:sz w:val="18"/>
                        </w:rPr>
                      </w:pPr>
                      <w:r w:rsidRPr="00734284">
                        <w:rPr>
                          <w:rFonts w:ascii="Courier New"/>
                          <w:sz w:val="18"/>
                        </w:rPr>
                        <w:t xml:space="preserve">        &lt;deviceVendor&gt;Avaya&lt;/deviceVendor&gt;</w:t>
                      </w:r>
                    </w:p>
                    <w:p w:rsidR="007D1F60" w:rsidRPr="00734284" w:rsidRDefault="007D1F60" w:rsidP="00734284">
                      <w:pPr>
                        <w:spacing w:before="123"/>
                        <w:rPr>
                          <w:rFonts w:ascii="Courier New"/>
                          <w:sz w:val="18"/>
                        </w:rPr>
                      </w:pPr>
                      <w:r w:rsidRPr="00734284">
                        <w:rPr>
                          <w:rFonts w:ascii="Courier New"/>
                          <w:sz w:val="18"/>
                        </w:rPr>
                        <w:t xml:space="preserve">        &lt;deviceVersion&gt;7.1.9.0.1&lt;/deviceVersion&gt;</w:t>
                      </w:r>
                    </w:p>
                    <w:p w:rsidR="007D1F60" w:rsidRPr="00734284" w:rsidRDefault="007D1F60" w:rsidP="00734284">
                      <w:pPr>
                        <w:spacing w:before="123"/>
                        <w:rPr>
                          <w:rFonts w:ascii="Courier New"/>
                          <w:sz w:val="18"/>
                        </w:rPr>
                      </w:pPr>
                      <w:r w:rsidRPr="00734284">
                        <w:rPr>
                          <w:rFonts w:ascii="Courier New"/>
                          <w:sz w:val="18"/>
                        </w:rPr>
                        <w:t xml:space="preserve">        &lt;firstName&gt;Dennis&lt;/firstName&gt;</w:t>
                      </w:r>
                    </w:p>
                    <w:p w:rsidR="007D1F60" w:rsidRPr="001A138F" w:rsidRDefault="007D1F60" w:rsidP="00371677">
                      <w:pPr>
                        <w:spacing w:before="123"/>
                        <w:rPr>
                          <w:rFonts w:ascii="Courier New"/>
                          <w:sz w:val="18"/>
                        </w:rPr>
                      </w:pPr>
                      <w:r w:rsidRPr="008A3787">
                        <w:rPr>
                          <w:rFonts w:ascii="Consolas" w:eastAsia="Times New Roman" w:hAnsi="Consolas" w:cs="Courier New"/>
                          <w:color w:val="333333"/>
                          <w:sz w:val="21"/>
                          <w:szCs w:val="21"/>
                          <w:bdr w:val="none" w:sz="0" w:space="0" w:color="auto" w:frame="1"/>
                          <w:lang w:bidi="ar-SA"/>
                        </w:rPr>
                        <w:t xml:space="preserve">        </w:t>
                      </w:r>
                      <w:r w:rsidRPr="001A138F">
                        <w:rPr>
                          <w:rFonts w:ascii="Courier New"/>
                          <w:sz w:val="18"/>
                        </w:rPr>
                        <w:t>&lt;fourthController&gt;&lt;/fourthController&gt;</w:t>
                      </w:r>
                    </w:p>
                    <w:p w:rsidR="007D1F60" w:rsidRPr="001A138F" w:rsidRDefault="007D1F60" w:rsidP="00371677">
                      <w:pPr>
                        <w:spacing w:before="123"/>
                        <w:rPr>
                          <w:ins w:id="168" w:author="Stevens, Alex (Alex)" w:date="2021-01-19T11:33:00Z"/>
                          <w:rFonts w:ascii="Courier New"/>
                          <w:sz w:val="18"/>
                        </w:rPr>
                      </w:pPr>
                      <w:r w:rsidRPr="001A138F">
                        <w:rPr>
                          <w:rFonts w:ascii="Courier New"/>
                          <w:sz w:val="18"/>
                        </w:rPr>
                        <w:t xml:space="preserve">        &lt;fourthReg&gt;false&lt;/fourthReg&gt;</w:t>
                      </w:r>
                    </w:p>
                    <w:p w:rsidR="007D1F60" w:rsidRPr="001A138F" w:rsidRDefault="007D1F60" w:rsidP="00371677">
                      <w:pPr>
                        <w:spacing w:before="123"/>
                        <w:rPr>
                          <w:rFonts w:ascii="Courier New"/>
                          <w:sz w:val="18"/>
                        </w:rPr>
                      </w:pPr>
                      <w:r w:rsidRPr="001A138F">
                        <w:rPr>
                          <w:rFonts w:ascii="Courier New"/>
                          <w:sz w:val="18"/>
                        </w:rPr>
                        <w:t xml:space="preserve"> </w:t>
                      </w:r>
                      <w:r>
                        <w:rPr>
                          <w:rFonts w:ascii="Courier New"/>
                          <w:sz w:val="18"/>
                        </w:rPr>
                        <w:tab/>
                      </w:r>
                      <w:r w:rsidRPr="001A138F">
                        <w:rPr>
                          <w:rFonts w:ascii="Courier New"/>
                          <w:sz w:val="18"/>
                        </w:rPr>
                        <w:t xml:space="preserve"> &lt;handle&gt;52003@avaya.com&lt;/handle&gt;</w:t>
                      </w:r>
                    </w:p>
                    <w:p w:rsidR="007D1F60" w:rsidRPr="001A138F" w:rsidRDefault="007D1F60" w:rsidP="00371677">
                      <w:pPr>
                        <w:spacing w:before="123"/>
                        <w:rPr>
                          <w:rFonts w:ascii="Courier New"/>
                          <w:sz w:val="18"/>
                        </w:rPr>
                      </w:pPr>
                      <w:r w:rsidRPr="001A138F">
                        <w:rPr>
                          <w:rFonts w:ascii="Courier New"/>
                          <w:sz w:val="18"/>
                        </w:rPr>
                        <w:t xml:space="preserve">        &lt;id&gt;101&lt;/id&gt;</w:t>
                      </w:r>
                    </w:p>
                    <w:p w:rsidR="007D1F60" w:rsidRPr="001A138F" w:rsidRDefault="007D1F60" w:rsidP="00371677">
                      <w:pPr>
                        <w:spacing w:before="123"/>
                        <w:rPr>
                          <w:rFonts w:ascii="Courier New"/>
                          <w:sz w:val="18"/>
                        </w:rPr>
                      </w:pPr>
                      <w:r w:rsidRPr="001A138F">
                        <w:rPr>
                          <w:rFonts w:ascii="Courier New"/>
                          <w:sz w:val="18"/>
                        </w:rPr>
                        <w:t xml:space="preserve">        &lt;ipAddress&gt;135.105.196.94:1026&lt;/ipAddress&gt;</w:t>
                      </w:r>
                    </w:p>
                    <w:p w:rsidR="007D1F60" w:rsidRPr="001A138F" w:rsidRDefault="007D1F60" w:rsidP="00371677">
                      <w:pPr>
                        <w:spacing w:before="123"/>
                        <w:rPr>
                          <w:rFonts w:ascii="Courier New"/>
                          <w:sz w:val="18"/>
                        </w:rPr>
                      </w:pPr>
                      <w:r w:rsidRPr="001A138F">
                        <w:rPr>
                          <w:rFonts w:ascii="Courier New"/>
                          <w:sz w:val="18"/>
                        </w:rPr>
                        <w:t xml:space="preserve">        &lt;lastName&gt;Sanger&lt;/lastName&gt;</w:t>
                      </w:r>
                    </w:p>
                    <w:p w:rsidR="007D1F60" w:rsidRPr="001A138F" w:rsidRDefault="007D1F60" w:rsidP="00371677">
                      <w:pPr>
                        <w:spacing w:before="123"/>
                        <w:rPr>
                          <w:rFonts w:ascii="Courier New"/>
                          <w:sz w:val="18"/>
                        </w:rPr>
                      </w:pPr>
                      <w:r w:rsidRPr="001A138F">
                        <w:rPr>
                          <w:rFonts w:ascii="Courier New"/>
                          <w:sz w:val="18"/>
                        </w:rPr>
                        <w:t xml:space="preserve">        &lt;location&gt;Thornton&lt;/location&gt;</w:t>
                      </w:r>
                    </w:p>
                    <w:p w:rsidR="007D1F60" w:rsidRPr="001A138F" w:rsidRDefault="007D1F60" w:rsidP="00371677">
                      <w:pPr>
                        <w:spacing w:before="123"/>
                        <w:rPr>
                          <w:rFonts w:ascii="Courier New"/>
                          <w:sz w:val="18"/>
                        </w:rPr>
                      </w:pPr>
                      <w:r w:rsidRPr="001A138F">
                        <w:rPr>
                          <w:rFonts w:ascii="Courier New"/>
                          <w:sz w:val="18"/>
                        </w:rPr>
                        <w:t xml:space="preserve">        &lt;login&gt;dsanger1@avaya.com&lt;/login&gt;</w:t>
                      </w:r>
                    </w:p>
                    <w:p w:rsidR="007D1F60" w:rsidRPr="001A138F" w:rsidRDefault="007D1F60" w:rsidP="00371677">
                      <w:pPr>
                        <w:spacing w:before="123"/>
                        <w:rPr>
                          <w:rFonts w:ascii="Courier New"/>
                          <w:sz w:val="18"/>
                        </w:rPr>
                      </w:pPr>
                      <w:r w:rsidRPr="001A138F">
                        <w:rPr>
                          <w:rFonts w:ascii="Courier New"/>
                          <w:sz w:val="18"/>
                        </w:rPr>
                        <w:t xml:space="preserve">        &lt;policy&gt;fixed&lt;/policy&gt;</w:t>
                      </w:r>
                    </w:p>
                    <w:p w:rsidR="007D1F60" w:rsidRPr="001A138F" w:rsidRDefault="007D1F60" w:rsidP="00371677">
                      <w:pPr>
                        <w:spacing w:before="123"/>
                        <w:rPr>
                          <w:rFonts w:ascii="Courier New"/>
                          <w:sz w:val="18"/>
                        </w:rPr>
                      </w:pPr>
                      <w:r w:rsidRPr="001A138F">
                        <w:rPr>
                          <w:rFonts w:ascii="Courier New"/>
                          <w:sz w:val="18"/>
                        </w:rPr>
                        <w:t xml:space="preserve">        &lt;ppmSubscribeTimeActive&gt;Fri Jan 08 09:18:25 MST 2021&lt;/ppmSubscribeTimeActive&gt;</w:t>
                      </w:r>
                    </w:p>
                    <w:p w:rsidR="007D1F60" w:rsidRPr="001A138F" w:rsidRDefault="007D1F60" w:rsidP="00371677">
                      <w:pPr>
                        <w:spacing w:before="123"/>
                        <w:rPr>
                          <w:rFonts w:ascii="Courier New"/>
                          <w:sz w:val="18"/>
                        </w:rPr>
                      </w:pPr>
                      <w:r w:rsidRPr="001A138F">
                        <w:rPr>
                          <w:rFonts w:ascii="Courier New"/>
                          <w:sz w:val="18"/>
                        </w:rPr>
                        <w:t xml:space="preserve">        &lt;primController&gt;(AC)&lt;/primController&gt;</w:t>
                      </w:r>
                    </w:p>
                    <w:p w:rsidR="007D1F60" w:rsidRPr="001A138F" w:rsidRDefault="007D1F60" w:rsidP="00371677">
                      <w:pPr>
                        <w:spacing w:before="123"/>
                        <w:rPr>
                          <w:rFonts w:ascii="Courier New"/>
                          <w:sz w:val="18"/>
                        </w:rPr>
                      </w:pPr>
                      <w:r w:rsidRPr="001A138F">
                        <w:rPr>
                          <w:rFonts w:ascii="Courier New"/>
                          <w:sz w:val="18"/>
                        </w:rPr>
                        <w:t xml:space="preserve">        &lt;primName&gt;asmblade5&lt;/primName&gt;</w:t>
                      </w:r>
                    </w:p>
                    <w:p w:rsidR="007D1F60" w:rsidRPr="001A138F" w:rsidRDefault="007D1F60" w:rsidP="00371677">
                      <w:pPr>
                        <w:spacing w:before="123"/>
                        <w:rPr>
                          <w:rFonts w:ascii="Courier New"/>
                          <w:sz w:val="18"/>
                        </w:rPr>
                      </w:pPr>
                      <w:r w:rsidRPr="001A138F">
                        <w:rPr>
                          <w:rFonts w:ascii="Courier New"/>
                          <w:sz w:val="18"/>
                        </w:rPr>
                        <w:t xml:space="preserve">        &lt;primReg&gt;true&lt;/primReg&gt;</w:t>
                      </w:r>
                    </w:p>
                    <w:p w:rsidR="007D1F60" w:rsidRPr="001A138F" w:rsidRDefault="007D1F60" w:rsidP="00371677">
                      <w:pPr>
                        <w:spacing w:before="123"/>
                        <w:rPr>
                          <w:rFonts w:ascii="Courier New"/>
                          <w:sz w:val="18"/>
                        </w:rPr>
                      </w:pPr>
                      <w:r w:rsidRPr="001A138F">
                        <w:rPr>
                          <w:rFonts w:ascii="Courier New"/>
                          <w:sz w:val="18"/>
                        </w:rPr>
                        <w:t xml:space="preserve">        &lt;regInterruptDurationActive&gt;0 d 0 hr 0 min&lt;/regInterruptDurationActive&gt;</w:t>
                      </w:r>
                    </w:p>
                    <w:p w:rsidR="007D1F60" w:rsidRPr="001A138F" w:rsidRDefault="007D1F60" w:rsidP="00371677">
                      <w:pPr>
                        <w:spacing w:before="123"/>
                        <w:rPr>
                          <w:rFonts w:ascii="Courier New"/>
                          <w:sz w:val="18"/>
                        </w:rPr>
                      </w:pPr>
                      <w:r w:rsidRPr="001A138F">
                        <w:rPr>
                          <w:rFonts w:ascii="Courier New"/>
                          <w:sz w:val="18"/>
                        </w:rPr>
                        <w:t xml:space="preserve">        &lt;regInterruptDurationPrim&gt;0 d 0 hr 0 min&lt;/regInterruptDurationPrim&gt;</w:t>
                      </w:r>
                    </w:p>
                    <w:p w:rsidR="007D1F60" w:rsidRPr="001A138F" w:rsidRDefault="007D1F60" w:rsidP="00371677">
                      <w:pPr>
                        <w:spacing w:before="123"/>
                        <w:rPr>
                          <w:rFonts w:ascii="Courier New"/>
                          <w:sz w:val="18"/>
                        </w:rPr>
                      </w:pPr>
                      <w:r w:rsidRPr="001A138F">
                        <w:rPr>
                          <w:rFonts w:ascii="Courier New"/>
                          <w:sz w:val="18"/>
                        </w:rPr>
                        <w:t xml:space="preserve">        &lt;regTimeActive&gt;Fri Jan 08 09:18:24 MST 2021&lt;/regTimeActive&gt;</w:t>
                      </w:r>
                    </w:p>
                    <w:p w:rsidR="007D1F60" w:rsidRPr="001A138F" w:rsidRDefault="007D1F60" w:rsidP="00371677">
                      <w:pPr>
                        <w:spacing w:before="123"/>
                        <w:rPr>
                          <w:rFonts w:ascii="Courier New"/>
                          <w:sz w:val="18"/>
                        </w:rPr>
                      </w:pPr>
                      <w:r w:rsidRPr="001A138F">
                        <w:rPr>
                          <w:rFonts w:ascii="Courier New"/>
                          <w:sz w:val="18"/>
                        </w:rPr>
                        <w:t xml:space="preserve">        &lt;regTimePrim&gt;Fri Jan 08 09:18:24 MST 2021&lt;/regTimePrim&gt;</w:t>
                      </w:r>
                    </w:p>
                    <w:p w:rsidR="007D1F60" w:rsidRPr="001A138F" w:rsidRDefault="007D1F60" w:rsidP="00371677">
                      <w:pPr>
                        <w:spacing w:before="123"/>
                        <w:rPr>
                          <w:rFonts w:ascii="Courier New"/>
                          <w:sz w:val="18"/>
                        </w:rPr>
                      </w:pPr>
                      <w:r w:rsidRPr="001A138F">
                        <w:rPr>
                          <w:rFonts w:ascii="Courier New"/>
                          <w:sz w:val="18"/>
                        </w:rPr>
                        <w:t xml:space="preserve">        &lt;remoteOffice&gt;false&lt;/remoteOffice&gt;</w:t>
                      </w:r>
                    </w:p>
                    <w:p w:rsidR="007D1F60" w:rsidRPr="001A138F" w:rsidRDefault="007D1F60" w:rsidP="00371677">
                      <w:pPr>
                        <w:spacing w:before="123"/>
                        <w:rPr>
                          <w:rFonts w:ascii="Courier New"/>
                          <w:sz w:val="18"/>
                        </w:rPr>
                      </w:pPr>
                      <w:r w:rsidRPr="001A138F">
                        <w:rPr>
                          <w:rFonts w:ascii="Courier New"/>
                          <w:sz w:val="18"/>
                        </w:rPr>
                        <w:t xml:space="preserve">        &lt;secController&gt;&lt;/secController&gt;</w:t>
                      </w:r>
                    </w:p>
                    <w:p w:rsidR="007D1F60" w:rsidRPr="001A138F" w:rsidRDefault="007D1F60" w:rsidP="00371677">
                      <w:pPr>
                        <w:spacing w:before="123"/>
                        <w:rPr>
                          <w:rFonts w:ascii="Courier New"/>
                          <w:sz w:val="18"/>
                        </w:rPr>
                      </w:pPr>
                      <w:r w:rsidRPr="001A138F">
                        <w:rPr>
                          <w:rFonts w:ascii="Courier New"/>
                          <w:sz w:val="18"/>
                        </w:rPr>
                        <w:t xml:space="preserve">        &lt;secReg&gt;false&lt;/secReg&gt;</w:t>
                      </w:r>
                    </w:p>
                    <w:p w:rsidR="007D1F60" w:rsidRPr="001A138F" w:rsidRDefault="007D1F60" w:rsidP="00371677">
                      <w:pPr>
                        <w:spacing w:before="123"/>
                        <w:rPr>
                          <w:rFonts w:ascii="Courier New"/>
                          <w:sz w:val="18"/>
                        </w:rPr>
                      </w:pPr>
                      <w:r w:rsidRPr="001A138F">
                        <w:rPr>
                          <w:rFonts w:ascii="Courier New"/>
                          <w:sz w:val="18"/>
                        </w:rPr>
                        <w:t xml:space="preserve">        &lt;sharedControl&gt;false&lt;/sharedControl&gt;</w:t>
                      </w:r>
                    </w:p>
                    <w:p w:rsidR="007D1F60" w:rsidRPr="001A138F" w:rsidRDefault="007D1F60" w:rsidP="00371677">
                      <w:pPr>
                        <w:spacing w:before="123"/>
                        <w:rPr>
                          <w:rFonts w:ascii="Courier New"/>
                          <w:sz w:val="18"/>
                        </w:rPr>
                      </w:pPr>
                      <w:r w:rsidRPr="001A138F">
                        <w:rPr>
                          <w:rFonts w:ascii="Courier New"/>
                          <w:sz w:val="18"/>
                        </w:rPr>
                        <w:t xml:space="preserve">        &lt;simultaneousDevices&gt;1/10&lt;/simultaneousDevices&gt;</w:t>
                      </w:r>
                    </w:p>
                    <w:p w:rsidR="007D1F60" w:rsidRPr="001A138F" w:rsidRDefault="007D1F60" w:rsidP="00371677">
                      <w:pPr>
                        <w:spacing w:before="123"/>
                        <w:rPr>
                          <w:rFonts w:ascii="Courier New"/>
                          <w:sz w:val="18"/>
                        </w:rPr>
                      </w:pPr>
                      <w:r w:rsidRPr="001A138F">
                        <w:rPr>
                          <w:rFonts w:ascii="Courier New"/>
                          <w:sz w:val="18"/>
                        </w:rPr>
                        <w:t xml:space="preserve">        &lt;survController&gt;&lt;/survController&gt;</w:t>
                      </w:r>
                    </w:p>
                    <w:p w:rsidR="007D1F60" w:rsidRDefault="007D1F60" w:rsidP="00371677">
                      <w:pPr>
                        <w:spacing w:before="123"/>
                        <w:rPr>
                          <w:rFonts w:ascii="Courier New"/>
                          <w:sz w:val="18"/>
                        </w:rPr>
                      </w:pPr>
                      <w:r w:rsidRPr="001A138F">
                        <w:rPr>
                          <w:rFonts w:ascii="Courier New"/>
                          <w:sz w:val="18"/>
                        </w:rPr>
                        <w:t xml:space="preserve">        &lt;survReg&gt;false&lt;/survReg&gt;</w:t>
                      </w:r>
                    </w:p>
                    <w:p w:rsidR="007D1F60" w:rsidRPr="001A138F" w:rsidRDefault="007D1F60" w:rsidP="00371677">
                      <w:pPr>
                        <w:spacing w:before="123"/>
                        <w:ind w:left="720"/>
                        <w:rPr>
                          <w:rFonts w:ascii="Courier New"/>
                          <w:sz w:val="18"/>
                        </w:rPr>
                      </w:pPr>
                      <w:r>
                        <w:rPr>
                          <w:rFonts w:ascii="Courier New"/>
                          <w:sz w:val="18"/>
                        </w:rPr>
                        <w:t xml:space="preserve"> </w:t>
                      </w:r>
                      <w:r w:rsidRPr="001A138F">
                        <w:rPr>
                          <w:rFonts w:ascii="Courier New"/>
                          <w:sz w:val="18"/>
                        </w:rPr>
                        <w:t>&lt;thirdController&gt;&lt;/thirdController&gt;</w:t>
                      </w:r>
                    </w:p>
                    <w:p w:rsidR="007D1F60" w:rsidRPr="001A138F" w:rsidRDefault="007D1F60" w:rsidP="00371677">
                      <w:pPr>
                        <w:spacing w:before="123"/>
                        <w:rPr>
                          <w:rFonts w:ascii="Courier New"/>
                          <w:sz w:val="18"/>
                        </w:rPr>
                      </w:pPr>
                      <w:r w:rsidRPr="001A138F">
                        <w:rPr>
                          <w:rFonts w:ascii="Courier New"/>
                          <w:sz w:val="18"/>
                        </w:rPr>
                        <w:t xml:space="preserve">        &lt;thirdReg&gt;false&lt;/thirdReg&gt;</w:t>
                      </w:r>
                    </w:p>
                    <w:p w:rsidR="007D1F60" w:rsidRPr="001A138F" w:rsidRDefault="007D1F60" w:rsidP="00371677">
                      <w:pPr>
                        <w:spacing w:before="123"/>
                        <w:rPr>
                          <w:rFonts w:ascii="Courier New"/>
                          <w:sz w:val="18"/>
                        </w:rPr>
                      </w:pPr>
                      <w:r w:rsidRPr="001A138F">
                        <w:rPr>
                          <w:rFonts w:ascii="Courier New"/>
                          <w:sz w:val="18"/>
                        </w:rPr>
                        <w:t xml:space="preserve">        &lt;visitingSurvReg&gt;false&lt;/visitingSurvReg&gt;</w:t>
                      </w:r>
                    </w:p>
                    <w:p w:rsidR="007D1F60" w:rsidRPr="00696F28" w:rsidRDefault="007D1F60" w:rsidP="00696F28">
                      <w:pPr>
                        <w:widowControl/>
                        <w:autoSpaceDE/>
                        <w:autoSpaceDN/>
                        <w:spacing w:line="300" w:lineRule="atLeast"/>
                        <w:textAlignment w:val="baseline"/>
                        <w:rPr>
                          <w:rFonts w:ascii="Consolas" w:eastAsia="Times New Roman" w:hAnsi="Consolas" w:cs="Times New Roman"/>
                          <w:color w:val="333333"/>
                          <w:sz w:val="21"/>
                          <w:szCs w:val="21"/>
                          <w:lang w:bidi="ar-SA"/>
                        </w:rPr>
                      </w:pPr>
                    </w:p>
                  </w:txbxContent>
                </v:textbox>
                <w10:wrap type="topAndBottom" anchorx="page"/>
              </v:shape>
            </w:pict>
          </mc:Fallback>
        </mc:AlternateContent>
      </w:r>
    </w:p>
    <w:p w14:paraId="6AAD5729" w14:textId="77777777" w:rsidR="00954357" w:rsidRDefault="00954357">
      <w:pPr>
        <w:rPr>
          <w:sz w:val="8"/>
        </w:rPr>
        <w:sectPr w:rsidR="00954357" w:rsidSect="000C260E">
          <w:headerReference w:type="default" r:id="rId76"/>
          <w:footerReference w:type="default" r:id="rId77"/>
          <w:pgSz w:w="12240" w:h="15840"/>
          <w:pgMar w:top="1180" w:right="860" w:bottom="700" w:left="1140" w:header="883" w:footer="720" w:gutter="0"/>
          <w:cols w:space="720"/>
          <w:docGrid w:linePitch="299"/>
        </w:sectPr>
      </w:pPr>
    </w:p>
    <w:p w14:paraId="16F5B6CF" w14:textId="77777777" w:rsidR="00954357" w:rsidRDefault="005D1EB8">
      <w:pPr>
        <w:pStyle w:val="BodyText"/>
        <w:spacing w:before="3"/>
        <w:rPr>
          <w:sz w:val="20"/>
        </w:rPr>
      </w:pPr>
      <w:r>
        <w:rPr>
          <w:noProof/>
        </w:rPr>
        <w:lastRenderedPageBreak/>
        <mc:AlternateContent>
          <mc:Choice Requires="wps">
            <w:drawing>
              <wp:anchor distT="0" distB="0" distL="114300" distR="114300" simplePos="0" relativeHeight="251827200" behindDoc="0" locked="0" layoutInCell="1" allowOverlap="1" wp14:anchorId="0E6F19E1" wp14:editId="57407C77">
                <wp:simplePos x="0" y="0"/>
                <wp:positionH relativeFrom="page">
                  <wp:posOffset>1087120</wp:posOffset>
                </wp:positionH>
                <wp:positionV relativeFrom="page">
                  <wp:posOffset>1058545</wp:posOffset>
                </wp:positionV>
                <wp:extent cx="6209665" cy="0"/>
                <wp:effectExtent l="0" t="0" r="0" b="0"/>
                <wp:wrapNone/>
                <wp:docPr id="191"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7C4DE5" id="Line 48" o:spid="_x0000_s1026" style="position:absolute;z-index:251827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6pt,83.35pt" to="574.55pt,8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" strokeweight=".24pt">
                <w10:wrap anchorx="page" anchory="page"/>
              </v:line>
            </w:pict>
          </mc:Fallback>
        </mc:AlternateContent>
      </w:r>
    </w:p>
    <w:p w14:paraId="6B72E0CA" w14:textId="77777777" w:rsidR="00954357" w:rsidRDefault="005D1EB8">
      <w:pPr>
        <w:pStyle w:val="BodyText"/>
        <w:ind w:left="271"/>
        <w:rPr>
          <w:sz w:val="20"/>
        </w:rPr>
      </w:pPr>
      <w:r>
        <w:rPr>
          <w:noProof/>
          <w:u w:val="single"/>
        </w:rPr>
        <mc:AlternateContent>
          <mc:Choice Requires="wps">
            <w:drawing>
              <wp:anchor distT="0" distB="0" distL="114300" distR="114300" simplePos="0" relativeHeight="251828224" behindDoc="0" locked="0" layoutInCell="1" allowOverlap="1" wp14:anchorId="5FF3D61E" wp14:editId="286A2487">
                <wp:simplePos x="0" y="0"/>
                <wp:positionH relativeFrom="page">
                  <wp:posOffset>1077595</wp:posOffset>
                </wp:positionH>
                <wp:positionV relativeFrom="paragraph">
                  <wp:posOffset>961390</wp:posOffset>
                </wp:positionV>
                <wp:extent cx="6209665" cy="0"/>
                <wp:effectExtent l="0" t="0" r="0" b="0"/>
                <wp:wrapNone/>
                <wp:docPr id="190"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FF8BF6" id="Line 46" o:spid="_x0000_s1026" style="position:absolute;z-index:251828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4.85pt,75.7pt" to="573.8pt,7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" strokeweight=".24pt">
                <w10:wrap anchorx="page"/>
              </v:line>
            </w:pict>
          </mc:Fallback>
        </mc:AlternateContent>
      </w:r>
      <w:r>
        <w:rPr>
          <w:noProof/>
          <w:sz w:val="20"/>
        </w:rPr>
        <mc:AlternateContent>
          <mc:Choice Requires="wps">
            <w:drawing>
              <wp:inline distT="0" distB="0" distL="0" distR="0" wp14:anchorId="0B080A8A" wp14:editId="4E890C26">
                <wp:extent cx="6209665" cy="962660"/>
                <wp:effectExtent l="0" t="0" r="635" b="0"/>
                <wp:docPr id="189" name="Text Box 4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96266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CEA2DF" w14:textId="77777777" w:rsidR="007D1F60" w:rsidRPr="001A138F" w:rsidRDefault="007D1F60" w:rsidP="001A138F">
                            <w:pPr>
                              <w:spacing w:before="123"/>
                              <w:rPr>
                                <w:rFonts w:ascii="Courier New"/>
                                <w:sz w:val="18"/>
                              </w:rPr>
                            </w:pPr>
                            <w:r>
                              <w:rPr>
                                <w:rStyle w:val="HTMLCode"/>
                                <w:rFonts w:ascii="Consolas" w:eastAsia="Calibri" w:hAnsi="Consolas"/>
                                <w:color w:val="333333"/>
                                <w:sz w:val="21"/>
                                <w:szCs w:val="21"/>
                                <w:bdr w:val="none" w:sz="0" w:space="0" w:color="auto" w:frame="1"/>
                              </w:rPr>
                              <w:t xml:space="preserve"> </w:t>
                            </w:r>
                            <w:r>
                              <w:rPr>
                                <w:rStyle w:val="HTMLCode"/>
                                <w:rFonts w:ascii="Consolas" w:eastAsia="Calibri" w:hAnsi="Consolas"/>
                                <w:color w:val="333333"/>
                                <w:sz w:val="21"/>
                                <w:szCs w:val="21"/>
                                <w:bdr w:val="none" w:sz="0" w:space="0" w:color="auto" w:frame="1"/>
                              </w:rPr>
                              <w:tab/>
                              <w:t xml:space="preserve"> </w:t>
                            </w:r>
                            <w:r w:rsidRPr="001A138F">
                              <w:rPr>
                                <w:rFonts w:ascii="Courier New"/>
                                <w:sz w:val="18"/>
                              </w:rPr>
                              <w:t>&lt;link href="https://smcp-smgr1.dr.avaya.com/ASM/ws/registrations/101__%22%3Curn:uuid:00000000-0000-1000-8000-0205857feb80%3E%22" rel="self"/&gt;</w:t>
                            </w:r>
                          </w:p>
                          <w:p w14:paraId="3D4B1BDB" w14:textId="77777777" w:rsidR="007D1F60" w:rsidRDefault="007D1F60" w:rsidP="009E6219">
                            <w:pPr>
                              <w:spacing w:before="123"/>
                              <w:rPr>
                                <w:rFonts w:ascii="Courier New"/>
                                <w:sz w:val="18"/>
                              </w:rPr>
                            </w:pPr>
                            <w:r w:rsidRPr="001A138F">
                              <w:rPr>
                                <w:rFonts w:ascii="Courier New"/>
                                <w:sz w:val="18"/>
                              </w:rPr>
                              <w:t xml:space="preserve">    &lt;/registration&gt;</w:t>
                            </w:r>
                          </w:p>
                          <w:p w14:paraId="0578680B" w14:textId="77777777" w:rsidR="007D1F60" w:rsidRDefault="007D1F60" w:rsidP="009E6219">
                            <w:pPr>
                              <w:spacing w:before="123"/>
                              <w:rPr>
                                <w:rFonts w:ascii="Courier New"/>
                                <w:sz w:val="18"/>
                              </w:rPr>
                            </w:pPr>
                            <w:r>
                              <w:rPr>
                                <w:rFonts w:ascii="Courier New"/>
                                <w:sz w:val="18"/>
                              </w:rPr>
                              <w:t>&lt;/registrations&gt;</w:t>
                            </w:r>
                          </w:p>
                        </w:txbxContent>
                      </wps:txbx>
                      <wps:bodyPr rot="0" vert="horz" wrap="square" lIns="0" tIns="0" rIns="0" bIns="0" anchor="t" anchorCtr="0" upright="1">
                        <a:noAutofit/>
                      </wps:bodyPr>
                    </wps:wsp>
                  </a:graphicData>
                </a:graphic>
              </wp:inline>
            </w:drawing>
          </mc:Choice>
          <mc:Fallback>
            <w:pict>
              <v:shape w14:anchorId="3D1D23E7" id="Text Box 412" o:spid="_x0000_s1063" type="#_x0000_t202" style="width:488.95pt;height:7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" fillcolor="#f1f1f1" stroked="f">
                <v:textbox inset="0,0,0,0">
                  <w:txbxContent>
                    <w:p w:rsidR="007D1F60" w:rsidRPr="001A138F" w:rsidRDefault="007D1F60" w:rsidP="001A138F">
                      <w:pPr>
                        <w:spacing w:before="123"/>
                        <w:rPr>
                          <w:rFonts w:ascii="Courier New"/>
                          <w:sz w:val="18"/>
                        </w:rPr>
                      </w:pPr>
                      <w:r>
                        <w:rPr>
                          <w:rStyle w:val="HTMLCode"/>
                          <w:rFonts w:ascii="Consolas" w:eastAsia="Calibri" w:hAnsi="Consolas"/>
                          <w:color w:val="333333"/>
                          <w:sz w:val="21"/>
                          <w:szCs w:val="21"/>
                          <w:bdr w:val="none" w:sz="0" w:space="0" w:color="auto" w:frame="1"/>
                        </w:rPr>
                        <w:t xml:space="preserve"> </w:t>
                      </w:r>
                      <w:r>
                        <w:rPr>
                          <w:rStyle w:val="HTMLCode"/>
                          <w:rFonts w:ascii="Consolas" w:eastAsia="Calibri" w:hAnsi="Consolas"/>
                          <w:color w:val="333333"/>
                          <w:sz w:val="21"/>
                          <w:szCs w:val="21"/>
                          <w:bdr w:val="none" w:sz="0" w:space="0" w:color="auto" w:frame="1"/>
                        </w:rPr>
                        <w:tab/>
                        <w:t xml:space="preserve"> </w:t>
                      </w:r>
                      <w:r w:rsidRPr="001A138F">
                        <w:rPr>
                          <w:rFonts w:ascii="Courier New"/>
                          <w:sz w:val="18"/>
                        </w:rPr>
                        <w:t>&lt;link href="https://smcp-smgr1.dr.avaya.com/ASM/ws/registrations/101__%22%3Curn:uuid:00000000-0000-1000-8000-0205857feb80%3E%22" rel="self"/&gt;</w:t>
                      </w:r>
                    </w:p>
                    <w:p w:rsidR="007D1F60" w:rsidRDefault="007D1F60" w:rsidP="009E6219">
                      <w:pPr>
                        <w:spacing w:before="123"/>
                        <w:rPr>
                          <w:rFonts w:ascii="Courier New"/>
                          <w:sz w:val="18"/>
                        </w:rPr>
                      </w:pPr>
                      <w:r w:rsidRPr="001A138F">
                        <w:rPr>
                          <w:rFonts w:ascii="Courier New"/>
                          <w:sz w:val="18"/>
                        </w:rPr>
                        <w:t xml:space="preserve">    &lt;/registration&gt;</w:t>
                      </w:r>
                    </w:p>
                    <w:p w:rsidR="007D1F60" w:rsidRDefault="007D1F60" w:rsidP="009E6219">
                      <w:pPr>
                        <w:spacing w:before="123"/>
                        <w:rPr>
                          <w:rFonts w:ascii="Courier New"/>
                          <w:sz w:val="18"/>
                        </w:rPr>
                      </w:pPr>
                      <w:r>
                        <w:rPr>
                          <w:rFonts w:ascii="Courier New"/>
                          <w:sz w:val="18"/>
                        </w:rPr>
                        <w:t>&lt;/registrations&gt;</w:t>
                      </w:r>
                    </w:p>
                  </w:txbxContent>
                </v:textbox>
                <w10:anchorlock/>
              </v:shape>
            </w:pict>
          </mc:Fallback>
        </mc:AlternateContent>
      </w:r>
    </w:p>
    <w:p w14:paraId="31268B10" w14:textId="77777777" w:rsidR="00954357" w:rsidRDefault="00954357">
      <w:pPr>
        <w:pStyle w:val="BodyText"/>
        <w:spacing w:before="11"/>
        <w:rPr>
          <w:sz w:val="29"/>
        </w:rPr>
      </w:pPr>
    </w:p>
    <w:p w14:paraId="2EB1AB06" w14:textId="77777777" w:rsidR="00954357" w:rsidRDefault="00DD1A20">
      <w:pPr>
        <w:pStyle w:val="Heading2"/>
        <w:tabs>
          <w:tab w:val="left" w:pos="10050"/>
        </w:tabs>
        <w:spacing w:before="101"/>
        <w:rPr>
          <w:u w:val="none"/>
        </w:rPr>
      </w:pPr>
      <w:bookmarkStart w:id="167" w:name="_Toc71048208"/>
      <w:bookmarkStart w:id="168" w:name="_Toc71048298"/>
      <w:bookmarkStart w:id="169" w:name="_Toc151555556"/>
      <w:r>
        <w:t>AST Device</w:t>
      </w:r>
      <w:r>
        <w:rPr>
          <w:spacing w:val="-7"/>
        </w:rPr>
        <w:t xml:space="preserve"> </w:t>
      </w:r>
      <w:r>
        <w:t>Notification</w:t>
      </w:r>
      <w:bookmarkEnd w:id="167"/>
      <w:bookmarkEnd w:id="168"/>
      <w:bookmarkEnd w:id="169"/>
      <w:r>
        <w:tab/>
      </w:r>
    </w:p>
    <w:p w14:paraId="70FAC038" w14:textId="77777777" w:rsidR="00954357" w:rsidRDefault="00DD1A20">
      <w:pPr>
        <w:pStyle w:val="BodyText"/>
        <w:spacing w:before="143"/>
        <w:ind w:left="300" w:right="347"/>
      </w:pPr>
      <w:r>
        <w:t>An AST device notification can only be made to a registered device which has an "avaya_ccs_profile" event registration except for "forceunregister". “forceunregister” is supported for any device that can subscribe with a “reg” event. This indicated by the "ast" element value associated with the registration. If "true" then a notification is sent to the Session Manager which is the active controller for the registration.</w:t>
      </w:r>
    </w:p>
    <w:p w14:paraId="5EAD29A4" w14:textId="77777777" w:rsidR="00954357" w:rsidRDefault="00DD1A20">
      <w:pPr>
        <w:pStyle w:val="BodyText"/>
        <w:spacing w:before="121"/>
        <w:ind w:left="300"/>
      </w:pPr>
      <w:r>
        <w:t>The notification URI requests behave like an asynchronous call. The notification request process:</w:t>
      </w:r>
    </w:p>
    <w:p w14:paraId="342357D0" w14:textId="77777777" w:rsidR="00954357" w:rsidRDefault="00DD1A20">
      <w:pPr>
        <w:pStyle w:val="ListParagraph"/>
        <w:numPr>
          <w:ilvl w:val="1"/>
          <w:numId w:val="13"/>
        </w:numPr>
        <w:tabs>
          <w:tab w:val="left" w:pos="1020"/>
          <w:tab w:val="left" w:pos="1021"/>
        </w:tabs>
        <w:spacing w:before="121"/>
        <w:ind w:right="598"/>
        <w:rPr>
          <w:rFonts w:ascii="Symbol" w:hAnsi="Symbol"/>
        </w:rPr>
      </w:pPr>
      <w:r>
        <w:t>Is "best attempt" but not guaranteed to have occurred. It will make an immediate request to SM instances if they are connected and not in Maintenance</w:t>
      </w:r>
      <w:r>
        <w:rPr>
          <w:spacing w:val="-15"/>
        </w:rPr>
        <w:t xml:space="preserve"> </w:t>
      </w:r>
      <w:r>
        <w:t>Mode.</w:t>
      </w:r>
    </w:p>
    <w:p w14:paraId="4AEC9B3B" w14:textId="77777777" w:rsidR="00954357" w:rsidRDefault="00DD1A20">
      <w:pPr>
        <w:pStyle w:val="ListParagraph"/>
        <w:numPr>
          <w:ilvl w:val="1"/>
          <w:numId w:val="13"/>
        </w:numPr>
        <w:tabs>
          <w:tab w:val="left" w:pos="1020"/>
          <w:tab w:val="left" w:pos="1021"/>
        </w:tabs>
        <w:spacing w:line="279" w:lineRule="exact"/>
        <w:ind w:hanging="361"/>
        <w:rPr>
          <w:rFonts w:ascii="Symbol" w:hAnsi="Symbol"/>
        </w:rPr>
      </w:pPr>
      <w:r>
        <w:t>Will be throttled by the SM for large amounts of</w:t>
      </w:r>
      <w:r>
        <w:rPr>
          <w:spacing w:val="-9"/>
        </w:rPr>
        <w:t xml:space="preserve"> </w:t>
      </w:r>
      <w:r>
        <w:t>requests</w:t>
      </w:r>
    </w:p>
    <w:p w14:paraId="720C0A03" w14:textId="77777777" w:rsidR="00954357" w:rsidRDefault="00DD1A20">
      <w:pPr>
        <w:pStyle w:val="ListParagraph"/>
        <w:numPr>
          <w:ilvl w:val="1"/>
          <w:numId w:val="13"/>
        </w:numPr>
        <w:tabs>
          <w:tab w:val="left" w:pos="1020"/>
          <w:tab w:val="left" w:pos="1021"/>
        </w:tabs>
        <w:ind w:hanging="361"/>
        <w:rPr>
          <w:rFonts w:ascii="Symbol" w:hAnsi="Symbol"/>
        </w:rPr>
      </w:pPr>
      <w:r>
        <w:t>Will only make a request on active registration. "placeholder" records will be</w:t>
      </w:r>
      <w:r>
        <w:rPr>
          <w:spacing w:val="-9"/>
        </w:rPr>
        <w:t xml:space="preserve"> </w:t>
      </w:r>
      <w:r>
        <w:t>ignored</w:t>
      </w:r>
    </w:p>
    <w:p w14:paraId="52E8FE4A" w14:textId="77777777" w:rsidR="00954357" w:rsidRDefault="00DD1A20">
      <w:pPr>
        <w:pStyle w:val="ListParagraph"/>
        <w:numPr>
          <w:ilvl w:val="1"/>
          <w:numId w:val="13"/>
        </w:numPr>
        <w:tabs>
          <w:tab w:val="left" w:pos="1020"/>
          <w:tab w:val="left" w:pos="1021"/>
        </w:tabs>
        <w:spacing w:before="1"/>
        <w:ind w:right="1233"/>
        <w:rPr>
          <w:rFonts w:ascii="Symbol" w:hAnsi="Symbol"/>
        </w:rPr>
      </w:pPr>
      <w:r>
        <w:t>Actual endpoint notification is asynchronous. The web service calls return upon complete transmission to the</w:t>
      </w:r>
      <w:r>
        <w:rPr>
          <w:spacing w:val="-3"/>
        </w:rPr>
        <w:t xml:space="preserve"> </w:t>
      </w:r>
      <w:r>
        <w:t>SM</w:t>
      </w:r>
    </w:p>
    <w:p w14:paraId="4F70379F" w14:textId="77777777" w:rsidR="00954357" w:rsidRDefault="00DD1A20">
      <w:pPr>
        <w:pStyle w:val="ListParagraph"/>
        <w:numPr>
          <w:ilvl w:val="1"/>
          <w:numId w:val="13"/>
        </w:numPr>
        <w:tabs>
          <w:tab w:val="left" w:pos="1020"/>
          <w:tab w:val="left" w:pos="1021"/>
        </w:tabs>
        <w:spacing w:before="1"/>
        <w:ind w:right="335"/>
        <w:rPr>
          <w:rFonts w:ascii="Symbol" w:hAnsi="Symbol"/>
        </w:rPr>
      </w:pPr>
      <w:r>
        <w:t>Might return an error during notifications made to multiple SMs. The error will be indicated as a stale data error. The command might have partially succeeded. This is a side effect of cache loading and variable service</w:t>
      </w:r>
      <w:r>
        <w:rPr>
          <w:spacing w:val="-4"/>
        </w:rPr>
        <w:t xml:space="preserve"> </w:t>
      </w:r>
      <w:r>
        <w:t>times.</w:t>
      </w:r>
    </w:p>
    <w:p w14:paraId="1F12A754" w14:textId="77777777" w:rsidR="00954357" w:rsidRDefault="00DD1A20">
      <w:pPr>
        <w:pStyle w:val="BodyText"/>
        <w:spacing w:before="118"/>
        <w:ind w:left="300" w:right="316"/>
      </w:pPr>
      <w:r>
        <w:t>Programmatic confirmation of a notification depends upon the notification type. For example</w:t>
      </w:r>
      <w:r w:rsidR="00F335DF">
        <w:t>,</w:t>
      </w:r>
      <w:r>
        <w:t xml:space="preserve"> a "reboot" or "forceunregister" verification could be done based on re-registration time stamps. "Failback" could be verified by monitoring the controller value. You must use the User Registration GUI notification feature and monitor data changes to get a feel for what might be appropriate for programmatic confirmation if desired.</w:t>
      </w:r>
    </w:p>
    <w:p w14:paraId="29AA0FD1" w14:textId="77777777" w:rsidR="00954357" w:rsidRDefault="00DD1A20">
      <w:pPr>
        <w:pStyle w:val="BodyText"/>
        <w:spacing w:before="122"/>
        <w:ind w:left="300"/>
      </w:pPr>
      <w:r>
        <w:t>Currently supported notifications:</w:t>
      </w:r>
    </w:p>
    <w:p w14:paraId="7C2D97A5" w14:textId="77777777" w:rsidR="00FB611E" w:rsidRDefault="00FB611E">
      <w:pPr>
        <w:pStyle w:val="BodyText"/>
        <w:spacing w:before="122"/>
        <w:ind w:left="300"/>
      </w:pPr>
    </w:p>
    <w:tbl>
      <w:tblPr>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4A0" w:firstRow="1" w:lastRow="0" w:firstColumn="1" w:lastColumn="0" w:noHBand="0" w:noVBand="1"/>
      </w:tblPr>
      <w:tblGrid>
        <w:gridCol w:w="2830"/>
        <w:gridCol w:w="3416"/>
        <w:gridCol w:w="2816"/>
      </w:tblGrid>
      <w:tr w:rsidR="00FB611E" w14:paraId="6F8D266B" w14:textId="77777777" w:rsidTr="00E86161">
        <w:trPr>
          <w:trHeight w:val="485"/>
          <w:tblHeader/>
          <w:jc w:val="center"/>
        </w:trPr>
        <w:tc>
          <w:tcPr>
            <w:tcW w:w="1561" w:type="pct"/>
            <w:shd w:val="pct12" w:color="auto" w:fill="auto"/>
          </w:tcPr>
          <w:p w14:paraId="7C1F8328" w14:textId="77777777" w:rsidR="00FB611E" w:rsidRPr="002D442C" w:rsidRDefault="00FB611E" w:rsidP="002C7053">
            <w:pPr>
              <w:rPr>
                <w:b/>
              </w:rPr>
            </w:pPr>
            <w:r w:rsidRPr="00FB611E">
              <w:rPr>
                <w:b/>
              </w:rPr>
              <w:t>Notification or action</w:t>
            </w:r>
            <w:r w:rsidRPr="00FB611E">
              <w:rPr>
                <w:b/>
              </w:rPr>
              <w:tab/>
            </w:r>
            <w:r w:rsidRPr="00FB611E">
              <w:rPr>
                <w:b/>
              </w:rPr>
              <w:tab/>
            </w:r>
          </w:p>
        </w:tc>
        <w:tc>
          <w:tcPr>
            <w:tcW w:w="1885" w:type="pct"/>
            <w:shd w:val="pct12" w:color="auto" w:fill="auto"/>
          </w:tcPr>
          <w:p w14:paraId="5FF79D3A" w14:textId="77777777" w:rsidR="00FB611E" w:rsidRPr="002D442C" w:rsidRDefault="00FB611E" w:rsidP="002C7053">
            <w:pPr>
              <w:rPr>
                <w:b/>
              </w:rPr>
            </w:pPr>
            <w:r w:rsidRPr="00FB611E">
              <w:rPr>
                <w:b/>
              </w:rPr>
              <w:t>Value used in request query parameter</w:t>
            </w:r>
          </w:p>
        </w:tc>
        <w:tc>
          <w:tcPr>
            <w:tcW w:w="1554" w:type="pct"/>
            <w:shd w:val="pct12" w:color="auto" w:fill="auto"/>
          </w:tcPr>
          <w:p w14:paraId="3957921D" w14:textId="77777777" w:rsidR="00FB611E" w:rsidRPr="002D442C" w:rsidRDefault="00FB611E" w:rsidP="002C7053">
            <w:pPr>
              <w:rPr>
                <w:b/>
              </w:rPr>
            </w:pPr>
            <w:r w:rsidRPr="00FB611E">
              <w:rPr>
                <w:b/>
              </w:rPr>
              <w:t>Note</w:t>
            </w:r>
          </w:p>
        </w:tc>
      </w:tr>
      <w:tr w:rsidR="00FB611E" w14:paraId="1A1D23DA" w14:textId="77777777" w:rsidTr="00E86161">
        <w:trPr>
          <w:trHeight w:val="305"/>
          <w:jc w:val="center"/>
        </w:trPr>
        <w:tc>
          <w:tcPr>
            <w:tcW w:w="1561" w:type="pct"/>
            <w:shd w:val="clear" w:color="auto" w:fill="auto"/>
          </w:tcPr>
          <w:p w14:paraId="1507C671" w14:textId="77777777" w:rsidR="00FB611E" w:rsidRDefault="00FB611E" w:rsidP="003F7F49">
            <w:pPr>
              <w:pStyle w:val="TableParagraph"/>
              <w:ind w:left="110"/>
              <w:rPr>
                <w:sz w:val="20"/>
              </w:rPr>
            </w:pPr>
            <w:r>
              <w:rPr>
                <w:sz w:val="20"/>
              </w:rPr>
              <w:t>Reboot</w:t>
            </w:r>
          </w:p>
        </w:tc>
        <w:tc>
          <w:tcPr>
            <w:tcW w:w="1885" w:type="pct"/>
            <w:shd w:val="clear" w:color="auto" w:fill="auto"/>
          </w:tcPr>
          <w:p w14:paraId="6654A25C" w14:textId="77777777" w:rsidR="00FB611E" w:rsidRDefault="00FB611E" w:rsidP="003F7F49">
            <w:pPr>
              <w:pStyle w:val="TableParagraph"/>
              <w:ind w:left="108"/>
              <w:rPr>
                <w:sz w:val="20"/>
              </w:rPr>
            </w:pPr>
            <w:r>
              <w:rPr>
                <w:sz w:val="20"/>
              </w:rPr>
              <w:t>reboot</w:t>
            </w:r>
          </w:p>
        </w:tc>
        <w:tc>
          <w:tcPr>
            <w:tcW w:w="1554" w:type="pct"/>
            <w:shd w:val="clear" w:color="auto" w:fill="auto"/>
          </w:tcPr>
          <w:p w14:paraId="57E57DEF" w14:textId="77777777" w:rsidR="00FB611E" w:rsidRDefault="00FB611E" w:rsidP="003F7F49">
            <w:pPr>
              <w:pStyle w:val="TableParagraph"/>
              <w:rPr>
                <w:sz w:val="20"/>
              </w:rPr>
            </w:pPr>
            <w:r>
              <w:rPr>
                <w:sz w:val="20"/>
              </w:rPr>
              <w:t>Default</w:t>
            </w:r>
          </w:p>
        </w:tc>
      </w:tr>
      <w:tr w:rsidR="00FB611E" w14:paraId="76F35A0F" w14:textId="77777777" w:rsidTr="00E86161">
        <w:trPr>
          <w:trHeight w:val="323"/>
          <w:jc w:val="center"/>
        </w:trPr>
        <w:tc>
          <w:tcPr>
            <w:tcW w:w="1561" w:type="pct"/>
            <w:shd w:val="clear" w:color="auto" w:fill="auto"/>
          </w:tcPr>
          <w:p w14:paraId="6AF5167E" w14:textId="77777777" w:rsidR="00FB611E" w:rsidRDefault="00FB611E" w:rsidP="003F7F49">
            <w:pPr>
              <w:pStyle w:val="TableParagraph"/>
              <w:ind w:left="110"/>
              <w:rPr>
                <w:sz w:val="20"/>
              </w:rPr>
            </w:pPr>
            <w:r>
              <w:rPr>
                <w:sz w:val="20"/>
              </w:rPr>
              <w:t>Reload Complete</w:t>
            </w:r>
          </w:p>
        </w:tc>
        <w:tc>
          <w:tcPr>
            <w:tcW w:w="1885" w:type="pct"/>
            <w:shd w:val="clear" w:color="auto" w:fill="auto"/>
          </w:tcPr>
          <w:p w14:paraId="576CD7BC" w14:textId="77777777" w:rsidR="00FB611E" w:rsidRDefault="00FB611E" w:rsidP="003F7F49">
            <w:pPr>
              <w:pStyle w:val="TableParagraph"/>
              <w:ind w:left="110"/>
              <w:rPr>
                <w:sz w:val="20"/>
              </w:rPr>
            </w:pPr>
            <w:r>
              <w:rPr>
                <w:sz w:val="20"/>
              </w:rPr>
              <w:t>reboot</w:t>
            </w:r>
          </w:p>
        </w:tc>
        <w:tc>
          <w:tcPr>
            <w:tcW w:w="1554" w:type="pct"/>
            <w:shd w:val="clear" w:color="auto" w:fill="auto"/>
          </w:tcPr>
          <w:p w14:paraId="059D19CC" w14:textId="77777777" w:rsidR="00FB611E" w:rsidRDefault="00FB611E" w:rsidP="003F7F49">
            <w:pPr>
              <w:pStyle w:val="TableParagraph"/>
              <w:ind w:left="0"/>
              <w:rPr>
                <w:rFonts w:ascii="Times New Roman"/>
                <w:sz w:val="20"/>
              </w:rPr>
            </w:pPr>
          </w:p>
        </w:tc>
      </w:tr>
      <w:tr w:rsidR="00FB611E" w14:paraId="14170357" w14:textId="77777777" w:rsidTr="00E86161">
        <w:trPr>
          <w:jc w:val="center"/>
        </w:trPr>
        <w:tc>
          <w:tcPr>
            <w:tcW w:w="1561" w:type="pct"/>
            <w:shd w:val="clear" w:color="auto" w:fill="auto"/>
          </w:tcPr>
          <w:p w14:paraId="70D2DF11" w14:textId="77777777" w:rsidR="00FB611E" w:rsidRDefault="00FB611E" w:rsidP="003F7F49">
            <w:pPr>
              <w:pStyle w:val="TableParagraph"/>
              <w:ind w:left="110"/>
              <w:rPr>
                <w:sz w:val="20"/>
              </w:rPr>
            </w:pPr>
            <w:r>
              <w:rPr>
                <w:sz w:val="20"/>
              </w:rPr>
              <w:t>Reload Config</w:t>
            </w:r>
          </w:p>
        </w:tc>
        <w:tc>
          <w:tcPr>
            <w:tcW w:w="1885" w:type="pct"/>
            <w:shd w:val="clear" w:color="auto" w:fill="auto"/>
          </w:tcPr>
          <w:p w14:paraId="64C4857C" w14:textId="77777777" w:rsidR="00FB611E" w:rsidRDefault="00FB611E" w:rsidP="003F7F49">
            <w:pPr>
              <w:pStyle w:val="TableParagraph"/>
              <w:ind w:left="108"/>
              <w:rPr>
                <w:sz w:val="20"/>
              </w:rPr>
            </w:pPr>
            <w:r>
              <w:rPr>
                <w:sz w:val="20"/>
              </w:rPr>
              <w:t>reloadconfig</w:t>
            </w:r>
          </w:p>
        </w:tc>
        <w:tc>
          <w:tcPr>
            <w:tcW w:w="1554" w:type="pct"/>
            <w:shd w:val="clear" w:color="auto" w:fill="auto"/>
          </w:tcPr>
          <w:p w14:paraId="6241DF0E" w14:textId="77777777" w:rsidR="00FB611E" w:rsidRDefault="00FB611E" w:rsidP="003F7F49">
            <w:pPr>
              <w:pStyle w:val="TableParagraph"/>
              <w:ind w:left="0"/>
              <w:rPr>
                <w:rFonts w:ascii="Times New Roman"/>
                <w:sz w:val="20"/>
              </w:rPr>
            </w:pPr>
          </w:p>
        </w:tc>
      </w:tr>
      <w:tr w:rsidR="00FB611E" w14:paraId="529C073C" w14:textId="77777777" w:rsidTr="00E86161">
        <w:trPr>
          <w:jc w:val="center"/>
        </w:trPr>
        <w:tc>
          <w:tcPr>
            <w:tcW w:w="1561" w:type="pct"/>
            <w:shd w:val="clear" w:color="auto" w:fill="auto"/>
          </w:tcPr>
          <w:p w14:paraId="51E7DF9F" w14:textId="77777777" w:rsidR="00FB611E" w:rsidRDefault="00FB611E" w:rsidP="003F7F49">
            <w:pPr>
              <w:pStyle w:val="TableParagraph"/>
              <w:rPr>
                <w:sz w:val="20"/>
              </w:rPr>
            </w:pPr>
            <w:r>
              <w:rPr>
                <w:sz w:val="20"/>
              </w:rPr>
              <w:t>Reload Contacts</w:t>
            </w:r>
          </w:p>
        </w:tc>
        <w:tc>
          <w:tcPr>
            <w:tcW w:w="1885" w:type="pct"/>
            <w:shd w:val="clear" w:color="auto" w:fill="auto"/>
          </w:tcPr>
          <w:p w14:paraId="477AA762" w14:textId="77777777" w:rsidR="00FB611E" w:rsidRDefault="00FB611E" w:rsidP="003F7F49">
            <w:pPr>
              <w:pStyle w:val="TableParagraph"/>
              <w:ind w:left="108"/>
              <w:rPr>
                <w:sz w:val="20"/>
              </w:rPr>
            </w:pPr>
            <w:r>
              <w:rPr>
                <w:sz w:val="20"/>
              </w:rPr>
              <w:t>reloadcontacts</w:t>
            </w:r>
          </w:p>
        </w:tc>
        <w:tc>
          <w:tcPr>
            <w:tcW w:w="1554" w:type="pct"/>
            <w:shd w:val="clear" w:color="auto" w:fill="auto"/>
          </w:tcPr>
          <w:p w14:paraId="47744586" w14:textId="77777777" w:rsidR="00FB611E" w:rsidRDefault="00FB611E" w:rsidP="003F7F49">
            <w:pPr>
              <w:pStyle w:val="TableParagraph"/>
              <w:ind w:left="0"/>
              <w:rPr>
                <w:rFonts w:ascii="Times New Roman"/>
              </w:rPr>
            </w:pPr>
          </w:p>
        </w:tc>
      </w:tr>
      <w:tr w:rsidR="00FB611E" w14:paraId="2B55145D" w14:textId="77777777" w:rsidTr="00E86161">
        <w:trPr>
          <w:jc w:val="center"/>
        </w:trPr>
        <w:tc>
          <w:tcPr>
            <w:tcW w:w="1561" w:type="pct"/>
            <w:shd w:val="clear" w:color="auto" w:fill="auto"/>
          </w:tcPr>
          <w:p w14:paraId="46CE75AB" w14:textId="77777777" w:rsidR="00FB611E" w:rsidRDefault="00FB611E" w:rsidP="003F7F49">
            <w:pPr>
              <w:pStyle w:val="TableParagraph"/>
              <w:rPr>
                <w:sz w:val="20"/>
              </w:rPr>
            </w:pPr>
            <w:r>
              <w:rPr>
                <w:sz w:val="20"/>
              </w:rPr>
              <w:t>Failback</w:t>
            </w:r>
          </w:p>
        </w:tc>
        <w:tc>
          <w:tcPr>
            <w:tcW w:w="1885" w:type="pct"/>
            <w:shd w:val="clear" w:color="auto" w:fill="auto"/>
          </w:tcPr>
          <w:p w14:paraId="7984F809" w14:textId="77777777" w:rsidR="00FB611E" w:rsidRDefault="00FB611E" w:rsidP="003F7F49">
            <w:pPr>
              <w:pStyle w:val="TableParagraph"/>
              <w:ind w:left="105"/>
              <w:rPr>
                <w:sz w:val="20"/>
              </w:rPr>
            </w:pPr>
            <w:r>
              <w:rPr>
                <w:sz w:val="20"/>
              </w:rPr>
              <w:t>failback</w:t>
            </w:r>
          </w:p>
        </w:tc>
        <w:tc>
          <w:tcPr>
            <w:tcW w:w="1554" w:type="pct"/>
            <w:shd w:val="clear" w:color="auto" w:fill="auto"/>
          </w:tcPr>
          <w:p w14:paraId="7D2C6614" w14:textId="77777777" w:rsidR="00FB611E" w:rsidRDefault="00FB611E" w:rsidP="003F7F49">
            <w:pPr>
              <w:pStyle w:val="TableParagraph"/>
              <w:ind w:left="0"/>
              <w:rPr>
                <w:rFonts w:ascii="Times New Roman"/>
              </w:rPr>
            </w:pPr>
          </w:p>
        </w:tc>
      </w:tr>
      <w:tr w:rsidR="00FB611E" w14:paraId="494F0B8F" w14:textId="77777777" w:rsidTr="00E86161">
        <w:trPr>
          <w:trHeight w:val="323"/>
          <w:jc w:val="center"/>
        </w:trPr>
        <w:tc>
          <w:tcPr>
            <w:tcW w:w="1561" w:type="pct"/>
            <w:shd w:val="clear" w:color="auto" w:fill="auto"/>
          </w:tcPr>
          <w:p w14:paraId="79FAFA70" w14:textId="77777777" w:rsidR="00FB611E" w:rsidRDefault="00FB611E" w:rsidP="003F7F49">
            <w:pPr>
              <w:pStyle w:val="TableParagraph"/>
              <w:rPr>
                <w:sz w:val="20"/>
              </w:rPr>
            </w:pPr>
            <w:r>
              <w:rPr>
                <w:sz w:val="20"/>
              </w:rPr>
              <w:lastRenderedPageBreak/>
              <w:t>Force unregister</w:t>
            </w:r>
          </w:p>
        </w:tc>
        <w:tc>
          <w:tcPr>
            <w:tcW w:w="1885" w:type="pct"/>
            <w:shd w:val="clear" w:color="auto" w:fill="auto"/>
          </w:tcPr>
          <w:p w14:paraId="2C66A5E8" w14:textId="77777777" w:rsidR="00FB611E" w:rsidRDefault="00FB611E" w:rsidP="003F7F49">
            <w:pPr>
              <w:pStyle w:val="TableParagraph"/>
              <w:ind w:left="108"/>
              <w:rPr>
                <w:sz w:val="20"/>
              </w:rPr>
            </w:pPr>
            <w:r>
              <w:rPr>
                <w:sz w:val="20"/>
              </w:rPr>
              <w:t>forceunregister</w:t>
            </w:r>
          </w:p>
        </w:tc>
        <w:tc>
          <w:tcPr>
            <w:tcW w:w="1554" w:type="pct"/>
            <w:shd w:val="clear" w:color="auto" w:fill="auto"/>
          </w:tcPr>
          <w:p w14:paraId="78F77BA3" w14:textId="77777777" w:rsidR="00FB611E" w:rsidRDefault="00FB611E" w:rsidP="003F7F49">
            <w:pPr>
              <w:pStyle w:val="TableParagraph"/>
              <w:ind w:left="108"/>
              <w:rPr>
                <w:sz w:val="20"/>
              </w:rPr>
            </w:pPr>
            <w:r>
              <w:rPr>
                <w:sz w:val="20"/>
              </w:rPr>
              <w:t>This is not limited to AST devices</w:t>
            </w:r>
          </w:p>
        </w:tc>
      </w:tr>
    </w:tbl>
    <w:p w14:paraId="787B43CA" w14:textId="77777777" w:rsidR="00954357" w:rsidRDefault="00954357">
      <w:pPr>
        <w:pStyle w:val="BodyText"/>
        <w:spacing w:before="6"/>
        <w:rPr>
          <w:sz w:val="21"/>
        </w:rPr>
      </w:pPr>
    </w:p>
    <w:p w14:paraId="2BE48A3B" w14:textId="77777777" w:rsidR="00954357" w:rsidRDefault="00DD1A20" w:rsidP="00C70102">
      <w:pPr>
        <w:pStyle w:val="Heading3"/>
      </w:pPr>
      <w:bookmarkStart w:id="170" w:name="_Toc71048209"/>
      <w:bookmarkStart w:id="171" w:name="_Toc71048299"/>
      <w:bookmarkStart w:id="172" w:name="_Toc151555557"/>
      <w:r>
        <w:t>Request AST notification based on Query</w:t>
      </w:r>
      <w:bookmarkEnd w:id="170"/>
      <w:bookmarkEnd w:id="171"/>
      <w:bookmarkEnd w:id="172"/>
    </w:p>
    <w:p w14:paraId="7997B7FF" w14:textId="77777777" w:rsidR="00954357" w:rsidRDefault="00954357">
      <w:pPr>
        <w:pStyle w:val="BodyText"/>
        <w:rPr>
          <w:rFonts w:ascii="Arial"/>
          <w:b/>
          <w:sz w:val="20"/>
        </w:rPr>
      </w:pPr>
    </w:p>
    <w:p w14:paraId="4C7AA52D" w14:textId="77777777" w:rsidR="00954357" w:rsidRDefault="00954357">
      <w:pPr>
        <w:pStyle w:val="BodyText"/>
        <w:spacing w:before="8"/>
        <w:rPr>
          <w:rFonts w:ascii="Arial"/>
          <w:b/>
          <w:sz w:val="24"/>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9"/>
        <w:gridCol w:w="7709"/>
      </w:tblGrid>
      <w:tr w:rsidR="00954357" w14:paraId="4032757F" w14:textId="77777777" w:rsidTr="00F335DF">
        <w:trPr>
          <w:trHeight w:val="2225"/>
        </w:trPr>
        <w:tc>
          <w:tcPr>
            <w:tcW w:w="1459" w:type="dxa"/>
          </w:tcPr>
          <w:p w14:paraId="181F8CC9" w14:textId="77777777" w:rsidR="00954357" w:rsidRDefault="00DD1A20">
            <w:pPr>
              <w:pStyle w:val="TableParagraph"/>
              <w:spacing w:before="116"/>
            </w:pPr>
            <w:r>
              <w:t>Request</w:t>
            </w:r>
          </w:p>
        </w:tc>
        <w:tc>
          <w:tcPr>
            <w:tcW w:w="7709" w:type="dxa"/>
          </w:tcPr>
          <w:p w14:paraId="0D68C1E8" w14:textId="77777777" w:rsidR="00954357" w:rsidRDefault="00DD1A20">
            <w:pPr>
              <w:pStyle w:val="TableParagraph"/>
              <w:spacing w:before="124"/>
              <w:ind w:left="105"/>
              <w:rPr>
                <w:rFonts w:ascii="Courier New"/>
              </w:rPr>
            </w:pPr>
            <w:r>
              <w:rPr>
                <w:rFonts w:ascii="Courier New"/>
              </w:rPr>
              <w:t>POST</w:t>
            </w:r>
          </w:p>
          <w:p w14:paraId="06E38E51" w14:textId="77777777" w:rsidR="00954357" w:rsidRDefault="00DD1A20">
            <w:pPr>
              <w:pStyle w:val="TableParagraph"/>
              <w:ind w:left="105" w:right="181"/>
              <w:rPr>
                <w:rFonts w:ascii="Courier New"/>
              </w:rPr>
            </w:pPr>
            <w:r>
              <w:rPr>
                <w:rFonts w:ascii="Courier New"/>
              </w:rPr>
              <w:t>https://{fqdn}/ASM/ws/registrations?notify=reboot&amp;ast=true&amp;pr imReg=true&amp;primName=smOne</w:t>
            </w:r>
          </w:p>
          <w:p w14:paraId="62D77345" w14:textId="77777777" w:rsidR="00954357" w:rsidRDefault="00DD1A20">
            <w:pPr>
              <w:pStyle w:val="TableParagraph"/>
              <w:spacing w:before="119"/>
              <w:ind w:left="105"/>
              <w:rPr>
                <w:rFonts w:ascii="Courier New"/>
              </w:rPr>
            </w:pPr>
            <w:r>
              <w:rPr>
                <w:rFonts w:ascii="Courier New"/>
              </w:rPr>
              <w:t>POST</w:t>
            </w:r>
          </w:p>
          <w:p w14:paraId="7E6E0098" w14:textId="77777777" w:rsidR="00954357" w:rsidRDefault="00DD1A20">
            <w:pPr>
              <w:pStyle w:val="TableParagraph"/>
              <w:ind w:left="105" w:right="181"/>
              <w:rPr>
                <w:rFonts w:ascii="Courier New"/>
              </w:rPr>
            </w:pPr>
            <w:r>
              <w:rPr>
                <w:rFonts w:ascii="Courier New"/>
              </w:rPr>
              <w:t>https://{fqdn}/ASM/ws/registrations?notify=reboot&amp;ast=true&amp;de viceType=9461&amp;deviceVersion=6.3.19</w:t>
            </w:r>
          </w:p>
          <w:p w14:paraId="5D19C1F3" w14:textId="77777777" w:rsidR="00954357" w:rsidRDefault="00DD1A20">
            <w:pPr>
              <w:pStyle w:val="TableParagraph"/>
              <w:spacing w:before="121"/>
              <w:ind w:left="105"/>
              <w:rPr>
                <w:rFonts w:ascii="Courier New"/>
              </w:rPr>
            </w:pPr>
            <w:r>
              <w:rPr>
                <w:rFonts w:ascii="Courier New"/>
              </w:rPr>
              <w:t>At least one query parameter is required.</w:t>
            </w:r>
          </w:p>
        </w:tc>
      </w:tr>
      <w:tr w:rsidR="00954357" w14:paraId="5C305E6D" w14:textId="77777777" w:rsidTr="00F335DF">
        <w:trPr>
          <w:trHeight w:val="1046"/>
        </w:trPr>
        <w:tc>
          <w:tcPr>
            <w:tcW w:w="1459" w:type="dxa"/>
          </w:tcPr>
          <w:p w14:paraId="6AD26A64" w14:textId="77777777" w:rsidR="00954357" w:rsidRDefault="00DD1A20">
            <w:pPr>
              <w:pStyle w:val="TableParagraph"/>
              <w:spacing w:before="116"/>
              <w:ind w:right="289"/>
            </w:pPr>
            <w:r>
              <w:t>Optional Query Parameters</w:t>
            </w:r>
          </w:p>
        </w:tc>
        <w:tc>
          <w:tcPr>
            <w:tcW w:w="7709" w:type="dxa"/>
          </w:tcPr>
          <w:p w14:paraId="254875B1" w14:textId="77777777" w:rsidR="00954357" w:rsidRDefault="00DD1A20">
            <w:pPr>
              <w:pStyle w:val="TableParagraph"/>
              <w:spacing w:before="124"/>
              <w:ind w:left="105"/>
              <w:rPr>
                <w:rFonts w:ascii="Courier New"/>
              </w:rPr>
            </w:pPr>
            <w:r>
              <w:rPr>
                <w:rFonts w:ascii="Courier New"/>
              </w:rPr>
              <w:t>&amp;notify=&lt;AST notification&gt;</w:t>
            </w:r>
          </w:p>
          <w:p w14:paraId="67D7C869" w14:textId="77777777" w:rsidR="00954357" w:rsidRDefault="00DD1A20">
            <w:pPr>
              <w:pStyle w:val="TableParagraph"/>
              <w:spacing w:before="113"/>
              <w:ind w:left="105"/>
            </w:pPr>
            <w:r>
              <w:t>Default is "reboot" if query parameter does not appear.</w:t>
            </w:r>
          </w:p>
        </w:tc>
      </w:tr>
      <w:tr w:rsidR="00954357" w14:paraId="4E52F952" w14:textId="77777777" w:rsidTr="00F335DF">
        <w:trPr>
          <w:trHeight w:val="777"/>
        </w:trPr>
        <w:tc>
          <w:tcPr>
            <w:tcW w:w="1459" w:type="dxa"/>
          </w:tcPr>
          <w:p w14:paraId="46A36638" w14:textId="77777777" w:rsidR="00954357" w:rsidRDefault="00DD1A20">
            <w:pPr>
              <w:pStyle w:val="TableParagraph"/>
              <w:spacing w:before="116"/>
              <w:ind w:right="592"/>
            </w:pPr>
            <w:r>
              <w:t>Request Content</w:t>
            </w:r>
          </w:p>
        </w:tc>
        <w:tc>
          <w:tcPr>
            <w:tcW w:w="7709" w:type="dxa"/>
          </w:tcPr>
          <w:p w14:paraId="05955E65" w14:textId="77777777" w:rsidR="00954357" w:rsidRDefault="00DD1A20">
            <w:pPr>
              <w:pStyle w:val="TableParagraph"/>
              <w:spacing w:before="116"/>
              <w:ind w:left="105"/>
            </w:pPr>
            <w:r>
              <w:t>None.</w:t>
            </w:r>
          </w:p>
        </w:tc>
      </w:tr>
      <w:tr w:rsidR="00954357" w14:paraId="10EAD8BD" w14:textId="77777777" w:rsidTr="00F335DF">
        <w:trPr>
          <w:trHeight w:val="777"/>
        </w:trPr>
        <w:tc>
          <w:tcPr>
            <w:tcW w:w="1459" w:type="dxa"/>
          </w:tcPr>
          <w:p w14:paraId="60339435" w14:textId="77777777" w:rsidR="00954357" w:rsidRDefault="00DD1A20">
            <w:pPr>
              <w:pStyle w:val="TableParagraph"/>
              <w:spacing w:before="117"/>
              <w:ind w:right="464"/>
            </w:pPr>
            <w:r>
              <w:t>Response Content</w:t>
            </w:r>
          </w:p>
        </w:tc>
        <w:tc>
          <w:tcPr>
            <w:tcW w:w="7709" w:type="dxa"/>
          </w:tcPr>
          <w:p w14:paraId="35C991CB" w14:textId="77777777" w:rsidR="00954357" w:rsidRDefault="00DD1A20">
            <w:pPr>
              <w:pStyle w:val="TableParagraph"/>
              <w:spacing w:before="117"/>
              <w:ind w:left="105"/>
            </w:pPr>
            <w:r>
              <w:t xml:space="preserve">See </w:t>
            </w:r>
            <w:hyperlink w:anchor="_bookmark63" w:history="1">
              <w:r>
                <w:rPr>
                  <w:color w:val="0000FF"/>
                  <w:u w:val="single" w:color="0000FF"/>
                </w:rPr>
                <w:t>Notification Response</w:t>
              </w:r>
            </w:hyperlink>
          </w:p>
        </w:tc>
      </w:tr>
      <w:tr w:rsidR="00954357" w14:paraId="40131293" w14:textId="77777777" w:rsidTr="00F335DF">
        <w:trPr>
          <w:trHeight w:val="777"/>
        </w:trPr>
        <w:tc>
          <w:tcPr>
            <w:tcW w:w="1459" w:type="dxa"/>
          </w:tcPr>
          <w:p w14:paraId="1C8982C9" w14:textId="77777777" w:rsidR="00954357" w:rsidRDefault="00DD1A20">
            <w:pPr>
              <w:pStyle w:val="TableParagraph"/>
              <w:spacing w:before="116"/>
              <w:ind w:right="464"/>
            </w:pPr>
            <w:r>
              <w:t>Response Errors</w:t>
            </w:r>
          </w:p>
        </w:tc>
        <w:tc>
          <w:tcPr>
            <w:tcW w:w="7709" w:type="dxa"/>
          </w:tcPr>
          <w:p w14:paraId="626B0E5E" w14:textId="77777777" w:rsidR="00954357" w:rsidRDefault="00DD1A20">
            <w:pPr>
              <w:pStyle w:val="TableParagraph"/>
              <w:spacing w:before="116"/>
              <w:ind w:left="105"/>
            </w:pPr>
            <w:r>
              <w:t xml:space="preserve">See </w:t>
            </w:r>
            <w:hyperlink w:anchor="_bookmark62" w:history="1">
              <w:r>
                <w:rPr>
                  <w:color w:val="0000FF"/>
                  <w:u w:val="single" w:color="0000FF"/>
                </w:rPr>
                <w:t>Notification Request Errors</w:t>
              </w:r>
            </w:hyperlink>
          </w:p>
        </w:tc>
      </w:tr>
    </w:tbl>
    <w:p w14:paraId="36BC76DB" w14:textId="77777777" w:rsidR="00954357" w:rsidRDefault="00954357">
      <w:pPr>
        <w:pStyle w:val="BodyText"/>
        <w:spacing w:before="9"/>
        <w:rPr>
          <w:rFonts w:ascii="Arial"/>
          <w:b/>
        </w:rPr>
      </w:pPr>
    </w:p>
    <w:p w14:paraId="77288726" w14:textId="77777777" w:rsidR="00954357" w:rsidRDefault="00DD1A20" w:rsidP="00C70102">
      <w:pPr>
        <w:pStyle w:val="Heading3"/>
      </w:pPr>
      <w:bookmarkStart w:id="173" w:name="_Toc71048210"/>
      <w:bookmarkStart w:id="174" w:name="_Toc71048300"/>
      <w:bookmarkStart w:id="175" w:name="_Toc151555558"/>
      <w:r>
        <w:t>Request AST notification based on registration key</w:t>
      </w:r>
      <w:bookmarkEnd w:id="173"/>
      <w:bookmarkEnd w:id="174"/>
      <w:bookmarkEnd w:id="175"/>
    </w:p>
    <w:p w14:paraId="68D5A39B" w14:textId="77777777" w:rsidR="00954357" w:rsidRDefault="00954357">
      <w:pPr>
        <w:pStyle w:val="BodyText"/>
        <w:rPr>
          <w:rFonts w:ascii="Arial"/>
          <w:b/>
          <w:sz w:val="20"/>
        </w:rPr>
      </w:pPr>
    </w:p>
    <w:p w14:paraId="66F2533D" w14:textId="77777777" w:rsidR="00954357" w:rsidRDefault="00954357">
      <w:pPr>
        <w:pStyle w:val="BodyText"/>
        <w:spacing w:before="8"/>
        <w:rPr>
          <w:rFonts w:ascii="Arial"/>
          <w:b/>
          <w:sz w:val="24"/>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08"/>
        <w:gridCol w:w="7560"/>
      </w:tblGrid>
      <w:tr w:rsidR="00954357" w14:paraId="59569FEA" w14:textId="77777777" w:rsidTr="007D12A2">
        <w:trPr>
          <w:trHeight w:val="1884"/>
        </w:trPr>
        <w:tc>
          <w:tcPr>
            <w:tcW w:w="1608" w:type="dxa"/>
          </w:tcPr>
          <w:p w14:paraId="79703482" w14:textId="77777777" w:rsidR="00954357" w:rsidRDefault="00DD1A20">
            <w:pPr>
              <w:pStyle w:val="TableParagraph"/>
              <w:spacing w:before="116"/>
            </w:pPr>
            <w:r>
              <w:t>Request</w:t>
            </w:r>
          </w:p>
        </w:tc>
        <w:tc>
          <w:tcPr>
            <w:tcW w:w="7560" w:type="dxa"/>
          </w:tcPr>
          <w:p w14:paraId="609B47E6" w14:textId="77777777" w:rsidR="00954357" w:rsidRDefault="00DD1A20">
            <w:pPr>
              <w:pStyle w:val="TableParagraph"/>
              <w:spacing w:before="124"/>
              <w:ind w:left="105" w:right="1105"/>
              <w:rPr>
                <w:rFonts w:ascii="Courier New"/>
              </w:rPr>
            </w:pPr>
            <w:r>
              <w:rPr>
                <w:rFonts w:ascii="Courier New"/>
              </w:rPr>
              <w:t>POST https://{fqdn}/ASM/ws/registrations/&lt;registration key&gt;?notify=reboot</w:t>
            </w:r>
          </w:p>
          <w:p w14:paraId="40223951" w14:textId="77777777" w:rsidR="00954357" w:rsidRDefault="00DD1A20">
            <w:pPr>
              <w:pStyle w:val="TableParagraph"/>
              <w:spacing w:before="114"/>
              <w:ind w:left="105"/>
            </w:pPr>
            <w:r>
              <w:t>Sends notification based on single registration key</w:t>
            </w:r>
          </w:p>
          <w:p w14:paraId="7BFDAE71" w14:textId="77777777" w:rsidR="00954357" w:rsidRDefault="00DD1A20">
            <w:pPr>
              <w:pStyle w:val="TableParagraph"/>
              <w:spacing w:before="125"/>
              <w:ind w:left="105"/>
              <w:rPr>
                <w:rFonts w:ascii="Courier New"/>
              </w:rPr>
            </w:pPr>
            <w:r>
              <w:rPr>
                <w:rFonts w:ascii="Courier New"/>
              </w:rPr>
              <w:t>POST https://{fqdn}/ASM/ws/registrations/keys?notify=failback</w:t>
            </w:r>
          </w:p>
          <w:p w14:paraId="4E1A12F8" w14:textId="77777777" w:rsidR="00954357" w:rsidRDefault="00DD1A20">
            <w:pPr>
              <w:pStyle w:val="TableParagraph"/>
              <w:spacing w:before="113"/>
              <w:ind w:left="105"/>
            </w:pPr>
            <w:r>
              <w:t>Sends a notification back for a larger list of registration keys</w:t>
            </w:r>
          </w:p>
        </w:tc>
      </w:tr>
      <w:tr w:rsidR="00954357" w14:paraId="37462040" w14:textId="77777777" w:rsidTr="007D12A2">
        <w:trPr>
          <w:trHeight w:val="1045"/>
        </w:trPr>
        <w:tc>
          <w:tcPr>
            <w:tcW w:w="1608" w:type="dxa"/>
          </w:tcPr>
          <w:p w14:paraId="6B41BC75" w14:textId="77777777" w:rsidR="00954357" w:rsidRDefault="00DD1A20">
            <w:pPr>
              <w:pStyle w:val="TableParagraph"/>
              <w:spacing w:before="116"/>
              <w:ind w:right="289"/>
            </w:pPr>
            <w:r>
              <w:t>Optional Query Parameters</w:t>
            </w:r>
          </w:p>
        </w:tc>
        <w:tc>
          <w:tcPr>
            <w:tcW w:w="7560" w:type="dxa"/>
          </w:tcPr>
          <w:p w14:paraId="53E7B649" w14:textId="77777777" w:rsidR="00954357" w:rsidRDefault="00DD1A20">
            <w:pPr>
              <w:pStyle w:val="TableParagraph"/>
              <w:spacing w:before="124"/>
              <w:ind w:left="105"/>
              <w:rPr>
                <w:rFonts w:ascii="Courier New"/>
              </w:rPr>
            </w:pPr>
            <w:r>
              <w:rPr>
                <w:rFonts w:ascii="Courier New"/>
              </w:rPr>
              <w:t>&amp;notify=&lt;AST notification&gt;</w:t>
            </w:r>
          </w:p>
          <w:p w14:paraId="7B48EA01" w14:textId="77777777" w:rsidR="00954357" w:rsidRDefault="00DD1A20">
            <w:pPr>
              <w:pStyle w:val="TableParagraph"/>
              <w:spacing w:before="113"/>
              <w:ind w:left="105"/>
            </w:pPr>
            <w:r>
              <w:t>Default is "reboot" if query parameter does not appear.</w:t>
            </w:r>
          </w:p>
        </w:tc>
      </w:tr>
      <w:tr w:rsidR="00954357" w14:paraId="07A987EE" w14:textId="77777777" w:rsidTr="007D12A2">
        <w:trPr>
          <w:trHeight w:val="777"/>
        </w:trPr>
        <w:tc>
          <w:tcPr>
            <w:tcW w:w="1608" w:type="dxa"/>
          </w:tcPr>
          <w:p w14:paraId="185002B5" w14:textId="77777777" w:rsidR="00954357" w:rsidRDefault="00DD1A20">
            <w:pPr>
              <w:pStyle w:val="TableParagraph"/>
              <w:spacing w:before="116"/>
              <w:ind w:right="592"/>
            </w:pPr>
            <w:r>
              <w:lastRenderedPageBreak/>
              <w:t>Request Content</w:t>
            </w:r>
          </w:p>
        </w:tc>
        <w:tc>
          <w:tcPr>
            <w:tcW w:w="7560" w:type="dxa"/>
          </w:tcPr>
          <w:p w14:paraId="508489DB" w14:textId="77777777" w:rsidR="00954357" w:rsidRDefault="00DD1A20">
            <w:pPr>
              <w:pStyle w:val="TableParagraph"/>
              <w:spacing w:before="116"/>
              <w:ind w:left="105"/>
            </w:pPr>
            <w:r>
              <w:t>None.</w:t>
            </w:r>
          </w:p>
        </w:tc>
      </w:tr>
      <w:tr w:rsidR="007D12A2" w14:paraId="53F87D43" w14:textId="77777777" w:rsidTr="007D12A2">
        <w:trPr>
          <w:trHeight w:val="777"/>
        </w:trPr>
        <w:tc>
          <w:tcPr>
            <w:tcW w:w="1608" w:type="dxa"/>
          </w:tcPr>
          <w:p w14:paraId="0DD0621F" w14:textId="77777777" w:rsidR="007D12A2" w:rsidRDefault="007D12A2" w:rsidP="007D12A2">
            <w:pPr>
              <w:pStyle w:val="TableParagraph"/>
              <w:spacing w:before="116"/>
              <w:ind w:right="592"/>
            </w:pPr>
            <w:r>
              <w:t>Response Content</w:t>
            </w:r>
          </w:p>
        </w:tc>
        <w:tc>
          <w:tcPr>
            <w:tcW w:w="7560" w:type="dxa"/>
          </w:tcPr>
          <w:p w14:paraId="0E50FCA2" w14:textId="77777777" w:rsidR="007D12A2" w:rsidRDefault="007D12A2" w:rsidP="007D12A2">
            <w:pPr>
              <w:pStyle w:val="TableParagraph"/>
              <w:spacing w:before="116"/>
              <w:ind w:left="105"/>
            </w:pPr>
            <w:r>
              <w:t xml:space="preserve">See </w:t>
            </w:r>
            <w:hyperlink w:anchor="_bookmark63" w:history="1">
              <w:r>
                <w:rPr>
                  <w:color w:val="0000FF"/>
                  <w:u w:val="single" w:color="0000FF"/>
                </w:rPr>
                <w:t>Notification Response</w:t>
              </w:r>
            </w:hyperlink>
          </w:p>
        </w:tc>
      </w:tr>
      <w:tr w:rsidR="007D12A2" w14:paraId="3B2392B5" w14:textId="77777777" w:rsidTr="007D12A2">
        <w:trPr>
          <w:trHeight w:val="777"/>
        </w:trPr>
        <w:tc>
          <w:tcPr>
            <w:tcW w:w="1608" w:type="dxa"/>
          </w:tcPr>
          <w:p w14:paraId="7EEA45D5" w14:textId="77777777" w:rsidR="007D12A2" w:rsidRDefault="007D12A2" w:rsidP="007D12A2">
            <w:pPr>
              <w:pStyle w:val="TableParagraph"/>
              <w:spacing w:before="116"/>
              <w:ind w:right="592"/>
            </w:pPr>
            <w:r>
              <w:t>Response Errors</w:t>
            </w:r>
          </w:p>
        </w:tc>
        <w:tc>
          <w:tcPr>
            <w:tcW w:w="7560" w:type="dxa"/>
          </w:tcPr>
          <w:p w14:paraId="7C85FC0E" w14:textId="77777777" w:rsidR="007D12A2" w:rsidRDefault="007D12A2" w:rsidP="007D12A2">
            <w:pPr>
              <w:pStyle w:val="TableParagraph"/>
              <w:spacing w:before="116"/>
              <w:ind w:left="105"/>
            </w:pPr>
            <w:r>
              <w:t xml:space="preserve">See </w:t>
            </w:r>
            <w:hyperlink w:anchor="_bookmark62" w:history="1">
              <w:r>
                <w:rPr>
                  <w:color w:val="0000FF"/>
                  <w:u w:val="single" w:color="0000FF"/>
                </w:rPr>
                <w:t>Notification Request Errors</w:t>
              </w:r>
            </w:hyperlink>
          </w:p>
        </w:tc>
      </w:tr>
    </w:tbl>
    <w:p w14:paraId="5EBFF9B3" w14:textId="77777777" w:rsidR="00954357" w:rsidRDefault="00954357"/>
    <w:p w14:paraId="05DB40F7" w14:textId="77777777" w:rsidR="00344266" w:rsidRPr="00344266" w:rsidRDefault="00344266" w:rsidP="00344266"/>
    <w:p w14:paraId="4757FDA6" w14:textId="77777777" w:rsidR="00954357" w:rsidRDefault="00DD1A20" w:rsidP="00C70102">
      <w:pPr>
        <w:pStyle w:val="Heading3"/>
      </w:pPr>
      <w:bookmarkStart w:id="176" w:name="_bookmark62"/>
      <w:bookmarkStart w:id="177" w:name="_Toc71048211"/>
      <w:bookmarkStart w:id="178" w:name="_Toc71048301"/>
      <w:bookmarkStart w:id="179" w:name="_Toc151555559"/>
      <w:bookmarkEnd w:id="176"/>
      <w:r>
        <w:t>Request AST notifications based on Session Manager</w:t>
      </w:r>
      <w:bookmarkEnd w:id="177"/>
      <w:bookmarkEnd w:id="178"/>
      <w:bookmarkEnd w:id="179"/>
    </w:p>
    <w:p w14:paraId="15AAB2CE" w14:textId="77777777" w:rsidR="00954357" w:rsidRDefault="00DD1A20" w:rsidP="00344266">
      <w:pPr>
        <w:pStyle w:val="BodyText"/>
        <w:spacing w:before="127" w:line="237" w:lineRule="auto"/>
        <w:ind w:left="300" w:right="295"/>
        <w:rPr>
          <w:sz w:val="20"/>
        </w:rPr>
      </w:pPr>
      <w:r>
        <w:t>This request is made to all AST devices on the Session Manager with appropriate event in the registration. If a Session Manager is not connected or is in maintenance mode, a not found error is returned.</w:t>
      </w:r>
    </w:p>
    <w:p w14:paraId="509A5915" w14:textId="77777777" w:rsidR="00954357" w:rsidRDefault="00954357">
      <w:pPr>
        <w:pStyle w:val="BodyText"/>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9"/>
        <w:gridCol w:w="8370"/>
      </w:tblGrid>
      <w:tr w:rsidR="00954357" w14:paraId="1EB73271" w14:textId="77777777">
        <w:trPr>
          <w:trHeight w:val="3156"/>
        </w:trPr>
        <w:tc>
          <w:tcPr>
            <w:tcW w:w="1459" w:type="dxa"/>
          </w:tcPr>
          <w:p w14:paraId="4C586913" w14:textId="77777777" w:rsidR="00954357" w:rsidRDefault="00DD1A20">
            <w:pPr>
              <w:pStyle w:val="TableParagraph"/>
              <w:spacing w:before="117"/>
            </w:pPr>
            <w:r>
              <w:t>Request</w:t>
            </w:r>
          </w:p>
        </w:tc>
        <w:tc>
          <w:tcPr>
            <w:tcW w:w="8370" w:type="dxa"/>
          </w:tcPr>
          <w:p w14:paraId="76C3CDB3" w14:textId="77777777" w:rsidR="00954357" w:rsidRDefault="00DD1A20">
            <w:pPr>
              <w:pStyle w:val="TableParagraph"/>
              <w:spacing w:before="3" w:line="370" w:lineRule="atLeast"/>
              <w:ind w:left="105" w:right="841"/>
              <w:rPr>
                <w:rFonts w:ascii="Courier New"/>
              </w:rPr>
            </w:pPr>
            <w:r>
              <w:rPr>
                <w:rFonts w:ascii="Courier New"/>
              </w:rPr>
              <w:t>POST https://{fqdn}/ASM/ws/registrations/asm/name/&lt;name&gt; POST</w:t>
            </w:r>
          </w:p>
          <w:p w14:paraId="50B73706" w14:textId="77777777" w:rsidR="00954357" w:rsidRDefault="00DD1A20">
            <w:pPr>
              <w:pStyle w:val="TableParagraph"/>
              <w:ind w:left="105" w:right="181"/>
              <w:rPr>
                <w:rFonts w:ascii="Courier New"/>
              </w:rPr>
            </w:pPr>
            <w:r>
              <w:rPr>
                <w:rFonts w:ascii="Courier New"/>
              </w:rPr>
              <w:t>https://{fqdn}/ASM/ws/registrations/asm/name/East%20Coast%20S M</w:t>
            </w:r>
          </w:p>
          <w:p w14:paraId="1FC6C9B5" w14:textId="77777777" w:rsidR="00954357" w:rsidRDefault="00DD1A20">
            <w:pPr>
              <w:pStyle w:val="TableParagraph"/>
              <w:spacing w:before="119" w:line="355" w:lineRule="auto"/>
              <w:ind w:left="105" w:right="1633"/>
              <w:rPr>
                <w:rFonts w:ascii="Courier New"/>
              </w:rPr>
            </w:pPr>
            <w:r>
              <w:rPr>
                <w:rFonts w:ascii="Courier New"/>
              </w:rPr>
              <w:t>POST https://{fqdn}/ASM/ws/registrations/asm/&lt;id&gt; POST https://{fqdn}/ASM/ws/registrations/asm/35767</w:t>
            </w:r>
          </w:p>
          <w:p w14:paraId="2834E724" w14:textId="77777777" w:rsidR="00954357" w:rsidRDefault="00DD1A20">
            <w:pPr>
              <w:pStyle w:val="TableParagraph"/>
              <w:spacing w:before="5" w:line="235" w:lineRule="auto"/>
              <w:ind w:left="105" w:right="274"/>
            </w:pPr>
            <w:r>
              <w:rPr>
                <w:rFonts w:ascii="Courier New"/>
              </w:rPr>
              <w:t>&lt;</w:t>
            </w:r>
            <w:r>
              <w:t>id&gt; - is surrogate id available from Dashboard Status query of Session Manager instance information</w:t>
            </w:r>
          </w:p>
          <w:p w14:paraId="1094275F" w14:textId="77777777" w:rsidR="00954357" w:rsidRDefault="00DD1A20">
            <w:pPr>
              <w:pStyle w:val="TableParagraph"/>
              <w:spacing w:before="128"/>
              <w:ind w:left="105"/>
            </w:pPr>
            <w:r>
              <w:rPr>
                <w:rFonts w:ascii="Courier New"/>
              </w:rPr>
              <w:t>&lt;</w:t>
            </w:r>
            <w:r>
              <w:t>name&gt; - is as administered in Session Manager SIP Entity.</w:t>
            </w:r>
          </w:p>
        </w:tc>
      </w:tr>
      <w:tr w:rsidR="00954357" w14:paraId="107A347D" w14:textId="77777777">
        <w:trPr>
          <w:trHeight w:val="1046"/>
        </w:trPr>
        <w:tc>
          <w:tcPr>
            <w:tcW w:w="1459" w:type="dxa"/>
          </w:tcPr>
          <w:p w14:paraId="7516E51A" w14:textId="77777777" w:rsidR="00954357" w:rsidRDefault="00DD1A20">
            <w:pPr>
              <w:pStyle w:val="TableParagraph"/>
              <w:spacing w:before="116"/>
              <w:ind w:right="289"/>
            </w:pPr>
            <w:r>
              <w:t>Optional Query Parameters</w:t>
            </w:r>
          </w:p>
        </w:tc>
        <w:tc>
          <w:tcPr>
            <w:tcW w:w="8370" w:type="dxa"/>
          </w:tcPr>
          <w:p w14:paraId="0A5FFE4D" w14:textId="77777777" w:rsidR="00954357" w:rsidRDefault="00DD1A20">
            <w:pPr>
              <w:pStyle w:val="TableParagraph"/>
              <w:spacing w:before="124"/>
              <w:ind w:left="105"/>
              <w:rPr>
                <w:rFonts w:ascii="Courier New"/>
              </w:rPr>
            </w:pPr>
            <w:r>
              <w:rPr>
                <w:rFonts w:ascii="Courier New"/>
              </w:rPr>
              <w:t>&amp;notify=&lt;AST notification&gt;</w:t>
            </w:r>
          </w:p>
          <w:p w14:paraId="1FAB7A29" w14:textId="77777777" w:rsidR="00954357" w:rsidRDefault="00DD1A20">
            <w:pPr>
              <w:pStyle w:val="TableParagraph"/>
              <w:spacing w:before="113"/>
              <w:ind w:left="105"/>
            </w:pPr>
            <w:r>
              <w:t>Default is "reboot" if notify query parameter does not appear.</w:t>
            </w:r>
          </w:p>
        </w:tc>
      </w:tr>
      <w:tr w:rsidR="00954357" w14:paraId="373592D4" w14:textId="77777777">
        <w:trPr>
          <w:trHeight w:val="774"/>
        </w:trPr>
        <w:tc>
          <w:tcPr>
            <w:tcW w:w="1459" w:type="dxa"/>
          </w:tcPr>
          <w:p w14:paraId="3B3C5EBA" w14:textId="77777777" w:rsidR="00954357" w:rsidRDefault="00DD1A20">
            <w:pPr>
              <w:pStyle w:val="TableParagraph"/>
              <w:spacing w:before="116"/>
              <w:ind w:right="592"/>
            </w:pPr>
            <w:r>
              <w:t>Request Content</w:t>
            </w:r>
          </w:p>
        </w:tc>
        <w:tc>
          <w:tcPr>
            <w:tcW w:w="8370" w:type="dxa"/>
          </w:tcPr>
          <w:p w14:paraId="160ACBB5" w14:textId="77777777" w:rsidR="00954357" w:rsidRDefault="00DD1A20">
            <w:pPr>
              <w:pStyle w:val="TableParagraph"/>
              <w:spacing w:before="116"/>
              <w:ind w:left="105"/>
            </w:pPr>
            <w:r>
              <w:t>None.</w:t>
            </w:r>
          </w:p>
        </w:tc>
      </w:tr>
      <w:tr w:rsidR="00954357" w14:paraId="297AB060" w14:textId="77777777">
        <w:trPr>
          <w:trHeight w:val="777"/>
        </w:trPr>
        <w:tc>
          <w:tcPr>
            <w:tcW w:w="1459" w:type="dxa"/>
          </w:tcPr>
          <w:p w14:paraId="1D4EB213" w14:textId="77777777" w:rsidR="00954357" w:rsidRDefault="00DD1A20">
            <w:pPr>
              <w:pStyle w:val="TableParagraph"/>
              <w:spacing w:before="119"/>
              <w:ind w:right="464"/>
            </w:pPr>
            <w:r>
              <w:t>Response Content</w:t>
            </w:r>
          </w:p>
        </w:tc>
        <w:tc>
          <w:tcPr>
            <w:tcW w:w="8370" w:type="dxa"/>
          </w:tcPr>
          <w:p w14:paraId="6F123B52" w14:textId="77777777" w:rsidR="00954357" w:rsidRDefault="00DD1A20">
            <w:pPr>
              <w:pStyle w:val="TableParagraph"/>
              <w:spacing w:before="119"/>
              <w:ind w:left="105"/>
            </w:pPr>
            <w:r>
              <w:t xml:space="preserve">See </w:t>
            </w:r>
            <w:hyperlink w:anchor="_bookmark63" w:history="1">
              <w:r>
                <w:rPr>
                  <w:color w:val="0000FF"/>
                  <w:u w:val="single" w:color="0000FF"/>
                </w:rPr>
                <w:t>Notification Response</w:t>
              </w:r>
            </w:hyperlink>
          </w:p>
        </w:tc>
      </w:tr>
      <w:tr w:rsidR="00954357" w14:paraId="6C2B413E" w14:textId="77777777">
        <w:trPr>
          <w:trHeight w:val="779"/>
        </w:trPr>
        <w:tc>
          <w:tcPr>
            <w:tcW w:w="1459" w:type="dxa"/>
          </w:tcPr>
          <w:p w14:paraId="62CD28D1" w14:textId="77777777" w:rsidR="00954357" w:rsidRDefault="00DD1A20">
            <w:pPr>
              <w:pStyle w:val="TableParagraph"/>
              <w:spacing w:before="119"/>
              <w:ind w:right="464"/>
            </w:pPr>
            <w:r>
              <w:t>Response Errors</w:t>
            </w:r>
          </w:p>
        </w:tc>
        <w:tc>
          <w:tcPr>
            <w:tcW w:w="8370" w:type="dxa"/>
          </w:tcPr>
          <w:p w14:paraId="73A3C0E0" w14:textId="77777777" w:rsidR="00954357" w:rsidRDefault="00DD1A20">
            <w:pPr>
              <w:pStyle w:val="TableParagraph"/>
              <w:spacing w:before="119"/>
              <w:ind w:left="105"/>
            </w:pPr>
            <w:r>
              <w:t xml:space="preserve">See </w:t>
            </w:r>
            <w:hyperlink w:anchor="_bookmark62" w:history="1">
              <w:r>
                <w:rPr>
                  <w:color w:val="0000FF"/>
                  <w:u w:val="single" w:color="0000FF"/>
                </w:rPr>
                <w:t>Notification Request Errors</w:t>
              </w:r>
            </w:hyperlink>
          </w:p>
        </w:tc>
      </w:tr>
    </w:tbl>
    <w:p w14:paraId="5272C8B4" w14:textId="77777777" w:rsidR="00954357" w:rsidRDefault="00954357">
      <w:pPr>
        <w:sectPr w:rsidR="00954357" w:rsidSect="00F8298D">
          <w:headerReference w:type="default" r:id="rId78"/>
          <w:footerReference w:type="default" r:id="rId79"/>
          <w:pgSz w:w="12240" w:h="15840"/>
          <w:pgMar w:top="1440" w:right="1440" w:bottom="1440" w:left="1440" w:header="883" w:footer="720" w:gutter="0"/>
          <w:cols w:space="720"/>
          <w:docGrid w:linePitch="299"/>
        </w:sectPr>
      </w:pPr>
    </w:p>
    <w:p w14:paraId="188A91DC" w14:textId="77777777" w:rsidR="00954357" w:rsidRDefault="00954357">
      <w:pPr>
        <w:pStyle w:val="BodyText"/>
        <w:spacing w:before="11"/>
        <w:rPr>
          <w:sz w:val="11"/>
        </w:rPr>
      </w:pPr>
    </w:p>
    <w:p w14:paraId="170A710D" w14:textId="77777777" w:rsidR="00954357" w:rsidRDefault="00DD1A20" w:rsidP="00C70102">
      <w:pPr>
        <w:pStyle w:val="Heading3"/>
      </w:pPr>
      <w:bookmarkStart w:id="180" w:name="_Toc71048212"/>
      <w:bookmarkStart w:id="181" w:name="_Toc71048302"/>
      <w:bookmarkStart w:id="182" w:name="_Toc151555560"/>
      <w:r>
        <w:t>Notification Request Errors</w:t>
      </w:r>
      <w:bookmarkEnd w:id="180"/>
      <w:bookmarkEnd w:id="181"/>
      <w:bookmarkEnd w:id="182"/>
    </w:p>
    <w:p w14:paraId="069FC82F" w14:textId="77777777" w:rsidR="00954357" w:rsidRDefault="00954357">
      <w:pPr>
        <w:pStyle w:val="BodyText"/>
        <w:rPr>
          <w:rFonts w:ascii="Arial"/>
          <w:b/>
          <w:sz w:val="20"/>
        </w:rPr>
      </w:pPr>
    </w:p>
    <w:p w14:paraId="3ACF58FD" w14:textId="77777777" w:rsidR="00954357" w:rsidRDefault="00954357">
      <w:pPr>
        <w:pStyle w:val="BodyText"/>
        <w:spacing w:before="9"/>
        <w:rPr>
          <w:rFonts w:ascii="Arial"/>
          <w:b/>
          <w:sz w:val="24"/>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39"/>
        <w:gridCol w:w="2429"/>
        <w:gridCol w:w="2777"/>
        <w:gridCol w:w="3092"/>
      </w:tblGrid>
      <w:tr w:rsidR="00954357" w14:paraId="6F390358" w14:textId="77777777">
        <w:trPr>
          <w:trHeight w:val="1043"/>
        </w:trPr>
        <w:tc>
          <w:tcPr>
            <w:tcW w:w="1639" w:type="dxa"/>
            <w:shd w:val="clear" w:color="auto" w:fill="BEBEBE"/>
          </w:tcPr>
          <w:p w14:paraId="3F95B84E" w14:textId="77777777" w:rsidR="00954357" w:rsidRDefault="00DD1A20">
            <w:pPr>
              <w:pStyle w:val="TableParagraph"/>
              <w:spacing w:before="15" w:line="464" w:lineRule="exact"/>
              <w:ind w:left="522" w:right="133" w:hanging="363"/>
              <w:rPr>
                <w:b/>
                <w:sz w:val="28"/>
              </w:rPr>
            </w:pPr>
            <w:r>
              <w:rPr>
                <w:b/>
                <w:sz w:val="28"/>
              </w:rPr>
              <w:t>HTTP Reply Code</w:t>
            </w:r>
          </w:p>
        </w:tc>
        <w:tc>
          <w:tcPr>
            <w:tcW w:w="2429" w:type="dxa"/>
            <w:tcBorders>
              <w:top w:val="single" w:sz="2" w:space="0" w:color="000000"/>
              <w:right w:val="single" w:sz="2" w:space="0" w:color="000000"/>
            </w:tcBorders>
            <w:shd w:val="clear" w:color="auto" w:fill="BEBEBE"/>
          </w:tcPr>
          <w:p w14:paraId="6DCC4C5E" w14:textId="77777777" w:rsidR="00954357" w:rsidRDefault="00DD1A20">
            <w:pPr>
              <w:pStyle w:val="TableParagraph"/>
              <w:spacing w:before="119"/>
              <w:ind w:left="213"/>
              <w:rPr>
                <w:b/>
                <w:sz w:val="28"/>
              </w:rPr>
            </w:pPr>
            <w:r>
              <w:rPr>
                <w:b/>
                <w:sz w:val="28"/>
              </w:rPr>
              <w:t>Additional Status</w:t>
            </w:r>
          </w:p>
        </w:tc>
        <w:tc>
          <w:tcPr>
            <w:tcW w:w="2777" w:type="dxa"/>
            <w:tcBorders>
              <w:top w:val="single" w:sz="2" w:space="0" w:color="000000"/>
              <w:left w:val="single" w:sz="2" w:space="0" w:color="000000"/>
              <w:right w:val="single" w:sz="2" w:space="0" w:color="000000"/>
            </w:tcBorders>
            <w:shd w:val="clear" w:color="auto" w:fill="BEBEBE"/>
          </w:tcPr>
          <w:p w14:paraId="519AAFA7" w14:textId="77777777" w:rsidR="00954357" w:rsidRDefault="00DD1A20">
            <w:pPr>
              <w:pStyle w:val="TableParagraph"/>
              <w:spacing w:before="119"/>
              <w:ind w:left="881"/>
              <w:rPr>
                <w:b/>
                <w:sz w:val="28"/>
              </w:rPr>
            </w:pPr>
            <w:r>
              <w:rPr>
                <w:b/>
                <w:sz w:val="28"/>
              </w:rPr>
              <w:t>Message</w:t>
            </w:r>
          </w:p>
        </w:tc>
        <w:tc>
          <w:tcPr>
            <w:tcW w:w="3092" w:type="dxa"/>
            <w:tcBorders>
              <w:top w:val="single" w:sz="2" w:space="0" w:color="000000"/>
              <w:left w:val="single" w:sz="2" w:space="0" w:color="000000"/>
              <w:right w:val="single" w:sz="2" w:space="0" w:color="000000"/>
            </w:tcBorders>
            <w:shd w:val="clear" w:color="auto" w:fill="BEBEBE"/>
          </w:tcPr>
          <w:p w14:paraId="36517D19" w14:textId="77777777" w:rsidR="00954357" w:rsidRDefault="00DD1A20">
            <w:pPr>
              <w:pStyle w:val="TableParagraph"/>
              <w:spacing w:before="119"/>
              <w:ind w:left="1242" w:right="1232"/>
              <w:jc w:val="center"/>
              <w:rPr>
                <w:b/>
                <w:sz w:val="28"/>
              </w:rPr>
            </w:pPr>
            <w:r>
              <w:rPr>
                <w:b/>
                <w:sz w:val="28"/>
              </w:rPr>
              <w:t>Note</w:t>
            </w:r>
          </w:p>
        </w:tc>
      </w:tr>
      <w:tr w:rsidR="00954357" w14:paraId="55DD52A3" w14:textId="77777777">
        <w:trPr>
          <w:trHeight w:val="1221"/>
        </w:trPr>
        <w:tc>
          <w:tcPr>
            <w:tcW w:w="1639" w:type="dxa"/>
            <w:tcBorders>
              <w:left w:val="single" w:sz="2" w:space="0" w:color="000000"/>
              <w:bottom w:val="single" w:sz="2" w:space="0" w:color="000000"/>
            </w:tcBorders>
          </w:tcPr>
          <w:p w14:paraId="794229F2" w14:textId="77777777" w:rsidR="00954357" w:rsidRDefault="00DD1A20">
            <w:pPr>
              <w:pStyle w:val="TableParagraph"/>
              <w:spacing w:line="243" w:lineRule="exact"/>
              <w:ind w:left="110"/>
              <w:rPr>
                <w:sz w:val="20"/>
              </w:rPr>
            </w:pPr>
            <w:r>
              <w:rPr>
                <w:sz w:val="20"/>
              </w:rPr>
              <w:t>404 - Not</w:t>
            </w:r>
          </w:p>
          <w:p w14:paraId="7A50272A" w14:textId="77777777" w:rsidR="00954357" w:rsidRDefault="00DD1A20">
            <w:pPr>
              <w:pStyle w:val="TableParagraph"/>
              <w:ind w:left="110"/>
              <w:rPr>
                <w:sz w:val="20"/>
              </w:rPr>
            </w:pPr>
            <w:r>
              <w:rPr>
                <w:sz w:val="20"/>
              </w:rPr>
              <w:t>Found</w:t>
            </w:r>
          </w:p>
        </w:tc>
        <w:tc>
          <w:tcPr>
            <w:tcW w:w="2429" w:type="dxa"/>
          </w:tcPr>
          <w:p w14:paraId="6FFB7901" w14:textId="77777777" w:rsidR="00954357" w:rsidRDefault="00DD1A20">
            <w:pPr>
              <w:pStyle w:val="TableParagraph"/>
              <w:spacing w:line="243" w:lineRule="exact"/>
              <w:ind w:left="105"/>
              <w:rPr>
                <w:sz w:val="20"/>
              </w:rPr>
            </w:pPr>
            <w:r>
              <w:rPr>
                <w:sz w:val="20"/>
              </w:rPr>
              <w:t>ASMNOTFOUND</w:t>
            </w:r>
          </w:p>
        </w:tc>
        <w:tc>
          <w:tcPr>
            <w:tcW w:w="2777" w:type="dxa"/>
          </w:tcPr>
          <w:p w14:paraId="1D5E1A38" w14:textId="77777777" w:rsidR="00954357" w:rsidRDefault="00DD1A20">
            <w:pPr>
              <w:pStyle w:val="TableParagraph"/>
              <w:ind w:left="108" w:right="161"/>
              <w:rPr>
                <w:sz w:val="20"/>
              </w:rPr>
            </w:pPr>
            <w:r>
              <w:rPr>
                <w:sz w:val="20"/>
              </w:rPr>
              <w:t>Session Manager associated for registration notify not found</w:t>
            </w:r>
          </w:p>
        </w:tc>
        <w:tc>
          <w:tcPr>
            <w:tcW w:w="3092" w:type="dxa"/>
          </w:tcPr>
          <w:p w14:paraId="3E209DC0" w14:textId="77777777" w:rsidR="00954357" w:rsidRDefault="00DD1A20">
            <w:pPr>
              <w:pStyle w:val="TableParagraph"/>
              <w:ind w:left="108" w:right="41"/>
              <w:rPr>
                <w:sz w:val="20"/>
              </w:rPr>
            </w:pPr>
            <w:r>
              <w:rPr>
                <w:sz w:val="20"/>
              </w:rPr>
              <w:t>Generally</w:t>
            </w:r>
            <w:r w:rsidR="001C0856">
              <w:rPr>
                <w:sz w:val="20"/>
              </w:rPr>
              <w:t>,</w:t>
            </w:r>
            <w:r>
              <w:rPr>
                <w:sz w:val="20"/>
              </w:rPr>
              <w:t xml:space="preserve"> will occur due to bad SM id or name entry. Can less frequently occur during</w:t>
            </w:r>
          </w:p>
          <w:p w14:paraId="0450AC90" w14:textId="77777777" w:rsidR="00954357" w:rsidRDefault="00DD1A20">
            <w:pPr>
              <w:pStyle w:val="TableParagraph"/>
              <w:spacing w:line="244" w:lineRule="exact"/>
              <w:ind w:left="108"/>
              <w:rPr>
                <w:sz w:val="20"/>
              </w:rPr>
            </w:pPr>
            <w:r>
              <w:rPr>
                <w:sz w:val="20"/>
              </w:rPr>
              <w:t>cache reload or a</w:t>
            </w:r>
            <w:r>
              <w:rPr>
                <w:spacing w:val="-12"/>
                <w:sz w:val="20"/>
              </w:rPr>
              <w:t xml:space="preserve"> </w:t>
            </w:r>
            <w:r>
              <w:rPr>
                <w:sz w:val="20"/>
              </w:rPr>
              <w:t>malformed</w:t>
            </w:r>
          </w:p>
          <w:p w14:paraId="25F8D3AD" w14:textId="77777777" w:rsidR="00954357" w:rsidRDefault="00DD1A20">
            <w:pPr>
              <w:pStyle w:val="TableParagraph"/>
              <w:spacing w:line="225" w:lineRule="exact"/>
              <w:ind w:left="108"/>
              <w:rPr>
                <w:sz w:val="20"/>
              </w:rPr>
            </w:pPr>
            <w:r>
              <w:rPr>
                <w:sz w:val="20"/>
              </w:rPr>
              <w:t>Registration Key link</w:t>
            </w:r>
            <w:r>
              <w:rPr>
                <w:spacing w:val="-14"/>
                <w:sz w:val="20"/>
              </w:rPr>
              <w:t xml:space="preserve"> </w:t>
            </w:r>
            <w:r>
              <w:rPr>
                <w:sz w:val="20"/>
              </w:rPr>
              <w:t>request.</w:t>
            </w:r>
          </w:p>
        </w:tc>
      </w:tr>
      <w:tr w:rsidR="00954357" w14:paraId="1D564798" w14:textId="77777777">
        <w:trPr>
          <w:trHeight w:val="727"/>
        </w:trPr>
        <w:tc>
          <w:tcPr>
            <w:tcW w:w="1639" w:type="dxa"/>
            <w:tcBorders>
              <w:top w:val="single" w:sz="2" w:space="0" w:color="000000"/>
              <w:left w:val="single" w:sz="2" w:space="0" w:color="000000"/>
              <w:right w:val="single" w:sz="2" w:space="0" w:color="000000"/>
            </w:tcBorders>
          </w:tcPr>
          <w:p w14:paraId="26B8194C" w14:textId="77777777" w:rsidR="00954357" w:rsidRDefault="00DD1A20">
            <w:pPr>
              <w:pStyle w:val="TableParagraph"/>
              <w:ind w:left="110"/>
              <w:rPr>
                <w:sz w:val="20"/>
              </w:rPr>
            </w:pPr>
            <w:r>
              <w:rPr>
                <w:sz w:val="20"/>
              </w:rPr>
              <w:t>500 - Internal Server Error</w:t>
            </w:r>
          </w:p>
        </w:tc>
        <w:tc>
          <w:tcPr>
            <w:tcW w:w="2429" w:type="dxa"/>
            <w:tcBorders>
              <w:left w:val="single" w:sz="2" w:space="0" w:color="000000"/>
              <w:right w:val="single" w:sz="2" w:space="0" w:color="000000"/>
            </w:tcBorders>
          </w:tcPr>
          <w:p w14:paraId="7FAF4987" w14:textId="77777777" w:rsidR="00954357" w:rsidRDefault="00DD1A20">
            <w:pPr>
              <w:pStyle w:val="TableParagraph"/>
              <w:spacing w:before="119"/>
              <w:ind w:left="110"/>
              <w:rPr>
                <w:sz w:val="20"/>
              </w:rPr>
            </w:pPr>
            <w:r>
              <w:rPr>
                <w:sz w:val="20"/>
              </w:rPr>
              <w:t>DBERR</w:t>
            </w:r>
          </w:p>
        </w:tc>
        <w:tc>
          <w:tcPr>
            <w:tcW w:w="2777" w:type="dxa"/>
            <w:tcBorders>
              <w:left w:val="single" w:sz="2" w:space="0" w:color="000000"/>
              <w:right w:val="single" w:sz="2" w:space="0" w:color="000000"/>
            </w:tcBorders>
          </w:tcPr>
          <w:p w14:paraId="02A4C6D8" w14:textId="77777777" w:rsidR="00954357" w:rsidRDefault="00DD1A20">
            <w:pPr>
              <w:pStyle w:val="TableParagraph"/>
              <w:spacing w:before="119"/>
              <w:ind w:left="110"/>
              <w:rPr>
                <w:sz w:val="20"/>
              </w:rPr>
            </w:pPr>
            <w:r>
              <w:rPr>
                <w:sz w:val="20"/>
              </w:rPr>
              <w:t>Error loading cache from database during cache reload</w:t>
            </w:r>
          </w:p>
        </w:tc>
        <w:tc>
          <w:tcPr>
            <w:tcW w:w="3092" w:type="dxa"/>
            <w:tcBorders>
              <w:left w:val="single" w:sz="2" w:space="0" w:color="000000"/>
              <w:right w:val="single" w:sz="2" w:space="0" w:color="000000"/>
            </w:tcBorders>
          </w:tcPr>
          <w:p w14:paraId="066CF742" w14:textId="77777777" w:rsidR="00954357" w:rsidRDefault="00DD1A20">
            <w:pPr>
              <w:pStyle w:val="TableParagraph"/>
              <w:spacing w:before="119"/>
              <w:ind w:left="111"/>
              <w:rPr>
                <w:sz w:val="20"/>
              </w:rPr>
            </w:pPr>
            <w:r>
              <w:rPr>
                <w:sz w:val="20"/>
              </w:rPr>
              <w:t>Unlikely this will be encountered.</w:t>
            </w:r>
          </w:p>
        </w:tc>
      </w:tr>
      <w:tr w:rsidR="00954357" w14:paraId="6B95ACD9" w14:textId="77777777">
        <w:trPr>
          <w:trHeight w:val="733"/>
        </w:trPr>
        <w:tc>
          <w:tcPr>
            <w:tcW w:w="1639" w:type="dxa"/>
            <w:tcBorders>
              <w:left w:val="single" w:sz="2" w:space="0" w:color="000000"/>
              <w:bottom w:val="single" w:sz="2" w:space="0" w:color="000000"/>
            </w:tcBorders>
          </w:tcPr>
          <w:p w14:paraId="12054790" w14:textId="77777777" w:rsidR="00954357" w:rsidRDefault="00DD1A20">
            <w:pPr>
              <w:pStyle w:val="TableParagraph"/>
              <w:spacing w:before="1"/>
              <w:ind w:left="110"/>
              <w:rPr>
                <w:sz w:val="20"/>
              </w:rPr>
            </w:pPr>
            <w:r>
              <w:rPr>
                <w:sz w:val="20"/>
              </w:rPr>
              <w:t>500 - Internal Server Errort</w:t>
            </w:r>
          </w:p>
        </w:tc>
        <w:tc>
          <w:tcPr>
            <w:tcW w:w="2429" w:type="dxa"/>
          </w:tcPr>
          <w:p w14:paraId="6F971020" w14:textId="77777777" w:rsidR="00954357" w:rsidRDefault="00DD1A20">
            <w:pPr>
              <w:pStyle w:val="TableParagraph"/>
              <w:spacing w:before="121"/>
              <w:ind w:left="105"/>
              <w:rPr>
                <w:sz w:val="20"/>
              </w:rPr>
            </w:pPr>
            <w:r>
              <w:rPr>
                <w:sz w:val="20"/>
              </w:rPr>
              <w:t>JMXCONNERR</w:t>
            </w:r>
          </w:p>
        </w:tc>
        <w:tc>
          <w:tcPr>
            <w:tcW w:w="2777" w:type="dxa"/>
          </w:tcPr>
          <w:p w14:paraId="115295A6" w14:textId="77777777" w:rsidR="00954357" w:rsidRDefault="00DD1A20">
            <w:pPr>
              <w:pStyle w:val="TableParagraph"/>
              <w:spacing w:before="1"/>
              <w:ind w:left="108" w:right="86"/>
              <w:rPr>
                <w:sz w:val="20"/>
              </w:rPr>
            </w:pPr>
            <w:r>
              <w:rPr>
                <w:sz w:val="20"/>
              </w:rPr>
              <w:t>Problem connecting to Session Manager to transmit AST notify</w:t>
            </w:r>
          </w:p>
          <w:p w14:paraId="2843C079" w14:textId="77777777" w:rsidR="00954357" w:rsidRDefault="00DD1A20">
            <w:pPr>
              <w:pStyle w:val="TableParagraph"/>
              <w:spacing w:line="224" w:lineRule="exact"/>
              <w:ind w:left="108"/>
              <w:rPr>
                <w:sz w:val="20"/>
              </w:rPr>
            </w:pPr>
            <w:r>
              <w:rPr>
                <w:sz w:val="20"/>
              </w:rPr>
              <w:t>Request.</w:t>
            </w:r>
          </w:p>
        </w:tc>
        <w:tc>
          <w:tcPr>
            <w:tcW w:w="3092" w:type="dxa"/>
          </w:tcPr>
          <w:p w14:paraId="4A3B9A27" w14:textId="77777777" w:rsidR="00954357" w:rsidRDefault="00954357">
            <w:pPr>
              <w:pStyle w:val="TableParagraph"/>
              <w:ind w:left="0"/>
              <w:rPr>
                <w:rFonts w:ascii="Times New Roman"/>
                <w:sz w:val="20"/>
              </w:rPr>
            </w:pPr>
          </w:p>
        </w:tc>
      </w:tr>
      <w:tr w:rsidR="00954357" w14:paraId="4B4C3EAB" w14:textId="77777777">
        <w:trPr>
          <w:trHeight w:val="2193"/>
        </w:trPr>
        <w:tc>
          <w:tcPr>
            <w:tcW w:w="1639" w:type="dxa"/>
            <w:tcBorders>
              <w:top w:val="single" w:sz="2" w:space="0" w:color="000000"/>
              <w:left w:val="single" w:sz="2" w:space="0" w:color="000000"/>
              <w:right w:val="single" w:sz="2" w:space="0" w:color="000000"/>
            </w:tcBorders>
          </w:tcPr>
          <w:p w14:paraId="6814E323" w14:textId="77777777" w:rsidR="00954357" w:rsidRDefault="00DD1A20">
            <w:pPr>
              <w:pStyle w:val="TableParagraph"/>
              <w:spacing w:line="243" w:lineRule="exact"/>
              <w:ind w:left="110"/>
              <w:rPr>
                <w:sz w:val="20"/>
              </w:rPr>
            </w:pPr>
            <w:r>
              <w:rPr>
                <w:sz w:val="20"/>
              </w:rPr>
              <w:t>409 -</w:t>
            </w:r>
          </w:p>
          <w:p w14:paraId="045A9B8C" w14:textId="77777777" w:rsidR="00954357" w:rsidRDefault="00DD1A20">
            <w:pPr>
              <w:pStyle w:val="TableParagraph"/>
              <w:ind w:left="110"/>
              <w:rPr>
                <w:sz w:val="20"/>
              </w:rPr>
            </w:pPr>
            <w:r>
              <w:rPr>
                <w:sz w:val="20"/>
              </w:rPr>
              <w:t>Conflict</w:t>
            </w:r>
          </w:p>
        </w:tc>
        <w:tc>
          <w:tcPr>
            <w:tcW w:w="2429" w:type="dxa"/>
            <w:tcBorders>
              <w:left w:val="single" w:sz="2" w:space="0" w:color="000000"/>
              <w:right w:val="single" w:sz="2" w:space="0" w:color="000000"/>
            </w:tcBorders>
          </w:tcPr>
          <w:p w14:paraId="230DF791" w14:textId="77777777" w:rsidR="00954357" w:rsidRDefault="00DD1A20">
            <w:pPr>
              <w:pStyle w:val="TableParagraph"/>
              <w:spacing w:before="119"/>
              <w:ind w:left="110"/>
              <w:rPr>
                <w:sz w:val="20"/>
              </w:rPr>
            </w:pPr>
            <w:r>
              <w:rPr>
                <w:sz w:val="20"/>
              </w:rPr>
              <w:t>STALEDATA</w:t>
            </w:r>
          </w:p>
        </w:tc>
        <w:tc>
          <w:tcPr>
            <w:tcW w:w="2777" w:type="dxa"/>
            <w:tcBorders>
              <w:left w:val="single" w:sz="2" w:space="0" w:color="000000"/>
              <w:right w:val="single" w:sz="2" w:space="0" w:color="000000"/>
            </w:tcBorders>
          </w:tcPr>
          <w:p w14:paraId="69DF47DF" w14:textId="77777777" w:rsidR="00954357" w:rsidRDefault="00DD1A20">
            <w:pPr>
              <w:pStyle w:val="TableParagraph"/>
              <w:ind w:left="110"/>
              <w:rPr>
                <w:sz w:val="20"/>
              </w:rPr>
            </w:pPr>
            <w:r>
              <w:rPr>
                <w:sz w:val="20"/>
              </w:rPr>
              <w:t xml:space="preserve">Notification request contains </w:t>
            </w:r>
            <w:r w:rsidR="006610A8">
              <w:rPr>
                <w:sz w:val="20"/>
              </w:rPr>
              <w:t>data</w:t>
            </w:r>
            <w:r>
              <w:rPr>
                <w:sz w:val="20"/>
              </w:rPr>
              <w:t xml:space="preserve"> which is out of date with the cache, a cache reload occurred</w:t>
            </w:r>
          </w:p>
        </w:tc>
        <w:tc>
          <w:tcPr>
            <w:tcW w:w="3092" w:type="dxa"/>
            <w:tcBorders>
              <w:left w:val="single" w:sz="2" w:space="0" w:color="000000"/>
              <w:right w:val="single" w:sz="2" w:space="0" w:color="000000"/>
            </w:tcBorders>
          </w:tcPr>
          <w:p w14:paraId="35D519D1" w14:textId="77777777" w:rsidR="00954357" w:rsidRDefault="00DD1A20">
            <w:pPr>
              <w:pStyle w:val="TableParagraph"/>
              <w:spacing w:before="119"/>
              <w:ind w:left="111" w:right="95"/>
              <w:rPr>
                <w:sz w:val="20"/>
              </w:rPr>
            </w:pPr>
            <w:r>
              <w:rPr>
                <w:sz w:val="20"/>
              </w:rPr>
              <w:t>Request format of registration key is valid, but was not found during cache lookup. In most cases the endpoint has unregistered or changed it is active controller (failover, failback, etc.). Or there is a problem with accessing registrations from a SM.</w:t>
            </w:r>
          </w:p>
        </w:tc>
      </w:tr>
      <w:tr w:rsidR="00954357" w14:paraId="5A73970F" w14:textId="77777777">
        <w:trPr>
          <w:trHeight w:val="1461"/>
        </w:trPr>
        <w:tc>
          <w:tcPr>
            <w:tcW w:w="1639" w:type="dxa"/>
            <w:tcBorders>
              <w:left w:val="single" w:sz="2" w:space="0" w:color="000000"/>
              <w:bottom w:val="single" w:sz="2" w:space="0" w:color="000000"/>
            </w:tcBorders>
          </w:tcPr>
          <w:p w14:paraId="470CF47F" w14:textId="77777777" w:rsidR="00954357" w:rsidRDefault="00DD1A20">
            <w:pPr>
              <w:pStyle w:val="TableParagraph"/>
              <w:spacing w:line="244" w:lineRule="exact"/>
              <w:ind w:left="110"/>
              <w:rPr>
                <w:sz w:val="20"/>
              </w:rPr>
            </w:pPr>
            <w:r>
              <w:rPr>
                <w:sz w:val="20"/>
              </w:rPr>
              <w:t>503 -</w:t>
            </w:r>
          </w:p>
          <w:p w14:paraId="570C85D3" w14:textId="77777777" w:rsidR="00954357" w:rsidRDefault="00DD1A20">
            <w:pPr>
              <w:pStyle w:val="TableParagraph"/>
              <w:ind w:left="110" w:right="568"/>
              <w:rPr>
                <w:sz w:val="20"/>
              </w:rPr>
            </w:pPr>
            <w:r>
              <w:rPr>
                <w:sz w:val="20"/>
              </w:rPr>
              <w:t>Bad Request</w:t>
            </w:r>
          </w:p>
        </w:tc>
        <w:tc>
          <w:tcPr>
            <w:tcW w:w="2429" w:type="dxa"/>
          </w:tcPr>
          <w:p w14:paraId="1676D9C1" w14:textId="77777777" w:rsidR="00954357" w:rsidRDefault="00DD1A20">
            <w:pPr>
              <w:pStyle w:val="TableParagraph"/>
              <w:spacing w:before="119"/>
              <w:ind w:left="105"/>
              <w:rPr>
                <w:sz w:val="20"/>
              </w:rPr>
            </w:pPr>
            <w:r>
              <w:rPr>
                <w:sz w:val="20"/>
              </w:rPr>
              <w:t>INVALIDQUERY</w:t>
            </w:r>
          </w:p>
        </w:tc>
        <w:tc>
          <w:tcPr>
            <w:tcW w:w="2777" w:type="dxa"/>
          </w:tcPr>
          <w:p w14:paraId="688C7C61" w14:textId="77777777" w:rsidR="00954357" w:rsidRDefault="00DD1A20">
            <w:pPr>
              <w:pStyle w:val="TableParagraph"/>
              <w:spacing w:before="119"/>
              <w:ind w:left="108"/>
              <w:rPr>
                <w:sz w:val="20"/>
              </w:rPr>
            </w:pPr>
            <w:r>
              <w:rPr>
                <w:sz w:val="20"/>
              </w:rPr>
              <w:t>Various</w:t>
            </w:r>
          </w:p>
        </w:tc>
        <w:tc>
          <w:tcPr>
            <w:tcW w:w="3092" w:type="dxa"/>
          </w:tcPr>
          <w:p w14:paraId="708C8913" w14:textId="77777777" w:rsidR="00954357" w:rsidRDefault="00DD1A20">
            <w:pPr>
              <w:pStyle w:val="TableParagraph"/>
              <w:spacing w:before="119"/>
              <w:ind w:left="108" w:right="41"/>
              <w:rPr>
                <w:sz w:val="20"/>
              </w:rPr>
            </w:pPr>
            <w:r>
              <w:rPr>
                <w:sz w:val="20"/>
              </w:rPr>
              <w:t>Additional Message will indicate invalid query aspects, whether incorrect filter or sort parameters, or other problems with query construction.</w:t>
            </w:r>
          </w:p>
        </w:tc>
      </w:tr>
      <w:tr w:rsidR="00954357" w14:paraId="3F09BC01" w14:textId="77777777">
        <w:trPr>
          <w:trHeight w:val="731"/>
        </w:trPr>
        <w:tc>
          <w:tcPr>
            <w:tcW w:w="1639" w:type="dxa"/>
            <w:tcBorders>
              <w:top w:val="single" w:sz="2" w:space="0" w:color="000000"/>
              <w:left w:val="single" w:sz="2" w:space="0" w:color="000000"/>
              <w:right w:val="single" w:sz="2" w:space="0" w:color="000000"/>
            </w:tcBorders>
          </w:tcPr>
          <w:p w14:paraId="1F770FB7" w14:textId="77777777" w:rsidR="00954357" w:rsidRDefault="00DD1A20">
            <w:pPr>
              <w:pStyle w:val="TableParagraph"/>
              <w:spacing w:line="242" w:lineRule="exact"/>
              <w:ind w:left="110"/>
              <w:rPr>
                <w:sz w:val="20"/>
              </w:rPr>
            </w:pPr>
            <w:r>
              <w:rPr>
                <w:sz w:val="20"/>
              </w:rPr>
              <w:t>503 -</w:t>
            </w:r>
          </w:p>
          <w:p w14:paraId="35A29D39" w14:textId="77777777" w:rsidR="00954357" w:rsidRDefault="00DD1A20">
            <w:pPr>
              <w:pStyle w:val="TableParagraph"/>
              <w:spacing w:line="243" w:lineRule="exact"/>
              <w:ind w:left="110"/>
              <w:rPr>
                <w:sz w:val="20"/>
              </w:rPr>
            </w:pPr>
            <w:r>
              <w:rPr>
                <w:sz w:val="20"/>
              </w:rPr>
              <w:t>Bad</w:t>
            </w:r>
          </w:p>
          <w:p w14:paraId="3A7660F5" w14:textId="77777777" w:rsidR="00954357" w:rsidRDefault="00DD1A20">
            <w:pPr>
              <w:pStyle w:val="TableParagraph"/>
              <w:spacing w:line="225" w:lineRule="exact"/>
              <w:ind w:left="110"/>
              <w:rPr>
                <w:sz w:val="20"/>
              </w:rPr>
            </w:pPr>
            <w:r>
              <w:rPr>
                <w:sz w:val="20"/>
              </w:rPr>
              <w:t>Request</w:t>
            </w:r>
          </w:p>
        </w:tc>
        <w:tc>
          <w:tcPr>
            <w:tcW w:w="2429" w:type="dxa"/>
            <w:tcBorders>
              <w:left w:val="single" w:sz="2" w:space="0" w:color="000000"/>
              <w:right w:val="single" w:sz="2" w:space="0" w:color="000000"/>
            </w:tcBorders>
          </w:tcPr>
          <w:p w14:paraId="6A727B41" w14:textId="77777777" w:rsidR="00954357" w:rsidRDefault="00DD1A20">
            <w:pPr>
              <w:pStyle w:val="TableParagraph"/>
              <w:spacing w:before="119"/>
              <w:ind w:left="110"/>
              <w:rPr>
                <w:sz w:val="20"/>
              </w:rPr>
            </w:pPr>
            <w:r>
              <w:rPr>
                <w:sz w:val="20"/>
              </w:rPr>
              <w:t>BADNOTIFYTYPE</w:t>
            </w:r>
          </w:p>
        </w:tc>
        <w:tc>
          <w:tcPr>
            <w:tcW w:w="2777" w:type="dxa"/>
            <w:tcBorders>
              <w:left w:val="single" w:sz="2" w:space="0" w:color="000000"/>
              <w:right w:val="single" w:sz="2" w:space="0" w:color="000000"/>
            </w:tcBorders>
          </w:tcPr>
          <w:p w14:paraId="44EF6E2A" w14:textId="77777777" w:rsidR="00954357" w:rsidRDefault="00DD1A20">
            <w:pPr>
              <w:pStyle w:val="TableParagraph"/>
              <w:spacing w:before="119"/>
              <w:ind w:left="110"/>
              <w:rPr>
                <w:sz w:val="20"/>
              </w:rPr>
            </w:pPr>
            <w:r>
              <w:rPr>
                <w:sz w:val="20"/>
              </w:rPr>
              <w:t>Various</w:t>
            </w:r>
          </w:p>
        </w:tc>
        <w:tc>
          <w:tcPr>
            <w:tcW w:w="3092" w:type="dxa"/>
            <w:tcBorders>
              <w:left w:val="single" w:sz="2" w:space="0" w:color="000000"/>
              <w:right w:val="single" w:sz="2" w:space="0" w:color="000000"/>
            </w:tcBorders>
          </w:tcPr>
          <w:p w14:paraId="30621D45" w14:textId="77777777" w:rsidR="00954357" w:rsidRDefault="00DD1A20">
            <w:pPr>
              <w:pStyle w:val="TableParagraph"/>
              <w:spacing w:before="119"/>
              <w:ind w:left="111" w:right="337"/>
              <w:rPr>
                <w:sz w:val="20"/>
              </w:rPr>
            </w:pPr>
            <w:r>
              <w:rPr>
                <w:sz w:val="20"/>
              </w:rPr>
              <w:t>Additional Message will indicate valid notification types</w:t>
            </w:r>
          </w:p>
        </w:tc>
      </w:tr>
      <w:tr w:rsidR="00954357" w14:paraId="29EC046E" w14:textId="77777777">
        <w:trPr>
          <w:trHeight w:val="731"/>
        </w:trPr>
        <w:tc>
          <w:tcPr>
            <w:tcW w:w="1639" w:type="dxa"/>
            <w:tcBorders>
              <w:left w:val="single" w:sz="2" w:space="0" w:color="000000"/>
              <w:bottom w:val="single" w:sz="2" w:space="0" w:color="000000"/>
            </w:tcBorders>
          </w:tcPr>
          <w:p w14:paraId="737E4754" w14:textId="77777777" w:rsidR="00954357" w:rsidRDefault="00DD1A20">
            <w:pPr>
              <w:pStyle w:val="TableParagraph"/>
              <w:spacing w:line="243" w:lineRule="exact"/>
              <w:ind w:left="110"/>
              <w:rPr>
                <w:sz w:val="20"/>
              </w:rPr>
            </w:pPr>
            <w:r>
              <w:rPr>
                <w:sz w:val="20"/>
              </w:rPr>
              <w:t>503 -</w:t>
            </w:r>
          </w:p>
          <w:p w14:paraId="4E8360F8" w14:textId="77777777" w:rsidR="00954357" w:rsidRDefault="00DD1A20">
            <w:pPr>
              <w:pStyle w:val="TableParagraph"/>
              <w:spacing w:line="240" w:lineRule="atLeast"/>
              <w:ind w:left="110" w:right="568"/>
              <w:rPr>
                <w:sz w:val="20"/>
              </w:rPr>
            </w:pPr>
            <w:r>
              <w:rPr>
                <w:sz w:val="20"/>
              </w:rPr>
              <w:t>Bad Request</w:t>
            </w:r>
          </w:p>
        </w:tc>
        <w:tc>
          <w:tcPr>
            <w:tcW w:w="2429" w:type="dxa"/>
          </w:tcPr>
          <w:p w14:paraId="212BE2E3" w14:textId="77777777" w:rsidR="00954357" w:rsidRDefault="00DD1A20">
            <w:pPr>
              <w:pStyle w:val="TableParagraph"/>
              <w:spacing w:before="119"/>
              <w:ind w:left="105"/>
              <w:rPr>
                <w:sz w:val="20"/>
              </w:rPr>
            </w:pPr>
            <w:r>
              <w:rPr>
                <w:sz w:val="20"/>
              </w:rPr>
              <w:t>NOTIFYNOKEYS</w:t>
            </w:r>
          </w:p>
        </w:tc>
        <w:tc>
          <w:tcPr>
            <w:tcW w:w="2777" w:type="dxa"/>
          </w:tcPr>
          <w:p w14:paraId="2BABDB4F" w14:textId="77777777" w:rsidR="00954357" w:rsidRDefault="00DD1A20">
            <w:pPr>
              <w:pStyle w:val="TableParagraph"/>
              <w:spacing w:before="119"/>
              <w:ind w:left="108" w:right="161"/>
              <w:rPr>
                <w:sz w:val="20"/>
              </w:rPr>
            </w:pPr>
            <w:r>
              <w:rPr>
                <w:sz w:val="20"/>
              </w:rPr>
              <w:t>Notification request contains no registration keys</w:t>
            </w:r>
          </w:p>
        </w:tc>
        <w:tc>
          <w:tcPr>
            <w:tcW w:w="3092" w:type="dxa"/>
          </w:tcPr>
          <w:p w14:paraId="7B092C0E" w14:textId="77777777" w:rsidR="00954357" w:rsidRDefault="00DD1A20">
            <w:pPr>
              <w:pStyle w:val="TableParagraph"/>
              <w:spacing w:before="119"/>
              <w:ind w:left="108" w:right="41"/>
              <w:rPr>
                <w:sz w:val="20"/>
              </w:rPr>
            </w:pPr>
            <w:r>
              <w:rPr>
                <w:sz w:val="20"/>
              </w:rPr>
              <w:t>Will occur for POST notify request with specific registration keys.</w:t>
            </w:r>
          </w:p>
        </w:tc>
      </w:tr>
      <w:tr w:rsidR="00954357" w14:paraId="0D4ED0D2" w14:textId="77777777">
        <w:trPr>
          <w:trHeight w:val="1466"/>
        </w:trPr>
        <w:tc>
          <w:tcPr>
            <w:tcW w:w="1639" w:type="dxa"/>
            <w:tcBorders>
              <w:top w:val="single" w:sz="2" w:space="0" w:color="000000"/>
              <w:left w:val="single" w:sz="2" w:space="0" w:color="000000"/>
              <w:bottom w:val="single" w:sz="2" w:space="0" w:color="000000"/>
              <w:right w:val="single" w:sz="2" w:space="0" w:color="000000"/>
            </w:tcBorders>
          </w:tcPr>
          <w:p w14:paraId="5E72C6CD" w14:textId="77777777" w:rsidR="00954357" w:rsidRDefault="00DD1A20">
            <w:pPr>
              <w:pStyle w:val="TableParagraph"/>
              <w:spacing w:line="243" w:lineRule="exact"/>
              <w:ind w:left="110"/>
              <w:rPr>
                <w:sz w:val="20"/>
              </w:rPr>
            </w:pPr>
            <w:r>
              <w:rPr>
                <w:sz w:val="20"/>
              </w:rPr>
              <w:t>503 -</w:t>
            </w:r>
          </w:p>
          <w:p w14:paraId="74419451" w14:textId="77777777" w:rsidR="00954357" w:rsidRDefault="00DD1A20">
            <w:pPr>
              <w:pStyle w:val="TableParagraph"/>
              <w:ind w:left="110" w:right="571"/>
              <w:rPr>
                <w:sz w:val="20"/>
              </w:rPr>
            </w:pPr>
            <w:r>
              <w:rPr>
                <w:sz w:val="20"/>
              </w:rPr>
              <w:t>Bad Request</w:t>
            </w:r>
          </w:p>
        </w:tc>
        <w:tc>
          <w:tcPr>
            <w:tcW w:w="2429" w:type="dxa"/>
            <w:tcBorders>
              <w:left w:val="single" w:sz="2" w:space="0" w:color="000000"/>
              <w:bottom w:val="single" w:sz="2" w:space="0" w:color="000000"/>
              <w:right w:val="single" w:sz="2" w:space="0" w:color="000000"/>
            </w:tcBorders>
          </w:tcPr>
          <w:p w14:paraId="12E3CC35" w14:textId="77777777" w:rsidR="00954357" w:rsidRDefault="00DD1A20">
            <w:pPr>
              <w:pStyle w:val="TableParagraph"/>
              <w:spacing w:before="119"/>
              <w:ind w:left="110"/>
              <w:rPr>
                <w:sz w:val="20"/>
              </w:rPr>
            </w:pPr>
            <w:r>
              <w:rPr>
                <w:sz w:val="20"/>
              </w:rPr>
              <w:t>NOTIFYBADKEY</w:t>
            </w:r>
          </w:p>
        </w:tc>
        <w:tc>
          <w:tcPr>
            <w:tcW w:w="2777" w:type="dxa"/>
            <w:tcBorders>
              <w:left w:val="single" w:sz="2" w:space="0" w:color="000000"/>
              <w:bottom w:val="single" w:sz="2" w:space="0" w:color="000000"/>
              <w:right w:val="single" w:sz="2" w:space="0" w:color="000000"/>
            </w:tcBorders>
          </w:tcPr>
          <w:p w14:paraId="481DCC91" w14:textId="77777777" w:rsidR="00954357" w:rsidRDefault="00DD1A20">
            <w:pPr>
              <w:pStyle w:val="TableParagraph"/>
              <w:ind w:left="110" w:right="273"/>
              <w:jc w:val="both"/>
              <w:rPr>
                <w:sz w:val="20"/>
              </w:rPr>
            </w:pPr>
            <w:r>
              <w:rPr>
                <w:sz w:val="20"/>
              </w:rPr>
              <w:t>Registration link must exist</w:t>
            </w:r>
            <w:r>
              <w:rPr>
                <w:spacing w:val="-13"/>
                <w:sz w:val="20"/>
              </w:rPr>
              <w:t xml:space="preserve"> </w:t>
            </w:r>
            <w:r>
              <w:rPr>
                <w:sz w:val="20"/>
              </w:rPr>
              <w:t>in request and contain href URI or</w:t>
            </w:r>
          </w:p>
          <w:p w14:paraId="3A3DC32C" w14:textId="77777777" w:rsidR="00954357" w:rsidRDefault="00DD1A20">
            <w:pPr>
              <w:pStyle w:val="TableParagraph"/>
              <w:spacing w:before="1"/>
              <w:ind w:left="110" w:right="947"/>
              <w:rPr>
                <w:sz w:val="20"/>
              </w:rPr>
            </w:pPr>
            <w:r>
              <w:rPr>
                <w:sz w:val="20"/>
              </w:rPr>
              <w:t>hrefname containing registration</w:t>
            </w:r>
          </w:p>
          <w:p w14:paraId="6E75496C" w14:textId="77777777" w:rsidR="00954357" w:rsidRDefault="00DD1A20">
            <w:pPr>
              <w:pStyle w:val="TableParagraph"/>
              <w:spacing w:line="224" w:lineRule="exact"/>
              <w:ind w:left="110"/>
              <w:rPr>
                <w:sz w:val="20"/>
              </w:rPr>
            </w:pPr>
            <w:r>
              <w:rPr>
                <w:sz w:val="20"/>
              </w:rPr>
              <w:t>key</w:t>
            </w:r>
          </w:p>
        </w:tc>
        <w:tc>
          <w:tcPr>
            <w:tcW w:w="3092" w:type="dxa"/>
            <w:tcBorders>
              <w:left w:val="single" w:sz="2" w:space="0" w:color="000000"/>
              <w:bottom w:val="single" w:sz="2" w:space="0" w:color="000000"/>
              <w:right w:val="single" w:sz="2" w:space="0" w:color="000000"/>
            </w:tcBorders>
          </w:tcPr>
          <w:p w14:paraId="248E974B" w14:textId="77777777" w:rsidR="00954357" w:rsidRDefault="00DD1A20">
            <w:pPr>
              <w:pStyle w:val="TableParagraph"/>
              <w:spacing w:before="119"/>
              <w:ind w:left="111" w:right="410"/>
              <w:rPr>
                <w:sz w:val="20"/>
              </w:rPr>
            </w:pPr>
            <w:r>
              <w:rPr>
                <w:sz w:val="20"/>
              </w:rPr>
              <w:t>Incorrectly formed Registration Key in request.</w:t>
            </w:r>
          </w:p>
        </w:tc>
      </w:tr>
    </w:tbl>
    <w:p w14:paraId="23ADC116" w14:textId="77777777" w:rsidR="00954357" w:rsidRDefault="00954357">
      <w:pPr>
        <w:rPr>
          <w:sz w:val="20"/>
        </w:rPr>
        <w:sectPr w:rsidR="00954357" w:rsidSect="000743BB">
          <w:headerReference w:type="default" r:id="rId80"/>
          <w:footerReference w:type="default" r:id="rId81"/>
          <w:pgSz w:w="12240" w:h="15840"/>
          <w:pgMar w:top="1180" w:right="860" w:bottom="700" w:left="1140" w:header="883" w:footer="720" w:gutter="0"/>
          <w:cols w:space="720"/>
          <w:docGrid w:linePitch="299"/>
        </w:sectPr>
      </w:pPr>
    </w:p>
    <w:p w14:paraId="5BD536B1" w14:textId="77777777" w:rsidR="00954357" w:rsidRDefault="005D1EB8">
      <w:pPr>
        <w:pStyle w:val="BodyText"/>
        <w:spacing w:before="7"/>
        <w:rPr>
          <w:rFonts w:ascii="Arial"/>
          <w:b/>
          <w:sz w:val="12"/>
        </w:rPr>
      </w:pPr>
      <w:r>
        <w:rPr>
          <w:noProof/>
        </w:rPr>
        <w:lastRenderedPageBreak/>
        <mc:AlternateContent>
          <mc:Choice Requires="wps">
            <w:drawing>
              <wp:anchor distT="0" distB="0" distL="114300" distR="114300" simplePos="0" relativeHeight="251831296" behindDoc="0" locked="0" layoutInCell="1" allowOverlap="1" wp14:anchorId="7AA3FA99" wp14:editId="7FD1B5E4">
                <wp:simplePos x="0" y="0"/>
                <wp:positionH relativeFrom="page">
                  <wp:posOffset>896620</wp:posOffset>
                </wp:positionH>
                <wp:positionV relativeFrom="page">
                  <wp:posOffset>4271010</wp:posOffset>
                </wp:positionV>
                <wp:extent cx="6209665" cy="0"/>
                <wp:effectExtent l="0" t="0" r="0" b="0"/>
                <wp:wrapNone/>
                <wp:docPr id="188"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00544F" id="Line 45" o:spid="_x0000_s1026" style="position:absolute;z-index:251831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336.3pt" to="559.55pt,3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" strokeweight=".24pt">
                <w10:wrap anchorx="page" anchory="page"/>
              </v:line>
            </w:pict>
          </mc:Fallback>
        </mc:AlternateContent>
      </w:r>
    </w:p>
    <w:p w14:paraId="1DA00C01" w14:textId="77777777" w:rsidR="00954357" w:rsidRDefault="00DD1A20" w:rsidP="00C70102">
      <w:pPr>
        <w:pStyle w:val="Heading3"/>
      </w:pPr>
      <w:bookmarkStart w:id="183" w:name="_bookmark63"/>
      <w:bookmarkStart w:id="184" w:name="_Toc71048213"/>
      <w:bookmarkStart w:id="185" w:name="_Toc71048303"/>
      <w:bookmarkStart w:id="186" w:name="_Toc151555561"/>
      <w:bookmarkEnd w:id="183"/>
      <w:r>
        <w:t>Notification Response</w:t>
      </w:r>
      <w:bookmarkEnd w:id="184"/>
      <w:bookmarkEnd w:id="185"/>
      <w:bookmarkEnd w:id="186"/>
    </w:p>
    <w:p w14:paraId="1FF944D4" w14:textId="77777777" w:rsidR="00954357" w:rsidRDefault="00DD1A20">
      <w:pPr>
        <w:pStyle w:val="BodyText"/>
        <w:spacing w:before="124"/>
        <w:ind w:left="300" w:right="216"/>
      </w:pPr>
      <w:r>
        <w:t>Rough indication of requests made to each Session Manager is provided in the requested or sent attributes. This is as per SM status result as well as roll up counts. The links in the &lt;notificationstatus&gt; element provide linkage into the Session Manager status REST calls. If the notification is based on per Session Manager, then these values are estimates based on summary table information. For query and key based requests, the counts matche the number of requests sent to each SM. The query attribute is set only when the query form is used. "unsent" could occur if the SM is in maintenance mode or is unavailable.</w:t>
      </w:r>
    </w:p>
    <w:p w14:paraId="38D230EA" w14:textId="77777777" w:rsidR="00954357" w:rsidRDefault="005D1EB8">
      <w:pPr>
        <w:pStyle w:val="BodyText"/>
        <w:spacing w:before="120"/>
        <w:ind w:left="300"/>
      </w:pPr>
      <w:r>
        <w:rPr>
          <w:noProof/>
        </w:rPr>
        <mc:AlternateContent>
          <mc:Choice Requires="wps">
            <w:drawing>
              <wp:anchor distT="0" distB="0" distL="114300" distR="114300" simplePos="0" relativeHeight="251830272" behindDoc="0" locked="0" layoutInCell="1" allowOverlap="1" wp14:anchorId="2B3BE4D7" wp14:editId="33C6CD12">
                <wp:simplePos x="0" y="0"/>
                <wp:positionH relativeFrom="page">
                  <wp:posOffset>896620</wp:posOffset>
                </wp:positionH>
                <wp:positionV relativeFrom="paragraph">
                  <wp:posOffset>325120</wp:posOffset>
                </wp:positionV>
                <wp:extent cx="6209665" cy="0"/>
                <wp:effectExtent l="0" t="0" r="0" b="0"/>
                <wp:wrapNone/>
                <wp:docPr id="187"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BB529" id="Line 44" o:spid="_x0000_s1026" style="position:absolute;z-index:251830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25.6pt" to="559.55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" strokeweight=".24pt">
                <w10:wrap anchorx="page"/>
              </v:line>
            </w:pict>
          </mc:Fallback>
        </mc:AlternateContent>
      </w:r>
      <w:r w:rsidR="00DD1A20">
        <w:t>XML</w:t>
      </w:r>
    </w:p>
    <w:p w14:paraId="72AB47D0" w14:textId="77777777" w:rsidR="00954357" w:rsidRDefault="005D1EB8">
      <w:pPr>
        <w:pStyle w:val="BodyText"/>
        <w:spacing w:before="3"/>
        <w:rPr>
          <w:sz w:val="8"/>
        </w:rPr>
      </w:pPr>
      <w:r>
        <w:rPr>
          <w:noProof/>
        </w:rPr>
        <mc:AlternateContent>
          <mc:Choice Requires="wps">
            <w:drawing>
              <wp:anchor distT="0" distB="0" distL="0" distR="0" simplePos="0" relativeHeight="251829248" behindDoc="1" locked="0" layoutInCell="1" allowOverlap="1" wp14:anchorId="6CB5F185" wp14:editId="1AFF6E2F">
                <wp:simplePos x="0" y="0"/>
                <wp:positionH relativeFrom="page">
                  <wp:posOffset>896620</wp:posOffset>
                </wp:positionH>
                <wp:positionV relativeFrom="paragraph">
                  <wp:posOffset>80010</wp:posOffset>
                </wp:positionV>
                <wp:extent cx="6209665" cy="1725930"/>
                <wp:effectExtent l="0" t="0" r="0" b="0"/>
                <wp:wrapTopAndBottom/>
                <wp:docPr id="18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172593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809DBF" w14:textId="77777777" w:rsidR="007D1F60" w:rsidRDefault="007D1F60">
                            <w:pPr>
                              <w:spacing w:before="23"/>
                              <w:ind w:left="28"/>
                              <w:rPr>
                                <w:rFonts w:ascii="Courier New"/>
                                <w:sz w:val="18"/>
                              </w:rPr>
                            </w:pPr>
                            <w:r>
                              <w:rPr>
                                <w:rFonts w:ascii="Courier New"/>
                                <w:sz w:val="18"/>
                              </w:rPr>
                              <w:t>&lt;?xml version="1.0" encoding="UTF-8"</w:t>
                            </w:r>
                            <w:r>
                              <w:rPr>
                                <w:rFonts w:ascii="Courier New"/>
                                <w:spacing w:val="-51"/>
                                <w:sz w:val="18"/>
                              </w:rPr>
                              <w:t xml:space="preserve"> </w:t>
                            </w:r>
                            <w:r>
                              <w:rPr>
                                <w:rFonts w:ascii="Courier New"/>
                                <w:sz w:val="18"/>
                              </w:rPr>
                              <w:t>standalone="yes"?&gt;</w:t>
                            </w:r>
                          </w:p>
                          <w:p w14:paraId="13308DEB" w14:textId="77777777" w:rsidR="007D1F60" w:rsidRDefault="007D1F60">
                            <w:pPr>
                              <w:spacing w:before="120"/>
                              <w:ind w:left="28"/>
                              <w:rPr>
                                <w:rFonts w:ascii="Courier New"/>
                                <w:sz w:val="18"/>
                              </w:rPr>
                            </w:pPr>
                            <w:r>
                              <w:rPr>
                                <w:rFonts w:ascii="Courier New"/>
                                <w:sz w:val="18"/>
                              </w:rPr>
                              <w:t>&lt;notifystatuses sent="1" requested="1"</w:t>
                            </w:r>
                            <w:r>
                              <w:rPr>
                                <w:rFonts w:ascii="Courier New"/>
                                <w:spacing w:val="-50"/>
                                <w:sz w:val="18"/>
                              </w:rPr>
                              <w:t xml:space="preserve"> </w:t>
                            </w:r>
                            <w:r>
                              <w:rPr>
                                <w:rFonts w:ascii="Courier New"/>
                                <w:sz w:val="18"/>
                              </w:rPr>
                              <w:t>notify="reboot"&gt;</w:t>
                            </w:r>
                          </w:p>
                          <w:p w14:paraId="48C12891" w14:textId="77777777" w:rsidR="007D1F60" w:rsidRDefault="007D1F60">
                            <w:pPr>
                              <w:spacing w:before="120"/>
                              <w:ind w:left="748"/>
                              <w:rPr>
                                <w:rFonts w:ascii="Courier New"/>
                                <w:sz w:val="18"/>
                              </w:rPr>
                            </w:pPr>
                            <w:r>
                              <w:rPr>
                                <w:rFonts w:ascii="Courier New"/>
                                <w:sz w:val="18"/>
                              </w:rPr>
                              <w:t>&lt;notifystatus sent="1" requested="1"&gt;</w:t>
                            </w:r>
                          </w:p>
                          <w:p w14:paraId="353E255B" w14:textId="77777777" w:rsidR="007D1F60" w:rsidRDefault="007D1F60">
                            <w:pPr>
                              <w:spacing w:before="121"/>
                              <w:ind w:left="1468"/>
                              <w:rPr>
                                <w:rFonts w:ascii="Courier New"/>
                                <w:sz w:val="18"/>
                              </w:rPr>
                            </w:pPr>
                            <w:r>
                              <w:rPr>
                                <w:rFonts w:ascii="Courier New"/>
                                <w:sz w:val="18"/>
                              </w:rPr>
                              <w:t>&lt;asmstatus&gt;</w:t>
                            </w:r>
                          </w:p>
                          <w:p w14:paraId="2C2BF65E" w14:textId="77777777" w:rsidR="007D1F60" w:rsidRDefault="007D1F60">
                            <w:pPr>
                              <w:spacing w:before="120"/>
                              <w:ind w:left="28" w:right="3467" w:firstLine="2159"/>
                              <w:rPr>
                                <w:rFonts w:ascii="Courier New"/>
                                <w:sz w:val="18"/>
                              </w:rPr>
                            </w:pPr>
                            <w:r>
                              <w:rPr>
                                <w:rFonts w:ascii="Courier New"/>
                                <w:sz w:val="18"/>
                              </w:rPr>
                              <w:t>&lt;link rel="reference" hrefname="smone" href="https://localhost/ASM/ws/asmstatuses/1" /&gt;</w:t>
                            </w:r>
                          </w:p>
                          <w:p w14:paraId="2D97339D" w14:textId="77777777" w:rsidR="007D1F60" w:rsidRDefault="007D1F60">
                            <w:pPr>
                              <w:spacing w:before="120"/>
                              <w:ind w:left="1468"/>
                              <w:rPr>
                                <w:rFonts w:ascii="Courier New"/>
                                <w:sz w:val="18"/>
                              </w:rPr>
                            </w:pPr>
                            <w:r>
                              <w:rPr>
                                <w:rFonts w:ascii="Courier New"/>
                                <w:sz w:val="18"/>
                              </w:rPr>
                              <w:t>&lt;/asmstatus&gt;</w:t>
                            </w:r>
                          </w:p>
                          <w:p w14:paraId="1CA3E21B" w14:textId="77777777" w:rsidR="007D1F60" w:rsidRDefault="007D1F60">
                            <w:pPr>
                              <w:spacing w:before="120"/>
                              <w:ind w:left="748"/>
                              <w:rPr>
                                <w:rFonts w:ascii="Courier New"/>
                                <w:sz w:val="18"/>
                              </w:rPr>
                            </w:pPr>
                            <w:r>
                              <w:rPr>
                                <w:rFonts w:ascii="Courier New"/>
                                <w:sz w:val="18"/>
                              </w:rPr>
                              <w:t>&lt;/notifystatus&gt;</w:t>
                            </w:r>
                          </w:p>
                          <w:p w14:paraId="5625F801" w14:textId="77777777" w:rsidR="007D1F60" w:rsidRDefault="007D1F60">
                            <w:pPr>
                              <w:spacing w:before="122"/>
                              <w:ind w:left="28"/>
                              <w:rPr>
                                <w:rFonts w:ascii="Courier New"/>
                                <w:sz w:val="18"/>
                              </w:rPr>
                            </w:pPr>
                            <w:r>
                              <w:rPr>
                                <w:rFonts w:ascii="Courier New"/>
                                <w:sz w:val="18"/>
                              </w:rPr>
                              <w:t>&lt;/notifystatuses&gt;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392BB2" id="Text Box 43" o:spid="_x0000_s1064" type="#_x0000_t202" style="position:absolute;margin-left:70.6pt;margin-top:6.3pt;width:488.95pt;height:135.9pt;z-index:-251487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" fillcolor="#f1f1f1" stroked="f">
                <v:textbox inset="0,0,0,0">
                  <w:txbxContent>
                    <w:p w:rsidR="007D1F60" w:rsidRDefault="007D1F60">
                      <w:pPr>
                        <w:spacing w:before="23"/>
                        <w:ind w:left="28"/>
                        <w:rPr>
                          <w:rFonts w:ascii="Courier New"/>
                          <w:sz w:val="18"/>
                        </w:rPr>
                      </w:pPr>
                      <w:r>
                        <w:rPr>
                          <w:rFonts w:ascii="Courier New"/>
                          <w:sz w:val="18"/>
                        </w:rPr>
                        <w:t>&lt;?xml version="1.0" encoding="UTF-8"</w:t>
                      </w:r>
                      <w:r>
                        <w:rPr>
                          <w:rFonts w:ascii="Courier New"/>
                          <w:spacing w:val="-51"/>
                          <w:sz w:val="18"/>
                        </w:rPr>
                        <w:t xml:space="preserve"> </w:t>
                      </w:r>
                      <w:r>
                        <w:rPr>
                          <w:rFonts w:ascii="Courier New"/>
                          <w:sz w:val="18"/>
                        </w:rPr>
                        <w:t>standalone="yes"?&gt;</w:t>
                      </w:r>
                    </w:p>
                    <w:p w:rsidR="007D1F60" w:rsidRDefault="007D1F60">
                      <w:pPr>
                        <w:spacing w:before="120"/>
                        <w:ind w:left="28"/>
                        <w:rPr>
                          <w:rFonts w:ascii="Courier New"/>
                          <w:sz w:val="18"/>
                        </w:rPr>
                      </w:pPr>
                      <w:r>
                        <w:rPr>
                          <w:rFonts w:ascii="Courier New"/>
                          <w:sz w:val="18"/>
                        </w:rPr>
                        <w:t>&lt;notifystatuses sent="1" requested="1"</w:t>
                      </w:r>
                      <w:r>
                        <w:rPr>
                          <w:rFonts w:ascii="Courier New"/>
                          <w:spacing w:val="-50"/>
                          <w:sz w:val="18"/>
                        </w:rPr>
                        <w:t xml:space="preserve"> </w:t>
                      </w:r>
                      <w:r>
                        <w:rPr>
                          <w:rFonts w:ascii="Courier New"/>
                          <w:sz w:val="18"/>
                        </w:rPr>
                        <w:t>notify="reboot"&gt;</w:t>
                      </w:r>
                    </w:p>
                    <w:p w:rsidR="007D1F60" w:rsidRDefault="007D1F60">
                      <w:pPr>
                        <w:spacing w:before="120"/>
                        <w:ind w:left="748"/>
                        <w:rPr>
                          <w:rFonts w:ascii="Courier New"/>
                          <w:sz w:val="18"/>
                        </w:rPr>
                      </w:pPr>
                      <w:r>
                        <w:rPr>
                          <w:rFonts w:ascii="Courier New"/>
                          <w:sz w:val="18"/>
                        </w:rPr>
                        <w:t>&lt;notifystatus sent="1" requested="1"&gt;</w:t>
                      </w:r>
                    </w:p>
                    <w:p w:rsidR="007D1F60" w:rsidRDefault="007D1F60">
                      <w:pPr>
                        <w:spacing w:before="121"/>
                        <w:ind w:left="1468"/>
                        <w:rPr>
                          <w:rFonts w:ascii="Courier New"/>
                          <w:sz w:val="18"/>
                        </w:rPr>
                      </w:pPr>
                      <w:r>
                        <w:rPr>
                          <w:rFonts w:ascii="Courier New"/>
                          <w:sz w:val="18"/>
                        </w:rPr>
                        <w:t>&lt;asmstatus&gt;</w:t>
                      </w:r>
                    </w:p>
                    <w:p w:rsidR="007D1F60" w:rsidRDefault="007D1F60">
                      <w:pPr>
                        <w:spacing w:before="120"/>
                        <w:ind w:left="28" w:right="3467" w:firstLine="2159"/>
                        <w:rPr>
                          <w:rFonts w:ascii="Courier New"/>
                          <w:sz w:val="18"/>
                        </w:rPr>
                      </w:pPr>
                      <w:r>
                        <w:rPr>
                          <w:rFonts w:ascii="Courier New"/>
                          <w:sz w:val="18"/>
                        </w:rPr>
                        <w:t>&lt;link rel="reference" hrefname="smone" href="https://localhost/ASM/ws/asmstatuses/1" /&gt;</w:t>
                      </w:r>
                    </w:p>
                    <w:p w:rsidR="007D1F60" w:rsidRDefault="007D1F60">
                      <w:pPr>
                        <w:spacing w:before="120"/>
                        <w:ind w:left="1468"/>
                        <w:rPr>
                          <w:rFonts w:ascii="Courier New"/>
                          <w:sz w:val="18"/>
                        </w:rPr>
                      </w:pPr>
                      <w:r>
                        <w:rPr>
                          <w:rFonts w:ascii="Courier New"/>
                          <w:sz w:val="18"/>
                        </w:rPr>
                        <w:t>&lt;/asmstatus&gt;</w:t>
                      </w:r>
                    </w:p>
                    <w:p w:rsidR="007D1F60" w:rsidRDefault="007D1F60">
                      <w:pPr>
                        <w:spacing w:before="120"/>
                        <w:ind w:left="748"/>
                        <w:rPr>
                          <w:rFonts w:ascii="Courier New"/>
                          <w:sz w:val="18"/>
                        </w:rPr>
                      </w:pPr>
                      <w:r>
                        <w:rPr>
                          <w:rFonts w:ascii="Courier New"/>
                          <w:sz w:val="18"/>
                        </w:rPr>
                        <w:t>&lt;/notifystatus&gt;</w:t>
                      </w:r>
                    </w:p>
                    <w:p w:rsidR="007D1F60" w:rsidRDefault="007D1F60">
                      <w:pPr>
                        <w:spacing w:before="122"/>
                        <w:ind w:left="28"/>
                        <w:rPr>
                          <w:rFonts w:ascii="Courier New"/>
                          <w:sz w:val="18"/>
                        </w:rPr>
                      </w:pPr>
                      <w:r>
                        <w:rPr>
                          <w:rFonts w:ascii="Courier New"/>
                          <w:sz w:val="18"/>
                        </w:rPr>
                        <w:t>&lt;/notifystatuses&gt;</w:t>
                      </w:r>
                    </w:p>
                  </w:txbxContent>
                </v:textbox>
                <w10:wrap type="topAndBottom" anchorx="page"/>
              </v:shape>
            </w:pict>
          </mc:Fallback>
        </mc:AlternateContent>
      </w:r>
    </w:p>
    <w:p w14:paraId="2FEEE95B" w14:textId="77777777" w:rsidR="00954357" w:rsidRDefault="00954357">
      <w:pPr>
        <w:rPr>
          <w:sz w:val="8"/>
        </w:rPr>
        <w:sectPr w:rsidR="00954357" w:rsidSect="000743BB">
          <w:headerReference w:type="default" r:id="rId82"/>
          <w:footerReference w:type="default" r:id="rId83"/>
          <w:pgSz w:w="12240" w:h="15840"/>
          <w:pgMar w:top="1180" w:right="860" w:bottom="700" w:left="1140" w:header="883" w:footer="720" w:gutter="0"/>
          <w:cols w:space="720"/>
          <w:docGrid w:linePitch="299"/>
        </w:sectPr>
      </w:pPr>
    </w:p>
    <w:p w14:paraId="7B7B0605" w14:textId="77777777" w:rsidR="00954357" w:rsidRDefault="00954357">
      <w:pPr>
        <w:pStyle w:val="BodyText"/>
        <w:rPr>
          <w:sz w:val="20"/>
        </w:rPr>
      </w:pPr>
    </w:p>
    <w:p w14:paraId="39A2F656" w14:textId="77777777" w:rsidR="00EB20ED" w:rsidRDefault="00EB20ED" w:rsidP="00952087">
      <w:pPr>
        <w:pStyle w:val="Heading1"/>
      </w:pPr>
      <w:bookmarkStart w:id="187" w:name="_Toc151555562"/>
      <w:r w:rsidRPr="00952087">
        <w:t xml:space="preserve">Chapter </w:t>
      </w:r>
      <w:r w:rsidR="00952087" w:rsidRPr="00952087">
        <w:t>5</w:t>
      </w:r>
      <w:r w:rsidRPr="00952087">
        <w:t>:</w:t>
      </w:r>
      <w:r w:rsidR="00952087" w:rsidRPr="00952087">
        <w:t xml:space="preserve"> </w:t>
      </w:r>
      <w:r w:rsidRPr="00952087">
        <w:t>Groups – Data Centers and Regions</w:t>
      </w:r>
      <w:bookmarkEnd w:id="187"/>
    </w:p>
    <w:bookmarkStart w:id="188" w:name="_Toc72251436"/>
    <w:bookmarkStart w:id="189" w:name="_Toc151555563"/>
    <w:p w14:paraId="3BD11949" w14:textId="77777777" w:rsidR="009835B9" w:rsidRPr="009835B9" w:rsidRDefault="005D1EB8" w:rsidP="00952087">
      <w:pPr>
        <w:pStyle w:val="Heading1"/>
        <w:rPr>
          <w:sz w:val="29"/>
          <w:szCs w:val="29"/>
        </w:rPr>
      </w:pPr>
      <w:r>
        <w:rPr>
          <w:noProof/>
          <w:sz w:val="29"/>
          <w:szCs w:val="29"/>
        </w:rPr>
        <mc:AlternateContent>
          <mc:Choice Requires="wps">
            <w:drawing>
              <wp:anchor distT="0" distB="0" distL="0" distR="0" simplePos="0" relativeHeight="251905024" behindDoc="1" locked="0" layoutInCell="1" allowOverlap="1" wp14:anchorId="5432C615" wp14:editId="3AE5F8A2">
                <wp:simplePos x="0" y="0"/>
                <wp:positionH relativeFrom="page">
                  <wp:posOffset>915670</wp:posOffset>
                </wp:positionH>
                <wp:positionV relativeFrom="paragraph">
                  <wp:posOffset>80645</wp:posOffset>
                </wp:positionV>
                <wp:extent cx="6209665" cy="1270"/>
                <wp:effectExtent l="0" t="0" r="0" b="0"/>
                <wp:wrapTopAndBottom/>
                <wp:docPr id="185" name="Freeform 4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182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BA2CD4" id="Freeform 406" o:spid="_x0000_s1026" style="position:absolute;margin-left:72.1pt;margin-top:6.35pt;width:488.95pt;height:.1pt;z-index:-251411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" path="m,l9779,e" filled="f" strokeweight="1.44pt">
                <v:path arrowok="t" o:connecttype="custom" o:connectlocs="0,0;6209665,0" o:connectangles="0,0"/>
                <w10:wrap type="topAndBottom" anchorx="page"/>
              </v:shape>
            </w:pict>
          </mc:Fallback>
        </mc:AlternateContent>
      </w:r>
      <w:bookmarkEnd w:id="188"/>
      <w:bookmarkEnd w:id="189"/>
    </w:p>
    <w:p w14:paraId="5FC3C967" w14:textId="77777777" w:rsidR="00EB20ED" w:rsidRDefault="00554393" w:rsidP="00FB7071">
      <w:pPr>
        <w:pStyle w:val="BodyText"/>
        <w:tabs>
          <w:tab w:val="left" w:pos="360"/>
        </w:tabs>
        <w:ind w:left="360"/>
      </w:pPr>
      <w:r>
        <w:t>Groups</w:t>
      </w:r>
      <w:r w:rsidR="00A86AAC">
        <w:t xml:space="preserve"> webservice</w:t>
      </w:r>
      <w:r>
        <w:t xml:space="preserve"> API allows </w:t>
      </w:r>
      <w:r w:rsidR="009D5939">
        <w:t xml:space="preserve">to </w:t>
      </w:r>
      <w:r w:rsidR="001327CC">
        <w:t xml:space="preserve">query, </w:t>
      </w:r>
      <w:r>
        <w:t xml:space="preserve">create, update, </w:t>
      </w:r>
      <w:r w:rsidR="009D5939">
        <w:t xml:space="preserve">and </w:t>
      </w:r>
      <w:r>
        <w:t xml:space="preserve">delete </w:t>
      </w:r>
      <w:r w:rsidR="006E015B">
        <w:t>S</w:t>
      </w:r>
      <w:r w:rsidR="001327CC">
        <w:t xml:space="preserve">ession </w:t>
      </w:r>
      <w:r w:rsidR="006E015B">
        <w:t>M</w:t>
      </w:r>
      <w:r w:rsidR="001327CC">
        <w:t>anager groups</w:t>
      </w:r>
      <w:r w:rsidR="009E7582">
        <w:t xml:space="preserve">. </w:t>
      </w:r>
      <w:r w:rsidR="00FF5777">
        <w:t xml:space="preserve">A </w:t>
      </w:r>
      <w:r w:rsidR="009E7582">
        <w:t>Session Manager group</w:t>
      </w:r>
      <w:r w:rsidR="001327CC">
        <w:t xml:space="preserve"> can be </w:t>
      </w:r>
      <w:r w:rsidR="00FF5777">
        <w:t>a</w:t>
      </w:r>
      <w:r w:rsidR="009E7582">
        <w:t xml:space="preserve"> </w:t>
      </w:r>
      <w:r w:rsidR="001327CC">
        <w:t xml:space="preserve">data center or a region. </w:t>
      </w:r>
      <w:r w:rsidR="00961637">
        <w:t xml:space="preserve">Follow the below given </w:t>
      </w:r>
      <w:r w:rsidR="001327CC">
        <w:t xml:space="preserve">rules while </w:t>
      </w:r>
      <w:r w:rsidR="00961637">
        <w:t>us</w:t>
      </w:r>
      <w:r w:rsidR="001327CC">
        <w:t>ing th</w:t>
      </w:r>
      <w:r w:rsidR="0093629D">
        <w:t>is</w:t>
      </w:r>
      <w:r w:rsidR="001327CC">
        <w:t xml:space="preserve"> webservice APIs.</w:t>
      </w:r>
    </w:p>
    <w:p w14:paraId="751263FC" w14:textId="77777777" w:rsidR="002B3897" w:rsidRDefault="002B3897">
      <w:pPr>
        <w:pStyle w:val="BodyText"/>
      </w:pPr>
    </w:p>
    <w:p w14:paraId="5D92A624" w14:textId="77777777" w:rsidR="001327CC" w:rsidRDefault="001327CC" w:rsidP="001327CC">
      <w:pPr>
        <w:pStyle w:val="BodyText"/>
        <w:numPr>
          <w:ilvl w:val="0"/>
          <w:numId w:val="22"/>
        </w:numPr>
      </w:pPr>
      <w:r>
        <w:t>The "Enable Policy Based Assignment of Session Managers" global setting must be enabled to work with groupType=region</w:t>
      </w:r>
    </w:p>
    <w:p w14:paraId="5DFCACFC" w14:textId="77777777" w:rsidR="001327CC" w:rsidRDefault="001327CC" w:rsidP="001327CC">
      <w:pPr>
        <w:pStyle w:val="BodyText"/>
        <w:numPr>
          <w:ilvl w:val="0"/>
          <w:numId w:val="22"/>
        </w:numPr>
      </w:pPr>
      <w:r>
        <w:t>Adding a region requires a minimum of one SM</w:t>
      </w:r>
    </w:p>
    <w:p w14:paraId="41852DB1" w14:textId="77777777" w:rsidR="001327CC" w:rsidRDefault="001327CC" w:rsidP="001327CC">
      <w:pPr>
        <w:pStyle w:val="BodyText"/>
        <w:numPr>
          <w:ilvl w:val="0"/>
          <w:numId w:val="22"/>
        </w:numPr>
      </w:pPr>
      <w:r>
        <w:t>An SM can only be assigned to a single data center</w:t>
      </w:r>
    </w:p>
    <w:p w14:paraId="2D36B997" w14:textId="77777777" w:rsidR="001327CC" w:rsidRDefault="001327CC" w:rsidP="001327CC">
      <w:pPr>
        <w:pStyle w:val="BodyText"/>
        <w:numPr>
          <w:ilvl w:val="0"/>
          <w:numId w:val="22"/>
        </w:numPr>
      </w:pPr>
      <w:r>
        <w:t>An SM can only be assigned to a single region</w:t>
      </w:r>
    </w:p>
    <w:p w14:paraId="277AAAFA" w14:textId="77777777" w:rsidR="001327CC" w:rsidRDefault="00C02C94" w:rsidP="001327CC">
      <w:pPr>
        <w:pStyle w:val="BodyText"/>
        <w:numPr>
          <w:ilvl w:val="0"/>
          <w:numId w:val="22"/>
        </w:numPr>
      </w:pPr>
      <w:r>
        <w:t>U</w:t>
      </w:r>
      <w:r w:rsidR="001327CC">
        <w:t>nassign</w:t>
      </w:r>
      <w:r>
        <w:t xml:space="preserve"> all SMs</w:t>
      </w:r>
      <w:r w:rsidR="001327CC">
        <w:t xml:space="preserve"> from a data center before </w:t>
      </w:r>
      <w:r w:rsidR="00354475">
        <w:t>deleting the</w:t>
      </w:r>
      <w:r w:rsidR="001327CC">
        <w:t xml:space="preserve"> data center</w:t>
      </w:r>
    </w:p>
    <w:p w14:paraId="27FDF97C" w14:textId="77777777" w:rsidR="001327CC" w:rsidRDefault="001327CC" w:rsidP="001327CC">
      <w:pPr>
        <w:pStyle w:val="BodyText"/>
        <w:numPr>
          <w:ilvl w:val="0"/>
          <w:numId w:val="22"/>
        </w:numPr>
      </w:pPr>
      <w:r>
        <w:t xml:space="preserve">Regions can </w:t>
      </w:r>
      <w:r w:rsidR="003B569A">
        <w:t>be deleted</w:t>
      </w:r>
      <w:r>
        <w:t xml:space="preserve"> with SMs assigned</w:t>
      </w:r>
    </w:p>
    <w:p w14:paraId="5558DA85" w14:textId="77777777" w:rsidR="001327CC" w:rsidRDefault="001327CC" w:rsidP="001327CC">
      <w:pPr>
        <w:pStyle w:val="BodyText"/>
        <w:numPr>
          <w:ilvl w:val="1"/>
          <w:numId w:val="22"/>
        </w:numPr>
      </w:pPr>
      <w:r>
        <w:t xml:space="preserve">SMs cannot be removed from a region </w:t>
      </w:r>
    </w:p>
    <w:p w14:paraId="4CC3FD4D" w14:textId="77777777" w:rsidR="001327CC" w:rsidRDefault="001327CC" w:rsidP="001327CC">
      <w:pPr>
        <w:pStyle w:val="BodyText"/>
        <w:numPr>
          <w:ilvl w:val="1"/>
          <w:numId w:val="22"/>
        </w:numPr>
      </w:pPr>
      <w:r>
        <w:t>If it is the last SM in a region</w:t>
      </w:r>
    </w:p>
    <w:p w14:paraId="15D95CC6" w14:textId="77777777" w:rsidR="001327CC" w:rsidRDefault="001327CC" w:rsidP="001327CC">
      <w:pPr>
        <w:pStyle w:val="BodyText"/>
        <w:numPr>
          <w:ilvl w:val="0"/>
          <w:numId w:val="22"/>
        </w:numPr>
      </w:pPr>
      <w:r>
        <w:t>If it would reduce the SM count such that a location to region mapping would have less unique SMs then</w:t>
      </w:r>
      <w:r w:rsidR="00DD3EF4">
        <w:t>:</w:t>
      </w:r>
      <w:r>
        <w:t xml:space="preserve"> </w:t>
      </w:r>
    </w:p>
    <w:p w14:paraId="4EC8DDB0" w14:textId="77777777" w:rsidR="001327CC" w:rsidRDefault="001327CC" w:rsidP="001327CC">
      <w:pPr>
        <w:pStyle w:val="BodyText"/>
        <w:numPr>
          <w:ilvl w:val="1"/>
          <w:numId w:val="22"/>
        </w:numPr>
      </w:pPr>
      <w:r>
        <w:t>Regions cannot be deleted if referenced by location to region or SM commprofiles with fixed-region policies</w:t>
      </w:r>
    </w:p>
    <w:p w14:paraId="0AED86E7" w14:textId="77777777" w:rsidR="001327CC" w:rsidRDefault="001327CC" w:rsidP="001327CC">
      <w:pPr>
        <w:pStyle w:val="BodyText"/>
        <w:numPr>
          <w:ilvl w:val="1"/>
          <w:numId w:val="22"/>
        </w:numPr>
      </w:pPr>
      <w:r>
        <w:t>Regions cannot be deleted if it is the last region and there are SM commprofiles with location-region policies</w:t>
      </w:r>
    </w:p>
    <w:p w14:paraId="555CF6DA" w14:textId="77777777" w:rsidR="001327CC" w:rsidRDefault="001327CC">
      <w:pPr>
        <w:pStyle w:val="BodyText"/>
        <w:rPr>
          <w:rFonts w:ascii="Cambria"/>
          <w:sz w:val="52"/>
        </w:rPr>
      </w:pPr>
    </w:p>
    <w:p w14:paraId="6A76E61B" w14:textId="77777777" w:rsidR="001327CC" w:rsidRPr="001327CC" w:rsidRDefault="001327CC" w:rsidP="00952087">
      <w:pPr>
        <w:pStyle w:val="Heading2"/>
        <w:tabs>
          <w:tab w:val="left" w:pos="10050"/>
        </w:tabs>
      </w:pPr>
      <w:bookmarkStart w:id="190" w:name="_Toc71048214"/>
      <w:bookmarkStart w:id="191" w:name="_Toc71048304"/>
      <w:bookmarkStart w:id="192" w:name="_Toc151555564"/>
      <w:r w:rsidRPr="001327CC">
        <w:t>Get a single group by ID or name</w:t>
      </w:r>
      <w:bookmarkEnd w:id="190"/>
      <w:bookmarkEnd w:id="191"/>
      <w:bookmarkEnd w:id="192"/>
    </w:p>
    <w:p w14:paraId="6E667CA3" w14:textId="77777777" w:rsidR="001327CC" w:rsidRPr="004B09E5" w:rsidRDefault="001327CC" w:rsidP="00C965E7">
      <w:pPr>
        <w:rPr>
          <w:rFonts w:eastAsia="Times New Roman"/>
          <w:b/>
          <w:bCs/>
          <w:color w:val="333333"/>
          <w:sz w:val="30"/>
          <w:szCs w:val="30"/>
          <w:lang w:bidi="ar-SA"/>
        </w:rPr>
      </w:pPr>
    </w:p>
    <w:tbl>
      <w:tblPr>
        <w:tblStyle w:val="TableGrid"/>
        <w:tblW w:w="9810" w:type="dxa"/>
        <w:tblInd w:w="468" w:type="dxa"/>
        <w:tblLook w:val="04A0" w:firstRow="1" w:lastRow="0" w:firstColumn="1" w:lastColumn="0" w:noHBand="0" w:noVBand="1"/>
      </w:tblPr>
      <w:tblGrid>
        <w:gridCol w:w="1170"/>
        <w:gridCol w:w="8640"/>
      </w:tblGrid>
      <w:tr w:rsidR="001327CC" w14:paraId="4A352B27" w14:textId="77777777" w:rsidTr="005B5813">
        <w:tc>
          <w:tcPr>
            <w:tcW w:w="1170" w:type="dxa"/>
            <w:hideMark/>
          </w:tcPr>
          <w:p w14:paraId="6CC86974" w14:textId="77777777" w:rsidR="001327CC" w:rsidRPr="001327CC" w:rsidRDefault="001327CC" w:rsidP="001327CC">
            <w:r w:rsidRPr="001327CC">
              <w:t>Request</w:t>
            </w:r>
          </w:p>
        </w:tc>
        <w:tc>
          <w:tcPr>
            <w:tcW w:w="8640" w:type="dxa"/>
            <w:hideMark/>
          </w:tcPr>
          <w:p w14:paraId="5F828B3D" w14:textId="77777777" w:rsidR="001327CC" w:rsidRPr="001F1445" w:rsidRDefault="001327CC" w:rsidP="001327CC">
            <w:pPr>
              <w:rPr>
                <w:rFonts w:ascii="Courier New"/>
              </w:rPr>
            </w:pPr>
            <w:r w:rsidRPr="001F1445">
              <w:rPr>
                <w:rFonts w:ascii="Courier New"/>
              </w:rPr>
              <w:t>GET</w:t>
            </w:r>
            <w:r w:rsidRPr="001F1445">
              <w:rPr>
                <w:rFonts w:ascii="Courier New"/>
              </w:rPr>
              <w:t> </w:t>
            </w:r>
            <w:r w:rsidRPr="001F1445">
              <w:rPr>
                <w:rFonts w:ascii="Courier New"/>
              </w:rPr>
              <w:t>https://{fqdn}/ASM/ws/admin/asmgroups/32768</w:t>
            </w:r>
          </w:p>
          <w:p w14:paraId="2E2485FE" w14:textId="77777777" w:rsidR="001327CC" w:rsidRPr="001F1445" w:rsidRDefault="001327CC" w:rsidP="001327CC">
            <w:pPr>
              <w:rPr>
                <w:rFonts w:ascii="Courier New"/>
              </w:rPr>
            </w:pPr>
            <w:r w:rsidRPr="001F1445">
              <w:rPr>
                <w:rFonts w:ascii="Courier New"/>
              </w:rPr>
              <w:t>GET</w:t>
            </w:r>
            <w:r w:rsidRPr="001F1445">
              <w:rPr>
                <w:rFonts w:ascii="Courier New"/>
              </w:rPr>
              <w:t> </w:t>
            </w:r>
            <w:r w:rsidRPr="001F1445">
              <w:rPr>
                <w:rFonts w:ascii="Courier New"/>
              </w:rPr>
              <w:t>https://{fqdn}/ASM/ws/admin/asmgroups/name/Eastern%20Region</w:t>
            </w:r>
          </w:p>
        </w:tc>
      </w:tr>
      <w:tr w:rsidR="001327CC" w14:paraId="35CE4FFA" w14:textId="77777777" w:rsidTr="005B5813">
        <w:tc>
          <w:tcPr>
            <w:tcW w:w="1170" w:type="dxa"/>
            <w:hideMark/>
          </w:tcPr>
          <w:p w14:paraId="74C554C0" w14:textId="77777777" w:rsidR="001327CC" w:rsidRPr="001327CC" w:rsidRDefault="001327CC" w:rsidP="001327CC">
            <w:r w:rsidRPr="001327CC">
              <w:t>Request Content</w:t>
            </w:r>
          </w:p>
        </w:tc>
        <w:tc>
          <w:tcPr>
            <w:tcW w:w="8640" w:type="dxa"/>
            <w:hideMark/>
          </w:tcPr>
          <w:p w14:paraId="515144EE" w14:textId="77777777" w:rsidR="001327CC" w:rsidRPr="001327CC" w:rsidRDefault="001327CC" w:rsidP="001327CC">
            <w:r w:rsidRPr="001327CC">
              <w:t>None.</w:t>
            </w:r>
          </w:p>
        </w:tc>
      </w:tr>
      <w:tr w:rsidR="001327CC" w14:paraId="327F22CA" w14:textId="77777777" w:rsidTr="005B5813">
        <w:tc>
          <w:tcPr>
            <w:tcW w:w="1170" w:type="dxa"/>
            <w:hideMark/>
          </w:tcPr>
          <w:p w14:paraId="46DF0AC7" w14:textId="77777777" w:rsidR="001327CC" w:rsidRPr="001327CC" w:rsidRDefault="001327CC" w:rsidP="001327CC">
            <w:r w:rsidRPr="001327CC">
              <w:t>Response Content</w:t>
            </w:r>
          </w:p>
        </w:tc>
        <w:tc>
          <w:tcPr>
            <w:tcW w:w="8640" w:type="dxa"/>
            <w:hideMark/>
          </w:tcPr>
          <w:p w14:paraId="75AD4FC7" w14:textId="77777777" w:rsidR="00E03576" w:rsidRPr="00E03576" w:rsidRDefault="00E03576" w:rsidP="001F1445">
            <w:pPr>
              <w:rPr>
                <w:rFonts w:ascii="Courier New"/>
              </w:rPr>
            </w:pPr>
            <w:r w:rsidRPr="00E03576">
              <w:rPr>
                <w:rFonts w:ascii="Courier New"/>
              </w:rPr>
              <w:t>&lt;asmgroup&gt;</w:t>
            </w:r>
          </w:p>
          <w:p w14:paraId="14DA7D2E" w14:textId="77777777" w:rsidR="00E03576" w:rsidRPr="00E03576" w:rsidRDefault="00E03576" w:rsidP="001F1445">
            <w:pPr>
              <w:rPr>
                <w:rFonts w:ascii="Courier New"/>
              </w:rPr>
            </w:pPr>
            <w:r w:rsidRPr="00E03576">
              <w:rPr>
                <w:rFonts w:ascii="Courier New"/>
              </w:rPr>
              <w:t xml:space="preserve">    &lt;description/&gt;</w:t>
            </w:r>
          </w:p>
          <w:p w14:paraId="1D01192B" w14:textId="77777777" w:rsidR="00E03576" w:rsidRPr="00E03576" w:rsidRDefault="00E03576" w:rsidP="001F1445">
            <w:pPr>
              <w:rPr>
                <w:rFonts w:ascii="Courier New"/>
              </w:rPr>
            </w:pPr>
            <w:r w:rsidRPr="00E03576">
              <w:rPr>
                <w:rFonts w:ascii="Courier New"/>
              </w:rPr>
              <w:t xml:space="preserve">    &lt;name&gt;Eastern Region&lt;/name&gt;</w:t>
            </w:r>
          </w:p>
          <w:p w14:paraId="4E2F36B9" w14:textId="77777777" w:rsidR="00E03576" w:rsidRPr="00E03576" w:rsidRDefault="00E03576" w:rsidP="001F1445">
            <w:pPr>
              <w:rPr>
                <w:rFonts w:ascii="Courier New"/>
              </w:rPr>
            </w:pPr>
            <w:r w:rsidRPr="00E03576">
              <w:rPr>
                <w:rFonts w:ascii="Courier New"/>
              </w:rPr>
              <w:t xml:space="preserve">    &lt;groupType&gt;data-center&lt;/groupType&gt;</w:t>
            </w:r>
          </w:p>
          <w:p w14:paraId="04534894" w14:textId="77777777" w:rsidR="00E03576" w:rsidRPr="00E03576" w:rsidRDefault="00E03576" w:rsidP="001F1445">
            <w:pPr>
              <w:rPr>
                <w:rFonts w:ascii="Courier New"/>
              </w:rPr>
            </w:pPr>
            <w:r w:rsidRPr="00E03576">
              <w:rPr>
                <w:rFonts w:ascii="Courier New"/>
              </w:rPr>
              <w:t xml:space="preserve">    &lt;link href="https://{fqdn}/ASM/ws/admin/asmgroups/32768" rel="self"/&gt;</w:t>
            </w:r>
          </w:p>
          <w:p w14:paraId="0A14026D" w14:textId="77777777" w:rsidR="00E03576" w:rsidRPr="00E03576" w:rsidRDefault="00E03576" w:rsidP="001F1445">
            <w:pPr>
              <w:rPr>
                <w:rFonts w:ascii="Courier New"/>
              </w:rPr>
            </w:pPr>
            <w:r w:rsidRPr="00E03576">
              <w:rPr>
                <w:rFonts w:ascii="Courier New"/>
              </w:rPr>
              <w:t xml:space="preserve">    &lt;asminstance&gt;</w:t>
            </w:r>
          </w:p>
          <w:p w14:paraId="3CADCCF7" w14:textId="77777777" w:rsidR="00E03576" w:rsidRPr="00E03576" w:rsidRDefault="00E03576" w:rsidP="001F1445">
            <w:pPr>
              <w:rPr>
                <w:rFonts w:ascii="Courier New"/>
              </w:rPr>
            </w:pPr>
            <w:r w:rsidRPr="00E03576">
              <w:rPr>
                <w:rFonts w:ascii="Courier New"/>
              </w:rPr>
              <w:t xml:space="preserve">        &lt;link href="https://{fqdn}/ASM/ws/admin/asminstances/66667" hrefName="foxhollow1"/&gt;</w:t>
            </w:r>
          </w:p>
          <w:p w14:paraId="729CF080" w14:textId="77777777" w:rsidR="00E03576" w:rsidRPr="00E03576" w:rsidRDefault="00E03576" w:rsidP="001F1445">
            <w:pPr>
              <w:rPr>
                <w:rFonts w:ascii="Courier New"/>
              </w:rPr>
            </w:pPr>
            <w:r w:rsidRPr="00E03576">
              <w:rPr>
                <w:rFonts w:ascii="Courier New"/>
              </w:rPr>
              <w:t xml:space="preserve">    &lt;/asminstance&gt;</w:t>
            </w:r>
          </w:p>
          <w:p w14:paraId="09C3575D" w14:textId="77777777" w:rsidR="00E03576" w:rsidRPr="00E03576" w:rsidRDefault="00E03576" w:rsidP="001F1445">
            <w:pPr>
              <w:rPr>
                <w:rFonts w:ascii="Courier New"/>
              </w:rPr>
            </w:pPr>
            <w:r w:rsidRPr="00E03576">
              <w:rPr>
                <w:rFonts w:ascii="Courier New"/>
              </w:rPr>
              <w:t>&lt;/asmgroup&gt;</w:t>
            </w:r>
          </w:p>
          <w:p w14:paraId="25FB3DD0" w14:textId="77777777" w:rsidR="001327CC" w:rsidRPr="001327CC" w:rsidRDefault="001327CC" w:rsidP="001327CC"/>
        </w:tc>
      </w:tr>
      <w:tr w:rsidR="00ED3132" w14:paraId="5E450BDC" w14:textId="77777777" w:rsidTr="005B5813">
        <w:tc>
          <w:tcPr>
            <w:tcW w:w="1170" w:type="dxa"/>
          </w:tcPr>
          <w:p w14:paraId="52666B22" w14:textId="77777777" w:rsidR="00ED3132" w:rsidRDefault="00ED3132" w:rsidP="001327CC">
            <w:r>
              <w:t xml:space="preserve">Response </w:t>
            </w:r>
          </w:p>
          <w:p w14:paraId="3E28E9B1" w14:textId="77777777" w:rsidR="00ED3132" w:rsidRPr="001327CC" w:rsidRDefault="00ED3132" w:rsidP="001327CC">
            <w:r>
              <w:t>Errors</w:t>
            </w:r>
          </w:p>
        </w:tc>
        <w:tc>
          <w:tcPr>
            <w:tcW w:w="8640" w:type="dxa"/>
          </w:tcPr>
          <w:p w14:paraId="429A0C2F" w14:textId="77777777" w:rsidR="00ED3132" w:rsidRDefault="00ED3132" w:rsidP="001F1445">
            <w:pPr>
              <w:rPr>
                <w:rFonts w:ascii="Courier New"/>
              </w:rPr>
            </w:pPr>
            <w:r>
              <w:rPr>
                <w:rFonts w:ascii="Courier New"/>
              </w:rPr>
              <w:t xml:space="preserve">404 </w:t>
            </w:r>
            <w:r>
              <w:rPr>
                <w:rFonts w:ascii="Courier New"/>
              </w:rPr>
              <w:t>–</w:t>
            </w:r>
            <w:r>
              <w:rPr>
                <w:rFonts w:ascii="Courier New"/>
              </w:rPr>
              <w:t xml:space="preserve"> Not Found</w:t>
            </w:r>
          </w:p>
          <w:p w14:paraId="2AD23B98" w14:textId="77777777" w:rsidR="001542C1" w:rsidRPr="00E03576" w:rsidRDefault="001542C1" w:rsidP="001F1445">
            <w:pPr>
              <w:rPr>
                <w:rFonts w:ascii="Courier New"/>
              </w:rPr>
            </w:pPr>
            <w:r>
              <w:rPr>
                <w:rFonts w:ascii="Courier New"/>
              </w:rPr>
              <w:t xml:space="preserve">500 </w:t>
            </w:r>
            <w:r>
              <w:rPr>
                <w:rFonts w:ascii="Courier New"/>
              </w:rPr>
              <w:t>–</w:t>
            </w:r>
            <w:r>
              <w:rPr>
                <w:rFonts w:ascii="Courier New"/>
              </w:rPr>
              <w:t xml:space="preserve"> Server Error</w:t>
            </w:r>
          </w:p>
        </w:tc>
      </w:tr>
    </w:tbl>
    <w:p w14:paraId="19E4E85E" w14:textId="77777777" w:rsidR="001327CC" w:rsidRDefault="001327CC">
      <w:pPr>
        <w:pStyle w:val="BodyText"/>
        <w:rPr>
          <w:rFonts w:ascii="Cambria"/>
          <w:sz w:val="52"/>
        </w:rPr>
      </w:pPr>
    </w:p>
    <w:p w14:paraId="7DB311C5" w14:textId="77777777" w:rsidR="001327CC" w:rsidRPr="00952087" w:rsidRDefault="001327CC" w:rsidP="00952087">
      <w:pPr>
        <w:pStyle w:val="Heading2"/>
        <w:tabs>
          <w:tab w:val="left" w:pos="10050"/>
        </w:tabs>
      </w:pPr>
      <w:bookmarkStart w:id="193" w:name="_Toc151555565"/>
      <w:r w:rsidRPr="00952087">
        <w:lastRenderedPageBreak/>
        <w:t>Query groups</w:t>
      </w:r>
      <w:bookmarkEnd w:id="193"/>
    </w:p>
    <w:p w14:paraId="59BDB889" w14:textId="77777777" w:rsidR="001327CC" w:rsidRDefault="001327CC" w:rsidP="001327CC"/>
    <w:tbl>
      <w:tblPr>
        <w:tblStyle w:val="TableGrid"/>
        <w:tblW w:w="0" w:type="auto"/>
        <w:tblInd w:w="468" w:type="dxa"/>
        <w:tblLook w:val="04A0" w:firstRow="1" w:lastRow="0" w:firstColumn="1" w:lastColumn="0" w:noHBand="0" w:noVBand="1"/>
      </w:tblPr>
      <w:tblGrid>
        <w:gridCol w:w="1341"/>
        <w:gridCol w:w="8421"/>
      </w:tblGrid>
      <w:tr w:rsidR="001327CC" w14:paraId="68A14BF1" w14:textId="77777777" w:rsidTr="005B5813">
        <w:tc>
          <w:tcPr>
            <w:tcW w:w="1350" w:type="dxa"/>
            <w:hideMark/>
          </w:tcPr>
          <w:p w14:paraId="5E5D5747" w14:textId="77777777" w:rsidR="001327CC" w:rsidRPr="00E03576" w:rsidRDefault="001327CC" w:rsidP="00E03576">
            <w:r w:rsidRPr="00E03576">
              <w:t>Request</w:t>
            </w:r>
          </w:p>
        </w:tc>
        <w:tc>
          <w:tcPr>
            <w:tcW w:w="8500" w:type="dxa"/>
            <w:hideMark/>
          </w:tcPr>
          <w:p w14:paraId="3DEA3422" w14:textId="77777777" w:rsidR="001327CC" w:rsidRPr="00416DBE" w:rsidRDefault="001327CC" w:rsidP="00E03576">
            <w:pPr>
              <w:rPr>
                <w:rFonts w:ascii="Courier New"/>
              </w:rPr>
            </w:pPr>
            <w:r w:rsidRPr="00416DBE">
              <w:rPr>
                <w:rFonts w:ascii="Courier New"/>
              </w:rPr>
              <w:t>GET</w:t>
            </w:r>
            <w:r w:rsidRPr="00416DBE">
              <w:rPr>
                <w:rFonts w:ascii="Courier New"/>
              </w:rPr>
              <w:t> </w:t>
            </w:r>
            <w:r w:rsidRPr="00416DBE">
              <w:rPr>
                <w:rFonts w:ascii="Courier New"/>
              </w:rPr>
              <w:t>https://{fqdn}/ASM/ws/admin/asmgroups</w:t>
            </w:r>
          </w:p>
          <w:p w14:paraId="5CDEC10F" w14:textId="77777777" w:rsidR="001327CC" w:rsidRPr="00416DBE" w:rsidRDefault="001327CC" w:rsidP="00E03576">
            <w:pPr>
              <w:rPr>
                <w:rFonts w:ascii="Courier New"/>
              </w:rPr>
            </w:pPr>
            <w:r w:rsidRPr="00416DBE">
              <w:rPr>
                <w:rFonts w:ascii="Courier New"/>
              </w:rPr>
              <w:t>GET</w:t>
            </w:r>
            <w:r w:rsidRPr="00416DBE">
              <w:rPr>
                <w:rFonts w:ascii="Courier New"/>
              </w:rPr>
              <w:t> </w:t>
            </w:r>
            <w:r w:rsidRPr="00416DBE">
              <w:rPr>
                <w:rFonts w:ascii="Courier New"/>
              </w:rPr>
              <w:t>https://{fqdn}/ASM/ws/admin/asmgroups?groupType=data-center&amp;sort=name&amp;limit=25</w:t>
            </w:r>
          </w:p>
        </w:tc>
      </w:tr>
      <w:tr w:rsidR="001327CC" w14:paraId="43E1A5A5" w14:textId="77777777" w:rsidTr="005B5813">
        <w:tc>
          <w:tcPr>
            <w:tcW w:w="1350" w:type="dxa"/>
            <w:hideMark/>
          </w:tcPr>
          <w:p w14:paraId="0EEB412F" w14:textId="77777777" w:rsidR="001327CC" w:rsidRPr="00E03576" w:rsidRDefault="001327CC" w:rsidP="00E03576">
            <w:r w:rsidRPr="00E03576">
              <w:t>Optional Query parameters</w:t>
            </w:r>
          </w:p>
        </w:tc>
        <w:tc>
          <w:tcPr>
            <w:tcW w:w="8500" w:type="dxa"/>
            <w:hideMark/>
          </w:tcPr>
          <w:p w14:paraId="72305960" w14:textId="77777777" w:rsidR="001327CC" w:rsidRPr="00E03576" w:rsidRDefault="001327CC" w:rsidP="00E03576">
            <w:r w:rsidRPr="00E03576">
              <w:t xml:space="preserve">name, groupType are supported as query arguments and as sort term. </w:t>
            </w:r>
            <w:r w:rsidR="001542C1" w:rsidRPr="00E03576">
              <w:t>C</w:t>
            </w:r>
            <w:r w:rsidRPr="00E03576">
              <w:t>ount/limit/offset attributes support query control same as other resource queries.</w:t>
            </w:r>
          </w:p>
        </w:tc>
      </w:tr>
      <w:tr w:rsidR="001327CC" w14:paraId="6CD2CC00" w14:textId="77777777" w:rsidTr="005B5813">
        <w:tc>
          <w:tcPr>
            <w:tcW w:w="1350" w:type="dxa"/>
            <w:hideMark/>
          </w:tcPr>
          <w:p w14:paraId="429C88D4" w14:textId="77777777" w:rsidR="001327CC" w:rsidRPr="00E03576" w:rsidRDefault="001327CC" w:rsidP="00E03576">
            <w:r w:rsidRPr="00E03576">
              <w:t>Request Content</w:t>
            </w:r>
          </w:p>
        </w:tc>
        <w:tc>
          <w:tcPr>
            <w:tcW w:w="8500" w:type="dxa"/>
            <w:hideMark/>
          </w:tcPr>
          <w:p w14:paraId="0A39F759" w14:textId="77777777" w:rsidR="001327CC" w:rsidRPr="00E03576" w:rsidRDefault="001327CC" w:rsidP="00E03576">
            <w:r w:rsidRPr="00E03576">
              <w:t>None</w:t>
            </w:r>
          </w:p>
        </w:tc>
      </w:tr>
      <w:tr w:rsidR="001327CC" w14:paraId="05DEE450" w14:textId="77777777" w:rsidTr="005B5813">
        <w:tc>
          <w:tcPr>
            <w:tcW w:w="1350" w:type="dxa"/>
            <w:hideMark/>
          </w:tcPr>
          <w:p w14:paraId="6DE8FE74" w14:textId="77777777" w:rsidR="001327CC" w:rsidRPr="00E03576" w:rsidRDefault="001327CC" w:rsidP="00E03576">
            <w:r w:rsidRPr="00E03576">
              <w:t>Response Content</w:t>
            </w:r>
          </w:p>
        </w:tc>
        <w:tc>
          <w:tcPr>
            <w:tcW w:w="8500" w:type="dxa"/>
            <w:hideMark/>
          </w:tcPr>
          <w:p w14:paraId="1E769C0F" w14:textId="77777777" w:rsidR="00E03576" w:rsidRPr="00C409F8" w:rsidRDefault="00E03576" w:rsidP="00E03576">
            <w:pPr>
              <w:rPr>
                <w:rFonts w:ascii="Courier New"/>
              </w:rPr>
            </w:pPr>
            <w:r w:rsidRPr="00C409F8">
              <w:rPr>
                <w:rFonts w:ascii="Courier New"/>
              </w:rPr>
              <w:t>&lt;asmgroups count=</w:t>
            </w:r>
            <w:r w:rsidR="001542C1">
              <w:rPr>
                <w:rFonts w:ascii="Courier New"/>
              </w:rPr>
              <w:t>”</w:t>
            </w:r>
            <w:r w:rsidRPr="00C409F8">
              <w:rPr>
                <w:rFonts w:ascii="Courier New"/>
              </w:rPr>
              <w:t>2</w:t>
            </w:r>
            <w:r w:rsidR="001542C1">
              <w:rPr>
                <w:rFonts w:ascii="Courier New"/>
              </w:rPr>
              <w:t>”</w:t>
            </w:r>
            <w:r w:rsidRPr="00C409F8">
              <w:rPr>
                <w:rFonts w:ascii="Courier New"/>
              </w:rPr>
              <w:t xml:space="preserve"> limit=</w:t>
            </w:r>
            <w:r w:rsidR="001542C1">
              <w:rPr>
                <w:rFonts w:ascii="Courier New"/>
              </w:rPr>
              <w:t>”</w:t>
            </w:r>
            <w:r w:rsidRPr="00C409F8">
              <w:rPr>
                <w:rFonts w:ascii="Courier New"/>
              </w:rPr>
              <w:t>100</w:t>
            </w:r>
            <w:r w:rsidR="001542C1">
              <w:rPr>
                <w:rFonts w:ascii="Courier New"/>
              </w:rPr>
              <w:t>”</w:t>
            </w:r>
            <w:r w:rsidRPr="00C409F8">
              <w:rPr>
                <w:rFonts w:ascii="Courier New"/>
              </w:rPr>
              <w:t xml:space="preserve"> offset=</w:t>
            </w:r>
            <w:r w:rsidR="001542C1">
              <w:rPr>
                <w:rFonts w:ascii="Courier New"/>
              </w:rPr>
              <w:t>”</w:t>
            </w:r>
            <w:r w:rsidRPr="00C409F8">
              <w:rPr>
                <w:rFonts w:ascii="Courier New"/>
              </w:rPr>
              <w:t>0</w:t>
            </w:r>
            <w:r w:rsidR="001542C1">
              <w:rPr>
                <w:rFonts w:ascii="Courier New"/>
              </w:rPr>
              <w:t>”</w:t>
            </w:r>
            <w:r w:rsidRPr="00C409F8">
              <w:rPr>
                <w:rFonts w:ascii="Courier New"/>
              </w:rPr>
              <w:t xml:space="preserve"> totalcount=</w:t>
            </w:r>
            <w:r w:rsidR="001542C1">
              <w:rPr>
                <w:rFonts w:ascii="Courier New"/>
              </w:rPr>
              <w:t>”</w:t>
            </w:r>
            <w:r w:rsidRPr="00C409F8">
              <w:rPr>
                <w:rFonts w:ascii="Courier New"/>
              </w:rPr>
              <w:t>2</w:t>
            </w:r>
            <w:r w:rsidR="001542C1">
              <w:rPr>
                <w:rFonts w:ascii="Courier New"/>
              </w:rPr>
              <w:t>”</w:t>
            </w:r>
            <w:r w:rsidRPr="00C409F8">
              <w:rPr>
                <w:rFonts w:ascii="Courier New"/>
              </w:rPr>
              <w:t>&gt;</w:t>
            </w:r>
          </w:p>
          <w:p w14:paraId="474D9EED" w14:textId="77777777" w:rsidR="00E03576" w:rsidRPr="00C409F8" w:rsidRDefault="00E03576" w:rsidP="00E03576">
            <w:pPr>
              <w:rPr>
                <w:rFonts w:ascii="Courier New"/>
              </w:rPr>
            </w:pPr>
            <w:r w:rsidRPr="00C409F8">
              <w:rPr>
                <w:rFonts w:ascii="Courier New"/>
              </w:rPr>
              <w:t xml:space="preserve">    &lt;asmgroup/&gt;</w:t>
            </w:r>
          </w:p>
          <w:p w14:paraId="07D6BBC6" w14:textId="77777777" w:rsidR="00E03576" w:rsidRPr="00C409F8" w:rsidRDefault="00E03576" w:rsidP="00E03576">
            <w:pPr>
              <w:rPr>
                <w:rFonts w:ascii="Courier New"/>
              </w:rPr>
            </w:pPr>
            <w:r w:rsidRPr="00C409F8">
              <w:rPr>
                <w:rFonts w:ascii="Courier New"/>
              </w:rPr>
              <w:t xml:space="preserve">        &lt;name&gt;Eastern Region&lt;/name&gt;</w:t>
            </w:r>
          </w:p>
          <w:p w14:paraId="53EE4DF4" w14:textId="77777777" w:rsidR="00E03576" w:rsidRPr="00C409F8" w:rsidRDefault="00E03576" w:rsidP="00E03576">
            <w:pPr>
              <w:rPr>
                <w:rFonts w:ascii="Courier New"/>
              </w:rPr>
            </w:pPr>
            <w:r w:rsidRPr="00C409F8">
              <w:rPr>
                <w:rFonts w:ascii="Courier New"/>
              </w:rPr>
              <w:t xml:space="preserve">        &lt;groupType&gt;region&lt;/groupType&gt;</w:t>
            </w:r>
          </w:p>
          <w:p w14:paraId="78317E3A" w14:textId="77777777" w:rsidR="00E03576" w:rsidRPr="00C409F8" w:rsidRDefault="00E03576" w:rsidP="00E03576">
            <w:pPr>
              <w:rPr>
                <w:rFonts w:ascii="Courier New"/>
              </w:rPr>
            </w:pPr>
            <w:r w:rsidRPr="00C409F8">
              <w:rPr>
                <w:rFonts w:ascii="Courier New"/>
              </w:rPr>
              <w:t xml:space="preserve">        &lt;link href=</w:t>
            </w:r>
            <w:r w:rsidR="001542C1">
              <w:rPr>
                <w:rFonts w:ascii="Courier New"/>
              </w:rPr>
              <w:t>”</w:t>
            </w:r>
            <w:r w:rsidRPr="00C409F8">
              <w:rPr>
                <w:rFonts w:ascii="Courier New"/>
              </w:rPr>
              <w:t>https://{fqdn}/ASM/ws/admin/asmgroups/32768</w:t>
            </w:r>
            <w:r w:rsidR="001542C1">
              <w:rPr>
                <w:rFonts w:ascii="Courier New"/>
              </w:rPr>
              <w:t>”</w:t>
            </w:r>
            <w:r w:rsidRPr="00C409F8">
              <w:rPr>
                <w:rFonts w:ascii="Courier New"/>
              </w:rPr>
              <w:t xml:space="preserve"> rel=</w:t>
            </w:r>
            <w:r w:rsidR="001542C1">
              <w:rPr>
                <w:rFonts w:ascii="Courier New"/>
              </w:rPr>
              <w:t>”</w:t>
            </w:r>
            <w:r w:rsidRPr="00C409F8">
              <w:rPr>
                <w:rFonts w:ascii="Courier New"/>
              </w:rPr>
              <w:t>self</w:t>
            </w:r>
            <w:r w:rsidR="001542C1">
              <w:rPr>
                <w:rFonts w:ascii="Courier New"/>
              </w:rPr>
              <w:t>”</w:t>
            </w:r>
            <w:r w:rsidRPr="00C409F8">
              <w:rPr>
                <w:rFonts w:ascii="Courier New"/>
              </w:rPr>
              <w:t>/&gt;</w:t>
            </w:r>
          </w:p>
          <w:p w14:paraId="1DC46930" w14:textId="77777777" w:rsidR="00E03576" w:rsidRPr="00C409F8" w:rsidRDefault="00E03576" w:rsidP="00E03576">
            <w:pPr>
              <w:rPr>
                <w:rFonts w:ascii="Courier New"/>
              </w:rPr>
            </w:pPr>
            <w:r w:rsidRPr="00C409F8">
              <w:rPr>
                <w:rFonts w:ascii="Courier New"/>
              </w:rPr>
              <w:t xml:space="preserve">        &lt;asminstance&gt;</w:t>
            </w:r>
          </w:p>
          <w:p w14:paraId="1304227E" w14:textId="77777777" w:rsidR="00E03576" w:rsidRPr="00C409F8" w:rsidRDefault="00E03576" w:rsidP="00E03576">
            <w:pPr>
              <w:rPr>
                <w:rFonts w:ascii="Courier New"/>
              </w:rPr>
            </w:pPr>
            <w:r w:rsidRPr="00C409F8">
              <w:rPr>
                <w:rFonts w:ascii="Courier New"/>
              </w:rPr>
              <w:t xml:space="preserve">            &lt;link href=</w:t>
            </w:r>
            <w:r w:rsidR="001542C1">
              <w:rPr>
                <w:rFonts w:ascii="Courier New"/>
              </w:rPr>
              <w:t>”</w:t>
            </w:r>
            <w:r w:rsidRPr="00C409F8">
              <w:rPr>
                <w:rFonts w:ascii="Courier New"/>
              </w:rPr>
              <w:t>https://{fqdn}/ASM/ws/admin/asmgroups/32768</w:t>
            </w:r>
            <w:r w:rsidR="001542C1">
              <w:rPr>
                <w:rFonts w:ascii="Courier New"/>
              </w:rPr>
              <w:t>”</w:t>
            </w:r>
            <w:r w:rsidRPr="00C409F8">
              <w:rPr>
                <w:rFonts w:ascii="Courier New"/>
              </w:rPr>
              <w:t xml:space="preserve"> hrefName=</w:t>
            </w:r>
            <w:r w:rsidR="001542C1">
              <w:rPr>
                <w:rFonts w:ascii="Courier New"/>
              </w:rPr>
              <w:t>”</w:t>
            </w:r>
            <w:r w:rsidRPr="00C409F8">
              <w:rPr>
                <w:rFonts w:ascii="Courier New"/>
              </w:rPr>
              <w:t>foxhollow1</w:t>
            </w:r>
            <w:r w:rsidR="001542C1">
              <w:rPr>
                <w:rFonts w:ascii="Courier New"/>
              </w:rPr>
              <w:t>”</w:t>
            </w:r>
            <w:r w:rsidRPr="00C409F8">
              <w:rPr>
                <w:rFonts w:ascii="Courier New"/>
              </w:rPr>
              <w:t>/&gt;</w:t>
            </w:r>
          </w:p>
          <w:p w14:paraId="20ABFD43" w14:textId="77777777" w:rsidR="00E03576" w:rsidRPr="00C409F8" w:rsidRDefault="00E03576" w:rsidP="00E03576">
            <w:pPr>
              <w:rPr>
                <w:rFonts w:ascii="Courier New"/>
              </w:rPr>
            </w:pPr>
            <w:r w:rsidRPr="00C409F8">
              <w:rPr>
                <w:rFonts w:ascii="Courier New"/>
              </w:rPr>
              <w:t xml:space="preserve">        &lt;/asminstance&gt;</w:t>
            </w:r>
          </w:p>
          <w:p w14:paraId="011FC3BE" w14:textId="77777777" w:rsidR="00E03576" w:rsidRPr="00C409F8" w:rsidRDefault="00E03576" w:rsidP="00E03576">
            <w:pPr>
              <w:rPr>
                <w:rFonts w:ascii="Courier New"/>
              </w:rPr>
            </w:pPr>
            <w:r w:rsidRPr="00C409F8">
              <w:rPr>
                <w:rFonts w:ascii="Courier New"/>
              </w:rPr>
              <w:t xml:space="preserve">    &lt;/asmgroup&gt;</w:t>
            </w:r>
          </w:p>
          <w:p w14:paraId="3AA4FFAE" w14:textId="77777777" w:rsidR="00E03576" w:rsidRPr="00C409F8" w:rsidRDefault="00E03576" w:rsidP="00E03576">
            <w:pPr>
              <w:rPr>
                <w:rFonts w:ascii="Courier New"/>
              </w:rPr>
            </w:pPr>
            <w:r w:rsidRPr="00C409F8">
              <w:rPr>
                <w:rFonts w:ascii="Courier New"/>
              </w:rPr>
              <w:t xml:space="preserve">    &lt;asmgroup/&gt;</w:t>
            </w:r>
          </w:p>
          <w:p w14:paraId="66F17DC4" w14:textId="77777777" w:rsidR="00E03576" w:rsidRPr="00C409F8" w:rsidRDefault="00E03576" w:rsidP="00E03576">
            <w:pPr>
              <w:rPr>
                <w:rFonts w:ascii="Courier New"/>
              </w:rPr>
            </w:pPr>
            <w:r w:rsidRPr="00C409F8">
              <w:rPr>
                <w:rFonts w:ascii="Courier New"/>
              </w:rPr>
              <w:t xml:space="preserve">        &lt;name&gt;DC1&lt;/name&gt;</w:t>
            </w:r>
          </w:p>
          <w:p w14:paraId="5972BF6A" w14:textId="77777777" w:rsidR="00E03576" w:rsidRPr="00C409F8" w:rsidRDefault="00E03576" w:rsidP="00E03576">
            <w:pPr>
              <w:rPr>
                <w:rFonts w:ascii="Courier New"/>
              </w:rPr>
            </w:pPr>
            <w:r w:rsidRPr="00C409F8">
              <w:rPr>
                <w:rFonts w:ascii="Courier New"/>
              </w:rPr>
              <w:t xml:space="preserve">        &lt;groupType&gt;data-center&lt;/groupType&gt;</w:t>
            </w:r>
          </w:p>
          <w:p w14:paraId="22261EF9" w14:textId="77777777" w:rsidR="00E03576" w:rsidRPr="00C409F8" w:rsidRDefault="00E03576" w:rsidP="00E03576">
            <w:pPr>
              <w:rPr>
                <w:rFonts w:ascii="Courier New"/>
              </w:rPr>
            </w:pPr>
            <w:r w:rsidRPr="00C409F8">
              <w:rPr>
                <w:rFonts w:ascii="Courier New"/>
              </w:rPr>
              <w:t xml:space="preserve">        &lt;link href=</w:t>
            </w:r>
            <w:r w:rsidR="001542C1">
              <w:rPr>
                <w:rFonts w:ascii="Courier New"/>
              </w:rPr>
              <w:t>”</w:t>
            </w:r>
            <w:r w:rsidRPr="00C409F8">
              <w:rPr>
                <w:rFonts w:ascii="Courier New"/>
              </w:rPr>
              <w:t>https://{fqdn}/ASM/ws/admin/asmgroups/32768</w:t>
            </w:r>
            <w:r w:rsidR="001542C1">
              <w:rPr>
                <w:rFonts w:ascii="Courier New"/>
              </w:rPr>
              <w:t>”</w:t>
            </w:r>
            <w:r w:rsidRPr="00C409F8">
              <w:rPr>
                <w:rFonts w:ascii="Courier New"/>
              </w:rPr>
              <w:t xml:space="preserve"> rel=</w:t>
            </w:r>
            <w:r w:rsidR="001542C1">
              <w:rPr>
                <w:rFonts w:ascii="Courier New"/>
              </w:rPr>
              <w:t>”</w:t>
            </w:r>
            <w:r w:rsidRPr="00C409F8">
              <w:rPr>
                <w:rFonts w:ascii="Courier New"/>
              </w:rPr>
              <w:t>self</w:t>
            </w:r>
            <w:r w:rsidR="001542C1">
              <w:rPr>
                <w:rFonts w:ascii="Courier New"/>
              </w:rPr>
              <w:t>”</w:t>
            </w:r>
            <w:r w:rsidRPr="00C409F8">
              <w:rPr>
                <w:rFonts w:ascii="Courier New"/>
              </w:rPr>
              <w:t>/&gt;</w:t>
            </w:r>
          </w:p>
          <w:p w14:paraId="2B7F0BA7" w14:textId="77777777" w:rsidR="00E03576" w:rsidRPr="00C409F8" w:rsidRDefault="00E03576" w:rsidP="00E03576">
            <w:pPr>
              <w:rPr>
                <w:rFonts w:ascii="Courier New"/>
              </w:rPr>
            </w:pPr>
            <w:r w:rsidRPr="00C409F8">
              <w:rPr>
                <w:rFonts w:ascii="Courier New"/>
              </w:rPr>
              <w:t xml:space="preserve">        &lt;asminstance&gt;</w:t>
            </w:r>
          </w:p>
          <w:p w14:paraId="43EECD4D" w14:textId="77777777" w:rsidR="00E03576" w:rsidRPr="00C409F8" w:rsidRDefault="00E03576" w:rsidP="00E03576">
            <w:pPr>
              <w:rPr>
                <w:rFonts w:ascii="Courier New"/>
              </w:rPr>
            </w:pPr>
            <w:r w:rsidRPr="00C409F8">
              <w:rPr>
                <w:rFonts w:ascii="Courier New"/>
              </w:rPr>
              <w:t xml:space="preserve">            &lt;link href=</w:t>
            </w:r>
            <w:r w:rsidR="001542C1">
              <w:rPr>
                <w:rFonts w:ascii="Courier New"/>
              </w:rPr>
              <w:t>”</w:t>
            </w:r>
            <w:r w:rsidRPr="00C409F8">
              <w:rPr>
                <w:rFonts w:ascii="Courier New"/>
              </w:rPr>
              <w:t>https://{fqdn}/ASM/ws/admin/asminstance/234567</w:t>
            </w:r>
            <w:r w:rsidR="001542C1">
              <w:rPr>
                <w:rFonts w:ascii="Courier New"/>
              </w:rPr>
              <w:t>”</w:t>
            </w:r>
            <w:r w:rsidRPr="00C409F8">
              <w:rPr>
                <w:rFonts w:ascii="Courier New"/>
              </w:rPr>
              <w:t xml:space="preserve"> hrefName=</w:t>
            </w:r>
            <w:r w:rsidR="001542C1">
              <w:rPr>
                <w:rFonts w:ascii="Courier New"/>
              </w:rPr>
              <w:t>”</w:t>
            </w:r>
            <w:r w:rsidRPr="00C409F8">
              <w:rPr>
                <w:rFonts w:ascii="Courier New"/>
              </w:rPr>
              <w:t>foxhollow1</w:t>
            </w:r>
            <w:r w:rsidR="001542C1">
              <w:rPr>
                <w:rFonts w:ascii="Courier New"/>
              </w:rPr>
              <w:t>”</w:t>
            </w:r>
            <w:r w:rsidRPr="00C409F8">
              <w:rPr>
                <w:rFonts w:ascii="Courier New"/>
              </w:rPr>
              <w:t>/&gt;</w:t>
            </w:r>
          </w:p>
          <w:p w14:paraId="3B46CF53" w14:textId="77777777" w:rsidR="00E03576" w:rsidRPr="00C409F8" w:rsidRDefault="00E03576" w:rsidP="00E03576">
            <w:pPr>
              <w:rPr>
                <w:rFonts w:ascii="Courier New"/>
              </w:rPr>
            </w:pPr>
            <w:r w:rsidRPr="00C409F8">
              <w:rPr>
                <w:rFonts w:ascii="Courier New"/>
              </w:rPr>
              <w:t xml:space="preserve">        &lt;/asminstance&gt;</w:t>
            </w:r>
          </w:p>
          <w:p w14:paraId="268C8084" w14:textId="77777777" w:rsidR="00E03576" w:rsidRPr="00C409F8" w:rsidRDefault="00E03576" w:rsidP="00E03576">
            <w:pPr>
              <w:rPr>
                <w:rFonts w:ascii="Courier New"/>
              </w:rPr>
            </w:pPr>
            <w:r w:rsidRPr="00C409F8">
              <w:rPr>
                <w:rFonts w:ascii="Courier New"/>
              </w:rPr>
              <w:t xml:space="preserve">        &lt;asminstance&gt;</w:t>
            </w:r>
          </w:p>
          <w:p w14:paraId="772B07DD" w14:textId="77777777" w:rsidR="00E03576" w:rsidRPr="00C409F8" w:rsidRDefault="00E03576" w:rsidP="00E03576">
            <w:pPr>
              <w:rPr>
                <w:rFonts w:ascii="Courier New"/>
              </w:rPr>
            </w:pPr>
            <w:r w:rsidRPr="00C409F8">
              <w:rPr>
                <w:rFonts w:ascii="Courier New"/>
              </w:rPr>
              <w:t xml:space="preserve">            &lt;link href=</w:t>
            </w:r>
            <w:r w:rsidR="001542C1">
              <w:rPr>
                <w:rFonts w:ascii="Courier New"/>
              </w:rPr>
              <w:t>”</w:t>
            </w:r>
            <w:r w:rsidRPr="00C409F8">
              <w:rPr>
                <w:rFonts w:ascii="Courier New"/>
              </w:rPr>
              <w:t>https://{fqdn}/ASM/ws/admin/asminstance/333454</w:t>
            </w:r>
            <w:r w:rsidR="001542C1">
              <w:rPr>
                <w:rFonts w:ascii="Courier New"/>
              </w:rPr>
              <w:t>”</w:t>
            </w:r>
            <w:r w:rsidRPr="00C409F8">
              <w:rPr>
                <w:rFonts w:ascii="Courier New"/>
              </w:rPr>
              <w:t xml:space="preserve"> hrefName=</w:t>
            </w:r>
            <w:r w:rsidR="001542C1">
              <w:rPr>
                <w:rFonts w:ascii="Courier New"/>
              </w:rPr>
              <w:t>”</w:t>
            </w:r>
            <w:r w:rsidRPr="00C409F8">
              <w:rPr>
                <w:rFonts w:ascii="Courier New"/>
              </w:rPr>
              <w:t>foxhollow2</w:t>
            </w:r>
            <w:r w:rsidR="001542C1">
              <w:rPr>
                <w:rFonts w:ascii="Courier New"/>
              </w:rPr>
              <w:t>”</w:t>
            </w:r>
            <w:r w:rsidRPr="00C409F8">
              <w:rPr>
                <w:rFonts w:ascii="Courier New"/>
              </w:rPr>
              <w:t>/&gt;</w:t>
            </w:r>
          </w:p>
          <w:p w14:paraId="48D9A72A" w14:textId="77777777" w:rsidR="00E03576" w:rsidRPr="00C409F8" w:rsidRDefault="00E03576" w:rsidP="00E03576">
            <w:pPr>
              <w:rPr>
                <w:rFonts w:ascii="Courier New"/>
              </w:rPr>
            </w:pPr>
            <w:r w:rsidRPr="00C409F8">
              <w:rPr>
                <w:rFonts w:ascii="Courier New"/>
              </w:rPr>
              <w:t xml:space="preserve">        &lt;/asminstance&gt;</w:t>
            </w:r>
          </w:p>
          <w:p w14:paraId="60EED617" w14:textId="77777777" w:rsidR="00E03576" w:rsidRPr="00C409F8" w:rsidRDefault="00E03576" w:rsidP="00E03576">
            <w:pPr>
              <w:rPr>
                <w:rFonts w:ascii="Courier New"/>
              </w:rPr>
            </w:pPr>
            <w:r w:rsidRPr="00C409F8">
              <w:rPr>
                <w:rFonts w:ascii="Courier New"/>
              </w:rPr>
              <w:t xml:space="preserve">    &lt;/asmgroup&gt;</w:t>
            </w:r>
          </w:p>
          <w:p w14:paraId="45981668" w14:textId="77777777" w:rsidR="00E03576" w:rsidRPr="00C409F8" w:rsidRDefault="00E03576" w:rsidP="00E03576">
            <w:pPr>
              <w:rPr>
                <w:rFonts w:ascii="Courier New"/>
              </w:rPr>
            </w:pPr>
            <w:r w:rsidRPr="00C409F8">
              <w:rPr>
                <w:rFonts w:ascii="Courier New"/>
              </w:rPr>
              <w:t>&lt;/asmgroups&gt;</w:t>
            </w:r>
          </w:p>
          <w:p w14:paraId="76A07CC1" w14:textId="77777777" w:rsidR="001327CC" w:rsidRPr="00C409F8" w:rsidRDefault="001327CC" w:rsidP="00E03576">
            <w:pPr>
              <w:rPr>
                <w:rFonts w:ascii="Courier New"/>
              </w:rPr>
            </w:pPr>
          </w:p>
        </w:tc>
      </w:tr>
      <w:tr w:rsidR="001542C1" w14:paraId="0225004F" w14:textId="77777777" w:rsidTr="005B5813">
        <w:tc>
          <w:tcPr>
            <w:tcW w:w="1350" w:type="dxa"/>
          </w:tcPr>
          <w:p w14:paraId="52E98FA0" w14:textId="77777777" w:rsidR="001542C1" w:rsidRDefault="001542C1" w:rsidP="001542C1">
            <w:r>
              <w:t xml:space="preserve">Response </w:t>
            </w:r>
          </w:p>
          <w:p w14:paraId="6537E0AA" w14:textId="77777777" w:rsidR="001542C1" w:rsidRPr="00E03576" w:rsidRDefault="001542C1" w:rsidP="001542C1">
            <w:r>
              <w:t>Errors</w:t>
            </w:r>
          </w:p>
        </w:tc>
        <w:tc>
          <w:tcPr>
            <w:tcW w:w="8500" w:type="dxa"/>
          </w:tcPr>
          <w:p w14:paraId="2BB2B70C" w14:textId="77777777" w:rsidR="001542C1" w:rsidRPr="00E03576" w:rsidRDefault="001542C1" w:rsidP="001542C1">
            <w:r>
              <w:rPr>
                <w:rFonts w:ascii="Courier New"/>
              </w:rPr>
              <w:t xml:space="preserve">500 </w:t>
            </w:r>
            <w:r>
              <w:rPr>
                <w:rFonts w:ascii="Courier New"/>
              </w:rPr>
              <w:t>–</w:t>
            </w:r>
            <w:r>
              <w:rPr>
                <w:rFonts w:ascii="Courier New"/>
              </w:rPr>
              <w:t xml:space="preserve"> Server Error</w:t>
            </w:r>
          </w:p>
        </w:tc>
      </w:tr>
    </w:tbl>
    <w:p w14:paraId="60898BF9" w14:textId="77777777" w:rsidR="001327CC" w:rsidRDefault="001327CC" w:rsidP="001327CC"/>
    <w:p w14:paraId="17CBAEEC" w14:textId="77777777" w:rsidR="00CF5739" w:rsidRDefault="00CF5739" w:rsidP="001327CC"/>
    <w:p w14:paraId="7C024795" w14:textId="77777777" w:rsidR="00BB5BD5" w:rsidRDefault="00BB5BD5" w:rsidP="001327CC"/>
    <w:p w14:paraId="7E8113A4" w14:textId="77777777" w:rsidR="001327CC" w:rsidRPr="00952087" w:rsidRDefault="001327CC" w:rsidP="00B9546E">
      <w:pPr>
        <w:pStyle w:val="Heading2"/>
        <w:tabs>
          <w:tab w:val="left" w:pos="10050"/>
        </w:tabs>
        <w:rPr>
          <w:b w:val="0"/>
          <w:bCs w:val="0"/>
        </w:rPr>
      </w:pPr>
      <w:bookmarkStart w:id="194" w:name="_Toc151555566"/>
      <w:r w:rsidRPr="00B9546E">
        <w:t>Add a group</w:t>
      </w:r>
      <w:bookmarkEnd w:id="194"/>
    </w:p>
    <w:p w14:paraId="38DB65CD" w14:textId="77777777" w:rsidR="001327CC" w:rsidRDefault="001327CC" w:rsidP="001327CC"/>
    <w:tbl>
      <w:tblPr>
        <w:tblStyle w:val="TableGrid"/>
        <w:tblW w:w="0" w:type="auto"/>
        <w:tblInd w:w="468" w:type="dxa"/>
        <w:tblLook w:val="04A0" w:firstRow="1" w:lastRow="0" w:firstColumn="1" w:lastColumn="0" w:noHBand="0" w:noVBand="1"/>
      </w:tblPr>
      <w:tblGrid>
        <w:gridCol w:w="1335"/>
        <w:gridCol w:w="8427"/>
      </w:tblGrid>
      <w:tr w:rsidR="001327CC" w14:paraId="5009929F" w14:textId="77777777" w:rsidTr="006922EB">
        <w:tc>
          <w:tcPr>
            <w:tcW w:w="1350" w:type="dxa"/>
            <w:hideMark/>
          </w:tcPr>
          <w:p w14:paraId="53DD409D" w14:textId="77777777" w:rsidR="001327CC" w:rsidRPr="00E03576" w:rsidRDefault="001327CC" w:rsidP="00E03576">
            <w:r w:rsidRPr="00E03576">
              <w:t>Request</w:t>
            </w:r>
          </w:p>
        </w:tc>
        <w:tc>
          <w:tcPr>
            <w:tcW w:w="8500" w:type="dxa"/>
            <w:hideMark/>
          </w:tcPr>
          <w:p w14:paraId="6A04AA63" w14:textId="77777777" w:rsidR="001327CC" w:rsidRPr="004F43AD" w:rsidRDefault="001327CC" w:rsidP="00E03576">
            <w:pPr>
              <w:rPr>
                <w:rFonts w:ascii="Courier New"/>
              </w:rPr>
            </w:pPr>
            <w:r w:rsidRPr="004F43AD">
              <w:rPr>
                <w:rFonts w:ascii="Courier New"/>
              </w:rPr>
              <w:t>POST</w:t>
            </w:r>
            <w:r w:rsidRPr="004F43AD">
              <w:rPr>
                <w:rFonts w:ascii="Courier New"/>
              </w:rPr>
              <w:t> </w:t>
            </w:r>
            <w:r w:rsidRPr="004F43AD">
              <w:rPr>
                <w:rFonts w:ascii="Courier New"/>
              </w:rPr>
              <w:t>https://{fqdn}/ASM/ws/admin/asmgroups</w:t>
            </w:r>
          </w:p>
        </w:tc>
      </w:tr>
      <w:tr w:rsidR="001327CC" w14:paraId="1D605091" w14:textId="77777777" w:rsidTr="006922EB">
        <w:tc>
          <w:tcPr>
            <w:tcW w:w="1350" w:type="dxa"/>
            <w:hideMark/>
          </w:tcPr>
          <w:p w14:paraId="1A4AC4DE" w14:textId="77777777" w:rsidR="001327CC" w:rsidRPr="00E03576" w:rsidRDefault="001327CC" w:rsidP="00E03576">
            <w:r w:rsidRPr="00E03576">
              <w:t>Request Content</w:t>
            </w:r>
          </w:p>
        </w:tc>
        <w:tc>
          <w:tcPr>
            <w:tcW w:w="8500" w:type="dxa"/>
            <w:hideMark/>
          </w:tcPr>
          <w:p w14:paraId="416F29BA" w14:textId="77777777" w:rsidR="00E03576" w:rsidRPr="00C53B8F" w:rsidRDefault="00E03576" w:rsidP="00E03576">
            <w:pPr>
              <w:rPr>
                <w:rFonts w:ascii="Courier New"/>
              </w:rPr>
            </w:pPr>
            <w:r w:rsidRPr="00C53B8F">
              <w:rPr>
                <w:rFonts w:ascii="Courier New"/>
              </w:rPr>
              <w:t>&lt;asmgroup&gt;</w:t>
            </w:r>
          </w:p>
          <w:p w14:paraId="60A09D6F" w14:textId="77777777" w:rsidR="00E03576" w:rsidRPr="00C53B8F" w:rsidRDefault="00E03576" w:rsidP="00E03576">
            <w:pPr>
              <w:rPr>
                <w:rFonts w:ascii="Courier New"/>
              </w:rPr>
            </w:pPr>
            <w:r w:rsidRPr="00C53B8F">
              <w:rPr>
                <w:rFonts w:ascii="Courier New"/>
              </w:rPr>
              <w:t xml:space="preserve">    &lt;description/&gt;</w:t>
            </w:r>
          </w:p>
          <w:p w14:paraId="0CC49580" w14:textId="77777777" w:rsidR="00E03576" w:rsidRPr="00C53B8F" w:rsidRDefault="00E03576" w:rsidP="00E03576">
            <w:pPr>
              <w:rPr>
                <w:rFonts w:ascii="Courier New"/>
              </w:rPr>
            </w:pPr>
            <w:r w:rsidRPr="00C53B8F">
              <w:rPr>
                <w:rFonts w:ascii="Courier New"/>
              </w:rPr>
              <w:t xml:space="preserve">    &lt;name&gt;Eastern Region&lt;/name&gt;</w:t>
            </w:r>
          </w:p>
          <w:p w14:paraId="6CA811BC" w14:textId="77777777" w:rsidR="00E03576" w:rsidRPr="00C53B8F" w:rsidRDefault="00E03576" w:rsidP="00E03576">
            <w:pPr>
              <w:rPr>
                <w:rFonts w:ascii="Courier New"/>
              </w:rPr>
            </w:pPr>
            <w:r w:rsidRPr="00C53B8F">
              <w:rPr>
                <w:rFonts w:ascii="Courier New"/>
              </w:rPr>
              <w:t xml:space="preserve">    &lt;groupType&gt;data-center&lt;/groupType&gt;</w:t>
            </w:r>
          </w:p>
          <w:p w14:paraId="06BD4905" w14:textId="77777777" w:rsidR="00E03576" w:rsidRPr="00C53B8F" w:rsidRDefault="00E03576" w:rsidP="00E03576">
            <w:pPr>
              <w:rPr>
                <w:rFonts w:ascii="Courier New"/>
              </w:rPr>
            </w:pPr>
            <w:r w:rsidRPr="00C53B8F">
              <w:rPr>
                <w:rFonts w:ascii="Courier New"/>
              </w:rPr>
              <w:lastRenderedPageBreak/>
              <w:t xml:space="preserve">    &lt;link href=</w:t>
            </w:r>
            <w:r w:rsidR="001542C1">
              <w:rPr>
                <w:rFonts w:ascii="Courier New"/>
              </w:rPr>
              <w:t>”</w:t>
            </w:r>
            <w:r w:rsidRPr="00C53B8F">
              <w:rPr>
                <w:rFonts w:ascii="Courier New"/>
              </w:rPr>
              <w:t>https://{fqdn}/ASM/ws/admin/asmgroups/32768</w:t>
            </w:r>
            <w:r w:rsidR="001542C1">
              <w:rPr>
                <w:rFonts w:ascii="Courier New"/>
              </w:rPr>
              <w:t>”</w:t>
            </w:r>
            <w:r w:rsidRPr="00C53B8F">
              <w:rPr>
                <w:rFonts w:ascii="Courier New"/>
              </w:rPr>
              <w:t xml:space="preserve"> rel=</w:t>
            </w:r>
            <w:r w:rsidR="001542C1">
              <w:rPr>
                <w:rFonts w:ascii="Courier New"/>
              </w:rPr>
              <w:t>”</w:t>
            </w:r>
            <w:r w:rsidRPr="00C53B8F">
              <w:rPr>
                <w:rFonts w:ascii="Courier New"/>
              </w:rPr>
              <w:t>self</w:t>
            </w:r>
            <w:r w:rsidR="001542C1">
              <w:rPr>
                <w:rFonts w:ascii="Courier New"/>
              </w:rPr>
              <w:t>”</w:t>
            </w:r>
            <w:r w:rsidRPr="00C53B8F">
              <w:rPr>
                <w:rFonts w:ascii="Courier New"/>
              </w:rPr>
              <w:t>/&gt;</w:t>
            </w:r>
          </w:p>
          <w:p w14:paraId="26A6F1B3" w14:textId="77777777" w:rsidR="00E03576" w:rsidRPr="00C53B8F" w:rsidRDefault="00E03576" w:rsidP="00E03576">
            <w:pPr>
              <w:rPr>
                <w:rFonts w:ascii="Courier New"/>
              </w:rPr>
            </w:pPr>
            <w:r w:rsidRPr="00C53B8F">
              <w:rPr>
                <w:rFonts w:ascii="Courier New"/>
              </w:rPr>
              <w:t xml:space="preserve">    &lt;asminstance&gt;</w:t>
            </w:r>
          </w:p>
          <w:p w14:paraId="6D93324C" w14:textId="77777777" w:rsidR="00E03576" w:rsidRPr="00C53B8F" w:rsidRDefault="00E03576" w:rsidP="00E03576">
            <w:pPr>
              <w:rPr>
                <w:rFonts w:ascii="Courier New"/>
              </w:rPr>
            </w:pPr>
            <w:r w:rsidRPr="00C53B8F">
              <w:rPr>
                <w:rFonts w:ascii="Courier New"/>
              </w:rPr>
              <w:t xml:space="preserve">        &lt;link href=</w:t>
            </w:r>
            <w:r w:rsidR="001542C1">
              <w:rPr>
                <w:rFonts w:ascii="Courier New"/>
              </w:rPr>
              <w:t>”</w:t>
            </w:r>
            <w:r w:rsidRPr="00C53B8F">
              <w:rPr>
                <w:rFonts w:ascii="Courier New"/>
              </w:rPr>
              <w:t>https://{fqdn}/ASM/ws/admin/asminstances/32768</w:t>
            </w:r>
            <w:r w:rsidR="001542C1">
              <w:rPr>
                <w:rFonts w:ascii="Courier New"/>
              </w:rPr>
              <w:t>”</w:t>
            </w:r>
            <w:r w:rsidRPr="00C53B8F">
              <w:rPr>
                <w:rFonts w:ascii="Courier New"/>
              </w:rPr>
              <w:t xml:space="preserve"> hrefName=</w:t>
            </w:r>
            <w:r w:rsidR="001542C1">
              <w:rPr>
                <w:rFonts w:ascii="Courier New"/>
              </w:rPr>
              <w:t>”</w:t>
            </w:r>
            <w:r w:rsidRPr="00C53B8F">
              <w:rPr>
                <w:rFonts w:ascii="Courier New"/>
              </w:rPr>
              <w:t>foxhollow1</w:t>
            </w:r>
            <w:r w:rsidR="001542C1">
              <w:rPr>
                <w:rFonts w:ascii="Courier New"/>
              </w:rPr>
              <w:t>”</w:t>
            </w:r>
            <w:r w:rsidRPr="00C53B8F">
              <w:rPr>
                <w:rFonts w:ascii="Courier New"/>
              </w:rPr>
              <w:t>/&gt;</w:t>
            </w:r>
          </w:p>
          <w:p w14:paraId="42FD7862" w14:textId="77777777" w:rsidR="00E03576" w:rsidRPr="00C53B8F" w:rsidRDefault="00E03576" w:rsidP="00E03576">
            <w:pPr>
              <w:rPr>
                <w:rFonts w:ascii="Courier New"/>
              </w:rPr>
            </w:pPr>
            <w:r w:rsidRPr="00C53B8F">
              <w:rPr>
                <w:rFonts w:ascii="Courier New"/>
              </w:rPr>
              <w:t xml:space="preserve">    &lt;/asminstance&gt;</w:t>
            </w:r>
          </w:p>
          <w:p w14:paraId="11001B4D" w14:textId="77777777" w:rsidR="00E03576" w:rsidRPr="00C53B8F" w:rsidRDefault="00E03576" w:rsidP="00E03576">
            <w:pPr>
              <w:rPr>
                <w:rFonts w:ascii="Courier New"/>
              </w:rPr>
            </w:pPr>
            <w:r w:rsidRPr="00C53B8F">
              <w:rPr>
                <w:rFonts w:ascii="Courier New"/>
              </w:rPr>
              <w:t>&lt;/asmgroup&gt;</w:t>
            </w:r>
          </w:p>
          <w:p w14:paraId="4C240854" w14:textId="77777777" w:rsidR="001327CC" w:rsidRPr="00C53B8F" w:rsidRDefault="001327CC" w:rsidP="00E03576">
            <w:pPr>
              <w:rPr>
                <w:rFonts w:ascii="Courier New"/>
              </w:rPr>
            </w:pPr>
          </w:p>
        </w:tc>
      </w:tr>
      <w:tr w:rsidR="001327CC" w14:paraId="1A2EA392" w14:textId="77777777" w:rsidTr="006922EB">
        <w:tc>
          <w:tcPr>
            <w:tcW w:w="1350" w:type="dxa"/>
            <w:hideMark/>
          </w:tcPr>
          <w:p w14:paraId="12FF7A2F" w14:textId="77777777" w:rsidR="001327CC" w:rsidRPr="00E03576" w:rsidRDefault="001327CC" w:rsidP="00E03576">
            <w:r w:rsidRPr="00E03576">
              <w:lastRenderedPageBreak/>
              <w:t>Response Content</w:t>
            </w:r>
          </w:p>
        </w:tc>
        <w:tc>
          <w:tcPr>
            <w:tcW w:w="8500" w:type="dxa"/>
            <w:hideMark/>
          </w:tcPr>
          <w:p w14:paraId="6DFF16B1" w14:textId="77777777" w:rsidR="00E03576" w:rsidRPr="00C53B8F" w:rsidRDefault="00E03576" w:rsidP="00E03576">
            <w:pPr>
              <w:rPr>
                <w:rFonts w:ascii="Courier New"/>
              </w:rPr>
            </w:pPr>
            <w:r w:rsidRPr="00C53B8F">
              <w:rPr>
                <w:rFonts w:ascii="Courier New"/>
              </w:rPr>
              <w:t>&lt;asmgroup&gt;</w:t>
            </w:r>
          </w:p>
          <w:p w14:paraId="6E16784A" w14:textId="77777777" w:rsidR="00E03576" w:rsidRPr="00C53B8F" w:rsidRDefault="00E03576" w:rsidP="00E03576">
            <w:pPr>
              <w:rPr>
                <w:rFonts w:ascii="Courier New"/>
              </w:rPr>
            </w:pPr>
            <w:r w:rsidRPr="00C53B8F">
              <w:rPr>
                <w:rFonts w:ascii="Courier New"/>
              </w:rPr>
              <w:t xml:space="preserve">    &lt;description/&gt;</w:t>
            </w:r>
          </w:p>
          <w:p w14:paraId="6F118F9D" w14:textId="77777777" w:rsidR="00E03576" w:rsidRPr="00C53B8F" w:rsidRDefault="00E03576" w:rsidP="00E03576">
            <w:pPr>
              <w:rPr>
                <w:rFonts w:ascii="Courier New"/>
              </w:rPr>
            </w:pPr>
            <w:r w:rsidRPr="00C53B8F">
              <w:rPr>
                <w:rFonts w:ascii="Courier New"/>
              </w:rPr>
              <w:t xml:space="preserve">    &lt;name&gt;Eastern Region&lt;/name&gt;</w:t>
            </w:r>
          </w:p>
          <w:p w14:paraId="0FBF670F" w14:textId="77777777" w:rsidR="00E03576" w:rsidRPr="00C53B8F" w:rsidRDefault="00E03576" w:rsidP="00E03576">
            <w:pPr>
              <w:rPr>
                <w:rFonts w:ascii="Courier New"/>
              </w:rPr>
            </w:pPr>
            <w:r w:rsidRPr="00C53B8F">
              <w:rPr>
                <w:rFonts w:ascii="Courier New"/>
              </w:rPr>
              <w:t xml:space="preserve">    &lt;groupType&gt;data-center&lt;/groupType&gt;</w:t>
            </w:r>
          </w:p>
          <w:p w14:paraId="3CE16904" w14:textId="77777777" w:rsidR="00E03576" w:rsidRPr="00C53B8F" w:rsidRDefault="00E03576" w:rsidP="00E03576">
            <w:pPr>
              <w:rPr>
                <w:rFonts w:ascii="Courier New"/>
              </w:rPr>
            </w:pPr>
            <w:r w:rsidRPr="00C53B8F">
              <w:rPr>
                <w:rFonts w:ascii="Courier New"/>
              </w:rPr>
              <w:t xml:space="preserve">    &lt;link href=</w:t>
            </w:r>
            <w:r w:rsidR="001542C1">
              <w:rPr>
                <w:rFonts w:ascii="Courier New"/>
              </w:rPr>
              <w:t>”</w:t>
            </w:r>
            <w:r w:rsidRPr="00C53B8F">
              <w:rPr>
                <w:rFonts w:ascii="Courier New"/>
              </w:rPr>
              <w:t>https://{fqdn}/ASM/ws/admin/asmgroups/32768</w:t>
            </w:r>
            <w:r w:rsidR="001542C1">
              <w:rPr>
                <w:rFonts w:ascii="Courier New"/>
              </w:rPr>
              <w:t>”</w:t>
            </w:r>
            <w:r w:rsidRPr="00C53B8F">
              <w:rPr>
                <w:rFonts w:ascii="Courier New"/>
              </w:rPr>
              <w:t xml:space="preserve"> rel=</w:t>
            </w:r>
            <w:r w:rsidR="001542C1">
              <w:rPr>
                <w:rFonts w:ascii="Courier New"/>
              </w:rPr>
              <w:t>”</w:t>
            </w:r>
            <w:r w:rsidRPr="00C53B8F">
              <w:rPr>
                <w:rFonts w:ascii="Courier New"/>
              </w:rPr>
              <w:t>self</w:t>
            </w:r>
            <w:r w:rsidR="001542C1">
              <w:rPr>
                <w:rFonts w:ascii="Courier New"/>
              </w:rPr>
              <w:t>”</w:t>
            </w:r>
            <w:r w:rsidRPr="00C53B8F">
              <w:rPr>
                <w:rFonts w:ascii="Courier New"/>
              </w:rPr>
              <w:t>/&gt;</w:t>
            </w:r>
          </w:p>
          <w:p w14:paraId="2E868BA1" w14:textId="77777777" w:rsidR="00E03576" w:rsidRPr="00C53B8F" w:rsidRDefault="00E03576" w:rsidP="00E03576">
            <w:pPr>
              <w:rPr>
                <w:rFonts w:ascii="Courier New"/>
              </w:rPr>
            </w:pPr>
            <w:r w:rsidRPr="00C53B8F">
              <w:rPr>
                <w:rFonts w:ascii="Courier New"/>
              </w:rPr>
              <w:t xml:space="preserve">    &lt;asminstance&gt;</w:t>
            </w:r>
          </w:p>
          <w:p w14:paraId="7AA77CC5" w14:textId="77777777" w:rsidR="00E03576" w:rsidRPr="00C53B8F" w:rsidRDefault="00E03576" w:rsidP="00E03576">
            <w:pPr>
              <w:rPr>
                <w:rFonts w:ascii="Courier New"/>
              </w:rPr>
            </w:pPr>
            <w:r w:rsidRPr="00C53B8F">
              <w:rPr>
                <w:rFonts w:ascii="Courier New"/>
              </w:rPr>
              <w:t xml:space="preserve">        &lt;link href=</w:t>
            </w:r>
            <w:r w:rsidR="001542C1">
              <w:rPr>
                <w:rFonts w:ascii="Courier New"/>
              </w:rPr>
              <w:t>”</w:t>
            </w:r>
            <w:r w:rsidRPr="00C53B8F">
              <w:rPr>
                <w:rFonts w:ascii="Courier New"/>
              </w:rPr>
              <w:t>https://{fqdn}/ASM/ws/admin/asminstances/66667</w:t>
            </w:r>
            <w:r w:rsidR="001542C1">
              <w:rPr>
                <w:rFonts w:ascii="Courier New"/>
              </w:rPr>
              <w:t>”</w:t>
            </w:r>
            <w:r w:rsidRPr="00C53B8F">
              <w:rPr>
                <w:rFonts w:ascii="Courier New"/>
              </w:rPr>
              <w:t xml:space="preserve"> hrefName=</w:t>
            </w:r>
            <w:r w:rsidR="001542C1">
              <w:rPr>
                <w:rFonts w:ascii="Courier New"/>
              </w:rPr>
              <w:t>”</w:t>
            </w:r>
            <w:r w:rsidRPr="00C53B8F">
              <w:rPr>
                <w:rFonts w:ascii="Courier New"/>
              </w:rPr>
              <w:t>foxhollow1</w:t>
            </w:r>
            <w:r w:rsidR="001542C1">
              <w:rPr>
                <w:rFonts w:ascii="Courier New"/>
              </w:rPr>
              <w:t>”</w:t>
            </w:r>
            <w:r w:rsidRPr="00C53B8F">
              <w:rPr>
                <w:rFonts w:ascii="Courier New"/>
              </w:rPr>
              <w:t>/&gt;</w:t>
            </w:r>
          </w:p>
          <w:p w14:paraId="066A973E" w14:textId="77777777" w:rsidR="00E03576" w:rsidRPr="00C53B8F" w:rsidRDefault="00E03576" w:rsidP="00E03576">
            <w:pPr>
              <w:rPr>
                <w:rFonts w:ascii="Courier New"/>
              </w:rPr>
            </w:pPr>
            <w:r w:rsidRPr="00C53B8F">
              <w:rPr>
                <w:rFonts w:ascii="Courier New"/>
              </w:rPr>
              <w:t xml:space="preserve">    &lt;/asminstance&gt;</w:t>
            </w:r>
          </w:p>
          <w:p w14:paraId="4238DACC" w14:textId="77777777" w:rsidR="001327CC" w:rsidRPr="00C53B8F" w:rsidRDefault="00E03576" w:rsidP="00E03576">
            <w:pPr>
              <w:rPr>
                <w:rFonts w:ascii="Courier New"/>
              </w:rPr>
            </w:pPr>
            <w:r w:rsidRPr="00C53B8F">
              <w:rPr>
                <w:rFonts w:ascii="Courier New"/>
              </w:rPr>
              <w:t>&lt;/asmgroup&gt;</w:t>
            </w:r>
          </w:p>
        </w:tc>
      </w:tr>
      <w:tr w:rsidR="001542C1" w14:paraId="1AA23CF5" w14:textId="77777777" w:rsidTr="006922EB">
        <w:tc>
          <w:tcPr>
            <w:tcW w:w="1350" w:type="dxa"/>
          </w:tcPr>
          <w:p w14:paraId="0A45DB41" w14:textId="77777777" w:rsidR="001542C1" w:rsidRDefault="001542C1" w:rsidP="00E03576">
            <w:r>
              <w:t>Error</w:t>
            </w:r>
          </w:p>
          <w:p w14:paraId="34F8FD78" w14:textId="77777777" w:rsidR="001542C1" w:rsidRPr="00E03576" w:rsidRDefault="001542C1" w:rsidP="00E03576">
            <w:r>
              <w:t>Response</w:t>
            </w:r>
          </w:p>
        </w:tc>
        <w:tc>
          <w:tcPr>
            <w:tcW w:w="8500" w:type="dxa"/>
          </w:tcPr>
          <w:p w14:paraId="4F20A88E" w14:textId="77777777" w:rsidR="001542C1" w:rsidRDefault="001542C1" w:rsidP="00E03576">
            <w:pPr>
              <w:rPr>
                <w:rFonts w:ascii="Courier New"/>
              </w:rPr>
            </w:pPr>
            <w:r>
              <w:rPr>
                <w:rFonts w:ascii="Courier New"/>
              </w:rPr>
              <w:t xml:space="preserve">400 </w:t>
            </w:r>
            <w:r>
              <w:rPr>
                <w:rFonts w:ascii="Courier New"/>
              </w:rPr>
              <w:t>–</w:t>
            </w:r>
            <w:r>
              <w:rPr>
                <w:rFonts w:ascii="Courier New"/>
              </w:rPr>
              <w:t xml:space="preserve"> Validation Error</w:t>
            </w:r>
          </w:p>
          <w:p w14:paraId="32EF1FC3" w14:textId="77777777" w:rsidR="001542C1" w:rsidRPr="00C53B8F" w:rsidRDefault="001542C1" w:rsidP="00E03576">
            <w:pPr>
              <w:rPr>
                <w:rFonts w:ascii="Courier New"/>
              </w:rPr>
            </w:pPr>
            <w:r>
              <w:rPr>
                <w:rFonts w:ascii="Courier New"/>
              </w:rPr>
              <w:t xml:space="preserve">500 </w:t>
            </w:r>
            <w:r>
              <w:rPr>
                <w:rFonts w:ascii="Courier New"/>
              </w:rPr>
              <w:t>–</w:t>
            </w:r>
            <w:r>
              <w:rPr>
                <w:rFonts w:ascii="Courier New"/>
              </w:rPr>
              <w:t xml:space="preserve"> Server Error</w:t>
            </w:r>
          </w:p>
        </w:tc>
      </w:tr>
    </w:tbl>
    <w:p w14:paraId="5D09308F" w14:textId="77777777" w:rsidR="001327CC" w:rsidRDefault="001327CC" w:rsidP="001327CC"/>
    <w:p w14:paraId="4498C892" w14:textId="77777777" w:rsidR="001327CC" w:rsidRPr="00952087" w:rsidRDefault="001327CC" w:rsidP="003A1D90">
      <w:pPr>
        <w:pStyle w:val="Heading2"/>
        <w:tabs>
          <w:tab w:val="left" w:pos="10050"/>
        </w:tabs>
        <w:rPr>
          <w:b w:val="0"/>
          <w:bCs w:val="0"/>
        </w:rPr>
      </w:pPr>
      <w:bookmarkStart w:id="195" w:name="_Toc151555567"/>
      <w:r w:rsidRPr="003A1D90">
        <w:t>Modify specified group fields</w:t>
      </w:r>
      <w:bookmarkEnd w:id="195"/>
    </w:p>
    <w:p w14:paraId="34537516" w14:textId="77777777" w:rsidR="001327CC" w:rsidRDefault="001327CC" w:rsidP="001327CC"/>
    <w:tbl>
      <w:tblPr>
        <w:tblStyle w:val="TableGrid"/>
        <w:tblW w:w="0" w:type="auto"/>
        <w:tblInd w:w="655" w:type="dxa"/>
        <w:tblLayout w:type="fixed"/>
        <w:tblCellMar>
          <w:top w:w="14" w:type="dxa"/>
          <w:left w:w="115" w:type="dxa"/>
          <w:bottom w:w="14" w:type="dxa"/>
          <w:right w:w="115" w:type="dxa"/>
        </w:tblCellMar>
        <w:tblLook w:val="04A0" w:firstRow="1" w:lastRow="0" w:firstColumn="1" w:lastColumn="0" w:noHBand="0" w:noVBand="1"/>
      </w:tblPr>
      <w:tblGrid>
        <w:gridCol w:w="1357"/>
        <w:gridCol w:w="8361"/>
      </w:tblGrid>
      <w:tr w:rsidR="00CB6463" w14:paraId="2DF11345" w14:textId="77777777" w:rsidTr="004B69B2">
        <w:tc>
          <w:tcPr>
            <w:tcW w:w="1357" w:type="dxa"/>
          </w:tcPr>
          <w:p w14:paraId="00BFA3FD" w14:textId="77777777" w:rsidR="00CB6463" w:rsidRDefault="00CB6463" w:rsidP="001327CC">
            <w:r>
              <w:t>Request</w:t>
            </w:r>
          </w:p>
        </w:tc>
        <w:tc>
          <w:tcPr>
            <w:tcW w:w="8361" w:type="dxa"/>
          </w:tcPr>
          <w:p w14:paraId="5302CFF7" w14:textId="77777777" w:rsidR="00CB6463" w:rsidRPr="00CB6463" w:rsidRDefault="00C92B4B" w:rsidP="001327CC">
            <w:pPr>
              <w:rPr>
                <w:rFonts w:ascii="Courier New" w:hAnsi="Courier New" w:cs="Courier New"/>
              </w:rPr>
            </w:pPr>
            <w:r w:rsidRPr="00C92B4B">
              <w:rPr>
                <w:rFonts w:ascii="Courier New" w:hAnsi="Courier New" w:cs="Courier New"/>
              </w:rPr>
              <w:t>POST https://{fqdn}/ASM/ws/admin/asmgroups/32768;description=testGroup</w:t>
            </w:r>
          </w:p>
        </w:tc>
      </w:tr>
      <w:tr w:rsidR="00CB6463" w14:paraId="6FFB2F05" w14:textId="77777777" w:rsidTr="004B69B2">
        <w:tc>
          <w:tcPr>
            <w:tcW w:w="1357" w:type="dxa"/>
          </w:tcPr>
          <w:p w14:paraId="147D0986" w14:textId="77777777" w:rsidR="00CB6463" w:rsidRDefault="00CB6463" w:rsidP="001327CC">
            <w:r>
              <w:t>Request Content</w:t>
            </w:r>
          </w:p>
        </w:tc>
        <w:tc>
          <w:tcPr>
            <w:tcW w:w="8361" w:type="dxa"/>
          </w:tcPr>
          <w:p w14:paraId="1BE309C9" w14:textId="77777777" w:rsidR="00CB6463" w:rsidRPr="00CB6463" w:rsidRDefault="00C92B4B" w:rsidP="001327CC">
            <w:pPr>
              <w:rPr>
                <w:rFonts w:ascii="Courier New" w:hAnsi="Courier New" w:cs="Courier New"/>
              </w:rPr>
            </w:pPr>
            <w:r>
              <w:rPr>
                <w:rFonts w:ascii="Courier New" w:hAnsi="Courier New" w:cs="Courier New"/>
              </w:rPr>
              <w:t>None</w:t>
            </w:r>
          </w:p>
        </w:tc>
      </w:tr>
      <w:tr w:rsidR="00CB6463" w14:paraId="56BD8924" w14:textId="77777777" w:rsidTr="004B69B2">
        <w:tc>
          <w:tcPr>
            <w:tcW w:w="1357" w:type="dxa"/>
          </w:tcPr>
          <w:p w14:paraId="1247CC34" w14:textId="77777777" w:rsidR="00CB6463" w:rsidRDefault="00CB6463" w:rsidP="001327CC">
            <w:r>
              <w:t>Response Content</w:t>
            </w:r>
          </w:p>
        </w:tc>
        <w:tc>
          <w:tcPr>
            <w:tcW w:w="8361" w:type="dxa"/>
          </w:tcPr>
          <w:p w14:paraId="6771A441" w14:textId="77777777" w:rsidR="00C92B4B" w:rsidRPr="00C92B4B" w:rsidRDefault="00C92B4B" w:rsidP="00C92B4B">
            <w:pPr>
              <w:rPr>
                <w:rFonts w:ascii="Courier New" w:hAnsi="Courier New" w:cs="Courier New"/>
              </w:rPr>
            </w:pPr>
            <w:r w:rsidRPr="00C92B4B">
              <w:rPr>
                <w:rFonts w:ascii="Courier New" w:hAnsi="Courier New" w:cs="Courier New"/>
              </w:rPr>
              <w:t>&lt;asmgroups count="2" limit="100" offset="0" totalcount="2"&gt;</w:t>
            </w:r>
          </w:p>
          <w:p w14:paraId="0DB748C1" w14:textId="77777777" w:rsidR="00C92B4B" w:rsidRPr="00C92B4B" w:rsidRDefault="00C92B4B" w:rsidP="00C92B4B">
            <w:pPr>
              <w:rPr>
                <w:rFonts w:ascii="Courier New" w:hAnsi="Courier New" w:cs="Courier New"/>
              </w:rPr>
            </w:pPr>
            <w:r w:rsidRPr="00C92B4B">
              <w:rPr>
                <w:rFonts w:ascii="Courier New" w:hAnsi="Courier New" w:cs="Courier New"/>
              </w:rPr>
              <w:t xml:space="preserve">    &lt;asmgroup/&gt;</w:t>
            </w:r>
          </w:p>
          <w:p w14:paraId="4B6EC03F" w14:textId="77777777" w:rsidR="00C92B4B" w:rsidRPr="00C92B4B" w:rsidRDefault="00C92B4B" w:rsidP="00C92B4B">
            <w:pPr>
              <w:rPr>
                <w:rFonts w:ascii="Courier New" w:hAnsi="Courier New" w:cs="Courier New"/>
              </w:rPr>
            </w:pPr>
            <w:r w:rsidRPr="00C92B4B">
              <w:rPr>
                <w:rFonts w:ascii="Courier New" w:hAnsi="Courier New" w:cs="Courier New"/>
              </w:rPr>
              <w:t xml:space="preserve">        &lt;name&gt;Eastern Region&lt;/name&gt;</w:t>
            </w:r>
          </w:p>
          <w:p w14:paraId="72D20A33" w14:textId="77777777" w:rsidR="00C92B4B" w:rsidRPr="00C92B4B" w:rsidRDefault="00C92B4B" w:rsidP="00C92B4B">
            <w:pPr>
              <w:rPr>
                <w:rFonts w:ascii="Courier New" w:hAnsi="Courier New" w:cs="Courier New"/>
              </w:rPr>
            </w:pPr>
            <w:r w:rsidRPr="00C92B4B">
              <w:rPr>
                <w:rFonts w:ascii="Courier New" w:hAnsi="Courier New" w:cs="Courier New"/>
              </w:rPr>
              <w:t xml:space="preserve">        &lt;groupType&gt;region&lt;/groupType&gt;</w:t>
            </w:r>
          </w:p>
          <w:p w14:paraId="7EDE3425" w14:textId="77777777" w:rsidR="00C92B4B" w:rsidRPr="00C92B4B" w:rsidRDefault="00C92B4B" w:rsidP="00C92B4B">
            <w:pPr>
              <w:rPr>
                <w:rFonts w:ascii="Courier New" w:hAnsi="Courier New" w:cs="Courier New"/>
              </w:rPr>
            </w:pPr>
            <w:r w:rsidRPr="00C92B4B">
              <w:rPr>
                <w:rFonts w:ascii="Courier New" w:hAnsi="Courier New" w:cs="Courier New"/>
              </w:rPr>
              <w:t xml:space="preserve">        &lt;link href="https://{fqdn}/ASM/ws/admin/asmgroups/32768" rel="self"/&gt;</w:t>
            </w:r>
          </w:p>
          <w:p w14:paraId="2D8365C1" w14:textId="77777777" w:rsidR="00C92B4B" w:rsidRPr="00C92B4B" w:rsidRDefault="00C92B4B" w:rsidP="00C92B4B">
            <w:pPr>
              <w:rPr>
                <w:rFonts w:ascii="Courier New" w:hAnsi="Courier New" w:cs="Courier New"/>
              </w:rPr>
            </w:pPr>
            <w:r w:rsidRPr="00C92B4B">
              <w:rPr>
                <w:rFonts w:ascii="Courier New" w:hAnsi="Courier New" w:cs="Courier New"/>
              </w:rPr>
              <w:t xml:space="preserve">        &lt;asminstance&gt;</w:t>
            </w:r>
          </w:p>
          <w:p w14:paraId="24E36FC3" w14:textId="77777777" w:rsidR="00C92B4B" w:rsidRPr="00C92B4B" w:rsidRDefault="00C92B4B" w:rsidP="00C92B4B">
            <w:pPr>
              <w:rPr>
                <w:rFonts w:ascii="Courier New" w:hAnsi="Courier New" w:cs="Courier New"/>
              </w:rPr>
            </w:pPr>
            <w:r w:rsidRPr="00C92B4B">
              <w:rPr>
                <w:rFonts w:ascii="Courier New" w:hAnsi="Courier New" w:cs="Courier New"/>
              </w:rPr>
              <w:t xml:space="preserve">            &lt;link href="https://{fqdn}/ASM/ws/admin/asmgroups/32768" hrefName="foxhollow1"/&gt;</w:t>
            </w:r>
          </w:p>
          <w:p w14:paraId="44434CBA" w14:textId="77777777" w:rsidR="00C92B4B" w:rsidRPr="00C92B4B" w:rsidRDefault="00C92B4B" w:rsidP="00C92B4B">
            <w:pPr>
              <w:rPr>
                <w:rFonts w:ascii="Courier New" w:hAnsi="Courier New" w:cs="Courier New"/>
              </w:rPr>
            </w:pPr>
            <w:r w:rsidRPr="00C92B4B">
              <w:rPr>
                <w:rFonts w:ascii="Courier New" w:hAnsi="Courier New" w:cs="Courier New"/>
              </w:rPr>
              <w:t xml:space="preserve">        &lt;/asminstance&gt;</w:t>
            </w:r>
          </w:p>
          <w:p w14:paraId="64E360F2" w14:textId="77777777" w:rsidR="00C92B4B" w:rsidRPr="00C92B4B" w:rsidRDefault="00C92B4B" w:rsidP="00C92B4B">
            <w:pPr>
              <w:rPr>
                <w:rFonts w:ascii="Courier New" w:hAnsi="Courier New" w:cs="Courier New"/>
              </w:rPr>
            </w:pPr>
            <w:r w:rsidRPr="00C92B4B">
              <w:rPr>
                <w:rFonts w:ascii="Courier New" w:hAnsi="Courier New" w:cs="Courier New"/>
              </w:rPr>
              <w:t xml:space="preserve">    &lt;/asmgroup&gt;</w:t>
            </w:r>
          </w:p>
          <w:p w14:paraId="020B1AE7" w14:textId="77777777" w:rsidR="00C92B4B" w:rsidRPr="00C92B4B" w:rsidRDefault="00C92B4B" w:rsidP="00C92B4B">
            <w:pPr>
              <w:rPr>
                <w:rFonts w:ascii="Courier New" w:hAnsi="Courier New" w:cs="Courier New"/>
              </w:rPr>
            </w:pPr>
            <w:r w:rsidRPr="00C92B4B">
              <w:rPr>
                <w:rFonts w:ascii="Courier New" w:hAnsi="Courier New" w:cs="Courier New"/>
              </w:rPr>
              <w:t xml:space="preserve">    &lt;asmgroup/&gt;</w:t>
            </w:r>
          </w:p>
          <w:p w14:paraId="7F13D479" w14:textId="77777777" w:rsidR="00C92B4B" w:rsidRPr="00C92B4B" w:rsidRDefault="00C92B4B" w:rsidP="00C92B4B">
            <w:pPr>
              <w:rPr>
                <w:rFonts w:ascii="Courier New" w:hAnsi="Courier New" w:cs="Courier New"/>
              </w:rPr>
            </w:pPr>
            <w:r w:rsidRPr="00C92B4B">
              <w:rPr>
                <w:rFonts w:ascii="Courier New" w:hAnsi="Courier New" w:cs="Courier New"/>
              </w:rPr>
              <w:t xml:space="preserve">        &lt;name&gt;DC1&lt;/name&gt;</w:t>
            </w:r>
          </w:p>
          <w:p w14:paraId="36CB2DE1" w14:textId="77777777" w:rsidR="00C92B4B" w:rsidRPr="00C92B4B" w:rsidRDefault="00C92B4B" w:rsidP="00C92B4B">
            <w:pPr>
              <w:rPr>
                <w:rFonts w:ascii="Courier New" w:hAnsi="Courier New" w:cs="Courier New"/>
              </w:rPr>
            </w:pPr>
            <w:r w:rsidRPr="00C92B4B">
              <w:rPr>
                <w:rFonts w:ascii="Courier New" w:hAnsi="Courier New" w:cs="Courier New"/>
              </w:rPr>
              <w:t xml:space="preserve">        &lt;groupType&gt;data-center&lt;/groupType&gt;</w:t>
            </w:r>
          </w:p>
          <w:p w14:paraId="2BABEE53" w14:textId="77777777" w:rsidR="00C92B4B" w:rsidRPr="00C92B4B" w:rsidRDefault="00C92B4B" w:rsidP="00C92B4B">
            <w:pPr>
              <w:rPr>
                <w:rFonts w:ascii="Courier New" w:hAnsi="Courier New" w:cs="Courier New"/>
              </w:rPr>
            </w:pPr>
            <w:r w:rsidRPr="00C92B4B">
              <w:rPr>
                <w:rFonts w:ascii="Courier New" w:hAnsi="Courier New" w:cs="Courier New"/>
              </w:rPr>
              <w:t xml:space="preserve">        &lt;link href="https://{fqdn}/ASM/ws/admin/asmgroups/32768" rel="self"/&gt;</w:t>
            </w:r>
          </w:p>
          <w:p w14:paraId="7DE2BAF8" w14:textId="77777777" w:rsidR="00C92B4B" w:rsidRPr="00C92B4B" w:rsidRDefault="00C92B4B" w:rsidP="00C92B4B">
            <w:pPr>
              <w:rPr>
                <w:rFonts w:ascii="Courier New" w:hAnsi="Courier New" w:cs="Courier New"/>
              </w:rPr>
            </w:pPr>
            <w:r w:rsidRPr="00C92B4B">
              <w:rPr>
                <w:rFonts w:ascii="Courier New" w:hAnsi="Courier New" w:cs="Courier New"/>
              </w:rPr>
              <w:t xml:space="preserve">        &lt;asminstance&gt;</w:t>
            </w:r>
          </w:p>
          <w:p w14:paraId="7E2BAD9B" w14:textId="77777777" w:rsidR="00C92B4B" w:rsidRPr="00C92B4B" w:rsidRDefault="00C92B4B" w:rsidP="00C92B4B">
            <w:pPr>
              <w:rPr>
                <w:rFonts w:ascii="Courier New" w:hAnsi="Courier New" w:cs="Courier New"/>
              </w:rPr>
            </w:pPr>
            <w:r w:rsidRPr="00C92B4B">
              <w:rPr>
                <w:rFonts w:ascii="Courier New" w:hAnsi="Courier New" w:cs="Courier New"/>
              </w:rPr>
              <w:t xml:space="preserve">            &lt;link href="https://{fqdn}/ASM/ws/admin/asminstance/234567" hrefName="foxhollow1"/&gt;</w:t>
            </w:r>
          </w:p>
          <w:p w14:paraId="6CB01AB4" w14:textId="77777777" w:rsidR="00C92B4B" w:rsidRPr="00C92B4B" w:rsidRDefault="00C92B4B" w:rsidP="00C92B4B">
            <w:pPr>
              <w:rPr>
                <w:rFonts w:ascii="Courier New" w:hAnsi="Courier New" w:cs="Courier New"/>
              </w:rPr>
            </w:pPr>
            <w:r w:rsidRPr="00C92B4B">
              <w:rPr>
                <w:rFonts w:ascii="Courier New" w:hAnsi="Courier New" w:cs="Courier New"/>
              </w:rPr>
              <w:lastRenderedPageBreak/>
              <w:t xml:space="preserve">        &lt;/asminstance&gt;</w:t>
            </w:r>
          </w:p>
          <w:p w14:paraId="3AFD4DEC" w14:textId="77777777" w:rsidR="00C92B4B" w:rsidRPr="00C92B4B" w:rsidRDefault="00C92B4B" w:rsidP="00C92B4B">
            <w:pPr>
              <w:rPr>
                <w:rFonts w:ascii="Courier New" w:hAnsi="Courier New" w:cs="Courier New"/>
              </w:rPr>
            </w:pPr>
            <w:r w:rsidRPr="00C92B4B">
              <w:rPr>
                <w:rFonts w:ascii="Courier New" w:hAnsi="Courier New" w:cs="Courier New"/>
              </w:rPr>
              <w:t xml:space="preserve">        &lt;asminstance&gt;</w:t>
            </w:r>
          </w:p>
          <w:p w14:paraId="22A32B2E" w14:textId="77777777" w:rsidR="00C92B4B" w:rsidRPr="00C92B4B" w:rsidRDefault="00C92B4B" w:rsidP="00C92B4B">
            <w:pPr>
              <w:rPr>
                <w:rFonts w:ascii="Courier New" w:hAnsi="Courier New" w:cs="Courier New"/>
              </w:rPr>
            </w:pPr>
            <w:r w:rsidRPr="00C92B4B">
              <w:rPr>
                <w:rFonts w:ascii="Courier New" w:hAnsi="Courier New" w:cs="Courier New"/>
              </w:rPr>
              <w:t xml:space="preserve">            &lt;link href="https://{fqdn}/ASM/ws/admin/asminstance/333454" hrefName="foxhollow2"/&gt;</w:t>
            </w:r>
          </w:p>
          <w:p w14:paraId="68BC5262" w14:textId="77777777" w:rsidR="00C92B4B" w:rsidRPr="00C92B4B" w:rsidRDefault="00C92B4B" w:rsidP="00C92B4B">
            <w:pPr>
              <w:rPr>
                <w:rFonts w:ascii="Courier New" w:hAnsi="Courier New" w:cs="Courier New"/>
              </w:rPr>
            </w:pPr>
            <w:r w:rsidRPr="00C92B4B">
              <w:rPr>
                <w:rFonts w:ascii="Courier New" w:hAnsi="Courier New" w:cs="Courier New"/>
              </w:rPr>
              <w:t xml:space="preserve">        &lt;/asminstance&gt;</w:t>
            </w:r>
          </w:p>
          <w:p w14:paraId="1BB16F2B" w14:textId="77777777" w:rsidR="00C92B4B" w:rsidRPr="00C92B4B" w:rsidRDefault="00C92B4B" w:rsidP="00C92B4B">
            <w:pPr>
              <w:rPr>
                <w:rFonts w:ascii="Courier New" w:hAnsi="Courier New" w:cs="Courier New"/>
              </w:rPr>
            </w:pPr>
            <w:r w:rsidRPr="00C92B4B">
              <w:rPr>
                <w:rFonts w:ascii="Courier New" w:hAnsi="Courier New" w:cs="Courier New"/>
              </w:rPr>
              <w:t xml:space="preserve">    &lt;/asmgroup&gt;</w:t>
            </w:r>
          </w:p>
          <w:p w14:paraId="010277E0" w14:textId="77777777" w:rsidR="00CB6463" w:rsidRPr="00CB6463" w:rsidRDefault="00C92B4B" w:rsidP="00C92B4B">
            <w:pPr>
              <w:rPr>
                <w:rFonts w:ascii="Courier New" w:hAnsi="Courier New" w:cs="Courier New"/>
              </w:rPr>
            </w:pPr>
            <w:r w:rsidRPr="00C92B4B">
              <w:rPr>
                <w:rFonts w:ascii="Courier New" w:hAnsi="Courier New" w:cs="Courier New"/>
              </w:rPr>
              <w:t>&lt;/asmgroups&gt;</w:t>
            </w:r>
          </w:p>
        </w:tc>
      </w:tr>
      <w:tr w:rsidR="00CB6463" w14:paraId="25B800B4" w14:textId="77777777" w:rsidTr="004B69B2">
        <w:tc>
          <w:tcPr>
            <w:tcW w:w="1357" w:type="dxa"/>
          </w:tcPr>
          <w:p w14:paraId="40430FD5" w14:textId="77777777" w:rsidR="00CB6463" w:rsidRDefault="00CB6463" w:rsidP="001327CC">
            <w:r>
              <w:lastRenderedPageBreak/>
              <w:t>Response Errors</w:t>
            </w:r>
          </w:p>
        </w:tc>
        <w:tc>
          <w:tcPr>
            <w:tcW w:w="8361" w:type="dxa"/>
          </w:tcPr>
          <w:p w14:paraId="67C336F1" w14:textId="77777777" w:rsidR="00C92B4B" w:rsidRPr="00C92B4B" w:rsidRDefault="00C92B4B" w:rsidP="00C92B4B">
            <w:pPr>
              <w:rPr>
                <w:rFonts w:ascii="Courier New" w:hAnsi="Courier New" w:cs="Courier New"/>
              </w:rPr>
            </w:pPr>
            <w:r w:rsidRPr="00C92B4B">
              <w:rPr>
                <w:rFonts w:ascii="Courier New" w:hAnsi="Courier New" w:cs="Courier New"/>
              </w:rPr>
              <w:t>400 – Validation Error</w:t>
            </w:r>
          </w:p>
          <w:p w14:paraId="471FB037" w14:textId="77777777" w:rsidR="00CB6463" w:rsidRPr="00CB6463" w:rsidRDefault="00C92B4B" w:rsidP="00C92B4B">
            <w:pPr>
              <w:rPr>
                <w:rFonts w:ascii="Courier New" w:hAnsi="Courier New" w:cs="Courier New"/>
              </w:rPr>
            </w:pPr>
            <w:r w:rsidRPr="00C92B4B">
              <w:rPr>
                <w:rFonts w:ascii="Courier New" w:hAnsi="Courier New" w:cs="Courier New"/>
              </w:rPr>
              <w:t>500 – Server Error</w:t>
            </w:r>
          </w:p>
        </w:tc>
      </w:tr>
    </w:tbl>
    <w:p w14:paraId="1EFFC140" w14:textId="77777777" w:rsidR="00CB6463" w:rsidRDefault="00CB6463" w:rsidP="001327CC"/>
    <w:p w14:paraId="54A56F25" w14:textId="77777777" w:rsidR="001327CC" w:rsidRDefault="001327CC" w:rsidP="001327CC"/>
    <w:p w14:paraId="69A5AF70" w14:textId="77777777" w:rsidR="001327CC" w:rsidRPr="00952087" w:rsidRDefault="001327CC" w:rsidP="006B3FE2">
      <w:pPr>
        <w:pStyle w:val="Heading2"/>
        <w:tabs>
          <w:tab w:val="left" w:pos="10050"/>
        </w:tabs>
        <w:rPr>
          <w:b w:val="0"/>
          <w:bCs w:val="0"/>
        </w:rPr>
      </w:pPr>
      <w:bookmarkStart w:id="196" w:name="_Toc151555568"/>
      <w:r w:rsidRPr="006B3FE2">
        <w:t>Replace an existing group by ID or name</w:t>
      </w:r>
      <w:bookmarkEnd w:id="196"/>
    </w:p>
    <w:p w14:paraId="14484317" w14:textId="77777777" w:rsidR="00952087" w:rsidRPr="00952087" w:rsidRDefault="00952087" w:rsidP="00952087"/>
    <w:tbl>
      <w:tblPr>
        <w:tblStyle w:val="TableGrid"/>
        <w:tblW w:w="0" w:type="auto"/>
        <w:tblInd w:w="558" w:type="dxa"/>
        <w:tblLayout w:type="fixed"/>
        <w:tblLook w:val="04A0" w:firstRow="1" w:lastRow="0" w:firstColumn="1" w:lastColumn="0" w:noHBand="0" w:noVBand="1"/>
      </w:tblPr>
      <w:tblGrid>
        <w:gridCol w:w="1215"/>
        <w:gridCol w:w="8611"/>
      </w:tblGrid>
      <w:tr w:rsidR="001327CC" w14:paraId="08E998B4" w14:textId="77777777" w:rsidTr="00BF1B5F">
        <w:tc>
          <w:tcPr>
            <w:tcW w:w="1215" w:type="dxa"/>
            <w:hideMark/>
          </w:tcPr>
          <w:p w14:paraId="3342964F" w14:textId="77777777" w:rsidR="001327CC" w:rsidRPr="00952087" w:rsidRDefault="001327CC" w:rsidP="00952087">
            <w:r w:rsidRPr="00952087">
              <w:t>Request</w:t>
            </w:r>
          </w:p>
        </w:tc>
        <w:tc>
          <w:tcPr>
            <w:tcW w:w="8611" w:type="dxa"/>
            <w:hideMark/>
          </w:tcPr>
          <w:p w14:paraId="1C8D1D15" w14:textId="77777777" w:rsidR="001327CC" w:rsidRPr="00822CDC" w:rsidRDefault="001327CC" w:rsidP="00952087">
            <w:pPr>
              <w:rPr>
                <w:rFonts w:ascii="Courier New"/>
              </w:rPr>
            </w:pPr>
            <w:r w:rsidRPr="00822CDC">
              <w:rPr>
                <w:rFonts w:ascii="Courier New"/>
              </w:rPr>
              <w:t>PUT</w:t>
            </w:r>
            <w:r w:rsidRPr="00822CDC">
              <w:rPr>
                <w:rFonts w:ascii="Courier New"/>
              </w:rPr>
              <w:t> </w:t>
            </w:r>
            <w:r w:rsidRPr="00822CDC">
              <w:rPr>
                <w:rFonts w:ascii="Courier New"/>
              </w:rPr>
              <w:t>https://{fqdn}/ASM/ws/admin/asmgroups/32768</w:t>
            </w:r>
          </w:p>
          <w:p w14:paraId="6CA173EF" w14:textId="77777777" w:rsidR="001327CC" w:rsidRPr="00822CDC" w:rsidRDefault="001327CC" w:rsidP="00952087">
            <w:pPr>
              <w:rPr>
                <w:rFonts w:ascii="Courier New"/>
              </w:rPr>
            </w:pPr>
            <w:r w:rsidRPr="00822CDC">
              <w:rPr>
                <w:rFonts w:ascii="Courier New"/>
              </w:rPr>
              <w:t>PUT</w:t>
            </w:r>
            <w:r w:rsidRPr="00822CDC">
              <w:rPr>
                <w:rFonts w:ascii="Courier New"/>
              </w:rPr>
              <w:t> </w:t>
            </w:r>
            <w:r w:rsidRPr="00822CDC">
              <w:rPr>
                <w:rFonts w:ascii="Courier New"/>
              </w:rPr>
              <w:t>https://{fqdn}/ASM/ws/admin/asmgroups/name/Northern%DC1</w:t>
            </w:r>
          </w:p>
        </w:tc>
      </w:tr>
      <w:tr w:rsidR="001327CC" w14:paraId="55D81DF7" w14:textId="77777777" w:rsidTr="00BF1B5F">
        <w:tc>
          <w:tcPr>
            <w:tcW w:w="1215" w:type="dxa"/>
            <w:hideMark/>
          </w:tcPr>
          <w:p w14:paraId="0493F50E" w14:textId="77777777" w:rsidR="001327CC" w:rsidRPr="00952087" w:rsidRDefault="001327CC" w:rsidP="00952087">
            <w:r w:rsidRPr="00952087">
              <w:t>Request Content</w:t>
            </w:r>
          </w:p>
        </w:tc>
        <w:tc>
          <w:tcPr>
            <w:tcW w:w="8611" w:type="dxa"/>
            <w:hideMark/>
          </w:tcPr>
          <w:p w14:paraId="3B2CCE63" w14:textId="77777777" w:rsidR="00952087" w:rsidRPr="00F01BB4" w:rsidRDefault="00952087" w:rsidP="00952087">
            <w:pPr>
              <w:rPr>
                <w:rFonts w:ascii="Courier New"/>
              </w:rPr>
            </w:pPr>
            <w:r w:rsidRPr="00F01BB4">
              <w:rPr>
                <w:rFonts w:ascii="Courier New"/>
              </w:rPr>
              <w:t>&lt;asmgroup&gt;</w:t>
            </w:r>
          </w:p>
          <w:p w14:paraId="40F67D90" w14:textId="77777777" w:rsidR="00952087" w:rsidRPr="00F01BB4" w:rsidRDefault="00952087" w:rsidP="00952087">
            <w:pPr>
              <w:rPr>
                <w:rFonts w:ascii="Courier New"/>
              </w:rPr>
            </w:pPr>
            <w:r w:rsidRPr="00F01BB4">
              <w:rPr>
                <w:rFonts w:ascii="Courier New"/>
              </w:rPr>
              <w:t xml:space="preserve">    &lt;description/&gt;</w:t>
            </w:r>
          </w:p>
          <w:p w14:paraId="4B3BCFBC" w14:textId="77777777" w:rsidR="00952087" w:rsidRPr="00F01BB4" w:rsidRDefault="00952087" w:rsidP="00952087">
            <w:pPr>
              <w:rPr>
                <w:rFonts w:ascii="Courier New"/>
              </w:rPr>
            </w:pPr>
            <w:r w:rsidRPr="00F01BB4">
              <w:rPr>
                <w:rFonts w:ascii="Courier New"/>
              </w:rPr>
              <w:t xml:space="preserve">    &lt;name&gt;Eastern Region&lt;/name&gt;</w:t>
            </w:r>
          </w:p>
          <w:p w14:paraId="509D31A4" w14:textId="77777777" w:rsidR="00952087" w:rsidRPr="00F01BB4" w:rsidRDefault="00952087" w:rsidP="00952087">
            <w:pPr>
              <w:rPr>
                <w:rFonts w:ascii="Courier New"/>
              </w:rPr>
            </w:pPr>
            <w:r w:rsidRPr="00F01BB4">
              <w:rPr>
                <w:rFonts w:ascii="Courier New"/>
              </w:rPr>
              <w:t xml:space="preserve">    &lt;groupType&gt;data-center&lt;/groupType&gt;</w:t>
            </w:r>
          </w:p>
          <w:p w14:paraId="39865252" w14:textId="77777777" w:rsidR="00952087" w:rsidRPr="00F01BB4" w:rsidRDefault="00952087" w:rsidP="00952087">
            <w:pPr>
              <w:rPr>
                <w:rFonts w:ascii="Courier New"/>
              </w:rPr>
            </w:pPr>
            <w:r w:rsidRPr="00F01BB4">
              <w:rPr>
                <w:rFonts w:ascii="Courier New"/>
              </w:rPr>
              <w:t xml:space="preserve">    &lt;link href=</w:t>
            </w:r>
            <w:r w:rsidR="00323E45">
              <w:rPr>
                <w:rFonts w:ascii="Courier New"/>
              </w:rPr>
              <w:t>”</w:t>
            </w:r>
            <w:r w:rsidRPr="00F01BB4">
              <w:rPr>
                <w:rFonts w:ascii="Courier New"/>
              </w:rPr>
              <w:t>https://{fqdn}/ASM/ws/admin/asmgroups/32768</w:t>
            </w:r>
            <w:r w:rsidR="00323E45">
              <w:rPr>
                <w:rFonts w:ascii="Courier New"/>
              </w:rPr>
              <w:t>”</w:t>
            </w:r>
            <w:r w:rsidRPr="00F01BB4">
              <w:rPr>
                <w:rFonts w:ascii="Courier New"/>
              </w:rPr>
              <w:t xml:space="preserve"> rel=</w:t>
            </w:r>
            <w:r w:rsidR="00323E45">
              <w:rPr>
                <w:rFonts w:ascii="Courier New"/>
              </w:rPr>
              <w:t>”</w:t>
            </w:r>
            <w:r w:rsidRPr="00F01BB4">
              <w:rPr>
                <w:rFonts w:ascii="Courier New"/>
              </w:rPr>
              <w:t>self</w:t>
            </w:r>
            <w:r w:rsidR="00323E45">
              <w:rPr>
                <w:rFonts w:ascii="Courier New"/>
              </w:rPr>
              <w:t>”</w:t>
            </w:r>
            <w:r w:rsidRPr="00F01BB4">
              <w:rPr>
                <w:rFonts w:ascii="Courier New"/>
              </w:rPr>
              <w:t>/&gt;</w:t>
            </w:r>
          </w:p>
          <w:p w14:paraId="7110E349" w14:textId="77777777" w:rsidR="00952087" w:rsidRPr="00F01BB4" w:rsidRDefault="00952087" w:rsidP="00952087">
            <w:pPr>
              <w:rPr>
                <w:rFonts w:ascii="Courier New"/>
              </w:rPr>
            </w:pPr>
            <w:r w:rsidRPr="00F01BB4">
              <w:rPr>
                <w:rFonts w:ascii="Courier New"/>
              </w:rPr>
              <w:t xml:space="preserve">    &lt;asminstance&gt;</w:t>
            </w:r>
          </w:p>
          <w:p w14:paraId="2FEC5D02" w14:textId="77777777" w:rsidR="00952087" w:rsidRPr="00F01BB4" w:rsidRDefault="00952087" w:rsidP="00952087">
            <w:pPr>
              <w:rPr>
                <w:rFonts w:ascii="Courier New"/>
              </w:rPr>
            </w:pPr>
            <w:r w:rsidRPr="00F01BB4">
              <w:rPr>
                <w:rFonts w:ascii="Courier New"/>
              </w:rPr>
              <w:t xml:space="preserve">        &lt;link href=</w:t>
            </w:r>
            <w:r w:rsidR="00323E45">
              <w:rPr>
                <w:rFonts w:ascii="Courier New"/>
              </w:rPr>
              <w:t>”</w:t>
            </w:r>
            <w:r w:rsidRPr="00F01BB4">
              <w:rPr>
                <w:rFonts w:ascii="Courier New"/>
              </w:rPr>
              <w:t>https://{fqdn}/ASM/ws/admin/asminstances/32768</w:t>
            </w:r>
            <w:r w:rsidR="00323E45">
              <w:rPr>
                <w:rFonts w:ascii="Courier New"/>
              </w:rPr>
              <w:t>”</w:t>
            </w:r>
            <w:r w:rsidRPr="00F01BB4">
              <w:rPr>
                <w:rFonts w:ascii="Courier New"/>
              </w:rPr>
              <w:t xml:space="preserve"> hrefName=</w:t>
            </w:r>
            <w:r w:rsidR="00323E45">
              <w:rPr>
                <w:rFonts w:ascii="Courier New"/>
              </w:rPr>
              <w:t>”</w:t>
            </w:r>
            <w:r w:rsidRPr="00F01BB4">
              <w:rPr>
                <w:rFonts w:ascii="Courier New"/>
              </w:rPr>
              <w:t>foxhollow1</w:t>
            </w:r>
            <w:r w:rsidR="00323E45">
              <w:rPr>
                <w:rFonts w:ascii="Courier New"/>
              </w:rPr>
              <w:t>”</w:t>
            </w:r>
            <w:r w:rsidRPr="00F01BB4">
              <w:rPr>
                <w:rFonts w:ascii="Courier New"/>
              </w:rPr>
              <w:t>/&gt;</w:t>
            </w:r>
          </w:p>
          <w:p w14:paraId="19B8E860" w14:textId="77777777" w:rsidR="00952087" w:rsidRPr="00F01BB4" w:rsidRDefault="00952087" w:rsidP="00952087">
            <w:pPr>
              <w:rPr>
                <w:rFonts w:ascii="Courier New"/>
              </w:rPr>
            </w:pPr>
            <w:r w:rsidRPr="00F01BB4">
              <w:rPr>
                <w:rFonts w:ascii="Courier New"/>
              </w:rPr>
              <w:t xml:space="preserve">    &lt;/asminstance&gt;</w:t>
            </w:r>
          </w:p>
          <w:p w14:paraId="65B76BC3" w14:textId="77777777" w:rsidR="00952087" w:rsidRPr="00F01BB4" w:rsidRDefault="00952087" w:rsidP="00952087">
            <w:pPr>
              <w:rPr>
                <w:rFonts w:ascii="Courier New"/>
              </w:rPr>
            </w:pPr>
            <w:r w:rsidRPr="00F01BB4">
              <w:rPr>
                <w:rFonts w:ascii="Courier New"/>
              </w:rPr>
              <w:t>&lt;/asmgroup&gt;</w:t>
            </w:r>
          </w:p>
          <w:p w14:paraId="48ADFD38" w14:textId="77777777" w:rsidR="001327CC" w:rsidRPr="00F01BB4" w:rsidRDefault="001327CC" w:rsidP="00952087">
            <w:pPr>
              <w:rPr>
                <w:rFonts w:ascii="Courier New"/>
              </w:rPr>
            </w:pPr>
          </w:p>
        </w:tc>
      </w:tr>
      <w:tr w:rsidR="001327CC" w14:paraId="1576E50C" w14:textId="77777777" w:rsidTr="00BF1B5F">
        <w:tc>
          <w:tcPr>
            <w:tcW w:w="1215" w:type="dxa"/>
            <w:hideMark/>
          </w:tcPr>
          <w:p w14:paraId="5F0277A7" w14:textId="77777777" w:rsidR="001327CC" w:rsidRPr="00952087" w:rsidRDefault="001327CC" w:rsidP="00952087">
            <w:r w:rsidRPr="00952087">
              <w:t>Response Content</w:t>
            </w:r>
          </w:p>
        </w:tc>
        <w:tc>
          <w:tcPr>
            <w:tcW w:w="8611" w:type="dxa"/>
            <w:hideMark/>
          </w:tcPr>
          <w:p w14:paraId="7CB52339" w14:textId="77777777" w:rsidR="00952087" w:rsidRPr="00F01BB4" w:rsidRDefault="00952087" w:rsidP="00952087">
            <w:pPr>
              <w:rPr>
                <w:rFonts w:ascii="Courier New"/>
              </w:rPr>
            </w:pPr>
            <w:r w:rsidRPr="00F01BB4">
              <w:rPr>
                <w:rFonts w:ascii="Courier New"/>
              </w:rPr>
              <w:t>&lt;asmgroup&gt;</w:t>
            </w:r>
          </w:p>
          <w:p w14:paraId="4C152E94" w14:textId="77777777" w:rsidR="00952087" w:rsidRPr="00F01BB4" w:rsidRDefault="00952087" w:rsidP="00952087">
            <w:pPr>
              <w:rPr>
                <w:rFonts w:ascii="Courier New"/>
              </w:rPr>
            </w:pPr>
            <w:r w:rsidRPr="00F01BB4">
              <w:rPr>
                <w:rFonts w:ascii="Courier New"/>
              </w:rPr>
              <w:t xml:space="preserve">    &lt;description/&gt;</w:t>
            </w:r>
          </w:p>
          <w:p w14:paraId="63A8BAC1" w14:textId="77777777" w:rsidR="00952087" w:rsidRPr="00F01BB4" w:rsidRDefault="00952087" w:rsidP="00952087">
            <w:pPr>
              <w:rPr>
                <w:rFonts w:ascii="Courier New"/>
              </w:rPr>
            </w:pPr>
            <w:r w:rsidRPr="00F01BB4">
              <w:rPr>
                <w:rFonts w:ascii="Courier New"/>
              </w:rPr>
              <w:t xml:space="preserve">    &lt;name&gt;Eastern Region&lt;/name&gt;</w:t>
            </w:r>
          </w:p>
          <w:p w14:paraId="5B1179E5" w14:textId="77777777" w:rsidR="00952087" w:rsidRPr="00F01BB4" w:rsidRDefault="00952087" w:rsidP="00952087">
            <w:pPr>
              <w:rPr>
                <w:rFonts w:ascii="Courier New"/>
              </w:rPr>
            </w:pPr>
            <w:r w:rsidRPr="00F01BB4">
              <w:rPr>
                <w:rFonts w:ascii="Courier New"/>
              </w:rPr>
              <w:t xml:space="preserve">    &lt;groupType&gt;data-center&lt;/groupType&gt;</w:t>
            </w:r>
          </w:p>
          <w:p w14:paraId="487E22BA" w14:textId="77777777" w:rsidR="00952087" w:rsidRPr="00F01BB4" w:rsidRDefault="00952087" w:rsidP="00952087">
            <w:pPr>
              <w:rPr>
                <w:rFonts w:ascii="Courier New"/>
              </w:rPr>
            </w:pPr>
            <w:r w:rsidRPr="00F01BB4">
              <w:rPr>
                <w:rFonts w:ascii="Courier New"/>
              </w:rPr>
              <w:t xml:space="preserve">    &lt;link href=</w:t>
            </w:r>
            <w:r w:rsidR="00323E45">
              <w:rPr>
                <w:rFonts w:ascii="Courier New"/>
              </w:rPr>
              <w:t>”</w:t>
            </w:r>
            <w:r w:rsidRPr="00F01BB4">
              <w:rPr>
                <w:rFonts w:ascii="Courier New"/>
              </w:rPr>
              <w:t>https://{fqdn}/ASM/ws/admin/asmgroups/32768</w:t>
            </w:r>
            <w:r w:rsidR="00323E45">
              <w:rPr>
                <w:rFonts w:ascii="Courier New"/>
              </w:rPr>
              <w:t>”</w:t>
            </w:r>
            <w:r w:rsidRPr="00F01BB4">
              <w:rPr>
                <w:rFonts w:ascii="Courier New"/>
              </w:rPr>
              <w:t xml:space="preserve"> rel=</w:t>
            </w:r>
            <w:r w:rsidR="00323E45">
              <w:rPr>
                <w:rFonts w:ascii="Courier New"/>
              </w:rPr>
              <w:t>”</w:t>
            </w:r>
            <w:r w:rsidRPr="00F01BB4">
              <w:rPr>
                <w:rFonts w:ascii="Courier New"/>
              </w:rPr>
              <w:t>self</w:t>
            </w:r>
            <w:r w:rsidR="00323E45">
              <w:rPr>
                <w:rFonts w:ascii="Courier New"/>
              </w:rPr>
              <w:t>”</w:t>
            </w:r>
            <w:r w:rsidRPr="00F01BB4">
              <w:rPr>
                <w:rFonts w:ascii="Courier New"/>
              </w:rPr>
              <w:t>/&gt;</w:t>
            </w:r>
          </w:p>
          <w:p w14:paraId="2A071FED" w14:textId="77777777" w:rsidR="00952087" w:rsidRPr="00F01BB4" w:rsidRDefault="00952087" w:rsidP="00952087">
            <w:pPr>
              <w:rPr>
                <w:rFonts w:ascii="Courier New"/>
              </w:rPr>
            </w:pPr>
            <w:r w:rsidRPr="00F01BB4">
              <w:rPr>
                <w:rFonts w:ascii="Courier New"/>
              </w:rPr>
              <w:t xml:space="preserve">    &lt;asminstance&gt;</w:t>
            </w:r>
          </w:p>
          <w:p w14:paraId="6E607F37" w14:textId="77777777" w:rsidR="00952087" w:rsidRPr="00F01BB4" w:rsidRDefault="00952087" w:rsidP="00952087">
            <w:pPr>
              <w:rPr>
                <w:rFonts w:ascii="Courier New"/>
              </w:rPr>
            </w:pPr>
            <w:r w:rsidRPr="00F01BB4">
              <w:rPr>
                <w:rFonts w:ascii="Courier New"/>
              </w:rPr>
              <w:t xml:space="preserve">        &lt;link href=</w:t>
            </w:r>
            <w:r w:rsidR="00323E45">
              <w:rPr>
                <w:rFonts w:ascii="Courier New"/>
              </w:rPr>
              <w:t>”</w:t>
            </w:r>
            <w:r w:rsidRPr="00F01BB4">
              <w:rPr>
                <w:rFonts w:ascii="Courier New"/>
              </w:rPr>
              <w:t>https://{fqdn}/ASM/ws/admin/asminstances/66667</w:t>
            </w:r>
            <w:r w:rsidR="00323E45">
              <w:rPr>
                <w:rFonts w:ascii="Courier New"/>
              </w:rPr>
              <w:t>”</w:t>
            </w:r>
            <w:r w:rsidRPr="00F01BB4">
              <w:rPr>
                <w:rFonts w:ascii="Courier New"/>
              </w:rPr>
              <w:t xml:space="preserve"> hrefName=</w:t>
            </w:r>
            <w:r w:rsidR="00323E45">
              <w:rPr>
                <w:rFonts w:ascii="Courier New"/>
              </w:rPr>
              <w:t>”</w:t>
            </w:r>
            <w:r w:rsidRPr="00F01BB4">
              <w:rPr>
                <w:rFonts w:ascii="Courier New"/>
              </w:rPr>
              <w:t>foxhollow1</w:t>
            </w:r>
            <w:r w:rsidR="00323E45">
              <w:rPr>
                <w:rFonts w:ascii="Courier New"/>
              </w:rPr>
              <w:t>”</w:t>
            </w:r>
            <w:r w:rsidRPr="00F01BB4">
              <w:rPr>
                <w:rFonts w:ascii="Courier New"/>
              </w:rPr>
              <w:t>/&gt;</w:t>
            </w:r>
          </w:p>
          <w:p w14:paraId="06FD630F" w14:textId="77777777" w:rsidR="00952087" w:rsidRPr="00F01BB4" w:rsidRDefault="00952087" w:rsidP="00952087">
            <w:pPr>
              <w:rPr>
                <w:rFonts w:ascii="Courier New"/>
              </w:rPr>
            </w:pPr>
            <w:r w:rsidRPr="00F01BB4">
              <w:rPr>
                <w:rFonts w:ascii="Courier New"/>
              </w:rPr>
              <w:t xml:space="preserve">    &lt;/asminstance&gt;</w:t>
            </w:r>
          </w:p>
          <w:p w14:paraId="41CDF683" w14:textId="77777777" w:rsidR="001327CC" w:rsidRPr="00F01BB4" w:rsidRDefault="00952087" w:rsidP="00952087">
            <w:pPr>
              <w:rPr>
                <w:rFonts w:ascii="Courier New"/>
              </w:rPr>
            </w:pPr>
            <w:r w:rsidRPr="00F01BB4">
              <w:rPr>
                <w:rFonts w:ascii="Courier New"/>
              </w:rPr>
              <w:t>&lt;/asmgroup&gt;</w:t>
            </w:r>
          </w:p>
        </w:tc>
      </w:tr>
      <w:tr w:rsidR="00323E45" w14:paraId="10BE8A7E" w14:textId="77777777" w:rsidTr="00BF1B5F">
        <w:tc>
          <w:tcPr>
            <w:tcW w:w="1215" w:type="dxa"/>
          </w:tcPr>
          <w:p w14:paraId="0D3DAE97" w14:textId="77777777" w:rsidR="00323E45" w:rsidRDefault="00323E45" w:rsidP="00952087">
            <w:r>
              <w:t>Response</w:t>
            </w:r>
          </w:p>
          <w:p w14:paraId="125F974C" w14:textId="77777777" w:rsidR="00323E45" w:rsidRPr="00952087" w:rsidRDefault="00323E45" w:rsidP="00952087">
            <w:r>
              <w:t>Errors</w:t>
            </w:r>
          </w:p>
        </w:tc>
        <w:tc>
          <w:tcPr>
            <w:tcW w:w="8611" w:type="dxa"/>
          </w:tcPr>
          <w:p w14:paraId="783BFA2D" w14:textId="77777777" w:rsidR="00323E45" w:rsidRDefault="00323E45" w:rsidP="00323E45">
            <w:pPr>
              <w:rPr>
                <w:rFonts w:ascii="Courier New"/>
              </w:rPr>
            </w:pPr>
            <w:r>
              <w:rPr>
                <w:rFonts w:ascii="Courier New"/>
              </w:rPr>
              <w:t xml:space="preserve">400 </w:t>
            </w:r>
            <w:r>
              <w:rPr>
                <w:rFonts w:ascii="Courier New"/>
              </w:rPr>
              <w:t>–</w:t>
            </w:r>
            <w:r>
              <w:rPr>
                <w:rFonts w:ascii="Courier New"/>
              </w:rPr>
              <w:t xml:space="preserve"> Validation Error</w:t>
            </w:r>
          </w:p>
          <w:p w14:paraId="2FF979B3" w14:textId="77777777" w:rsidR="00323E45" w:rsidRPr="00F01BB4" w:rsidRDefault="00323E45" w:rsidP="00323E45">
            <w:pPr>
              <w:rPr>
                <w:rFonts w:ascii="Courier New"/>
              </w:rPr>
            </w:pPr>
            <w:r>
              <w:rPr>
                <w:rFonts w:ascii="Courier New"/>
              </w:rPr>
              <w:t xml:space="preserve">500 </w:t>
            </w:r>
            <w:r>
              <w:rPr>
                <w:rFonts w:ascii="Courier New"/>
              </w:rPr>
              <w:t>–</w:t>
            </w:r>
            <w:r>
              <w:rPr>
                <w:rFonts w:ascii="Courier New"/>
              </w:rPr>
              <w:t xml:space="preserve"> Server Error</w:t>
            </w:r>
          </w:p>
        </w:tc>
      </w:tr>
    </w:tbl>
    <w:p w14:paraId="78D3BBAB" w14:textId="77777777" w:rsidR="001327CC" w:rsidRDefault="001327CC" w:rsidP="001327CC"/>
    <w:p w14:paraId="6DD37C4A" w14:textId="77777777" w:rsidR="001327CC" w:rsidRPr="00952087" w:rsidRDefault="001327CC" w:rsidP="00D32722">
      <w:pPr>
        <w:pStyle w:val="Heading2"/>
        <w:tabs>
          <w:tab w:val="left" w:pos="10050"/>
        </w:tabs>
        <w:rPr>
          <w:b w:val="0"/>
          <w:bCs w:val="0"/>
        </w:rPr>
      </w:pPr>
      <w:bookmarkStart w:id="197" w:name="_Toc151555569"/>
      <w:r w:rsidRPr="00D32722">
        <w:t>Delete a group by ID or name</w:t>
      </w:r>
      <w:bookmarkEnd w:id="197"/>
    </w:p>
    <w:p w14:paraId="655415BF" w14:textId="77777777" w:rsidR="00952087" w:rsidRPr="00952087" w:rsidRDefault="00952087" w:rsidP="00952087"/>
    <w:tbl>
      <w:tblPr>
        <w:tblStyle w:val="TableGrid"/>
        <w:tblW w:w="9810" w:type="dxa"/>
        <w:tblInd w:w="558" w:type="dxa"/>
        <w:tblLook w:val="04A0" w:firstRow="1" w:lastRow="0" w:firstColumn="1" w:lastColumn="0" w:noHBand="0" w:noVBand="1"/>
      </w:tblPr>
      <w:tblGrid>
        <w:gridCol w:w="1305"/>
        <w:gridCol w:w="8505"/>
      </w:tblGrid>
      <w:tr w:rsidR="001327CC" w:rsidRPr="001327CC" w14:paraId="19595E42" w14:textId="77777777" w:rsidTr="008A3395">
        <w:tc>
          <w:tcPr>
            <w:tcW w:w="1305" w:type="dxa"/>
            <w:hideMark/>
          </w:tcPr>
          <w:p w14:paraId="65D32BC2" w14:textId="77777777" w:rsidR="001327CC" w:rsidRPr="00952087" w:rsidRDefault="001327CC" w:rsidP="00952087">
            <w:r w:rsidRPr="00952087">
              <w:t>Request</w:t>
            </w:r>
          </w:p>
        </w:tc>
        <w:tc>
          <w:tcPr>
            <w:tcW w:w="8505" w:type="dxa"/>
            <w:hideMark/>
          </w:tcPr>
          <w:p w14:paraId="7142967A" w14:textId="77777777" w:rsidR="001327CC" w:rsidRPr="00DD5F99" w:rsidRDefault="001327CC" w:rsidP="00952087">
            <w:pPr>
              <w:rPr>
                <w:rFonts w:ascii="Courier New"/>
              </w:rPr>
            </w:pPr>
            <w:r w:rsidRPr="00DD5F99">
              <w:rPr>
                <w:rFonts w:ascii="Courier New"/>
              </w:rPr>
              <w:t>DELETE</w:t>
            </w:r>
            <w:r w:rsidRPr="00DD5F99">
              <w:rPr>
                <w:rFonts w:ascii="Courier New"/>
              </w:rPr>
              <w:t> </w:t>
            </w:r>
            <w:r w:rsidRPr="00DD5F99">
              <w:rPr>
                <w:rFonts w:ascii="Courier New"/>
              </w:rPr>
              <w:t>https://{fqdn}/ASM/ws/admin/asmgroups/32768</w:t>
            </w:r>
          </w:p>
          <w:p w14:paraId="2293C0D5" w14:textId="77777777" w:rsidR="001327CC" w:rsidRPr="00DD5F99" w:rsidRDefault="001327CC" w:rsidP="00952087">
            <w:pPr>
              <w:rPr>
                <w:rFonts w:ascii="Courier New"/>
              </w:rPr>
            </w:pPr>
            <w:r w:rsidRPr="00DD5F99">
              <w:rPr>
                <w:rFonts w:ascii="Courier New"/>
              </w:rPr>
              <w:t>DELETE</w:t>
            </w:r>
            <w:r w:rsidRPr="00DD5F99">
              <w:rPr>
                <w:rFonts w:ascii="Courier New"/>
              </w:rPr>
              <w:t> </w:t>
            </w:r>
            <w:r w:rsidRPr="00DD5F99">
              <w:rPr>
                <w:rFonts w:ascii="Courier New"/>
              </w:rPr>
              <w:t>https://{fqdn}/ASM/ws/admin/asmgroups/name/</w:t>
            </w:r>
            <w:r w:rsidR="00952087" w:rsidRPr="00DD5F99">
              <w:rPr>
                <w:rFonts w:ascii="Courier New"/>
              </w:rPr>
              <w:t>DC1</w:t>
            </w:r>
          </w:p>
        </w:tc>
      </w:tr>
      <w:tr w:rsidR="001327CC" w:rsidRPr="001327CC" w14:paraId="7F25AC40" w14:textId="77777777" w:rsidTr="008A3395">
        <w:tc>
          <w:tcPr>
            <w:tcW w:w="1305" w:type="dxa"/>
            <w:hideMark/>
          </w:tcPr>
          <w:p w14:paraId="1481CA45" w14:textId="77777777" w:rsidR="001327CC" w:rsidRPr="00952087" w:rsidRDefault="001327CC" w:rsidP="00952087">
            <w:r w:rsidRPr="00952087">
              <w:t>Request Content</w:t>
            </w:r>
          </w:p>
        </w:tc>
        <w:tc>
          <w:tcPr>
            <w:tcW w:w="8505" w:type="dxa"/>
            <w:hideMark/>
          </w:tcPr>
          <w:p w14:paraId="523966B2" w14:textId="77777777" w:rsidR="001327CC" w:rsidRPr="00C867BB" w:rsidRDefault="001327CC" w:rsidP="00952087">
            <w:pPr>
              <w:rPr>
                <w:rFonts w:ascii="Courier New" w:hAnsi="Courier New" w:cs="Courier New"/>
              </w:rPr>
            </w:pPr>
            <w:r w:rsidRPr="00C867BB">
              <w:rPr>
                <w:rFonts w:ascii="Courier New" w:hAnsi="Courier New" w:cs="Courier New"/>
              </w:rPr>
              <w:t>None</w:t>
            </w:r>
          </w:p>
        </w:tc>
      </w:tr>
      <w:tr w:rsidR="001327CC" w:rsidRPr="001327CC" w14:paraId="35C31A45" w14:textId="77777777" w:rsidTr="008A3395">
        <w:tc>
          <w:tcPr>
            <w:tcW w:w="1305" w:type="dxa"/>
            <w:hideMark/>
          </w:tcPr>
          <w:p w14:paraId="634E2189" w14:textId="77777777" w:rsidR="001327CC" w:rsidRPr="00952087" w:rsidRDefault="001327CC" w:rsidP="00952087">
            <w:r w:rsidRPr="00952087">
              <w:t>Response Content</w:t>
            </w:r>
          </w:p>
        </w:tc>
        <w:tc>
          <w:tcPr>
            <w:tcW w:w="8505" w:type="dxa"/>
            <w:hideMark/>
          </w:tcPr>
          <w:p w14:paraId="47698293" w14:textId="77777777" w:rsidR="001327CC" w:rsidRPr="00C867BB" w:rsidRDefault="001327CC" w:rsidP="00952087">
            <w:pPr>
              <w:rPr>
                <w:rFonts w:ascii="Courier New" w:hAnsi="Courier New" w:cs="Courier New"/>
              </w:rPr>
            </w:pPr>
            <w:r w:rsidRPr="00C867BB">
              <w:rPr>
                <w:rFonts w:ascii="Courier New" w:hAnsi="Courier New" w:cs="Courier New"/>
              </w:rPr>
              <w:t>None</w:t>
            </w:r>
          </w:p>
        </w:tc>
      </w:tr>
      <w:tr w:rsidR="00323E45" w:rsidRPr="001327CC" w14:paraId="7FF04F9E" w14:textId="77777777" w:rsidTr="008A3395">
        <w:tc>
          <w:tcPr>
            <w:tcW w:w="1305" w:type="dxa"/>
          </w:tcPr>
          <w:p w14:paraId="18D38CE1" w14:textId="77777777" w:rsidR="00323E45" w:rsidRDefault="00323E45" w:rsidP="00952087">
            <w:r>
              <w:lastRenderedPageBreak/>
              <w:t>Response</w:t>
            </w:r>
          </w:p>
          <w:p w14:paraId="06D055FB" w14:textId="77777777" w:rsidR="00323E45" w:rsidRPr="00952087" w:rsidRDefault="00323E45" w:rsidP="00952087">
            <w:r>
              <w:t>Errors</w:t>
            </w:r>
          </w:p>
        </w:tc>
        <w:tc>
          <w:tcPr>
            <w:tcW w:w="8505" w:type="dxa"/>
          </w:tcPr>
          <w:p w14:paraId="017F212E" w14:textId="77777777" w:rsidR="00323E45" w:rsidRDefault="00323E45" w:rsidP="00323E45">
            <w:pPr>
              <w:rPr>
                <w:rFonts w:ascii="Courier New"/>
              </w:rPr>
            </w:pPr>
            <w:r>
              <w:rPr>
                <w:rFonts w:ascii="Courier New"/>
              </w:rPr>
              <w:t>40</w:t>
            </w:r>
            <w:r w:rsidR="00262249">
              <w:rPr>
                <w:rFonts w:ascii="Courier New"/>
              </w:rPr>
              <w:t>4</w:t>
            </w:r>
            <w:r>
              <w:rPr>
                <w:rFonts w:ascii="Courier New"/>
              </w:rPr>
              <w:t xml:space="preserve"> </w:t>
            </w:r>
            <w:r>
              <w:rPr>
                <w:rFonts w:ascii="Courier New"/>
              </w:rPr>
              <w:t>–</w:t>
            </w:r>
            <w:r>
              <w:rPr>
                <w:rFonts w:ascii="Courier New"/>
              </w:rPr>
              <w:t xml:space="preserve"> Not found</w:t>
            </w:r>
          </w:p>
          <w:p w14:paraId="05288E86" w14:textId="77777777" w:rsidR="00323E45" w:rsidRPr="00952087" w:rsidRDefault="00323E45" w:rsidP="00323E45">
            <w:r>
              <w:rPr>
                <w:rFonts w:ascii="Courier New"/>
              </w:rPr>
              <w:t xml:space="preserve">500 </w:t>
            </w:r>
            <w:r>
              <w:rPr>
                <w:rFonts w:ascii="Courier New"/>
              </w:rPr>
              <w:t>–</w:t>
            </w:r>
            <w:r>
              <w:rPr>
                <w:rFonts w:ascii="Courier New"/>
              </w:rPr>
              <w:t xml:space="preserve"> Server Error</w:t>
            </w:r>
          </w:p>
        </w:tc>
      </w:tr>
    </w:tbl>
    <w:p w14:paraId="412B5ACA" w14:textId="77777777" w:rsidR="00952087" w:rsidRDefault="00952087" w:rsidP="00952087"/>
    <w:p w14:paraId="3746D1AC" w14:textId="77777777" w:rsidR="001327CC" w:rsidRPr="00486A09" w:rsidRDefault="001327CC" w:rsidP="00486A09">
      <w:pPr>
        <w:pStyle w:val="Heading2"/>
        <w:tabs>
          <w:tab w:val="left" w:pos="10050"/>
        </w:tabs>
      </w:pPr>
      <w:bookmarkStart w:id="198" w:name="_Toc151555570"/>
      <w:r w:rsidRPr="00486A09">
        <w:t>Add a</w:t>
      </w:r>
      <w:r w:rsidR="00D456A6">
        <w:t>n</w:t>
      </w:r>
      <w:r w:rsidRPr="00486A09">
        <w:t xml:space="preserve"> SM instance to an existing group</w:t>
      </w:r>
      <w:bookmarkEnd w:id="198"/>
    </w:p>
    <w:p w14:paraId="32E6889B" w14:textId="77777777" w:rsidR="00952087" w:rsidRPr="00952087" w:rsidRDefault="00952087" w:rsidP="00952087"/>
    <w:p w14:paraId="511362F9" w14:textId="77777777" w:rsidR="001327CC" w:rsidRPr="00952087" w:rsidRDefault="00952087" w:rsidP="00D456A6">
      <w:pPr>
        <w:ind w:left="360"/>
      </w:pPr>
      <w:r w:rsidRPr="00952087">
        <w:t xml:space="preserve">Note: </w:t>
      </w:r>
      <w:r w:rsidR="001327CC" w:rsidRPr="00952087">
        <w:t>Remember that a SM can only belong to a single region or data-center group type</w:t>
      </w:r>
    </w:p>
    <w:p w14:paraId="6FC8BAED" w14:textId="77777777" w:rsidR="00952087" w:rsidRDefault="00952087" w:rsidP="001327CC">
      <w:pPr>
        <w:pStyle w:val="NormalWeb"/>
        <w:shd w:val="clear" w:color="auto" w:fill="FFFFFF"/>
        <w:spacing w:before="150" w:beforeAutospacing="0" w:after="0" w:afterAutospacing="0"/>
        <w:rPr>
          <w:rFonts w:ascii="Arial" w:hAnsi="Arial" w:cs="Arial"/>
          <w:color w:val="333333"/>
          <w:sz w:val="21"/>
          <w:szCs w:val="21"/>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66"/>
        <w:gridCol w:w="8430"/>
      </w:tblGrid>
      <w:tr w:rsidR="001327CC" w14:paraId="1CD8279D" w14:textId="77777777" w:rsidTr="004B69B2">
        <w:tc>
          <w:tcPr>
            <w:tcW w:w="1266" w:type="dxa"/>
            <w:tcMar>
              <w:top w:w="105" w:type="dxa"/>
              <w:left w:w="150" w:type="dxa"/>
              <w:bottom w:w="105" w:type="dxa"/>
              <w:right w:w="150" w:type="dxa"/>
            </w:tcMar>
            <w:hideMark/>
          </w:tcPr>
          <w:p w14:paraId="02B81973" w14:textId="77777777" w:rsidR="001327CC" w:rsidRPr="00952087" w:rsidRDefault="001327CC" w:rsidP="00952087">
            <w:r w:rsidRPr="00952087">
              <w:t>Request</w:t>
            </w:r>
          </w:p>
        </w:tc>
        <w:tc>
          <w:tcPr>
            <w:tcW w:w="0" w:type="auto"/>
            <w:tcMar>
              <w:top w:w="105" w:type="dxa"/>
              <w:left w:w="150" w:type="dxa"/>
              <w:bottom w:w="105" w:type="dxa"/>
              <w:right w:w="150" w:type="dxa"/>
            </w:tcMar>
            <w:hideMark/>
          </w:tcPr>
          <w:p w14:paraId="6BB51449" w14:textId="77777777" w:rsidR="001327CC" w:rsidRPr="001C3E5D" w:rsidRDefault="001327CC" w:rsidP="00952087">
            <w:pPr>
              <w:rPr>
                <w:rFonts w:ascii="Courier New"/>
              </w:rPr>
            </w:pPr>
            <w:r w:rsidRPr="001C3E5D">
              <w:rPr>
                <w:rFonts w:ascii="Courier New"/>
              </w:rPr>
              <w:t>POST</w:t>
            </w:r>
            <w:r w:rsidRPr="001C3E5D">
              <w:rPr>
                <w:rFonts w:ascii="Courier New"/>
              </w:rPr>
              <w:t> </w:t>
            </w:r>
            <w:r w:rsidRPr="001C3E5D">
              <w:rPr>
                <w:rFonts w:ascii="Courier New"/>
              </w:rPr>
              <w:t>https://{fqdn}/ASM/ws/admin/asmgroups/32768/asminstances</w:t>
            </w:r>
          </w:p>
        </w:tc>
      </w:tr>
      <w:tr w:rsidR="001327CC" w14:paraId="2296014D" w14:textId="77777777" w:rsidTr="004B69B2">
        <w:tc>
          <w:tcPr>
            <w:tcW w:w="1266" w:type="dxa"/>
            <w:tcMar>
              <w:top w:w="105" w:type="dxa"/>
              <w:left w:w="150" w:type="dxa"/>
              <w:bottom w:w="105" w:type="dxa"/>
              <w:right w:w="150" w:type="dxa"/>
            </w:tcMar>
            <w:hideMark/>
          </w:tcPr>
          <w:p w14:paraId="2B747C97" w14:textId="77777777" w:rsidR="001327CC" w:rsidRPr="00952087" w:rsidRDefault="001327CC" w:rsidP="00952087">
            <w:r w:rsidRPr="00952087">
              <w:t>Request Content</w:t>
            </w:r>
          </w:p>
        </w:tc>
        <w:tc>
          <w:tcPr>
            <w:tcW w:w="0" w:type="auto"/>
            <w:tcMar>
              <w:top w:w="105" w:type="dxa"/>
              <w:left w:w="150" w:type="dxa"/>
              <w:bottom w:w="105" w:type="dxa"/>
              <w:right w:w="150" w:type="dxa"/>
            </w:tcMar>
            <w:hideMark/>
          </w:tcPr>
          <w:p w14:paraId="2EDC7C6E" w14:textId="77777777" w:rsidR="001327CC" w:rsidRPr="001C3E5D" w:rsidRDefault="001327CC" w:rsidP="00952087">
            <w:pPr>
              <w:rPr>
                <w:rFonts w:ascii="Courier New"/>
              </w:rPr>
            </w:pPr>
            <w:r w:rsidRPr="001C3E5D">
              <w:rPr>
                <w:rFonts w:ascii="Courier New"/>
              </w:rPr>
              <w:t>&lt;asminstance&gt;</w:t>
            </w:r>
          </w:p>
          <w:p w14:paraId="5B9E5E0D" w14:textId="77777777" w:rsidR="001327CC" w:rsidRPr="001C3E5D" w:rsidRDefault="001327CC" w:rsidP="00952087">
            <w:pPr>
              <w:rPr>
                <w:rFonts w:ascii="Courier New"/>
              </w:rPr>
            </w:pPr>
            <w:r w:rsidRPr="001C3E5D">
              <w:rPr>
                <w:rFonts w:ascii="Courier New"/>
              </w:rPr>
              <w:t>&lt;link href="https://{fqdn}/ASM/ws/admin/asminstances/32768" hrefName="foxhollow1"/&gt;</w:t>
            </w:r>
          </w:p>
          <w:p w14:paraId="658B0D9C" w14:textId="77777777" w:rsidR="001327CC" w:rsidRPr="001C3E5D" w:rsidRDefault="001327CC" w:rsidP="00952087">
            <w:pPr>
              <w:rPr>
                <w:rFonts w:ascii="Courier New"/>
              </w:rPr>
            </w:pPr>
            <w:r w:rsidRPr="001C3E5D">
              <w:rPr>
                <w:rFonts w:ascii="Courier New"/>
              </w:rPr>
              <w:t>&lt;/adminstance&gt;</w:t>
            </w:r>
          </w:p>
        </w:tc>
      </w:tr>
      <w:tr w:rsidR="001327CC" w14:paraId="010EC88E" w14:textId="77777777" w:rsidTr="004B69B2">
        <w:tc>
          <w:tcPr>
            <w:tcW w:w="1266" w:type="dxa"/>
            <w:tcMar>
              <w:top w:w="105" w:type="dxa"/>
              <w:left w:w="150" w:type="dxa"/>
              <w:bottom w:w="105" w:type="dxa"/>
              <w:right w:w="150" w:type="dxa"/>
            </w:tcMar>
            <w:hideMark/>
          </w:tcPr>
          <w:p w14:paraId="6FBCA277" w14:textId="77777777" w:rsidR="001327CC" w:rsidRPr="00952087" w:rsidRDefault="001327CC" w:rsidP="00952087">
            <w:r w:rsidRPr="00952087">
              <w:t>Response</w:t>
            </w:r>
          </w:p>
        </w:tc>
        <w:tc>
          <w:tcPr>
            <w:tcW w:w="0" w:type="auto"/>
            <w:tcMar>
              <w:top w:w="105" w:type="dxa"/>
              <w:left w:w="150" w:type="dxa"/>
              <w:bottom w:w="105" w:type="dxa"/>
              <w:right w:w="150" w:type="dxa"/>
            </w:tcMar>
            <w:hideMark/>
          </w:tcPr>
          <w:p w14:paraId="32B1919D" w14:textId="77777777" w:rsidR="00952087" w:rsidRPr="001C3E5D" w:rsidRDefault="00952087" w:rsidP="00952087">
            <w:pPr>
              <w:rPr>
                <w:rFonts w:ascii="Courier New"/>
              </w:rPr>
            </w:pPr>
            <w:r w:rsidRPr="001C3E5D">
              <w:rPr>
                <w:rFonts w:ascii="Courier New"/>
              </w:rPr>
              <w:t>&lt;asmgroup&gt;</w:t>
            </w:r>
          </w:p>
          <w:p w14:paraId="612BFA8A" w14:textId="77777777" w:rsidR="00952087" w:rsidRPr="001C3E5D" w:rsidRDefault="00952087" w:rsidP="00952087">
            <w:pPr>
              <w:rPr>
                <w:rFonts w:ascii="Courier New"/>
              </w:rPr>
            </w:pPr>
            <w:r w:rsidRPr="001C3E5D">
              <w:rPr>
                <w:rFonts w:ascii="Courier New"/>
              </w:rPr>
              <w:t xml:space="preserve">    &lt;description/&gt;</w:t>
            </w:r>
          </w:p>
          <w:p w14:paraId="6F377D69" w14:textId="77777777" w:rsidR="00952087" w:rsidRPr="001C3E5D" w:rsidRDefault="00952087" w:rsidP="00952087">
            <w:pPr>
              <w:rPr>
                <w:rFonts w:ascii="Courier New"/>
              </w:rPr>
            </w:pPr>
            <w:r w:rsidRPr="001C3E5D">
              <w:rPr>
                <w:rFonts w:ascii="Courier New"/>
              </w:rPr>
              <w:t xml:space="preserve">    &lt;name&gt;Eastern Region&lt;/name&gt;</w:t>
            </w:r>
          </w:p>
          <w:p w14:paraId="3ED319F5" w14:textId="77777777" w:rsidR="00952087" w:rsidRPr="001C3E5D" w:rsidRDefault="00952087" w:rsidP="00952087">
            <w:pPr>
              <w:rPr>
                <w:rFonts w:ascii="Courier New"/>
              </w:rPr>
            </w:pPr>
            <w:r w:rsidRPr="001C3E5D">
              <w:rPr>
                <w:rFonts w:ascii="Courier New"/>
              </w:rPr>
              <w:t xml:space="preserve">    &lt;groupType&gt;data-center&lt;/groupType&gt;</w:t>
            </w:r>
          </w:p>
          <w:p w14:paraId="4397ACBD" w14:textId="77777777" w:rsidR="00952087" w:rsidRPr="001C3E5D" w:rsidRDefault="00952087" w:rsidP="00952087">
            <w:pPr>
              <w:rPr>
                <w:rFonts w:ascii="Courier New"/>
              </w:rPr>
            </w:pPr>
            <w:r w:rsidRPr="001C3E5D">
              <w:rPr>
                <w:rFonts w:ascii="Courier New"/>
              </w:rPr>
              <w:t xml:space="preserve">    &lt;link href="https://{fqdn}/ASM/ws/admin/asmgroups/32768" rel="self"/&gt;</w:t>
            </w:r>
          </w:p>
          <w:p w14:paraId="2CCA953E" w14:textId="77777777" w:rsidR="00952087" w:rsidRPr="001C3E5D" w:rsidRDefault="00952087" w:rsidP="00952087">
            <w:pPr>
              <w:rPr>
                <w:rFonts w:ascii="Courier New"/>
              </w:rPr>
            </w:pPr>
            <w:r w:rsidRPr="001C3E5D">
              <w:rPr>
                <w:rFonts w:ascii="Courier New"/>
              </w:rPr>
              <w:t xml:space="preserve">    &lt;asminstance&gt;</w:t>
            </w:r>
          </w:p>
          <w:p w14:paraId="72CC4968" w14:textId="77777777" w:rsidR="00952087" w:rsidRPr="001C3E5D" w:rsidRDefault="00952087" w:rsidP="00952087">
            <w:pPr>
              <w:rPr>
                <w:rFonts w:ascii="Courier New"/>
              </w:rPr>
            </w:pPr>
            <w:r w:rsidRPr="001C3E5D">
              <w:rPr>
                <w:rFonts w:ascii="Courier New"/>
              </w:rPr>
              <w:t xml:space="preserve">        &lt;link href="https://{fqdn}/ASM/ws/admin/asminstances/66667" hrefName="foxhollow1"/&gt;</w:t>
            </w:r>
          </w:p>
          <w:p w14:paraId="22290B7A" w14:textId="77777777" w:rsidR="00952087" w:rsidRPr="001C3E5D" w:rsidRDefault="00952087" w:rsidP="00952087">
            <w:pPr>
              <w:rPr>
                <w:rFonts w:ascii="Courier New"/>
              </w:rPr>
            </w:pPr>
            <w:r w:rsidRPr="001C3E5D">
              <w:rPr>
                <w:rFonts w:ascii="Courier New"/>
              </w:rPr>
              <w:t xml:space="preserve">    &lt;/asminstance&gt;</w:t>
            </w:r>
          </w:p>
          <w:p w14:paraId="1BAA01FE" w14:textId="77777777" w:rsidR="00952087" w:rsidRPr="001C3E5D" w:rsidRDefault="00952087" w:rsidP="00952087">
            <w:pPr>
              <w:rPr>
                <w:rFonts w:ascii="Courier New"/>
              </w:rPr>
            </w:pPr>
            <w:r w:rsidRPr="001C3E5D">
              <w:rPr>
                <w:rFonts w:ascii="Courier New"/>
              </w:rPr>
              <w:t>&lt;/asmgroup&gt;</w:t>
            </w:r>
          </w:p>
          <w:p w14:paraId="641B295D" w14:textId="77777777" w:rsidR="001327CC" w:rsidRPr="001C3E5D" w:rsidRDefault="001327CC" w:rsidP="00952087">
            <w:pPr>
              <w:rPr>
                <w:rFonts w:ascii="Courier New"/>
              </w:rPr>
            </w:pPr>
          </w:p>
        </w:tc>
      </w:tr>
      <w:tr w:rsidR="00262249" w14:paraId="38B51762" w14:textId="77777777" w:rsidTr="004B69B2">
        <w:tc>
          <w:tcPr>
            <w:tcW w:w="1266" w:type="dxa"/>
            <w:tcMar>
              <w:top w:w="105" w:type="dxa"/>
              <w:left w:w="150" w:type="dxa"/>
              <w:bottom w:w="105" w:type="dxa"/>
              <w:right w:w="150" w:type="dxa"/>
            </w:tcMar>
          </w:tcPr>
          <w:p w14:paraId="2F30950D" w14:textId="77777777" w:rsidR="00262249" w:rsidRDefault="00262249" w:rsidP="00262249">
            <w:r>
              <w:t>Response</w:t>
            </w:r>
          </w:p>
          <w:p w14:paraId="75D2E6AB" w14:textId="77777777" w:rsidR="00262249" w:rsidRPr="00952087" w:rsidRDefault="00262249" w:rsidP="00262249">
            <w:r>
              <w:t>Errors</w:t>
            </w:r>
          </w:p>
        </w:tc>
        <w:tc>
          <w:tcPr>
            <w:tcW w:w="0" w:type="auto"/>
            <w:tcMar>
              <w:top w:w="105" w:type="dxa"/>
              <w:left w:w="150" w:type="dxa"/>
              <w:bottom w:w="105" w:type="dxa"/>
              <w:right w:w="150" w:type="dxa"/>
            </w:tcMar>
          </w:tcPr>
          <w:p w14:paraId="36E81662" w14:textId="77777777" w:rsidR="00262249" w:rsidRDefault="00262249" w:rsidP="00262249">
            <w:pPr>
              <w:rPr>
                <w:rFonts w:ascii="Courier New"/>
              </w:rPr>
            </w:pPr>
            <w:r>
              <w:rPr>
                <w:rFonts w:ascii="Courier New"/>
              </w:rPr>
              <w:t xml:space="preserve">404 </w:t>
            </w:r>
            <w:r>
              <w:rPr>
                <w:rFonts w:ascii="Courier New"/>
              </w:rPr>
              <w:t>–</w:t>
            </w:r>
            <w:r>
              <w:rPr>
                <w:rFonts w:ascii="Courier New"/>
              </w:rPr>
              <w:t xml:space="preserve"> Not found</w:t>
            </w:r>
          </w:p>
          <w:p w14:paraId="00AF912F" w14:textId="77777777" w:rsidR="00262249" w:rsidRDefault="00262249" w:rsidP="00262249">
            <w:pPr>
              <w:rPr>
                <w:rFonts w:ascii="Courier New"/>
              </w:rPr>
            </w:pPr>
            <w:r>
              <w:rPr>
                <w:rFonts w:ascii="Courier New"/>
              </w:rPr>
              <w:t xml:space="preserve">400 </w:t>
            </w:r>
            <w:r>
              <w:rPr>
                <w:rFonts w:ascii="Courier New"/>
              </w:rPr>
              <w:t>–</w:t>
            </w:r>
            <w:r>
              <w:rPr>
                <w:rFonts w:ascii="Courier New"/>
              </w:rPr>
              <w:t xml:space="preserve"> Validation Error</w:t>
            </w:r>
          </w:p>
          <w:p w14:paraId="6A617AE8" w14:textId="77777777" w:rsidR="00262249" w:rsidRPr="001C3E5D" w:rsidRDefault="00262249" w:rsidP="00262249">
            <w:pPr>
              <w:rPr>
                <w:rFonts w:ascii="Courier New"/>
              </w:rPr>
            </w:pPr>
            <w:r>
              <w:rPr>
                <w:rFonts w:ascii="Courier New"/>
              </w:rPr>
              <w:t xml:space="preserve">500 </w:t>
            </w:r>
            <w:r>
              <w:rPr>
                <w:rFonts w:ascii="Courier New"/>
              </w:rPr>
              <w:t>–</w:t>
            </w:r>
            <w:r>
              <w:rPr>
                <w:rFonts w:ascii="Courier New"/>
              </w:rPr>
              <w:t xml:space="preserve"> Server Error</w:t>
            </w:r>
          </w:p>
        </w:tc>
      </w:tr>
    </w:tbl>
    <w:p w14:paraId="164EEEA2" w14:textId="77777777" w:rsidR="001327CC" w:rsidRDefault="001327CC" w:rsidP="001327CC"/>
    <w:p w14:paraId="6D258322" w14:textId="77777777" w:rsidR="001327CC" w:rsidRDefault="001327CC" w:rsidP="001327CC"/>
    <w:p w14:paraId="532497BA" w14:textId="77777777" w:rsidR="00952087" w:rsidRPr="00952087" w:rsidRDefault="001327CC" w:rsidP="00D75EBA">
      <w:pPr>
        <w:pStyle w:val="Heading2"/>
        <w:tabs>
          <w:tab w:val="left" w:pos="10050"/>
        </w:tabs>
        <w:rPr>
          <w:b w:val="0"/>
          <w:bCs w:val="0"/>
        </w:rPr>
      </w:pPr>
      <w:bookmarkStart w:id="199" w:name="_Toc151555571"/>
      <w:r w:rsidRPr="00D75EBA">
        <w:t>Remove a</w:t>
      </w:r>
      <w:r w:rsidR="00F549EF">
        <w:t>n</w:t>
      </w:r>
      <w:r w:rsidRPr="00D75EBA">
        <w:t xml:space="preserve"> SM instance from an existing group</w:t>
      </w:r>
      <w:bookmarkEnd w:id="199"/>
    </w:p>
    <w:p w14:paraId="3DDD9575" w14:textId="77777777" w:rsidR="00952087" w:rsidRPr="00952087" w:rsidRDefault="00952087" w:rsidP="00952087"/>
    <w:tbl>
      <w:tblPr>
        <w:tblW w:w="10096" w:type="dxa"/>
        <w:tblInd w:w="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15" w:type="dxa"/>
          <w:bottom w:w="15" w:type="dxa"/>
          <w:right w:w="115" w:type="dxa"/>
        </w:tblCellMar>
        <w:tblLook w:val="04A0" w:firstRow="1" w:lastRow="0" w:firstColumn="1" w:lastColumn="0" w:noHBand="0" w:noVBand="1"/>
      </w:tblPr>
      <w:tblGrid>
        <w:gridCol w:w="1326"/>
        <w:gridCol w:w="8770"/>
      </w:tblGrid>
      <w:tr w:rsidR="001327CC" w14:paraId="142A8C91" w14:textId="77777777" w:rsidTr="004B69B2">
        <w:tc>
          <w:tcPr>
            <w:tcW w:w="1326" w:type="dxa"/>
            <w:tcMar>
              <w:top w:w="105" w:type="dxa"/>
              <w:left w:w="150" w:type="dxa"/>
              <w:bottom w:w="105" w:type="dxa"/>
              <w:right w:w="150" w:type="dxa"/>
            </w:tcMar>
            <w:hideMark/>
          </w:tcPr>
          <w:p w14:paraId="78BB9001" w14:textId="77777777" w:rsidR="001327CC" w:rsidRPr="00952087" w:rsidRDefault="001327CC" w:rsidP="00952087">
            <w:r w:rsidRPr="00952087">
              <w:t>Request</w:t>
            </w:r>
          </w:p>
        </w:tc>
        <w:tc>
          <w:tcPr>
            <w:tcW w:w="8770" w:type="dxa"/>
            <w:tcMar>
              <w:top w:w="105" w:type="dxa"/>
              <w:left w:w="150" w:type="dxa"/>
              <w:bottom w:w="105" w:type="dxa"/>
              <w:right w:w="150" w:type="dxa"/>
            </w:tcMar>
            <w:hideMark/>
          </w:tcPr>
          <w:p w14:paraId="4E9062C9" w14:textId="77777777" w:rsidR="001327CC" w:rsidRPr="00CD5EDB" w:rsidRDefault="001327CC" w:rsidP="00952087">
            <w:pPr>
              <w:rPr>
                <w:rFonts w:ascii="Courier New"/>
              </w:rPr>
            </w:pPr>
            <w:r w:rsidRPr="00CD5EDB">
              <w:rPr>
                <w:rFonts w:ascii="Courier New"/>
              </w:rPr>
              <w:t>DELETE</w:t>
            </w:r>
            <w:r w:rsidRPr="00CD5EDB">
              <w:rPr>
                <w:rFonts w:ascii="Courier New"/>
              </w:rPr>
              <w:t> </w:t>
            </w:r>
            <w:r w:rsidRPr="00CD5EDB">
              <w:rPr>
                <w:rFonts w:ascii="Courier New"/>
              </w:rPr>
              <w:t>https://{fqdn}/ASM/ws/admin/asmgroups/32768/asminstances/294912</w:t>
            </w:r>
          </w:p>
        </w:tc>
      </w:tr>
      <w:tr w:rsidR="001327CC" w14:paraId="4407A8DD" w14:textId="77777777" w:rsidTr="004B69B2">
        <w:tc>
          <w:tcPr>
            <w:tcW w:w="1326" w:type="dxa"/>
            <w:tcMar>
              <w:top w:w="105" w:type="dxa"/>
              <w:left w:w="150" w:type="dxa"/>
              <w:bottom w:w="105" w:type="dxa"/>
              <w:right w:w="150" w:type="dxa"/>
            </w:tcMar>
            <w:hideMark/>
          </w:tcPr>
          <w:p w14:paraId="3F5F5E75" w14:textId="77777777" w:rsidR="001327CC" w:rsidRPr="00952087" w:rsidRDefault="001327CC" w:rsidP="00952087">
            <w:r w:rsidRPr="00952087">
              <w:t>Request Content</w:t>
            </w:r>
          </w:p>
        </w:tc>
        <w:tc>
          <w:tcPr>
            <w:tcW w:w="8770" w:type="dxa"/>
            <w:tcMar>
              <w:top w:w="105" w:type="dxa"/>
              <w:left w:w="150" w:type="dxa"/>
              <w:bottom w:w="105" w:type="dxa"/>
              <w:right w:w="150" w:type="dxa"/>
            </w:tcMar>
            <w:hideMark/>
          </w:tcPr>
          <w:p w14:paraId="48B788CB" w14:textId="77777777" w:rsidR="001327CC" w:rsidRPr="00C867BB" w:rsidRDefault="001327CC" w:rsidP="00952087">
            <w:pPr>
              <w:rPr>
                <w:rFonts w:ascii="Courier New" w:hAnsi="Courier New" w:cs="Courier New"/>
              </w:rPr>
            </w:pPr>
            <w:r w:rsidRPr="00C867BB">
              <w:rPr>
                <w:rFonts w:ascii="Courier New" w:hAnsi="Courier New" w:cs="Courier New"/>
              </w:rPr>
              <w:t>None</w:t>
            </w:r>
          </w:p>
        </w:tc>
      </w:tr>
      <w:tr w:rsidR="001327CC" w14:paraId="14895EAF" w14:textId="77777777" w:rsidTr="004B69B2">
        <w:tc>
          <w:tcPr>
            <w:tcW w:w="1326" w:type="dxa"/>
            <w:tcMar>
              <w:top w:w="105" w:type="dxa"/>
              <w:left w:w="150" w:type="dxa"/>
              <w:bottom w:w="105" w:type="dxa"/>
              <w:right w:w="150" w:type="dxa"/>
            </w:tcMar>
            <w:hideMark/>
          </w:tcPr>
          <w:p w14:paraId="74E60D4F" w14:textId="77777777" w:rsidR="001327CC" w:rsidRPr="00952087" w:rsidRDefault="001327CC" w:rsidP="00952087">
            <w:r w:rsidRPr="00952087">
              <w:t>Response</w:t>
            </w:r>
          </w:p>
        </w:tc>
        <w:tc>
          <w:tcPr>
            <w:tcW w:w="8770" w:type="dxa"/>
            <w:tcMar>
              <w:top w:w="105" w:type="dxa"/>
              <w:left w:w="150" w:type="dxa"/>
              <w:bottom w:w="105" w:type="dxa"/>
              <w:right w:w="150" w:type="dxa"/>
            </w:tcMar>
            <w:hideMark/>
          </w:tcPr>
          <w:p w14:paraId="38998689" w14:textId="77777777" w:rsidR="00952087" w:rsidRPr="00C05AD4" w:rsidRDefault="00952087" w:rsidP="00952087">
            <w:pPr>
              <w:rPr>
                <w:rFonts w:ascii="Courier New"/>
              </w:rPr>
            </w:pPr>
            <w:r w:rsidRPr="00C05AD4">
              <w:rPr>
                <w:rFonts w:ascii="Courier New"/>
              </w:rPr>
              <w:t>&lt;asmgroup&gt;</w:t>
            </w:r>
          </w:p>
          <w:p w14:paraId="74CB12E7" w14:textId="77777777" w:rsidR="00952087" w:rsidRPr="00C05AD4" w:rsidRDefault="00952087" w:rsidP="00952087">
            <w:pPr>
              <w:rPr>
                <w:rFonts w:ascii="Courier New"/>
              </w:rPr>
            </w:pPr>
            <w:r w:rsidRPr="00C05AD4">
              <w:rPr>
                <w:rFonts w:ascii="Courier New"/>
              </w:rPr>
              <w:t xml:space="preserve">    &lt;description/&gt;</w:t>
            </w:r>
          </w:p>
          <w:p w14:paraId="2DA11FA8" w14:textId="77777777" w:rsidR="00952087" w:rsidRPr="00C05AD4" w:rsidRDefault="00952087" w:rsidP="00952087">
            <w:pPr>
              <w:rPr>
                <w:rFonts w:ascii="Courier New"/>
              </w:rPr>
            </w:pPr>
            <w:r w:rsidRPr="00C05AD4">
              <w:rPr>
                <w:rFonts w:ascii="Courier New"/>
              </w:rPr>
              <w:t xml:space="preserve">    &lt;name&gt;Eastern Region&lt;/name&gt;</w:t>
            </w:r>
          </w:p>
          <w:p w14:paraId="19482DB3" w14:textId="77777777" w:rsidR="00952087" w:rsidRPr="00C05AD4" w:rsidRDefault="00952087" w:rsidP="00952087">
            <w:pPr>
              <w:rPr>
                <w:rFonts w:ascii="Courier New"/>
              </w:rPr>
            </w:pPr>
            <w:r w:rsidRPr="00C05AD4">
              <w:rPr>
                <w:rFonts w:ascii="Courier New"/>
              </w:rPr>
              <w:t xml:space="preserve">    &lt;groupType&gt;data-center&lt;/groupType&gt;</w:t>
            </w:r>
          </w:p>
          <w:p w14:paraId="010DF250" w14:textId="77777777" w:rsidR="00952087" w:rsidRPr="00C05AD4" w:rsidRDefault="00952087" w:rsidP="00952087">
            <w:pPr>
              <w:rPr>
                <w:rFonts w:ascii="Courier New"/>
              </w:rPr>
            </w:pPr>
            <w:r w:rsidRPr="00C05AD4">
              <w:rPr>
                <w:rFonts w:ascii="Courier New"/>
              </w:rPr>
              <w:t xml:space="preserve">    &lt;link href="https://{fqdn}/ASM/ws/admin/asmgroups/32768" rel="self"/&gt;</w:t>
            </w:r>
          </w:p>
          <w:p w14:paraId="0F15A914" w14:textId="77777777" w:rsidR="00952087" w:rsidRPr="00C05AD4" w:rsidRDefault="00952087" w:rsidP="00952087">
            <w:pPr>
              <w:rPr>
                <w:rFonts w:ascii="Courier New"/>
              </w:rPr>
            </w:pPr>
            <w:r w:rsidRPr="00C05AD4">
              <w:rPr>
                <w:rFonts w:ascii="Courier New"/>
              </w:rPr>
              <w:t xml:space="preserve">    &lt;asminstance&gt;</w:t>
            </w:r>
          </w:p>
          <w:p w14:paraId="4D0418B7" w14:textId="77777777" w:rsidR="00952087" w:rsidRPr="00C05AD4" w:rsidRDefault="00952087" w:rsidP="00952087">
            <w:pPr>
              <w:rPr>
                <w:rFonts w:ascii="Courier New"/>
              </w:rPr>
            </w:pPr>
            <w:r w:rsidRPr="00C05AD4">
              <w:rPr>
                <w:rFonts w:ascii="Courier New"/>
              </w:rPr>
              <w:t xml:space="preserve">        &lt;link href="https://{fqdn}/ASM/ws/admin/asminstances/66667" hrefName="foxhollow1"/&gt;</w:t>
            </w:r>
          </w:p>
          <w:p w14:paraId="31350F84" w14:textId="77777777" w:rsidR="00952087" w:rsidRPr="00C05AD4" w:rsidRDefault="00952087" w:rsidP="00952087">
            <w:pPr>
              <w:rPr>
                <w:rFonts w:ascii="Courier New"/>
              </w:rPr>
            </w:pPr>
            <w:r w:rsidRPr="00C05AD4">
              <w:rPr>
                <w:rFonts w:ascii="Courier New"/>
              </w:rPr>
              <w:lastRenderedPageBreak/>
              <w:t xml:space="preserve">    &lt;/asminstance&gt;</w:t>
            </w:r>
          </w:p>
          <w:p w14:paraId="5BA113D1" w14:textId="77777777" w:rsidR="00952087" w:rsidRPr="00C05AD4" w:rsidRDefault="00952087" w:rsidP="00952087">
            <w:pPr>
              <w:rPr>
                <w:rFonts w:ascii="Courier New"/>
              </w:rPr>
            </w:pPr>
            <w:r w:rsidRPr="00C05AD4">
              <w:rPr>
                <w:rFonts w:ascii="Courier New"/>
              </w:rPr>
              <w:t>&lt;/asmgroup&gt;</w:t>
            </w:r>
          </w:p>
          <w:p w14:paraId="4D822319" w14:textId="77777777" w:rsidR="001327CC" w:rsidRPr="00952087" w:rsidRDefault="001327CC" w:rsidP="00952087"/>
        </w:tc>
      </w:tr>
      <w:tr w:rsidR="00262249" w14:paraId="7FA15EE2" w14:textId="77777777" w:rsidTr="004B69B2">
        <w:tc>
          <w:tcPr>
            <w:tcW w:w="1326" w:type="dxa"/>
            <w:tcMar>
              <w:top w:w="105" w:type="dxa"/>
              <w:left w:w="150" w:type="dxa"/>
              <w:bottom w:w="105" w:type="dxa"/>
              <w:right w:w="150" w:type="dxa"/>
            </w:tcMar>
          </w:tcPr>
          <w:p w14:paraId="750228ED" w14:textId="77777777" w:rsidR="00262249" w:rsidRDefault="00262249" w:rsidP="00262249">
            <w:r>
              <w:lastRenderedPageBreak/>
              <w:t>Response</w:t>
            </w:r>
          </w:p>
          <w:p w14:paraId="6EE905A1" w14:textId="77777777" w:rsidR="00262249" w:rsidRPr="00952087" w:rsidRDefault="00262249" w:rsidP="00262249">
            <w:r>
              <w:t>Errors</w:t>
            </w:r>
          </w:p>
        </w:tc>
        <w:tc>
          <w:tcPr>
            <w:tcW w:w="8770" w:type="dxa"/>
            <w:tcMar>
              <w:top w:w="105" w:type="dxa"/>
              <w:left w:w="150" w:type="dxa"/>
              <w:bottom w:w="105" w:type="dxa"/>
              <w:right w:w="150" w:type="dxa"/>
            </w:tcMar>
          </w:tcPr>
          <w:p w14:paraId="7C89E34D" w14:textId="77777777" w:rsidR="00262249" w:rsidRDefault="00262249" w:rsidP="00262249">
            <w:pPr>
              <w:rPr>
                <w:rFonts w:ascii="Courier New"/>
              </w:rPr>
            </w:pPr>
            <w:r>
              <w:rPr>
                <w:rFonts w:ascii="Courier New"/>
              </w:rPr>
              <w:t xml:space="preserve">404 </w:t>
            </w:r>
            <w:r>
              <w:rPr>
                <w:rFonts w:ascii="Courier New"/>
              </w:rPr>
              <w:t>–</w:t>
            </w:r>
            <w:r>
              <w:rPr>
                <w:rFonts w:ascii="Courier New"/>
              </w:rPr>
              <w:t xml:space="preserve"> Not found</w:t>
            </w:r>
          </w:p>
          <w:p w14:paraId="50E1FDE1" w14:textId="77777777" w:rsidR="00262249" w:rsidRDefault="00262249" w:rsidP="00262249">
            <w:pPr>
              <w:rPr>
                <w:rFonts w:ascii="Courier New"/>
              </w:rPr>
            </w:pPr>
            <w:r>
              <w:rPr>
                <w:rFonts w:ascii="Courier New"/>
              </w:rPr>
              <w:t xml:space="preserve">400 </w:t>
            </w:r>
            <w:r>
              <w:rPr>
                <w:rFonts w:ascii="Courier New"/>
              </w:rPr>
              <w:t>–</w:t>
            </w:r>
            <w:r>
              <w:rPr>
                <w:rFonts w:ascii="Courier New"/>
              </w:rPr>
              <w:t xml:space="preserve"> Validation Error</w:t>
            </w:r>
          </w:p>
          <w:p w14:paraId="08D572CA" w14:textId="77777777" w:rsidR="00262249" w:rsidRPr="00C05AD4" w:rsidRDefault="00262249" w:rsidP="00262249">
            <w:pPr>
              <w:rPr>
                <w:rFonts w:ascii="Courier New"/>
              </w:rPr>
            </w:pPr>
            <w:r>
              <w:rPr>
                <w:rFonts w:ascii="Courier New"/>
              </w:rPr>
              <w:t xml:space="preserve">500 </w:t>
            </w:r>
            <w:r>
              <w:rPr>
                <w:rFonts w:ascii="Courier New"/>
              </w:rPr>
              <w:t>–</w:t>
            </w:r>
            <w:r>
              <w:rPr>
                <w:rFonts w:ascii="Courier New"/>
              </w:rPr>
              <w:t xml:space="preserve"> Server Error</w:t>
            </w:r>
          </w:p>
        </w:tc>
      </w:tr>
    </w:tbl>
    <w:p w14:paraId="6CC20A72" w14:textId="77777777" w:rsidR="001327CC" w:rsidRPr="001327CC" w:rsidRDefault="001327CC" w:rsidP="001327CC"/>
    <w:p w14:paraId="6B17AB7A" w14:textId="77777777" w:rsidR="00EB20ED" w:rsidRDefault="00EB20ED">
      <w:pPr>
        <w:pStyle w:val="BodyText"/>
        <w:rPr>
          <w:sz w:val="20"/>
        </w:rPr>
      </w:pPr>
    </w:p>
    <w:p w14:paraId="061A4F1A" w14:textId="77777777" w:rsidR="0008410B" w:rsidRDefault="0008410B">
      <w:pPr>
        <w:rPr>
          <w:sz w:val="20"/>
        </w:rPr>
      </w:pPr>
      <w:r>
        <w:rPr>
          <w:sz w:val="20"/>
        </w:rPr>
        <w:br w:type="page"/>
      </w:r>
    </w:p>
    <w:p w14:paraId="3A593B96" w14:textId="77777777" w:rsidR="009070BD" w:rsidRDefault="009070BD">
      <w:pPr>
        <w:pStyle w:val="BodyText"/>
        <w:rPr>
          <w:sz w:val="20"/>
        </w:rPr>
      </w:pPr>
    </w:p>
    <w:bookmarkStart w:id="200" w:name="_Toc151555572"/>
    <w:p w14:paraId="0C4FCA9A" w14:textId="77777777" w:rsidR="009070BD" w:rsidRDefault="005D1EB8" w:rsidP="009070BD">
      <w:pPr>
        <w:pStyle w:val="Heading1"/>
      </w:pPr>
      <w:r>
        <w:rPr>
          <w:noProof/>
          <w:sz w:val="29"/>
          <w:szCs w:val="29"/>
        </w:rPr>
        <mc:AlternateContent>
          <mc:Choice Requires="wps">
            <w:drawing>
              <wp:anchor distT="0" distB="0" distL="0" distR="0" simplePos="0" relativeHeight="251906048" behindDoc="1" locked="0" layoutInCell="1" allowOverlap="1" wp14:anchorId="23803300" wp14:editId="083139CE">
                <wp:simplePos x="0" y="0"/>
                <wp:positionH relativeFrom="page">
                  <wp:posOffset>934720</wp:posOffset>
                </wp:positionH>
                <wp:positionV relativeFrom="paragraph">
                  <wp:posOffset>491490</wp:posOffset>
                </wp:positionV>
                <wp:extent cx="6209665" cy="1270"/>
                <wp:effectExtent l="0" t="0" r="0" b="0"/>
                <wp:wrapTopAndBottom/>
                <wp:docPr id="184" name="Freeform 4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182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83DAC" id="Freeform 407" o:spid="_x0000_s1026" style="position:absolute;margin-left:73.6pt;margin-top:38.7pt;width:488.95pt;height:.1pt;z-index:-251410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" path="m,l9779,e" filled="f" strokeweight="1.44pt">
                <v:path arrowok="t" o:connecttype="custom" o:connectlocs="0,0;6209665,0" o:connectangles="0,0"/>
                <w10:wrap type="topAndBottom" anchorx="page"/>
              </v:shape>
            </w:pict>
          </mc:Fallback>
        </mc:AlternateContent>
      </w:r>
      <w:r w:rsidR="009070BD" w:rsidRPr="00952087">
        <w:t xml:space="preserve">Chapter </w:t>
      </w:r>
      <w:r w:rsidR="009070BD">
        <w:t>6</w:t>
      </w:r>
      <w:r w:rsidR="009070BD" w:rsidRPr="00952087">
        <w:t xml:space="preserve">: </w:t>
      </w:r>
      <w:r w:rsidR="009070BD">
        <w:t>Location to Region</w:t>
      </w:r>
      <w:bookmarkEnd w:id="200"/>
    </w:p>
    <w:p w14:paraId="6C1C3901" w14:textId="77777777" w:rsidR="00346E04" w:rsidRPr="00346E04" w:rsidRDefault="00346E04" w:rsidP="00865EAD">
      <w:pPr>
        <w:rPr>
          <w:sz w:val="29"/>
          <w:szCs w:val="29"/>
        </w:rPr>
      </w:pPr>
    </w:p>
    <w:p w14:paraId="11C3CB02" w14:textId="77777777" w:rsidR="00FB68D1" w:rsidRDefault="00FB68D1" w:rsidP="00E920BB">
      <w:pPr>
        <w:pStyle w:val="BodyText"/>
        <w:ind w:left="360"/>
      </w:pPr>
      <w:r>
        <w:t xml:space="preserve">Location to Region webservice API allows </w:t>
      </w:r>
      <w:r w:rsidR="00F30421">
        <w:t xml:space="preserve">to </w:t>
      </w:r>
      <w:r>
        <w:t xml:space="preserve">query, create, update, </w:t>
      </w:r>
      <w:r w:rsidR="00F30421">
        <w:t xml:space="preserve">and </w:t>
      </w:r>
      <w:r>
        <w:t>delete location to Region resource</w:t>
      </w:r>
      <w:r w:rsidR="00F30421">
        <w:t>s</w:t>
      </w:r>
      <w:r>
        <w:t xml:space="preserve">. </w:t>
      </w:r>
      <w:r w:rsidR="00865EAD">
        <w:t>Follow the below given rules while using this webservice APIs.</w:t>
      </w:r>
    </w:p>
    <w:p w14:paraId="1F4FD815" w14:textId="77777777" w:rsidR="00FB68D1" w:rsidRDefault="00FB68D1" w:rsidP="00FB68D1">
      <w:pPr>
        <w:pStyle w:val="BodyText"/>
      </w:pPr>
    </w:p>
    <w:p w14:paraId="552154A0" w14:textId="77777777" w:rsidR="00FB68D1" w:rsidRPr="009A74BB" w:rsidRDefault="00865EAD" w:rsidP="00346E04">
      <w:pPr>
        <w:pStyle w:val="BodyText"/>
        <w:numPr>
          <w:ilvl w:val="0"/>
          <w:numId w:val="24"/>
        </w:numPr>
        <w:ind w:left="810"/>
      </w:pPr>
      <w:r>
        <w:t>Ensure that t</w:t>
      </w:r>
      <w:r w:rsidR="00FB68D1" w:rsidRPr="009A74BB">
        <w:t xml:space="preserve">he "Enable Policy Based Assignment of Session Managers" global setting </w:t>
      </w:r>
      <w:r>
        <w:t>is</w:t>
      </w:r>
      <w:r w:rsidR="00FB68D1" w:rsidRPr="009A74BB">
        <w:t xml:space="preserve"> enabled and region</w:t>
      </w:r>
      <w:r>
        <w:t>(</w:t>
      </w:r>
      <w:r w:rsidR="00FB68D1" w:rsidRPr="009A74BB">
        <w:t>s</w:t>
      </w:r>
      <w:r>
        <w:t>)</w:t>
      </w:r>
      <w:r w:rsidR="00FB68D1" w:rsidRPr="009A74BB">
        <w:t xml:space="preserve"> </w:t>
      </w:r>
      <w:r>
        <w:t>are</w:t>
      </w:r>
      <w:r w:rsidR="00FB68D1" w:rsidRPr="009A74BB">
        <w:t xml:space="preserve"> administered.</w:t>
      </w:r>
    </w:p>
    <w:p w14:paraId="7AB86466" w14:textId="77777777" w:rsidR="00FB68D1" w:rsidRPr="009A74BB" w:rsidRDefault="00FB68D1" w:rsidP="00346E04">
      <w:pPr>
        <w:pStyle w:val="BodyText"/>
        <w:numPr>
          <w:ilvl w:val="0"/>
          <w:numId w:val="24"/>
        </w:numPr>
        <w:ind w:left="810"/>
      </w:pPr>
      <w:r w:rsidRPr="009A74BB">
        <w:t xml:space="preserve">There can be </w:t>
      </w:r>
      <w:r w:rsidR="00865EAD">
        <w:t xml:space="preserve">a </w:t>
      </w:r>
      <w:r w:rsidRPr="009A74BB">
        <w:t>region [1-4] assigned or none to indicate the location doesn't map to any regions</w:t>
      </w:r>
    </w:p>
    <w:p w14:paraId="0EF09AF0" w14:textId="77777777" w:rsidR="00FB68D1" w:rsidRPr="009A74BB" w:rsidRDefault="00865EAD" w:rsidP="00346E04">
      <w:pPr>
        <w:pStyle w:val="BodyText"/>
        <w:numPr>
          <w:ilvl w:val="0"/>
          <w:numId w:val="24"/>
        </w:numPr>
        <w:ind w:left="810"/>
      </w:pPr>
      <w:r>
        <w:t>R</w:t>
      </w:r>
      <w:r w:rsidR="00FB68D1" w:rsidRPr="009A74BB">
        <w:t>egions can be duplicated through region [1-4] if needed.</w:t>
      </w:r>
    </w:p>
    <w:p w14:paraId="3F74A2A8" w14:textId="77777777" w:rsidR="00FB68D1" w:rsidRDefault="00865EAD" w:rsidP="00346E04">
      <w:pPr>
        <w:pStyle w:val="BodyText"/>
        <w:numPr>
          <w:ilvl w:val="0"/>
          <w:numId w:val="24"/>
        </w:numPr>
        <w:ind w:left="810"/>
      </w:pPr>
      <w:r>
        <w:t>R</w:t>
      </w:r>
      <w:r w:rsidRPr="009A74BB">
        <w:t>egions must be assigned sequentially</w:t>
      </w:r>
      <w:r>
        <w:t xml:space="preserve"> that is, r</w:t>
      </w:r>
      <w:r w:rsidR="00FB68D1" w:rsidRPr="009A74BB">
        <w:t xml:space="preserve">egion1 must be assigned before region2 </w:t>
      </w:r>
    </w:p>
    <w:p w14:paraId="7890ED15" w14:textId="77777777" w:rsidR="00984E99" w:rsidRPr="009A74BB" w:rsidRDefault="00984E99" w:rsidP="00984E99">
      <w:pPr>
        <w:pStyle w:val="BodyText"/>
        <w:ind w:left="720"/>
      </w:pPr>
    </w:p>
    <w:p w14:paraId="6AE4279A" w14:textId="77777777" w:rsidR="00FB68D1" w:rsidRDefault="00FB68D1" w:rsidP="00FB68D1">
      <w:pPr>
        <w:pStyle w:val="Heading2"/>
        <w:shd w:val="clear" w:color="auto" w:fill="FFFFFF"/>
        <w:spacing w:before="150"/>
        <w:rPr>
          <w:rFonts w:ascii="Arial" w:eastAsia="Times New Roman" w:hAnsi="Arial" w:cs="Arial"/>
          <w:b w:val="0"/>
          <w:bCs w:val="0"/>
          <w:color w:val="333333"/>
          <w:sz w:val="30"/>
          <w:szCs w:val="30"/>
          <w:lang w:bidi="ar-SA"/>
        </w:rPr>
      </w:pPr>
      <w:bookmarkStart w:id="201" w:name="_Toc151555573"/>
      <w:r w:rsidRPr="008B5388">
        <w:t>Get a single location to region by ID or location name</w:t>
      </w:r>
      <w:bookmarkEnd w:id="201"/>
    </w:p>
    <w:p w14:paraId="4DD02B37" w14:textId="77777777" w:rsidR="00FB68D1" w:rsidRDefault="00FB68D1" w:rsidP="00FF0E11">
      <w:pPr>
        <w:pStyle w:val="NormalWeb"/>
        <w:shd w:val="clear" w:color="auto" w:fill="FFFFFF"/>
        <w:spacing w:before="150" w:beforeAutospacing="0" w:after="0" w:afterAutospacing="0"/>
        <w:ind w:left="360"/>
        <w:rPr>
          <w:rFonts w:ascii="Calibri" w:eastAsia="Calibri" w:hAnsi="Calibri" w:cs="Calibri"/>
          <w:sz w:val="22"/>
          <w:szCs w:val="22"/>
          <w:lang w:bidi="en-US"/>
        </w:rPr>
      </w:pPr>
      <w:r w:rsidRPr="009A74BB">
        <w:rPr>
          <w:rFonts w:ascii="Calibri" w:eastAsia="Calibri" w:hAnsi="Calibri" w:cs="Calibri"/>
          <w:sz w:val="22"/>
          <w:szCs w:val="22"/>
          <w:lang w:bidi="en-US"/>
        </w:rPr>
        <w:t xml:space="preserve">Note that region {id} or name value is the same as </w:t>
      </w:r>
      <w:r w:rsidR="00865EAD">
        <w:rPr>
          <w:rFonts w:ascii="Calibri" w:eastAsia="Calibri" w:hAnsi="Calibri" w:cs="Calibri"/>
          <w:sz w:val="22"/>
          <w:szCs w:val="22"/>
          <w:lang w:bidi="en-US"/>
        </w:rPr>
        <w:t>given in</w:t>
      </w:r>
      <w:r w:rsidRPr="009A74BB">
        <w:rPr>
          <w:rFonts w:ascii="Calibri" w:eastAsia="Calibri" w:hAnsi="Calibri" w:cs="Calibri"/>
          <w:sz w:val="22"/>
          <w:szCs w:val="22"/>
          <w:lang w:bidi="en-US"/>
        </w:rPr>
        <w:t xml:space="preserve"> the Routing location resources URI https://{fqdn}/NRP/admin/locations/{id}. Consider it a synonym.</w:t>
      </w:r>
    </w:p>
    <w:p w14:paraId="4616C8F4" w14:textId="77777777" w:rsidR="00FF0E11" w:rsidRPr="00FF0E11" w:rsidRDefault="00FF0E11" w:rsidP="00FF0E11">
      <w:pPr>
        <w:pStyle w:val="NormalWeb"/>
        <w:shd w:val="clear" w:color="auto" w:fill="FFFFFF"/>
        <w:spacing w:before="150" w:beforeAutospacing="0" w:after="0" w:afterAutospacing="0"/>
        <w:ind w:left="360"/>
        <w:rPr>
          <w:rFonts w:ascii="Calibri" w:eastAsia="Calibri" w:hAnsi="Calibri" w:cs="Calibri"/>
          <w:sz w:val="22"/>
          <w:szCs w:val="22"/>
          <w:lang w:bidi="en-US"/>
        </w:rPr>
      </w:pPr>
    </w:p>
    <w:tbl>
      <w:tblPr>
        <w:tblW w:w="10350"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15" w:type="dxa"/>
          <w:bottom w:w="15" w:type="dxa"/>
          <w:right w:w="115" w:type="dxa"/>
        </w:tblCellMar>
        <w:tblLook w:val="04A0" w:firstRow="1" w:lastRow="0" w:firstColumn="1" w:lastColumn="0" w:noHBand="0" w:noVBand="1"/>
      </w:tblPr>
      <w:tblGrid>
        <w:gridCol w:w="990"/>
        <w:gridCol w:w="9360"/>
      </w:tblGrid>
      <w:tr w:rsidR="00FB68D1" w:rsidRPr="00D74A68" w14:paraId="33BC8550" w14:textId="77777777" w:rsidTr="004B69B2">
        <w:tc>
          <w:tcPr>
            <w:tcW w:w="990" w:type="dxa"/>
            <w:tcMar>
              <w:top w:w="105" w:type="dxa"/>
              <w:left w:w="150" w:type="dxa"/>
              <w:bottom w:w="105" w:type="dxa"/>
              <w:right w:w="150" w:type="dxa"/>
            </w:tcMar>
            <w:hideMark/>
          </w:tcPr>
          <w:p w14:paraId="732808A9" w14:textId="77777777" w:rsidR="00FB68D1" w:rsidRPr="00A002D1" w:rsidRDefault="00FB68D1" w:rsidP="00D74A68">
            <w:pPr>
              <w:ind w:left="-90" w:right="-115"/>
              <w:rPr>
                <w:rFonts w:asciiTheme="minorHAnsi" w:hAnsiTheme="minorHAnsi" w:cstheme="minorHAnsi"/>
              </w:rPr>
            </w:pPr>
            <w:r w:rsidRPr="00A002D1">
              <w:rPr>
                <w:rFonts w:asciiTheme="minorHAnsi" w:hAnsiTheme="minorHAnsi" w:cstheme="minorHAnsi"/>
              </w:rPr>
              <w:t>Request</w:t>
            </w:r>
          </w:p>
        </w:tc>
        <w:tc>
          <w:tcPr>
            <w:tcW w:w="9360" w:type="dxa"/>
            <w:tcMar>
              <w:top w:w="105" w:type="dxa"/>
              <w:left w:w="150" w:type="dxa"/>
              <w:bottom w:w="105" w:type="dxa"/>
              <w:right w:w="150" w:type="dxa"/>
            </w:tcMar>
            <w:hideMark/>
          </w:tcPr>
          <w:p w14:paraId="61E13B4C" w14:textId="77777777" w:rsidR="00FB68D1" w:rsidRPr="00D74A68" w:rsidRDefault="00FB68D1" w:rsidP="00865EAD">
            <w:pPr>
              <w:pStyle w:val="NormalWeb"/>
              <w:spacing w:before="0" w:beforeAutospacing="0" w:after="0" w:afterAutospacing="0"/>
              <w:ind w:left="-59" w:right="-115"/>
              <w:rPr>
                <w:rFonts w:ascii="Courier New" w:eastAsia="Calibri" w:hAnsi="Courier New" w:cs="Courier New"/>
                <w:sz w:val="22"/>
                <w:szCs w:val="22"/>
                <w:lang w:bidi="en-US"/>
              </w:rPr>
            </w:pPr>
            <w:r w:rsidRPr="00D74A68">
              <w:rPr>
                <w:rFonts w:ascii="Courier New" w:eastAsia="Calibri" w:hAnsi="Courier New" w:cs="Courier New"/>
                <w:sz w:val="22"/>
                <w:szCs w:val="22"/>
                <w:lang w:bidi="en-US"/>
              </w:rPr>
              <w:t>GET https://{fqdn}/ASM/ws/locationregions/32768</w:t>
            </w:r>
          </w:p>
          <w:p w14:paraId="18ACAED9" w14:textId="77777777" w:rsidR="00FB68D1" w:rsidRPr="00D74A68" w:rsidRDefault="00FB68D1" w:rsidP="00865EAD">
            <w:pPr>
              <w:pStyle w:val="NormalWeb"/>
              <w:spacing w:before="0" w:beforeAutospacing="0" w:after="0" w:afterAutospacing="0"/>
              <w:ind w:left="-59" w:right="-115"/>
              <w:rPr>
                <w:rFonts w:ascii="Courier New" w:eastAsia="Calibri" w:hAnsi="Courier New" w:cs="Courier New"/>
                <w:sz w:val="22"/>
                <w:szCs w:val="22"/>
                <w:lang w:bidi="en-US"/>
              </w:rPr>
            </w:pPr>
            <w:r w:rsidRPr="00D74A68">
              <w:rPr>
                <w:rFonts w:ascii="Courier New" w:eastAsia="Calibri" w:hAnsi="Courier New" w:cs="Courier New"/>
                <w:sz w:val="22"/>
                <w:szCs w:val="22"/>
                <w:lang w:bidi="en-US"/>
              </w:rPr>
              <w:t>GET https://{fqdn}/ASM/ws/locationregions/name/Northern%20location</w:t>
            </w:r>
          </w:p>
        </w:tc>
      </w:tr>
      <w:tr w:rsidR="00FB68D1" w:rsidRPr="00D74A68" w14:paraId="22AA4965" w14:textId="77777777" w:rsidTr="004B69B2">
        <w:tc>
          <w:tcPr>
            <w:tcW w:w="990" w:type="dxa"/>
            <w:tcMar>
              <w:top w:w="105" w:type="dxa"/>
              <w:left w:w="150" w:type="dxa"/>
              <w:bottom w:w="105" w:type="dxa"/>
              <w:right w:w="150" w:type="dxa"/>
            </w:tcMar>
            <w:hideMark/>
          </w:tcPr>
          <w:p w14:paraId="625316AB" w14:textId="77777777" w:rsidR="00FB68D1" w:rsidRPr="00A002D1" w:rsidRDefault="00FB68D1" w:rsidP="00D74A68">
            <w:pPr>
              <w:ind w:left="-90" w:right="-115"/>
              <w:rPr>
                <w:rFonts w:asciiTheme="minorHAnsi" w:hAnsiTheme="minorHAnsi" w:cstheme="minorHAnsi"/>
              </w:rPr>
            </w:pPr>
            <w:r w:rsidRPr="00A002D1">
              <w:rPr>
                <w:rFonts w:asciiTheme="minorHAnsi" w:hAnsiTheme="minorHAnsi" w:cstheme="minorHAnsi"/>
              </w:rPr>
              <w:t>Request Content</w:t>
            </w:r>
          </w:p>
        </w:tc>
        <w:tc>
          <w:tcPr>
            <w:tcW w:w="9360" w:type="dxa"/>
            <w:tcMar>
              <w:top w:w="105" w:type="dxa"/>
              <w:left w:w="150" w:type="dxa"/>
              <w:bottom w:w="105" w:type="dxa"/>
              <w:right w:w="150" w:type="dxa"/>
            </w:tcMar>
            <w:hideMark/>
          </w:tcPr>
          <w:p w14:paraId="28997856" w14:textId="77777777" w:rsidR="00FB68D1" w:rsidRPr="00D74A68" w:rsidRDefault="00FB68D1" w:rsidP="00865EAD">
            <w:pPr>
              <w:ind w:left="-59" w:right="-115"/>
              <w:rPr>
                <w:rFonts w:ascii="Courier New" w:hAnsi="Courier New" w:cs="Courier New"/>
              </w:rPr>
            </w:pPr>
            <w:r w:rsidRPr="00D74A68">
              <w:rPr>
                <w:rFonts w:ascii="Courier New" w:hAnsi="Courier New" w:cs="Courier New"/>
              </w:rPr>
              <w:t>NA</w:t>
            </w:r>
          </w:p>
        </w:tc>
      </w:tr>
      <w:tr w:rsidR="00FB68D1" w:rsidRPr="00D74A68" w14:paraId="2FC76D74" w14:textId="77777777" w:rsidTr="004B69B2">
        <w:tc>
          <w:tcPr>
            <w:tcW w:w="990" w:type="dxa"/>
            <w:tcMar>
              <w:top w:w="105" w:type="dxa"/>
              <w:left w:w="150" w:type="dxa"/>
              <w:bottom w:w="105" w:type="dxa"/>
              <w:right w:w="150" w:type="dxa"/>
            </w:tcMar>
            <w:hideMark/>
          </w:tcPr>
          <w:p w14:paraId="79CE6C79" w14:textId="77777777" w:rsidR="00FB68D1" w:rsidRPr="00A002D1" w:rsidRDefault="00FB68D1" w:rsidP="00D74A68">
            <w:pPr>
              <w:ind w:left="-90" w:right="-115"/>
              <w:rPr>
                <w:rFonts w:asciiTheme="minorHAnsi" w:hAnsiTheme="minorHAnsi" w:cstheme="minorHAnsi"/>
              </w:rPr>
            </w:pPr>
            <w:r w:rsidRPr="00A002D1">
              <w:rPr>
                <w:rFonts w:asciiTheme="minorHAnsi" w:hAnsiTheme="minorHAnsi" w:cstheme="minorHAnsi"/>
              </w:rPr>
              <w:t>Response Content</w:t>
            </w:r>
          </w:p>
        </w:tc>
        <w:tc>
          <w:tcPr>
            <w:tcW w:w="9360" w:type="dxa"/>
            <w:tcMar>
              <w:top w:w="105" w:type="dxa"/>
              <w:left w:w="150" w:type="dxa"/>
              <w:bottom w:w="105" w:type="dxa"/>
              <w:right w:w="150" w:type="dxa"/>
            </w:tcMar>
            <w:hideMark/>
          </w:tcPr>
          <w:p w14:paraId="7F24546A" w14:textId="77777777" w:rsidR="00FB68D1" w:rsidRPr="00D74A68" w:rsidRDefault="00FB68D1" w:rsidP="00865EAD">
            <w:pPr>
              <w:pStyle w:val="NormalWeb"/>
              <w:spacing w:before="0" w:beforeAutospacing="0" w:after="0" w:afterAutospacing="0"/>
              <w:ind w:left="-59" w:right="-115"/>
              <w:rPr>
                <w:rFonts w:ascii="Courier New" w:eastAsia="Calibri" w:hAnsi="Courier New" w:cs="Courier New"/>
                <w:sz w:val="22"/>
                <w:szCs w:val="22"/>
                <w:lang w:bidi="en-US"/>
              </w:rPr>
            </w:pPr>
            <w:r w:rsidRPr="00D74A68">
              <w:rPr>
                <w:rFonts w:ascii="Courier New" w:eastAsia="Calibri" w:hAnsi="Courier New" w:cs="Courier New"/>
                <w:sz w:val="22"/>
                <w:szCs w:val="22"/>
                <w:lang w:bidi="en-US"/>
              </w:rPr>
              <w:t>&lt;?xml version="1.0" encoding="UTF-8" standalone="yes"?&gt;</w:t>
            </w:r>
            <w:r w:rsidRPr="00D74A68">
              <w:rPr>
                <w:rFonts w:ascii="Courier New" w:eastAsia="Calibri" w:hAnsi="Courier New" w:cs="Courier New"/>
                <w:sz w:val="22"/>
                <w:szCs w:val="22"/>
                <w:lang w:bidi="en-US"/>
              </w:rPr>
              <w:br/>
              <w:t>&lt;locationregion&gt;</w:t>
            </w:r>
            <w:r w:rsidRPr="00D74A68">
              <w:rPr>
                <w:rFonts w:ascii="Courier New" w:eastAsia="Calibri" w:hAnsi="Courier New" w:cs="Courier New"/>
                <w:sz w:val="22"/>
                <w:szCs w:val="22"/>
                <w:lang w:bidi="en-US"/>
              </w:rPr>
              <w:br/>
              <w:t>    &lt;description&gt;Project Alaska. swe 03/13/13&lt;/description&gt;</w:t>
            </w:r>
            <w:r w:rsidRPr="00D74A68">
              <w:rPr>
                <w:rFonts w:ascii="Courier New" w:eastAsia="Calibri" w:hAnsi="Courier New" w:cs="Courier New"/>
                <w:sz w:val="22"/>
                <w:szCs w:val="22"/>
                <w:lang w:bidi="en-US"/>
              </w:rPr>
              <w:br/>
              <w:t>    &lt;link href="</w:t>
            </w:r>
            <w:hyperlink r:id="rId84" w:tgtFrame="_blank" w:history="1">
              <w:r w:rsidRPr="00D74A68">
                <w:rPr>
                  <w:rFonts w:ascii="Courier New" w:eastAsia="Calibri" w:hAnsi="Courier New" w:cs="Courier New"/>
                  <w:sz w:val="22"/>
                  <w:szCs w:val="22"/>
                  <w:lang w:bidi="en-US"/>
                </w:rPr>
                <w:t>https://augusta3.dr.avaya.com/ASM/ws/locationregions/131089</w:t>
              </w:r>
            </w:hyperlink>
            <w:r w:rsidRPr="00D74A68">
              <w:rPr>
                <w:rFonts w:ascii="Courier New" w:eastAsia="Calibri" w:hAnsi="Courier New" w:cs="Courier New"/>
                <w:sz w:val="22"/>
                <w:szCs w:val="22"/>
                <w:lang w:bidi="en-US"/>
              </w:rPr>
              <w:t>" rel="self"/&gt;</w:t>
            </w:r>
            <w:r w:rsidRPr="00D74A68">
              <w:rPr>
                <w:rFonts w:ascii="Courier New" w:eastAsia="Calibri" w:hAnsi="Courier New" w:cs="Courier New"/>
                <w:sz w:val="22"/>
                <w:szCs w:val="22"/>
                <w:lang w:bidi="en-US"/>
              </w:rPr>
              <w:br/>
              <w:t>    &lt;location&gt;</w:t>
            </w:r>
            <w:r w:rsidRPr="00D74A68">
              <w:rPr>
                <w:rFonts w:ascii="Courier New" w:eastAsia="Calibri" w:hAnsi="Courier New" w:cs="Courier New"/>
                <w:sz w:val="22"/>
                <w:szCs w:val="22"/>
                <w:lang w:bidi="en-US"/>
              </w:rPr>
              <w:br/>
              <w:t>        &lt;link href="</w:t>
            </w:r>
            <w:hyperlink r:id="rId85" w:tgtFrame="_blank" w:history="1">
              <w:r w:rsidRPr="00D74A68">
                <w:rPr>
                  <w:rFonts w:ascii="Courier New" w:eastAsia="Calibri" w:hAnsi="Courier New" w:cs="Courier New"/>
                  <w:sz w:val="22"/>
                  <w:szCs w:val="22"/>
                  <w:lang w:bidi="en-US"/>
                </w:rPr>
                <w:t>https://augusta3.dr.avaya.com/NRP/admin/locations/131089</w:t>
              </w:r>
            </w:hyperlink>
            <w:r w:rsidRPr="00D74A68">
              <w:rPr>
                <w:rFonts w:ascii="Courier New" w:eastAsia="Calibri" w:hAnsi="Courier New" w:cs="Courier New"/>
                <w:sz w:val="22"/>
                <w:szCs w:val="22"/>
                <w:lang w:bidi="en-US"/>
              </w:rPr>
              <w:t>" hrefName="Alaska-SBC" rel="reference" title="Project Alaska. swe 03/13/13"/&gt;</w:t>
            </w:r>
            <w:r w:rsidRPr="00D74A68">
              <w:rPr>
                <w:rFonts w:ascii="Courier New" w:eastAsia="Calibri" w:hAnsi="Courier New" w:cs="Courier New"/>
                <w:sz w:val="22"/>
                <w:szCs w:val="22"/>
                <w:lang w:bidi="en-US"/>
              </w:rPr>
              <w:br/>
              <w:t>    &lt;/location&gt;</w:t>
            </w:r>
            <w:r w:rsidRPr="00D74A68">
              <w:rPr>
                <w:rFonts w:ascii="Courier New" w:eastAsia="Calibri" w:hAnsi="Courier New" w:cs="Courier New"/>
                <w:sz w:val="22"/>
                <w:szCs w:val="22"/>
                <w:lang w:bidi="en-US"/>
              </w:rPr>
              <w:br/>
              <w:t>    &lt;name&gt;Alaska-SBC&lt;/name&gt;</w:t>
            </w:r>
            <w:r w:rsidRPr="00D74A68">
              <w:rPr>
                <w:rFonts w:ascii="Courier New" w:eastAsia="Calibri" w:hAnsi="Courier New" w:cs="Courier New"/>
                <w:sz w:val="22"/>
                <w:szCs w:val="22"/>
                <w:lang w:bidi="en-US"/>
              </w:rPr>
              <w:br/>
              <w:t>    &lt;region1&gt;</w:t>
            </w:r>
            <w:r w:rsidRPr="00D74A68">
              <w:rPr>
                <w:rFonts w:ascii="Courier New" w:eastAsia="Calibri" w:hAnsi="Courier New" w:cs="Courier New"/>
                <w:sz w:val="22"/>
                <w:szCs w:val="22"/>
                <w:lang w:bidi="en-US"/>
              </w:rPr>
              <w:br/>
              <w:t>        &lt;link href="</w:t>
            </w:r>
            <w:hyperlink r:id="rId86" w:history="1">
              <w:r w:rsidR="00CD1869" w:rsidRPr="00D74A68">
                <w:rPr>
                  <w:rFonts w:ascii="Courier New" w:eastAsia="Calibri" w:hAnsi="Courier New" w:cs="Courier New"/>
                  <w:sz w:val="22"/>
                  <w:szCs w:val="22"/>
                  <w:lang w:bidi="en-US"/>
                </w:rPr>
                <w:t>https://augusta3.dr.avaya.com/ASM/ws/asmgroups/33</w:t>
              </w:r>
            </w:hyperlink>
            <w:r w:rsidRPr="00D74A68">
              <w:rPr>
                <w:rFonts w:ascii="Courier New" w:eastAsia="Calibri" w:hAnsi="Courier New" w:cs="Courier New"/>
                <w:sz w:val="22"/>
                <w:szCs w:val="22"/>
                <w:lang w:bidi="en-US"/>
              </w:rPr>
              <w:t>" rel="reference"/&gt;</w:t>
            </w:r>
            <w:r w:rsidRPr="00D74A68">
              <w:rPr>
                <w:rFonts w:ascii="Courier New" w:eastAsia="Calibri" w:hAnsi="Courier New" w:cs="Courier New"/>
                <w:sz w:val="22"/>
                <w:szCs w:val="22"/>
                <w:lang w:bidi="en-US"/>
              </w:rPr>
              <w:br/>
              <w:t>    &lt;/region1&gt;</w:t>
            </w:r>
            <w:r w:rsidRPr="00D74A68">
              <w:rPr>
                <w:rFonts w:ascii="Courier New" w:eastAsia="Calibri" w:hAnsi="Courier New" w:cs="Courier New"/>
                <w:sz w:val="22"/>
                <w:szCs w:val="22"/>
                <w:lang w:bidi="en-US"/>
              </w:rPr>
              <w:br/>
              <w:t>    &lt;region2&gt;</w:t>
            </w:r>
            <w:r w:rsidRPr="00D74A68">
              <w:rPr>
                <w:rFonts w:ascii="Courier New" w:eastAsia="Calibri" w:hAnsi="Courier New" w:cs="Courier New"/>
                <w:sz w:val="22"/>
                <w:szCs w:val="22"/>
                <w:lang w:bidi="en-US"/>
              </w:rPr>
              <w:br/>
              <w:t>        &lt;link href="</w:t>
            </w:r>
            <w:hyperlink r:id="rId87" w:history="1">
              <w:r w:rsidR="00CD1869" w:rsidRPr="00D74A68">
                <w:rPr>
                  <w:rFonts w:ascii="Courier New" w:eastAsia="Calibri" w:hAnsi="Courier New" w:cs="Courier New"/>
                  <w:sz w:val="22"/>
                  <w:szCs w:val="22"/>
                  <w:lang w:bidi="en-US"/>
                </w:rPr>
                <w:t>https://augusta3.dr.avaya.com/ASM/ws/asmgroups/34</w:t>
              </w:r>
            </w:hyperlink>
            <w:r w:rsidRPr="00D74A68">
              <w:rPr>
                <w:rFonts w:ascii="Courier New" w:eastAsia="Calibri" w:hAnsi="Courier New" w:cs="Courier New"/>
                <w:sz w:val="22"/>
                <w:szCs w:val="22"/>
                <w:lang w:bidi="en-US"/>
              </w:rPr>
              <w:t>" rel="reference"/&gt;</w:t>
            </w:r>
            <w:r w:rsidRPr="00D74A68">
              <w:rPr>
                <w:rFonts w:ascii="Courier New" w:eastAsia="Calibri" w:hAnsi="Courier New" w:cs="Courier New"/>
                <w:sz w:val="22"/>
                <w:szCs w:val="22"/>
                <w:lang w:bidi="en-US"/>
              </w:rPr>
              <w:br/>
              <w:t>    &lt;/region2&gt;</w:t>
            </w:r>
            <w:r w:rsidRPr="00D74A68">
              <w:rPr>
                <w:rFonts w:ascii="Courier New" w:eastAsia="Calibri" w:hAnsi="Courier New" w:cs="Courier New"/>
                <w:sz w:val="22"/>
                <w:szCs w:val="22"/>
                <w:lang w:bidi="en-US"/>
              </w:rPr>
              <w:br/>
              <w:t>    &lt;region3&gt;</w:t>
            </w:r>
            <w:r w:rsidRPr="00D74A68">
              <w:rPr>
                <w:rFonts w:ascii="Courier New" w:eastAsia="Calibri" w:hAnsi="Courier New" w:cs="Courier New"/>
                <w:sz w:val="22"/>
                <w:szCs w:val="22"/>
                <w:lang w:bidi="en-US"/>
              </w:rPr>
              <w:br/>
              <w:t>        &lt;link href="</w:t>
            </w:r>
            <w:hyperlink r:id="rId88" w:history="1">
              <w:r w:rsidR="00CD1869" w:rsidRPr="00D74A68">
                <w:rPr>
                  <w:rFonts w:ascii="Courier New" w:eastAsia="Calibri" w:hAnsi="Courier New" w:cs="Courier New"/>
                  <w:sz w:val="22"/>
                  <w:szCs w:val="22"/>
                  <w:lang w:bidi="en-US"/>
                </w:rPr>
                <w:t>https://augusta3.dr.avaya.com/ASM/ws/asmgroups/35</w:t>
              </w:r>
            </w:hyperlink>
            <w:r w:rsidRPr="00D74A68">
              <w:rPr>
                <w:rFonts w:ascii="Courier New" w:eastAsia="Calibri" w:hAnsi="Courier New" w:cs="Courier New"/>
                <w:sz w:val="22"/>
                <w:szCs w:val="22"/>
                <w:lang w:bidi="en-US"/>
              </w:rPr>
              <w:t>" rel="reference"/&gt;</w:t>
            </w:r>
            <w:r w:rsidRPr="00D74A68">
              <w:rPr>
                <w:rFonts w:ascii="Courier New" w:eastAsia="Calibri" w:hAnsi="Courier New" w:cs="Courier New"/>
                <w:sz w:val="22"/>
                <w:szCs w:val="22"/>
                <w:lang w:bidi="en-US"/>
              </w:rPr>
              <w:br/>
              <w:t>    &lt;/region3&gt;</w:t>
            </w:r>
            <w:r w:rsidRPr="00D74A68">
              <w:rPr>
                <w:rFonts w:ascii="Courier New" w:eastAsia="Calibri" w:hAnsi="Courier New" w:cs="Courier New"/>
                <w:sz w:val="22"/>
                <w:szCs w:val="22"/>
                <w:lang w:bidi="en-US"/>
              </w:rPr>
              <w:br/>
              <w:t>    &lt;region4&gt;</w:t>
            </w:r>
            <w:r w:rsidRPr="00D74A68">
              <w:rPr>
                <w:rFonts w:ascii="Courier New" w:eastAsia="Calibri" w:hAnsi="Courier New" w:cs="Courier New"/>
                <w:sz w:val="22"/>
                <w:szCs w:val="22"/>
                <w:lang w:bidi="en-US"/>
              </w:rPr>
              <w:br/>
              <w:t>        &lt;link href="</w:t>
            </w:r>
            <w:hyperlink r:id="rId89" w:history="1">
              <w:r w:rsidR="00CD1869" w:rsidRPr="00D74A68">
                <w:rPr>
                  <w:rFonts w:ascii="Courier New" w:eastAsia="Calibri" w:hAnsi="Courier New" w:cs="Courier New"/>
                  <w:sz w:val="22"/>
                  <w:szCs w:val="22"/>
                  <w:lang w:bidi="en-US"/>
                </w:rPr>
                <w:t>https://augusta3.dr.avaya.com/ASM/ws/asmgroups/36</w:t>
              </w:r>
            </w:hyperlink>
            <w:r w:rsidRPr="00D74A68">
              <w:rPr>
                <w:rFonts w:ascii="Courier New" w:eastAsia="Calibri" w:hAnsi="Courier New" w:cs="Courier New"/>
                <w:sz w:val="22"/>
                <w:szCs w:val="22"/>
                <w:lang w:bidi="en-US"/>
              </w:rPr>
              <w:t>" rel="reference"/&gt;</w:t>
            </w:r>
            <w:r w:rsidRPr="00D74A68">
              <w:rPr>
                <w:rFonts w:ascii="Courier New" w:eastAsia="Calibri" w:hAnsi="Courier New" w:cs="Courier New"/>
                <w:sz w:val="22"/>
                <w:szCs w:val="22"/>
                <w:lang w:bidi="en-US"/>
              </w:rPr>
              <w:br/>
            </w:r>
            <w:r w:rsidRPr="00D74A68">
              <w:rPr>
                <w:rFonts w:ascii="Courier New" w:eastAsia="Calibri" w:hAnsi="Courier New" w:cs="Courier New"/>
                <w:sz w:val="22"/>
                <w:szCs w:val="22"/>
                <w:lang w:bidi="en-US"/>
              </w:rPr>
              <w:lastRenderedPageBreak/>
              <w:t>    &lt;/region4&gt;</w:t>
            </w:r>
            <w:r w:rsidRPr="00D74A68">
              <w:rPr>
                <w:rFonts w:ascii="Courier New" w:eastAsia="Calibri" w:hAnsi="Courier New" w:cs="Courier New"/>
                <w:sz w:val="22"/>
                <w:szCs w:val="22"/>
                <w:lang w:bidi="en-US"/>
              </w:rPr>
              <w:br/>
              <w:t>&lt;/locationregion&gt;</w:t>
            </w:r>
          </w:p>
        </w:tc>
      </w:tr>
      <w:tr w:rsidR="008B5388" w:rsidRPr="00D74A68" w14:paraId="08AC1073" w14:textId="77777777" w:rsidTr="004B69B2">
        <w:tc>
          <w:tcPr>
            <w:tcW w:w="990" w:type="dxa"/>
            <w:tcMar>
              <w:top w:w="105" w:type="dxa"/>
              <w:left w:w="150" w:type="dxa"/>
              <w:bottom w:w="105" w:type="dxa"/>
              <w:right w:w="150" w:type="dxa"/>
            </w:tcMar>
          </w:tcPr>
          <w:p w14:paraId="10BEDA3A" w14:textId="77777777" w:rsidR="008B5388" w:rsidRPr="00A002D1" w:rsidRDefault="008B5388" w:rsidP="00D74A68">
            <w:pPr>
              <w:ind w:left="-90" w:right="-115"/>
              <w:rPr>
                <w:rFonts w:asciiTheme="minorHAnsi" w:hAnsiTheme="minorHAnsi" w:cstheme="minorHAnsi"/>
              </w:rPr>
            </w:pPr>
            <w:r w:rsidRPr="00A002D1">
              <w:rPr>
                <w:rFonts w:asciiTheme="minorHAnsi" w:hAnsiTheme="minorHAnsi" w:cstheme="minorHAnsi"/>
              </w:rPr>
              <w:lastRenderedPageBreak/>
              <w:t xml:space="preserve">Response </w:t>
            </w:r>
          </w:p>
          <w:p w14:paraId="04C6A9CE" w14:textId="77777777" w:rsidR="008B5388" w:rsidRPr="00A002D1" w:rsidRDefault="008B5388" w:rsidP="00D74A68">
            <w:pPr>
              <w:ind w:left="-90" w:right="-115"/>
              <w:rPr>
                <w:rFonts w:asciiTheme="minorHAnsi" w:hAnsiTheme="minorHAnsi" w:cstheme="minorHAnsi"/>
              </w:rPr>
            </w:pPr>
            <w:r w:rsidRPr="00A002D1">
              <w:rPr>
                <w:rFonts w:asciiTheme="minorHAnsi" w:hAnsiTheme="minorHAnsi" w:cstheme="minorHAnsi"/>
              </w:rPr>
              <w:t>Errors</w:t>
            </w:r>
          </w:p>
        </w:tc>
        <w:tc>
          <w:tcPr>
            <w:tcW w:w="9360" w:type="dxa"/>
            <w:tcMar>
              <w:top w:w="105" w:type="dxa"/>
              <w:left w:w="150" w:type="dxa"/>
              <w:bottom w:w="105" w:type="dxa"/>
              <w:right w:w="150" w:type="dxa"/>
            </w:tcMar>
          </w:tcPr>
          <w:p w14:paraId="546D094B" w14:textId="77777777" w:rsidR="008B5388" w:rsidRPr="00D74A68" w:rsidRDefault="008B5388" w:rsidP="00865EAD">
            <w:pPr>
              <w:ind w:left="-59" w:right="-115"/>
              <w:rPr>
                <w:rFonts w:ascii="Courier New" w:hAnsi="Courier New" w:cs="Courier New"/>
              </w:rPr>
            </w:pPr>
            <w:r w:rsidRPr="00D74A68">
              <w:rPr>
                <w:rFonts w:ascii="Courier New" w:hAnsi="Courier New" w:cs="Courier New"/>
              </w:rPr>
              <w:t>404 – Not Found</w:t>
            </w:r>
          </w:p>
          <w:p w14:paraId="760A6AB1" w14:textId="77777777" w:rsidR="008B5388" w:rsidRPr="00D74A68" w:rsidRDefault="008B5388" w:rsidP="00865EAD">
            <w:pPr>
              <w:pStyle w:val="NormalWeb"/>
              <w:spacing w:before="0" w:beforeAutospacing="0" w:after="0" w:afterAutospacing="0"/>
              <w:ind w:left="-59" w:right="-115"/>
              <w:rPr>
                <w:rFonts w:ascii="Courier New" w:eastAsia="Calibri" w:hAnsi="Courier New" w:cs="Courier New"/>
                <w:sz w:val="22"/>
                <w:szCs w:val="22"/>
                <w:lang w:bidi="en-US"/>
              </w:rPr>
            </w:pPr>
            <w:r w:rsidRPr="00D74A68">
              <w:rPr>
                <w:rFonts w:ascii="Courier New" w:eastAsia="Calibri" w:hAnsi="Courier New" w:cs="Courier New"/>
                <w:sz w:val="22"/>
                <w:szCs w:val="22"/>
                <w:lang w:bidi="en-US"/>
              </w:rPr>
              <w:t>500 – Server Error</w:t>
            </w:r>
          </w:p>
        </w:tc>
      </w:tr>
    </w:tbl>
    <w:p w14:paraId="4BFFC0E7" w14:textId="77777777" w:rsidR="009A74BB" w:rsidRDefault="00FB68D1" w:rsidP="007F6A0F">
      <w:pPr>
        <w:pStyle w:val="Heading2"/>
        <w:shd w:val="clear" w:color="auto" w:fill="FFFFFF"/>
        <w:spacing w:before="450"/>
      </w:pPr>
      <w:bookmarkStart w:id="202" w:name="_Toc151555574"/>
      <w:r w:rsidRPr="009A74BB">
        <w:t>Query location to regions</w:t>
      </w:r>
      <w:bookmarkEnd w:id="202"/>
    </w:p>
    <w:p w14:paraId="2D982F71" w14:textId="77777777" w:rsidR="007F6A0F" w:rsidRDefault="007F6A0F" w:rsidP="00E17315"/>
    <w:tbl>
      <w:tblPr>
        <w:tblStyle w:val="TableGrid"/>
        <w:tblW w:w="10350" w:type="dxa"/>
        <w:tblInd w:w="468" w:type="dxa"/>
        <w:tblLook w:val="04A0" w:firstRow="1" w:lastRow="0" w:firstColumn="1" w:lastColumn="0" w:noHBand="0" w:noVBand="1"/>
      </w:tblPr>
      <w:tblGrid>
        <w:gridCol w:w="1620"/>
        <w:gridCol w:w="8730"/>
      </w:tblGrid>
      <w:tr w:rsidR="00DC3A9D" w14:paraId="418B801F" w14:textId="77777777" w:rsidTr="004B69B2">
        <w:tc>
          <w:tcPr>
            <w:tcW w:w="1620" w:type="dxa"/>
          </w:tcPr>
          <w:p w14:paraId="4260CD81" w14:textId="77777777" w:rsidR="00DC3A9D" w:rsidRDefault="00A91E04" w:rsidP="00E17315">
            <w:r>
              <w:t>Re</w:t>
            </w:r>
            <w:r w:rsidR="005D688E">
              <w:t>quest</w:t>
            </w:r>
          </w:p>
        </w:tc>
        <w:tc>
          <w:tcPr>
            <w:tcW w:w="8730" w:type="dxa"/>
          </w:tcPr>
          <w:p w14:paraId="16B8A455" w14:textId="77777777" w:rsidR="005D688E" w:rsidRPr="009F4D18" w:rsidRDefault="005D688E" w:rsidP="005D688E">
            <w:pPr>
              <w:pStyle w:val="NormalWeb"/>
              <w:spacing w:before="0" w:beforeAutospacing="0" w:after="0" w:afterAutospacing="0"/>
              <w:rPr>
                <w:rFonts w:ascii="Courier New" w:eastAsia="Calibri" w:hAnsi="Courier New" w:cs="Courier New"/>
                <w:sz w:val="22"/>
                <w:szCs w:val="22"/>
                <w:lang w:bidi="en-US"/>
              </w:rPr>
            </w:pPr>
            <w:r w:rsidRPr="009F4D18">
              <w:rPr>
                <w:rFonts w:ascii="Courier New" w:eastAsia="Calibri" w:hAnsi="Courier New" w:cs="Courier New"/>
                <w:sz w:val="22"/>
                <w:szCs w:val="22"/>
                <w:lang w:bidi="en-US"/>
              </w:rPr>
              <w:t>GET https://{fqdn}/ASM/ws/locationregions</w:t>
            </w:r>
          </w:p>
          <w:p w14:paraId="44851BE2" w14:textId="77777777" w:rsidR="00DC3A9D" w:rsidRDefault="005D688E" w:rsidP="005D688E">
            <w:r w:rsidRPr="009F4D18">
              <w:rPr>
                <w:rFonts w:ascii="Courier New" w:hAnsi="Courier New" w:cs="Courier New"/>
              </w:rPr>
              <w:t>GET https://{fqdn}/ASM/ws/locationregions?name=A%20location</w:t>
            </w:r>
          </w:p>
        </w:tc>
      </w:tr>
      <w:tr w:rsidR="00DC3A9D" w14:paraId="2F17F594" w14:textId="77777777" w:rsidTr="004B69B2">
        <w:tc>
          <w:tcPr>
            <w:tcW w:w="1620" w:type="dxa"/>
          </w:tcPr>
          <w:p w14:paraId="1FBF08FE" w14:textId="77777777" w:rsidR="00DC3A9D" w:rsidRDefault="005D688E" w:rsidP="00E17315">
            <w:r>
              <w:t>Optional query parameters</w:t>
            </w:r>
          </w:p>
        </w:tc>
        <w:tc>
          <w:tcPr>
            <w:tcW w:w="8730" w:type="dxa"/>
          </w:tcPr>
          <w:p w14:paraId="7EC8C90B" w14:textId="77777777" w:rsidR="005D688E" w:rsidRPr="009F4D18" w:rsidRDefault="005D688E" w:rsidP="005D688E">
            <w:pPr>
              <w:pStyle w:val="NormalWeb"/>
              <w:spacing w:before="0" w:beforeAutospacing="0" w:after="0" w:afterAutospacing="0"/>
              <w:rPr>
                <w:rFonts w:ascii="Courier New" w:eastAsia="Calibri" w:hAnsi="Courier New" w:cs="Courier New"/>
                <w:sz w:val="22"/>
                <w:szCs w:val="22"/>
                <w:lang w:bidi="en-US"/>
              </w:rPr>
            </w:pPr>
            <w:r w:rsidRPr="009F4D18">
              <w:rPr>
                <w:rFonts w:ascii="Courier New" w:eastAsia="Calibri" w:hAnsi="Courier New" w:cs="Courier New"/>
                <w:sz w:val="22"/>
                <w:szCs w:val="22"/>
                <w:lang w:bidi="en-US"/>
              </w:rPr>
              <w:t>offset - starting record number to return, allows chunking of large data sets, defaults to 0</w:t>
            </w:r>
          </w:p>
          <w:p w14:paraId="77D5A3DA" w14:textId="77777777" w:rsidR="005D688E" w:rsidRPr="009F4D18" w:rsidRDefault="005D688E" w:rsidP="005D688E">
            <w:pPr>
              <w:pStyle w:val="NormalWeb"/>
              <w:spacing w:before="150" w:beforeAutospacing="0" w:after="0" w:afterAutospacing="0"/>
              <w:rPr>
                <w:rFonts w:ascii="Courier New" w:eastAsia="Calibri" w:hAnsi="Courier New" w:cs="Courier New"/>
                <w:sz w:val="22"/>
                <w:szCs w:val="22"/>
                <w:lang w:bidi="en-US"/>
              </w:rPr>
            </w:pPr>
            <w:r w:rsidRPr="009F4D18">
              <w:rPr>
                <w:rFonts w:ascii="Courier New" w:eastAsia="Calibri" w:hAnsi="Courier New" w:cs="Courier New"/>
                <w:sz w:val="22"/>
                <w:szCs w:val="22"/>
                <w:lang w:bidi="en-US"/>
              </w:rPr>
              <w:t>limit- number of query records to return, current maximum is 1000 for normal format, 10000 if brief format. For example .../ASM/ws/locationregions?limit=50</w:t>
            </w:r>
          </w:p>
          <w:p w14:paraId="59FBE1F2" w14:textId="77777777" w:rsidR="00DC3A9D" w:rsidRDefault="005D688E" w:rsidP="005D688E">
            <w:r w:rsidRPr="009F4D18">
              <w:rPr>
                <w:rFonts w:ascii="Courier New" w:hAnsi="Courier New" w:cs="Courier New"/>
              </w:rPr>
              <w:t>brief - just return URI references only, as in "brief listing". For example .../ASM/ws/locationregions?brief=true</w:t>
            </w:r>
          </w:p>
        </w:tc>
      </w:tr>
      <w:tr w:rsidR="00DC3A9D" w14:paraId="415EBB5D" w14:textId="77777777" w:rsidTr="004B69B2">
        <w:tc>
          <w:tcPr>
            <w:tcW w:w="1620" w:type="dxa"/>
          </w:tcPr>
          <w:p w14:paraId="4535017D" w14:textId="77777777" w:rsidR="00DC3A9D" w:rsidRDefault="00EE3CD0" w:rsidP="00E17315">
            <w:r>
              <w:t>Optional Query Filtering and Sort Parameters</w:t>
            </w:r>
          </w:p>
        </w:tc>
        <w:tc>
          <w:tcPr>
            <w:tcW w:w="8730" w:type="dxa"/>
          </w:tcPr>
          <w:p w14:paraId="1D86E045" w14:textId="77777777" w:rsidR="00EE3CD0" w:rsidRPr="009F4D18" w:rsidRDefault="00EE3CD0" w:rsidP="00EE3CD0">
            <w:pPr>
              <w:pStyle w:val="NormalWeb"/>
              <w:spacing w:before="0" w:beforeAutospacing="0" w:after="0" w:afterAutospacing="0"/>
              <w:rPr>
                <w:rFonts w:ascii="Courier New" w:eastAsia="Calibri" w:hAnsi="Courier New" w:cs="Courier New"/>
                <w:sz w:val="22"/>
                <w:szCs w:val="22"/>
                <w:lang w:bidi="en-US"/>
              </w:rPr>
            </w:pPr>
            <w:r w:rsidRPr="009F4D18">
              <w:rPr>
                <w:rFonts w:ascii="Courier New" w:eastAsia="Calibri" w:hAnsi="Courier New" w:cs="Courier New"/>
                <w:sz w:val="22"/>
                <w:szCs w:val="22"/>
                <w:lang w:bidi="en-US"/>
              </w:rPr>
              <w:t>&amp;name=&lt;value&gt;</w:t>
            </w:r>
          </w:p>
          <w:p w14:paraId="5A5671F5" w14:textId="77777777" w:rsidR="00DC3A9D" w:rsidRDefault="00EE3CD0" w:rsidP="00EE3CD0">
            <w:r w:rsidRPr="009F4D18">
              <w:rPr>
                <w:rFonts w:ascii="Courier New" w:hAnsi="Courier New" w:cs="Courier New"/>
              </w:rPr>
              <w:t>Where value will be matched exactly against Session Manager name. The comparison uses a "starts with" matching. Same as filtering values within the GUI.</w:t>
            </w:r>
          </w:p>
        </w:tc>
      </w:tr>
      <w:tr w:rsidR="00DC3A9D" w14:paraId="54D280B5" w14:textId="77777777" w:rsidTr="004B69B2">
        <w:tc>
          <w:tcPr>
            <w:tcW w:w="1620" w:type="dxa"/>
          </w:tcPr>
          <w:p w14:paraId="6A46C62F" w14:textId="77777777" w:rsidR="00DC3A9D" w:rsidRDefault="001F359D" w:rsidP="00E17315">
            <w:r w:rsidRPr="009A74BB">
              <w:t>Request Content</w:t>
            </w:r>
          </w:p>
        </w:tc>
        <w:tc>
          <w:tcPr>
            <w:tcW w:w="8730" w:type="dxa"/>
          </w:tcPr>
          <w:p w14:paraId="382DEC64" w14:textId="77777777" w:rsidR="00DC3A9D" w:rsidRDefault="001F359D" w:rsidP="00E17315">
            <w:r w:rsidRPr="009F4D18">
              <w:rPr>
                <w:rFonts w:ascii="Courier New" w:hAnsi="Courier New" w:cs="Courier New"/>
              </w:rPr>
              <w:t>None</w:t>
            </w:r>
          </w:p>
        </w:tc>
      </w:tr>
      <w:tr w:rsidR="00DC3A9D" w14:paraId="2CD38E42" w14:textId="77777777" w:rsidTr="004B69B2">
        <w:tc>
          <w:tcPr>
            <w:tcW w:w="1620" w:type="dxa"/>
          </w:tcPr>
          <w:p w14:paraId="2AA08B6D" w14:textId="77777777" w:rsidR="00DC3A9D" w:rsidRDefault="001F359D" w:rsidP="00E17315">
            <w:r>
              <w:t>Response Content</w:t>
            </w:r>
          </w:p>
        </w:tc>
        <w:tc>
          <w:tcPr>
            <w:tcW w:w="8730" w:type="dxa"/>
          </w:tcPr>
          <w:p w14:paraId="6C11AF1C" w14:textId="77777777" w:rsidR="00CF3198" w:rsidRPr="001D2235" w:rsidRDefault="00CF3198" w:rsidP="00CF3198">
            <w:pPr>
              <w:rPr>
                <w:rFonts w:ascii="Courier New" w:hAnsi="Courier New" w:cs="Courier New"/>
              </w:rPr>
            </w:pPr>
            <w:r w:rsidRPr="001D2235">
              <w:rPr>
                <w:rFonts w:ascii="Courier New" w:hAnsi="Courier New" w:cs="Courier New"/>
              </w:rPr>
              <w:t>&lt;?xml version="1.0" encoding="UTF-8" standalone="yes"?&gt;</w:t>
            </w:r>
          </w:p>
          <w:p w14:paraId="7D77AF31" w14:textId="77777777" w:rsidR="00CF3198" w:rsidRPr="001D2235" w:rsidRDefault="00CF3198" w:rsidP="00CF3198">
            <w:pPr>
              <w:rPr>
                <w:rFonts w:ascii="Courier New" w:hAnsi="Courier New" w:cs="Courier New"/>
              </w:rPr>
            </w:pPr>
            <w:r w:rsidRPr="001D2235">
              <w:rPr>
                <w:rFonts w:ascii="Courier New" w:hAnsi="Courier New" w:cs="Courier New"/>
              </w:rPr>
              <w:t>&lt;locationregions count="24" limit="1000" offset="0" query="" totalcount="24"&gt;</w:t>
            </w:r>
          </w:p>
          <w:p w14:paraId="7388EBE6" w14:textId="77777777" w:rsidR="00CF3198" w:rsidRPr="001D2235" w:rsidRDefault="00CF3198" w:rsidP="00CF3198">
            <w:pPr>
              <w:rPr>
                <w:rFonts w:ascii="Courier New" w:hAnsi="Courier New" w:cs="Courier New"/>
              </w:rPr>
            </w:pPr>
            <w:r w:rsidRPr="001D2235">
              <w:rPr>
                <w:rFonts w:ascii="Courier New" w:hAnsi="Courier New" w:cs="Courier New"/>
              </w:rPr>
              <w:t xml:space="preserve">    &lt;locationregion&gt;</w:t>
            </w:r>
          </w:p>
          <w:p w14:paraId="66CED58E" w14:textId="77777777" w:rsidR="00CF3198" w:rsidRPr="001D2235" w:rsidRDefault="00CF3198" w:rsidP="00CF3198">
            <w:pPr>
              <w:rPr>
                <w:rFonts w:ascii="Courier New" w:hAnsi="Courier New" w:cs="Courier New"/>
              </w:rPr>
            </w:pPr>
            <w:r w:rsidRPr="001D2235">
              <w:rPr>
                <w:rFonts w:ascii="Courier New" w:hAnsi="Courier New" w:cs="Courier New"/>
              </w:rPr>
              <w:t xml:space="preserve">        &lt;description&gt;&lt;/description&gt;</w:t>
            </w:r>
          </w:p>
          <w:p w14:paraId="27E3A44B" w14:textId="77777777" w:rsidR="00CF3198" w:rsidRPr="001D2235" w:rsidRDefault="00CF3198" w:rsidP="00CF3198">
            <w:pPr>
              <w:rPr>
                <w:rFonts w:ascii="Courier New" w:hAnsi="Courier New" w:cs="Courier New"/>
              </w:rPr>
            </w:pPr>
            <w:r w:rsidRPr="001D2235">
              <w:rPr>
                <w:rFonts w:ascii="Courier New" w:hAnsi="Courier New" w:cs="Courier New"/>
              </w:rPr>
              <w:t xml:space="preserve">         &lt;link href="https://augusta3.dr.avaya.com/ASM/ws/asminstances/131087" rel="self"/&gt;</w:t>
            </w:r>
          </w:p>
          <w:p w14:paraId="6322A6D0" w14:textId="77777777" w:rsidR="00CF3198" w:rsidRPr="001D2235" w:rsidRDefault="00CF3198" w:rsidP="00CF3198">
            <w:pPr>
              <w:rPr>
                <w:rFonts w:ascii="Courier New" w:hAnsi="Courier New" w:cs="Courier New"/>
              </w:rPr>
            </w:pPr>
            <w:r w:rsidRPr="001D2235">
              <w:rPr>
                <w:rFonts w:ascii="Courier New" w:hAnsi="Courier New" w:cs="Courier New"/>
              </w:rPr>
              <w:t xml:space="preserve">        &lt;location&gt;</w:t>
            </w:r>
          </w:p>
          <w:p w14:paraId="43666409" w14:textId="77777777" w:rsidR="00CF3198" w:rsidRPr="001D2235" w:rsidRDefault="00CF3198" w:rsidP="00CF3198">
            <w:pPr>
              <w:rPr>
                <w:rFonts w:ascii="Courier New" w:hAnsi="Courier New" w:cs="Courier New"/>
              </w:rPr>
            </w:pPr>
            <w:r w:rsidRPr="001D2235">
              <w:rPr>
                <w:rFonts w:ascii="Courier New" w:hAnsi="Courier New" w:cs="Courier New"/>
              </w:rPr>
              <w:t xml:space="preserve">            &lt;link href="https://augusta3.dr.avaya.com/NRP/admin/locations/131087" hrefName="AAM-Green" rel="reference" title=""/&gt;</w:t>
            </w:r>
          </w:p>
          <w:p w14:paraId="4A188B61" w14:textId="77777777" w:rsidR="00CF3198" w:rsidRPr="001D2235" w:rsidRDefault="00CF3198" w:rsidP="00CF3198">
            <w:pPr>
              <w:rPr>
                <w:rFonts w:ascii="Courier New" w:hAnsi="Courier New" w:cs="Courier New"/>
              </w:rPr>
            </w:pPr>
            <w:r w:rsidRPr="001D2235">
              <w:rPr>
                <w:rFonts w:ascii="Courier New" w:hAnsi="Courier New" w:cs="Courier New"/>
              </w:rPr>
              <w:t xml:space="preserve">        &lt;/location&gt;</w:t>
            </w:r>
          </w:p>
          <w:p w14:paraId="2AA7E779" w14:textId="77777777" w:rsidR="00CF3198" w:rsidRPr="001D2235" w:rsidRDefault="00CF3198" w:rsidP="00CF3198">
            <w:pPr>
              <w:rPr>
                <w:rFonts w:ascii="Courier New" w:hAnsi="Courier New" w:cs="Courier New"/>
              </w:rPr>
            </w:pPr>
            <w:r w:rsidRPr="001D2235">
              <w:rPr>
                <w:rFonts w:ascii="Courier New" w:hAnsi="Courier New" w:cs="Courier New"/>
              </w:rPr>
              <w:t xml:space="preserve">        &lt;name&gt;AAM-Green&lt;/name&gt;</w:t>
            </w:r>
          </w:p>
          <w:p w14:paraId="0667E1A1" w14:textId="77777777" w:rsidR="00CF3198" w:rsidRPr="001D2235" w:rsidRDefault="00CF3198" w:rsidP="00CF3198">
            <w:pPr>
              <w:rPr>
                <w:rFonts w:ascii="Courier New" w:hAnsi="Courier New" w:cs="Courier New"/>
              </w:rPr>
            </w:pPr>
            <w:r w:rsidRPr="001D2235">
              <w:rPr>
                <w:rFonts w:ascii="Courier New" w:hAnsi="Courier New" w:cs="Courier New"/>
              </w:rPr>
              <w:t xml:space="preserve">        &lt;region1&gt;</w:t>
            </w:r>
          </w:p>
          <w:p w14:paraId="5A479AB4" w14:textId="77777777" w:rsidR="00CF3198" w:rsidRPr="001D2235" w:rsidRDefault="00CF3198" w:rsidP="00CF3198">
            <w:pPr>
              <w:rPr>
                <w:rFonts w:ascii="Courier New" w:hAnsi="Courier New" w:cs="Courier New"/>
              </w:rPr>
            </w:pPr>
            <w:r w:rsidRPr="001D2235">
              <w:rPr>
                <w:rFonts w:ascii="Courier New" w:hAnsi="Courier New" w:cs="Courier New"/>
              </w:rPr>
              <w:t xml:space="preserve">            &lt;link href="https://augusta3.dr.avaya.com/ASM/ws/asmgroups/33" rel="reference"/&gt;</w:t>
            </w:r>
          </w:p>
          <w:p w14:paraId="0806D498" w14:textId="77777777" w:rsidR="00CF3198" w:rsidRPr="001D2235" w:rsidRDefault="00CF3198" w:rsidP="00CF3198">
            <w:pPr>
              <w:rPr>
                <w:rFonts w:ascii="Courier New" w:hAnsi="Courier New" w:cs="Courier New"/>
              </w:rPr>
            </w:pPr>
            <w:r w:rsidRPr="001D2235">
              <w:rPr>
                <w:rFonts w:ascii="Courier New" w:hAnsi="Courier New" w:cs="Courier New"/>
              </w:rPr>
              <w:t xml:space="preserve">        &lt;/region1&gt;</w:t>
            </w:r>
          </w:p>
          <w:p w14:paraId="09167F99" w14:textId="77777777" w:rsidR="00CF3198" w:rsidRPr="001D2235" w:rsidRDefault="00CF3198" w:rsidP="00CF3198">
            <w:pPr>
              <w:rPr>
                <w:rFonts w:ascii="Courier New" w:hAnsi="Courier New" w:cs="Courier New"/>
              </w:rPr>
            </w:pPr>
            <w:r w:rsidRPr="001D2235">
              <w:rPr>
                <w:rFonts w:ascii="Courier New" w:hAnsi="Courier New" w:cs="Courier New"/>
              </w:rPr>
              <w:t xml:space="preserve">        &lt;region2&gt;</w:t>
            </w:r>
          </w:p>
          <w:p w14:paraId="3F29C2C9" w14:textId="77777777" w:rsidR="00CF3198" w:rsidRPr="001D2235" w:rsidRDefault="00CF3198" w:rsidP="00CF3198">
            <w:pPr>
              <w:rPr>
                <w:rFonts w:ascii="Courier New" w:hAnsi="Courier New" w:cs="Courier New"/>
              </w:rPr>
            </w:pPr>
            <w:r w:rsidRPr="001D2235">
              <w:rPr>
                <w:rFonts w:ascii="Courier New" w:hAnsi="Courier New" w:cs="Courier New"/>
              </w:rPr>
              <w:t xml:space="preserve">            &lt;link href="https://augusta3.dr.avaya.com/ASM/ws/asmgroups/34" rel="reference"/&gt;</w:t>
            </w:r>
          </w:p>
          <w:p w14:paraId="40226752" w14:textId="77777777" w:rsidR="00CF3198" w:rsidRPr="001D2235" w:rsidRDefault="00CF3198" w:rsidP="00CF3198">
            <w:pPr>
              <w:rPr>
                <w:rFonts w:ascii="Courier New" w:hAnsi="Courier New" w:cs="Courier New"/>
              </w:rPr>
            </w:pPr>
            <w:r w:rsidRPr="001D2235">
              <w:rPr>
                <w:rFonts w:ascii="Courier New" w:hAnsi="Courier New" w:cs="Courier New"/>
              </w:rPr>
              <w:t xml:space="preserve">        &lt;/region2&gt;</w:t>
            </w:r>
          </w:p>
          <w:p w14:paraId="02E28784" w14:textId="77777777" w:rsidR="00CF3198" w:rsidRPr="001D2235" w:rsidRDefault="00CF3198" w:rsidP="00CF3198">
            <w:pPr>
              <w:rPr>
                <w:rFonts w:ascii="Courier New" w:hAnsi="Courier New" w:cs="Courier New"/>
              </w:rPr>
            </w:pPr>
            <w:r w:rsidRPr="001D2235">
              <w:rPr>
                <w:rFonts w:ascii="Courier New" w:hAnsi="Courier New" w:cs="Courier New"/>
              </w:rPr>
              <w:t xml:space="preserve">    &lt;/locationregion&gt;</w:t>
            </w:r>
          </w:p>
          <w:p w14:paraId="47757472" w14:textId="77777777" w:rsidR="00CF3198" w:rsidRPr="001D2235" w:rsidRDefault="00CF3198" w:rsidP="00CF3198">
            <w:pPr>
              <w:rPr>
                <w:rFonts w:ascii="Courier New" w:hAnsi="Courier New" w:cs="Courier New"/>
              </w:rPr>
            </w:pPr>
            <w:r w:rsidRPr="001D2235">
              <w:rPr>
                <w:rFonts w:ascii="Courier New" w:hAnsi="Courier New" w:cs="Courier New"/>
              </w:rPr>
              <w:t xml:space="preserve">    &lt;locationregion&gt;</w:t>
            </w:r>
          </w:p>
          <w:p w14:paraId="00011AAD" w14:textId="77777777" w:rsidR="00CF3198" w:rsidRPr="001D2235" w:rsidRDefault="00CF3198" w:rsidP="00CF3198">
            <w:pPr>
              <w:rPr>
                <w:rFonts w:ascii="Courier New" w:hAnsi="Courier New" w:cs="Courier New"/>
              </w:rPr>
            </w:pPr>
            <w:r w:rsidRPr="001D2235">
              <w:rPr>
                <w:rFonts w:ascii="Courier New" w:hAnsi="Courier New" w:cs="Courier New"/>
              </w:rPr>
              <w:t xml:space="preserve">        &lt;description&gt;Precedence calling&lt;/description&gt;</w:t>
            </w:r>
          </w:p>
          <w:p w14:paraId="4569207C" w14:textId="77777777" w:rsidR="00CF3198" w:rsidRPr="001D2235" w:rsidRDefault="00CF3198" w:rsidP="00CF3198">
            <w:pPr>
              <w:rPr>
                <w:rFonts w:ascii="Courier New" w:hAnsi="Courier New" w:cs="Courier New"/>
              </w:rPr>
            </w:pPr>
            <w:r w:rsidRPr="001D2235">
              <w:rPr>
                <w:rFonts w:ascii="Courier New" w:hAnsi="Courier New" w:cs="Courier New"/>
              </w:rPr>
              <w:t xml:space="preserve">        &lt;link </w:t>
            </w:r>
            <w:r w:rsidRPr="001D2235">
              <w:rPr>
                <w:rFonts w:ascii="Courier New" w:hAnsi="Courier New" w:cs="Courier New"/>
              </w:rPr>
              <w:lastRenderedPageBreak/>
              <w:t>href="https://augusta3.dr.avaya.com/ASM/ws/asminstances/131088" rel="self"/&gt;</w:t>
            </w:r>
          </w:p>
          <w:p w14:paraId="6D101361" w14:textId="77777777" w:rsidR="00CF3198" w:rsidRPr="001D2235" w:rsidRDefault="00CF3198" w:rsidP="00CF3198">
            <w:pPr>
              <w:rPr>
                <w:rFonts w:ascii="Courier New" w:hAnsi="Courier New" w:cs="Courier New"/>
              </w:rPr>
            </w:pPr>
            <w:r w:rsidRPr="001D2235">
              <w:rPr>
                <w:rFonts w:ascii="Courier New" w:hAnsi="Courier New" w:cs="Courier New"/>
              </w:rPr>
              <w:t xml:space="preserve">        &lt;location&gt;</w:t>
            </w:r>
          </w:p>
          <w:p w14:paraId="1CC4723E" w14:textId="77777777" w:rsidR="00CF3198" w:rsidRPr="001D2235" w:rsidRDefault="00CF3198" w:rsidP="00CF3198">
            <w:pPr>
              <w:rPr>
                <w:rFonts w:ascii="Courier New" w:hAnsi="Courier New" w:cs="Courier New"/>
              </w:rPr>
            </w:pPr>
            <w:r w:rsidRPr="001D2235">
              <w:rPr>
                <w:rFonts w:ascii="Courier New" w:hAnsi="Courier New" w:cs="Courier New"/>
              </w:rPr>
              <w:t xml:space="preserve">            &lt;link href="https://augusta3.dr.avaya.com/NRP/admin/locations/131088" hrefName="GreenCM01-MLPP" rel="reference" title="Precedence calling"/&gt;</w:t>
            </w:r>
          </w:p>
          <w:p w14:paraId="375F6DB2" w14:textId="77777777" w:rsidR="00CF3198" w:rsidRPr="001D2235" w:rsidRDefault="00CF3198" w:rsidP="00CF3198">
            <w:pPr>
              <w:rPr>
                <w:rFonts w:ascii="Courier New" w:hAnsi="Courier New" w:cs="Courier New"/>
              </w:rPr>
            </w:pPr>
            <w:r w:rsidRPr="001D2235">
              <w:rPr>
                <w:rFonts w:ascii="Courier New" w:hAnsi="Courier New" w:cs="Courier New"/>
              </w:rPr>
              <w:t xml:space="preserve">        &lt;/location&gt;</w:t>
            </w:r>
          </w:p>
          <w:p w14:paraId="63000FD7" w14:textId="77777777" w:rsidR="00CF3198" w:rsidRPr="001D2235" w:rsidRDefault="00CF3198" w:rsidP="00CF3198">
            <w:pPr>
              <w:rPr>
                <w:rFonts w:ascii="Courier New" w:hAnsi="Courier New" w:cs="Courier New"/>
              </w:rPr>
            </w:pPr>
            <w:r w:rsidRPr="001D2235">
              <w:rPr>
                <w:rFonts w:ascii="Courier New" w:hAnsi="Courier New" w:cs="Courier New"/>
              </w:rPr>
              <w:t xml:space="preserve">        &lt;name&gt;GreenCM01-MLPP&lt;/name&gt;</w:t>
            </w:r>
          </w:p>
          <w:p w14:paraId="146CA491" w14:textId="77777777" w:rsidR="00CF3198" w:rsidRPr="001D2235" w:rsidRDefault="00CF3198" w:rsidP="00CF3198">
            <w:pPr>
              <w:rPr>
                <w:rFonts w:ascii="Courier New" w:hAnsi="Courier New" w:cs="Courier New"/>
              </w:rPr>
            </w:pPr>
            <w:r w:rsidRPr="001D2235">
              <w:rPr>
                <w:rFonts w:ascii="Courier New" w:hAnsi="Courier New" w:cs="Courier New"/>
              </w:rPr>
              <w:t xml:space="preserve">    &lt;/locationregion&gt;</w:t>
            </w:r>
          </w:p>
          <w:p w14:paraId="26F21303" w14:textId="77777777" w:rsidR="00CF3198" w:rsidRPr="001D2235" w:rsidRDefault="00CF3198" w:rsidP="00CF3198">
            <w:pPr>
              <w:rPr>
                <w:rFonts w:ascii="Courier New" w:hAnsi="Courier New" w:cs="Courier New"/>
              </w:rPr>
            </w:pPr>
            <w:r w:rsidRPr="001D2235">
              <w:rPr>
                <w:rFonts w:ascii="Courier New" w:hAnsi="Courier New" w:cs="Courier New"/>
              </w:rPr>
              <w:t xml:space="preserve">    &lt;locationregion&gt;</w:t>
            </w:r>
          </w:p>
          <w:p w14:paraId="2FD026BE" w14:textId="77777777" w:rsidR="00CF3198" w:rsidRPr="001D2235" w:rsidRDefault="00CF3198" w:rsidP="00CF3198">
            <w:pPr>
              <w:rPr>
                <w:rFonts w:ascii="Courier New" w:hAnsi="Courier New" w:cs="Courier New"/>
              </w:rPr>
            </w:pPr>
            <w:r w:rsidRPr="001D2235">
              <w:rPr>
                <w:rFonts w:ascii="Courier New" w:hAnsi="Courier New" w:cs="Courier New"/>
              </w:rPr>
              <w:t xml:space="preserve">        &lt;description&gt;Project Alaska. swe 03/13/13&lt;/description&gt;</w:t>
            </w:r>
          </w:p>
          <w:p w14:paraId="5F6B19E4" w14:textId="77777777" w:rsidR="00CF3198" w:rsidRPr="001D2235" w:rsidRDefault="00CF3198" w:rsidP="00CF3198">
            <w:pPr>
              <w:rPr>
                <w:rFonts w:ascii="Courier New" w:hAnsi="Courier New" w:cs="Courier New"/>
              </w:rPr>
            </w:pPr>
            <w:r w:rsidRPr="001D2235">
              <w:rPr>
                <w:rFonts w:ascii="Courier New" w:hAnsi="Courier New" w:cs="Courier New"/>
              </w:rPr>
              <w:t xml:space="preserve">        &lt;link href="https://augusta3.dr.avaya.com/ASM/ws/asminstances/131089" rel="self"/&gt;</w:t>
            </w:r>
          </w:p>
          <w:p w14:paraId="2ACD3BFC" w14:textId="77777777" w:rsidR="00CF3198" w:rsidRPr="001D2235" w:rsidRDefault="00CF3198" w:rsidP="00CF3198">
            <w:pPr>
              <w:rPr>
                <w:rFonts w:ascii="Courier New" w:hAnsi="Courier New" w:cs="Courier New"/>
              </w:rPr>
            </w:pPr>
            <w:r w:rsidRPr="001D2235">
              <w:rPr>
                <w:rFonts w:ascii="Courier New" w:hAnsi="Courier New" w:cs="Courier New"/>
              </w:rPr>
              <w:t xml:space="preserve">        &lt;location&gt;</w:t>
            </w:r>
          </w:p>
          <w:p w14:paraId="1E830B90" w14:textId="77777777" w:rsidR="00CF3198" w:rsidRPr="001D2235" w:rsidRDefault="00CF3198" w:rsidP="00CF3198">
            <w:pPr>
              <w:rPr>
                <w:rFonts w:ascii="Courier New" w:hAnsi="Courier New" w:cs="Courier New"/>
              </w:rPr>
            </w:pPr>
            <w:r w:rsidRPr="001D2235">
              <w:rPr>
                <w:rFonts w:ascii="Courier New" w:hAnsi="Courier New" w:cs="Courier New"/>
              </w:rPr>
              <w:t xml:space="preserve">            &lt;link href="https://augusta3.dr.avaya.com/NRP/admin/locations/131089" hrefName="Alaska-SBC" rel="reference" title="Project Alaska. swe 03/13/13"/&gt;</w:t>
            </w:r>
          </w:p>
          <w:p w14:paraId="245F6510" w14:textId="77777777" w:rsidR="00CF3198" w:rsidRPr="001D2235" w:rsidRDefault="00CF3198" w:rsidP="00CF3198">
            <w:pPr>
              <w:rPr>
                <w:rFonts w:ascii="Courier New" w:hAnsi="Courier New" w:cs="Courier New"/>
              </w:rPr>
            </w:pPr>
            <w:r w:rsidRPr="001D2235">
              <w:rPr>
                <w:rFonts w:ascii="Courier New" w:hAnsi="Courier New" w:cs="Courier New"/>
              </w:rPr>
              <w:t xml:space="preserve">        &lt;/location&gt;</w:t>
            </w:r>
          </w:p>
          <w:p w14:paraId="7AB4D0CE" w14:textId="77777777" w:rsidR="00CF3198" w:rsidRPr="001D2235" w:rsidRDefault="00CF3198" w:rsidP="00CF3198">
            <w:pPr>
              <w:rPr>
                <w:rFonts w:ascii="Courier New" w:hAnsi="Courier New" w:cs="Courier New"/>
              </w:rPr>
            </w:pPr>
            <w:r w:rsidRPr="001D2235">
              <w:rPr>
                <w:rFonts w:ascii="Courier New" w:hAnsi="Courier New" w:cs="Courier New"/>
              </w:rPr>
              <w:t xml:space="preserve">        &lt;name&gt;Alaska-SBC&lt;/name&gt;</w:t>
            </w:r>
          </w:p>
          <w:p w14:paraId="05BB5F4F" w14:textId="77777777" w:rsidR="00CF3198" w:rsidRPr="001D2235" w:rsidRDefault="00CF3198" w:rsidP="00CF3198">
            <w:pPr>
              <w:rPr>
                <w:rFonts w:ascii="Courier New" w:hAnsi="Courier New" w:cs="Courier New"/>
              </w:rPr>
            </w:pPr>
            <w:r w:rsidRPr="001D2235">
              <w:rPr>
                <w:rFonts w:ascii="Courier New" w:hAnsi="Courier New" w:cs="Courier New"/>
              </w:rPr>
              <w:t xml:space="preserve">        &lt;region1&gt;</w:t>
            </w:r>
          </w:p>
          <w:p w14:paraId="0043FF8B" w14:textId="77777777" w:rsidR="00CF3198" w:rsidRPr="001D2235" w:rsidRDefault="00CF3198" w:rsidP="00CF3198">
            <w:pPr>
              <w:rPr>
                <w:rFonts w:ascii="Courier New" w:hAnsi="Courier New" w:cs="Courier New"/>
              </w:rPr>
            </w:pPr>
            <w:r w:rsidRPr="001D2235">
              <w:rPr>
                <w:rFonts w:ascii="Courier New" w:hAnsi="Courier New" w:cs="Courier New"/>
              </w:rPr>
              <w:t xml:space="preserve">            &lt;link href="https://augusta3.dr.avaya.com/ASM/ws/asmgroups/33" rel="reference"/&gt;</w:t>
            </w:r>
          </w:p>
          <w:p w14:paraId="4BAF208E" w14:textId="77777777" w:rsidR="00CF3198" w:rsidRPr="001D2235" w:rsidRDefault="00CF3198" w:rsidP="00CF3198">
            <w:pPr>
              <w:rPr>
                <w:rFonts w:ascii="Courier New" w:hAnsi="Courier New" w:cs="Courier New"/>
              </w:rPr>
            </w:pPr>
            <w:r w:rsidRPr="001D2235">
              <w:rPr>
                <w:rFonts w:ascii="Courier New" w:hAnsi="Courier New" w:cs="Courier New"/>
              </w:rPr>
              <w:t xml:space="preserve">        &lt;/region1&gt;</w:t>
            </w:r>
          </w:p>
          <w:p w14:paraId="1880D61C" w14:textId="77777777" w:rsidR="00CF3198" w:rsidRPr="001D2235" w:rsidRDefault="00CF3198" w:rsidP="00CF3198">
            <w:pPr>
              <w:rPr>
                <w:rFonts w:ascii="Courier New" w:hAnsi="Courier New" w:cs="Courier New"/>
              </w:rPr>
            </w:pPr>
            <w:r w:rsidRPr="001D2235">
              <w:rPr>
                <w:rFonts w:ascii="Courier New" w:hAnsi="Courier New" w:cs="Courier New"/>
              </w:rPr>
              <w:t xml:space="preserve">        &lt;region2&gt;</w:t>
            </w:r>
          </w:p>
          <w:p w14:paraId="21A2AEF7" w14:textId="77777777" w:rsidR="00CF3198" w:rsidRPr="001D2235" w:rsidRDefault="00CF3198" w:rsidP="00CF3198">
            <w:pPr>
              <w:rPr>
                <w:rFonts w:ascii="Courier New" w:hAnsi="Courier New" w:cs="Courier New"/>
              </w:rPr>
            </w:pPr>
            <w:r w:rsidRPr="001D2235">
              <w:rPr>
                <w:rFonts w:ascii="Courier New" w:hAnsi="Courier New" w:cs="Courier New"/>
              </w:rPr>
              <w:t xml:space="preserve">            &lt;link href="https://augusta3.dr.avaya.com/ASM/ws/asmgroups/34" rel="reference"/&gt;</w:t>
            </w:r>
          </w:p>
          <w:p w14:paraId="791EF572" w14:textId="77777777" w:rsidR="00CF3198" w:rsidRPr="001D2235" w:rsidRDefault="00CF3198" w:rsidP="00CF3198">
            <w:pPr>
              <w:rPr>
                <w:rFonts w:ascii="Courier New" w:hAnsi="Courier New" w:cs="Courier New"/>
              </w:rPr>
            </w:pPr>
            <w:r w:rsidRPr="001D2235">
              <w:rPr>
                <w:rFonts w:ascii="Courier New" w:hAnsi="Courier New" w:cs="Courier New"/>
              </w:rPr>
              <w:t xml:space="preserve">        &lt;/region2&gt;</w:t>
            </w:r>
          </w:p>
          <w:p w14:paraId="33BB0DB3" w14:textId="77777777" w:rsidR="00CF3198" w:rsidRPr="001D2235" w:rsidRDefault="00CF3198" w:rsidP="00CF3198">
            <w:pPr>
              <w:rPr>
                <w:rFonts w:ascii="Courier New" w:hAnsi="Courier New" w:cs="Courier New"/>
              </w:rPr>
            </w:pPr>
            <w:r w:rsidRPr="001D2235">
              <w:rPr>
                <w:rFonts w:ascii="Courier New" w:hAnsi="Courier New" w:cs="Courier New"/>
              </w:rPr>
              <w:t xml:space="preserve">        &lt;region3&gt;</w:t>
            </w:r>
          </w:p>
          <w:p w14:paraId="2A096C76" w14:textId="77777777" w:rsidR="00CF3198" w:rsidRPr="001D2235" w:rsidRDefault="00CF3198" w:rsidP="00CF3198">
            <w:pPr>
              <w:rPr>
                <w:rFonts w:ascii="Courier New" w:hAnsi="Courier New" w:cs="Courier New"/>
              </w:rPr>
            </w:pPr>
            <w:r w:rsidRPr="001D2235">
              <w:rPr>
                <w:rFonts w:ascii="Courier New" w:hAnsi="Courier New" w:cs="Courier New"/>
              </w:rPr>
              <w:t xml:space="preserve">            &lt;link href="https://augusta3.dr.avaya.com/ASM/ws/asmgroups/35" rel="reference"/&gt;</w:t>
            </w:r>
          </w:p>
          <w:p w14:paraId="4692BBF1" w14:textId="77777777" w:rsidR="00CF3198" w:rsidRPr="001D2235" w:rsidRDefault="00CF3198" w:rsidP="00CF3198">
            <w:pPr>
              <w:rPr>
                <w:rFonts w:ascii="Courier New" w:hAnsi="Courier New" w:cs="Courier New"/>
              </w:rPr>
            </w:pPr>
            <w:r w:rsidRPr="001D2235">
              <w:rPr>
                <w:rFonts w:ascii="Courier New" w:hAnsi="Courier New" w:cs="Courier New"/>
              </w:rPr>
              <w:t xml:space="preserve">        &lt;/region3&gt;</w:t>
            </w:r>
          </w:p>
          <w:p w14:paraId="0640D490" w14:textId="77777777" w:rsidR="00CF3198" w:rsidRPr="001D2235" w:rsidRDefault="00CF3198" w:rsidP="00CF3198">
            <w:pPr>
              <w:rPr>
                <w:rFonts w:ascii="Courier New" w:hAnsi="Courier New" w:cs="Courier New"/>
              </w:rPr>
            </w:pPr>
            <w:r w:rsidRPr="001D2235">
              <w:rPr>
                <w:rFonts w:ascii="Courier New" w:hAnsi="Courier New" w:cs="Courier New"/>
              </w:rPr>
              <w:t xml:space="preserve">        &lt;region4&gt;</w:t>
            </w:r>
          </w:p>
          <w:p w14:paraId="00273AC9" w14:textId="77777777" w:rsidR="00CF3198" w:rsidRPr="001D2235" w:rsidRDefault="00CF3198" w:rsidP="00CF3198">
            <w:pPr>
              <w:rPr>
                <w:rFonts w:ascii="Courier New" w:hAnsi="Courier New" w:cs="Courier New"/>
              </w:rPr>
            </w:pPr>
            <w:r w:rsidRPr="001D2235">
              <w:rPr>
                <w:rFonts w:ascii="Courier New" w:hAnsi="Courier New" w:cs="Courier New"/>
              </w:rPr>
              <w:t xml:space="preserve">            &lt;link href="https://augusta3.dr.avaya.com/ASM/ws/asmgroups/36" rel="reference"/&gt;</w:t>
            </w:r>
          </w:p>
          <w:p w14:paraId="7C06D369" w14:textId="77777777" w:rsidR="00CF3198" w:rsidRPr="001D2235" w:rsidRDefault="00CF3198" w:rsidP="00CF3198">
            <w:pPr>
              <w:rPr>
                <w:rFonts w:ascii="Courier New" w:hAnsi="Courier New" w:cs="Courier New"/>
              </w:rPr>
            </w:pPr>
            <w:r w:rsidRPr="001D2235">
              <w:rPr>
                <w:rFonts w:ascii="Courier New" w:hAnsi="Courier New" w:cs="Courier New"/>
              </w:rPr>
              <w:t xml:space="preserve">        &lt;/region4&gt;</w:t>
            </w:r>
          </w:p>
          <w:p w14:paraId="2CE94B4C" w14:textId="77777777" w:rsidR="00CF3198" w:rsidRPr="001D2235" w:rsidRDefault="00CF3198" w:rsidP="00CF3198">
            <w:pPr>
              <w:rPr>
                <w:rFonts w:ascii="Courier New" w:hAnsi="Courier New" w:cs="Courier New"/>
              </w:rPr>
            </w:pPr>
            <w:r w:rsidRPr="001D2235">
              <w:rPr>
                <w:rFonts w:ascii="Courier New" w:hAnsi="Courier New" w:cs="Courier New"/>
              </w:rPr>
              <w:t xml:space="preserve">    &lt;/locationregion&gt;</w:t>
            </w:r>
          </w:p>
          <w:p w14:paraId="0CFA76E8" w14:textId="77777777" w:rsidR="00CF3198" w:rsidRPr="001D2235" w:rsidRDefault="00CF3198" w:rsidP="00CF3198">
            <w:pPr>
              <w:rPr>
                <w:rFonts w:ascii="Courier New" w:hAnsi="Courier New" w:cs="Courier New"/>
              </w:rPr>
            </w:pPr>
            <w:r w:rsidRPr="001D2235">
              <w:rPr>
                <w:rFonts w:ascii="Courier New" w:hAnsi="Courier New" w:cs="Courier New"/>
              </w:rPr>
              <w:t>....</w:t>
            </w:r>
          </w:p>
          <w:p w14:paraId="7FB06304" w14:textId="77777777" w:rsidR="00DC3A9D" w:rsidRPr="001D2235" w:rsidRDefault="00CF3198" w:rsidP="00CF3198">
            <w:pPr>
              <w:rPr>
                <w:rFonts w:ascii="Courier New" w:hAnsi="Courier New" w:cs="Courier New"/>
              </w:rPr>
            </w:pPr>
            <w:r w:rsidRPr="001D2235">
              <w:rPr>
                <w:rFonts w:ascii="Courier New" w:hAnsi="Courier New" w:cs="Courier New"/>
              </w:rPr>
              <w:t>&lt;/locationregions&gt;</w:t>
            </w:r>
          </w:p>
        </w:tc>
      </w:tr>
      <w:tr w:rsidR="00DC3A9D" w14:paraId="2F7CBAE6" w14:textId="77777777" w:rsidTr="004B69B2">
        <w:tc>
          <w:tcPr>
            <w:tcW w:w="1620" w:type="dxa"/>
          </w:tcPr>
          <w:p w14:paraId="4B0552EB" w14:textId="77777777" w:rsidR="00E2566C" w:rsidRDefault="00E2566C" w:rsidP="00E2566C">
            <w:r>
              <w:lastRenderedPageBreak/>
              <w:t xml:space="preserve">Response </w:t>
            </w:r>
          </w:p>
          <w:p w14:paraId="264ACC27" w14:textId="77777777" w:rsidR="00DC3A9D" w:rsidRDefault="00E2566C" w:rsidP="00E2566C">
            <w:r>
              <w:t>Errors</w:t>
            </w:r>
          </w:p>
        </w:tc>
        <w:tc>
          <w:tcPr>
            <w:tcW w:w="8730" w:type="dxa"/>
          </w:tcPr>
          <w:p w14:paraId="1E86B249" w14:textId="77777777" w:rsidR="00E2566C" w:rsidRPr="00E2566C" w:rsidRDefault="00E2566C" w:rsidP="00E2566C">
            <w:pPr>
              <w:rPr>
                <w:rFonts w:ascii="Courier New" w:hAnsi="Courier New" w:cs="Courier New"/>
              </w:rPr>
            </w:pPr>
            <w:r w:rsidRPr="00E2566C">
              <w:rPr>
                <w:rFonts w:ascii="Courier New" w:hAnsi="Courier New" w:cs="Courier New"/>
              </w:rPr>
              <w:t>404 – Not Found</w:t>
            </w:r>
          </w:p>
          <w:p w14:paraId="30726440" w14:textId="77777777" w:rsidR="00DC3A9D" w:rsidRDefault="00E2566C" w:rsidP="00E2566C">
            <w:r w:rsidRPr="00E2566C">
              <w:rPr>
                <w:rFonts w:ascii="Courier New" w:hAnsi="Courier New" w:cs="Courier New"/>
              </w:rPr>
              <w:t>500 – Server Error</w:t>
            </w:r>
          </w:p>
        </w:tc>
      </w:tr>
    </w:tbl>
    <w:p w14:paraId="5F1AE69D" w14:textId="77777777" w:rsidR="006A33F2" w:rsidRDefault="006A33F2" w:rsidP="00E17315"/>
    <w:p w14:paraId="260E05CE" w14:textId="77777777" w:rsidR="006A33F2" w:rsidRDefault="006A33F2" w:rsidP="00E17315"/>
    <w:p w14:paraId="0301717A" w14:textId="77777777" w:rsidR="000C4F30" w:rsidRPr="009A74BB" w:rsidRDefault="000C4F30" w:rsidP="00E17315"/>
    <w:p w14:paraId="696B0D4A" w14:textId="77777777" w:rsidR="00FB68D1" w:rsidRPr="009A74BB" w:rsidRDefault="00FB68D1" w:rsidP="00FB68D1">
      <w:pPr>
        <w:pStyle w:val="Heading2"/>
        <w:shd w:val="clear" w:color="auto" w:fill="FFFFFF"/>
        <w:spacing w:before="450"/>
      </w:pPr>
      <w:bookmarkStart w:id="203" w:name="_Toc151555575"/>
      <w:r w:rsidRPr="009A74BB">
        <w:t>Add regions to a location</w:t>
      </w:r>
      <w:bookmarkEnd w:id="203"/>
    </w:p>
    <w:p w14:paraId="4AE9C406" w14:textId="77777777" w:rsidR="00FB68D1" w:rsidRDefault="00FB68D1" w:rsidP="00ED2B02">
      <w:pPr>
        <w:pStyle w:val="NormalWeb"/>
        <w:shd w:val="clear" w:color="auto" w:fill="FFFFFF"/>
        <w:spacing w:before="150" w:beforeAutospacing="0" w:after="0" w:afterAutospacing="0"/>
        <w:ind w:left="360"/>
        <w:rPr>
          <w:rFonts w:ascii="Calibri" w:eastAsia="Calibri" w:hAnsi="Calibri" w:cs="Calibri"/>
          <w:sz w:val="22"/>
          <w:szCs w:val="22"/>
          <w:lang w:bidi="en-US"/>
        </w:rPr>
      </w:pPr>
      <w:r w:rsidRPr="009A74BB">
        <w:rPr>
          <w:rFonts w:ascii="Calibri" w:eastAsia="Calibri" w:hAnsi="Calibri" w:cs="Calibri"/>
          <w:sz w:val="22"/>
          <w:szCs w:val="22"/>
          <w:lang w:bidi="en-US"/>
        </w:rPr>
        <w:t>This version uses a region name only, the following form supports ID and name based locationregions URIs</w:t>
      </w:r>
    </w:p>
    <w:p w14:paraId="0511F97E" w14:textId="77777777" w:rsidR="00984E99" w:rsidRPr="009A74BB" w:rsidRDefault="00984E99" w:rsidP="00FB68D1">
      <w:pPr>
        <w:pStyle w:val="NormalWeb"/>
        <w:shd w:val="clear" w:color="auto" w:fill="FFFFFF"/>
        <w:spacing w:before="150" w:beforeAutospacing="0" w:after="0" w:afterAutospacing="0"/>
        <w:rPr>
          <w:rFonts w:ascii="Calibri" w:eastAsia="Calibri" w:hAnsi="Calibri" w:cs="Calibri"/>
          <w:sz w:val="22"/>
          <w:szCs w:val="22"/>
          <w:lang w:bidi="en-US"/>
        </w:rPr>
      </w:pPr>
    </w:p>
    <w:tbl>
      <w:tblPr>
        <w:tblW w:w="10170"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253"/>
        <w:gridCol w:w="8917"/>
      </w:tblGrid>
      <w:tr w:rsidR="00FB68D1" w14:paraId="430CC680" w14:textId="77777777" w:rsidTr="004B69B2">
        <w:tc>
          <w:tcPr>
            <w:tcW w:w="1253" w:type="dxa"/>
            <w:tcMar>
              <w:top w:w="105" w:type="dxa"/>
              <w:left w:w="150" w:type="dxa"/>
              <w:bottom w:w="105" w:type="dxa"/>
              <w:right w:w="150" w:type="dxa"/>
            </w:tcMar>
            <w:hideMark/>
          </w:tcPr>
          <w:p w14:paraId="1D9D0C0D" w14:textId="77777777" w:rsidR="00FB68D1" w:rsidRDefault="00FB68D1">
            <w:pPr>
              <w:rPr>
                <w:rFonts w:ascii="Times New Roman" w:hAnsi="Times New Roman" w:cs="Times New Roman"/>
                <w:sz w:val="24"/>
                <w:szCs w:val="24"/>
              </w:rPr>
            </w:pPr>
            <w:r>
              <w:t>Request</w:t>
            </w:r>
          </w:p>
        </w:tc>
        <w:tc>
          <w:tcPr>
            <w:tcW w:w="8917" w:type="dxa"/>
            <w:tcMar>
              <w:top w:w="105" w:type="dxa"/>
              <w:left w:w="150" w:type="dxa"/>
              <w:bottom w:w="105" w:type="dxa"/>
              <w:right w:w="150" w:type="dxa"/>
            </w:tcMar>
            <w:hideMark/>
          </w:tcPr>
          <w:p w14:paraId="2CE407D2" w14:textId="77777777" w:rsidR="00FB68D1" w:rsidRDefault="00FB68D1">
            <w:pPr>
              <w:pStyle w:val="NormalWeb"/>
              <w:spacing w:before="0" w:beforeAutospacing="0" w:after="0" w:afterAutospacing="0"/>
            </w:pPr>
            <w:r w:rsidRPr="008B5388">
              <w:rPr>
                <w:rFonts w:ascii="Courier New" w:eastAsia="Calibri" w:hAnsi="Calibri" w:cs="Calibri"/>
                <w:sz w:val="22"/>
                <w:szCs w:val="22"/>
                <w:lang w:bidi="en-US"/>
              </w:rPr>
              <w:t>POST</w:t>
            </w:r>
            <w:r w:rsidRPr="008B5388">
              <w:rPr>
                <w:rFonts w:ascii="Courier New" w:eastAsia="Calibri" w:hAnsi="Calibri" w:cs="Calibri"/>
                <w:sz w:val="22"/>
                <w:szCs w:val="22"/>
                <w:lang w:bidi="en-US"/>
              </w:rPr>
              <w:t> </w:t>
            </w:r>
            <w:r w:rsidRPr="008B5388">
              <w:rPr>
                <w:rFonts w:ascii="Courier New" w:eastAsia="Calibri" w:hAnsi="Calibri" w:cs="Calibri"/>
                <w:sz w:val="22"/>
                <w:szCs w:val="22"/>
                <w:lang w:bidi="en-US"/>
              </w:rPr>
              <w:t>https://{fqdn}/ASM/ws/locationregions/name/Eastern%20location;region1=Western%20Region</w:t>
            </w:r>
          </w:p>
        </w:tc>
      </w:tr>
      <w:tr w:rsidR="00FB68D1" w14:paraId="1C5BB803" w14:textId="77777777" w:rsidTr="004B69B2">
        <w:tc>
          <w:tcPr>
            <w:tcW w:w="1253" w:type="dxa"/>
            <w:tcMar>
              <w:top w:w="105" w:type="dxa"/>
              <w:left w:w="150" w:type="dxa"/>
              <w:bottom w:w="105" w:type="dxa"/>
              <w:right w:w="150" w:type="dxa"/>
            </w:tcMar>
            <w:hideMark/>
          </w:tcPr>
          <w:p w14:paraId="5C27F3B7" w14:textId="77777777" w:rsidR="00FB68D1" w:rsidRPr="009A74BB" w:rsidRDefault="00FB68D1">
            <w:pPr>
              <w:pStyle w:val="NormalWeb"/>
              <w:spacing w:before="0" w:beforeAutospacing="0" w:after="0" w:afterAutospacing="0"/>
              <w:rPr>
                <w:rFonts w:ascii="Calibri" w:eastAsia="Calibri" w:hAnsi="Calibri" w:cs="Calibri"/>
                <w:sz w:val="22"/>
                <w:szCs w:val="22"/>
                <w:lang w:bidi="en-US"/>
              </w:rPr>
            </w:pPr>
            <w:r w:rsidRPr="009A74BB">
              <w:rPr>
                <w:rFonts w:ascii="Calibri" w:eastAsia="Calibri" w:hAnsi="Calibri" w:cs="Calibri"/>
                <w:sz w:val="22"/>
                <w:szCs w:val="22"/>
                <w:lang w:bidi="en-US"/>
              </w:rPr>
              <w:t>Request Content</w:t>
            </w:r>
          </w:p>
        </w:tc>
        <w:tc>
          <w:tcPr>
            <w:tcW w:w="8917" w:type="dxa"/>
            <w:tcMar>
              <w:top w:w="105" w:type="dxa"/>
              <w:left w:w="150" w:type="dxa"/>
              <w:bottom w:w="105" w:type="dxa"/>
              <w:right w:w="150" w:type="dxa"/>
            </w:tcMar>
            <w:hideMark/>
          </w:tcPr>
          <w:p w14:paraId="03BD9DCF" w14:textId="77777777" w:rsidR="00FB68D1" w:rsidRDefault="007D1F60">
            <w:r>
              <w:t>NA</w:t>
            </w:r>
          </w:p>
        </w:tc>
      </w:tr>
      <w:tr w:rsidR="00FB68D1" w14:paraId="2769C1D3" w14:textId="77777777" w:rsidTr="004B69B2">
        <w:tc>
          <w:tcPr>
            <w:tcW w:w="1253" w:type="dxa"/>
            <w:tcMar>
              <w:top w:w="105" w:type="dxa"/>
              <w:left w:w="150" w:type="dxa"/>
              <w:bottom w:w="105" w:type="dxa"/>
              <w:right w:w="150" w:type="dxa"/>
            </w:tcMar>
            <w:hideMark/>
          </w:tcPr>
          <w:p w14:paraId="05AF0C35" w14:textId="77777777" w:rsidR="00FB68D1" w:rsidRDefault="00FB68D1">
            <w:r>
              <w:t>Response Content</w:t>
            </w:r>
          </w:p>
        </w:tc>
        <w:tc>
          <w:tcPr>
            <w:tcW w:w="8917" w:type="dxa"/>
            <w:tcMar>
              <w:top w:w="105" w:type="dxa"/>
              <w:left w:w="150" w:type="dxa"/>
              <w:bottom w:w="105" w:type="dxa"/>
              <w:right w:w="150" w:type="dxa"/>
            </w:tcMar>
            <w:hideMark/>
          </w:tcPr>
          <w:p w14:paraId="2773FAD0" w14:textId="77777777" w:rsidR="00FB68D1" w:rsidRDefault="00FB68D1">
            <w:r w:rsidRPr="008B5388">
              <w:rPr>
                <w:rFonts w:ascii="Courier New"/>
              </w:rPr>
              <w:t>&lt;?xml</w:t>
            </w:r>
            <w:r w:rsidRPr="008B5388">
              <w:rPr>
                <w:rFonts w:ascii="Courier New"/>
              </w:rPr>
              <w:t> </w:t>
            </w:r>
            <w:r w:rsidRPr="008B5388">
              <w:rPr>
                <w:rFonts w:ascii="Courier New"/>
              </w:rPr>
              <w:t>version="1.0"</w:t>
            </w:r>
            <w:r w:rsidRPr="008B5388">
              <w:rPr>
                <w:rFonts w:ascii="Courier New"/>
              </w:rPr>
              <w:t> </w:t>
            </w:r>
            <w:r w:rsidRPr="008B5388">
              <w:rPr>
                <w:rFonts w:ascii="Courier New"/>
              </w:rPr>
              <w:t>encoding="UTF-8"</w:t>
            </w:r>
            <w:r w:rsidRPr="008B5388">
              <w:rPr>
                <w:rFonts w:ascii="Courier New"/>
              </w:rPr>
              <w:t> </w:t>
            </w:r>
            <w:r w:rsidRPr="008B5388">
              <w:rPr>
                <w:rFonts w:ascii="Courier New"/>
              </w:rPr>
              <w:t>standalone="yes"?&gt;</w:t>
            </w:r>
            <w:r w:rsidRPr="008B5388">
              <w:rPr>
                <w:rFonts w:ascii="Courier New"/>
              </w:rPr>
              <w:br/>
              <w:t>&lt;locationregion&gt;</w:t>
            </w:r>
            <w:r w:rsidRPr="008B5388">
              <w:rPr>
                <w:rFonts w:ascii="Courier New"/>
              </w:rPr>
              <w:br/>
            </w:r>
            <w:r w:rsidRPr="008B5388">
              <w:rPr>
                <w:rFonts w:ascii="Courier New"/>
              </w:rPr>
              <w:t>    </w:t>
            </w:r>
            <w:r w:rsidRPr="008B5388">
              <w:rPr>
                <w:rFonts w:ascii="Courier New"/>
              </w:rPr>
              <w:t>&lt;description&gt;Project</w:t>
            </w:r>
            <w:r w:rsidRPr="008B5388">
              <w:rPr>
                <w:rFonts w:ascii="Courier New"/>
              </w:rPr>
              <w:t> </w:t>
            </w:r>
            <w:r w:rsidRPr="008B5388">
              <w:rPr>
                <w:rFonts w:ascii="Courier New"/>
              </w:rPr>
              <w:t>Alaska.</w:t>
            </w:r>
            <w:r w:rsidRPr="008B5388">
              <w:rPr>
                <w:rFonts w:ascii="Courier New"/>
              </w:rPr>
              <w:t> </w:t>
            </w:r>
            <w:r w:rsidRPr="008B5388">
              <w:rPr>
                <w:rFonts w:ascii="Courier New"/>
              </w:rPr>
              <w:t>swe</w:t>
            </w:r>
            <w:r w:rsidRPr="008B5388">
              <w:rPr>
                <w:rFonts w:ascii="Courier New"/>
              </w:rPr>
              <w:t> </w:t>
            </w:r>
            <w:r w:rsidRPr="008B5388">
              <w:rPr>
                <w:rFonts w:ascii="Courier New"/>
              </w:rPr>
              <w:t>03/13/13&lt;/description&gt;</w:t>
            </w:r>
            <w:r w:rsidRPr="008B5388">
              <w:rPr>
                <w:rFonts w:ascii="Courier New"/>
              </w:rPr>
              <w:br/>
            </w:r>
            <w:r w:rsidRPr="008B5388">
              <w:rPr>
                <w:rFonts w:ascii="Courier New"/>
              </w:rPr>
              <w:t>    </w:t>
            </w:r>
            <w:r w:rsidRPr="008B5388">
              <w:rPr>
                <w:rFonts w:ascii="Courier New"/>
              </w:rPr>
              <w:t>&lt;link</w:t>
            </w:r>
            <w:r w:rsidRPr="008B5388">
              <w:rPr>
                <w:rFonts w:ascii="Courier New"/>
              </w:rPr>
              <w:t> </w:t>
            </w:r>
            <w:r w:rsidRPr="008B5388">
              <w:rPr>
                <w:rFonts w:ascii="Courier New"/>
              </w:rPr>
              <w:t>href="</w:t>
            </w:r>
            <w:hyperlink r:id="rId90" w:tgtFrame="_blank" w:history="1">
              <w:r w:rsidRPr="008B5388">
                <w:rPr>
                  <w:rFonts w:ascii="Courier New"/>
                </w:rPr>
                <w:t>https://augusta3.dr.avaya.com/ASM/ws/locationregions/131089</w:t>
              </w:r>
            </w:hyperlink>
            <w:r w:rsidRPr="008B5388">
              <w:rPr>
                <w:rFonts w:ascii="Courier New"/>
              </w:rPr>
              <w:t>"</w:t>
            </w:r>
            <w:r w:rsidRPr="008B5388">
              <w:rPr>
                <w:rFonts w:ascii="Courier New"/>
              </w:rPr>
              <w:t> </w:t>
            </w:r>
            <w:r w:rsidRPr="008B5388">
              <w:rPr>
                <w:rFonts w:ascii="Courier New"/>
              </w:rPr>
              <w:t>rel="self"/&gt;</w:t>
            </w:r>
            <w:r w:rsidRPr="008B5388">
              <w:rPr>
                <w:rFonts w:ascii="Courier New"/>
              </w:rPr>
              <w:br/>
            </w:r>
            <w:r w:rsidRPr="008B5388">
              <w:rPr>
                <w:rFonts w:ascii="Courier New"/>
              </w:rPr>
              <w:t>    </w:t>
            </w:r>
            <w:r w:rsidRPr="008B5388">
              <w:rPr>
                <w:rFonts w:ascii="Courier New"/>
              </w:rPr>
              <w:t>&lt;location&gt;</w:t>
            </w:r>
            <w:r w:rsidRPr="008B5388">
              <w:rPr>
                <w:rFonts w:ascii="Courier New"/>
              </w:rPr>
              <w:br/>
            </w:r>
            <w:r w:rsidRPr="008B5388">
              <w:rPr>
                <w:rFonts w:ascii="Courier New"/>
              </w:rPr>
              <w:t>        </w:t>
            </w:r>
            <w:r w:rsidRPr="008B5388">
              <w:rPr>
                <w:rFonts w:ascii="Courier New"/>
              </w:rPr>
              <w:t>&lt;link</w:t>
            </w:r>
            <w:r w:rsidRPr="008B5388">
              <w:rPr>
                <w:rFonts w:ascii="Courier New"/>
              </w:rPr>
              <w:t> </w:t>
            </w:r>
            <w:r w:rsidRPr="008B5388">
              <w:rPr>
                <w:rFonts w:ascii="Courier New"/>
              </w:rPr>
              <w:t>href="</w:t>
            </w:r>
            <w:hyperlink r:id="rId91" w:tgtFrame="_blank" w:history="1">
              <w:r w:rsidRPr="008B5388">
                <w:rPr>
                  <w:rFonts w:ascii="Courier New"/>
                </w:rPr>
                <w:t>https://augusta3.dr.avaya.com/NRP/admin/locations/131089</w:t>
              </w:r>
            </w:hyperlink>
            <w:r w:rsidRPr="008B5388">
              <w:rPr>
                <w:rFonts w:ascii="Courier New"/>
              </w:rPr>
              <w:t>"</w:t>
            </w:r>
            <w:r w:rsidRPr="008B5388">
              <w:rPr>
                <w:rFonts w:ascii="Courier New"/>
              </w:rPr>
              <w:t> </w:t>
            </w:r>
            <w:r w:rsidRPr="008B5388">
              <w:rPr>
                <w:rFonts w:ascii="Courier New"/>
              </w:rPr>
              <w:t>hrefName="Alaska-SBC"</w:t>
            </w:r>
            <w:r w:rsidRPr="008B5388">
              <w:rPr>
                <w:rFonts w:ascii="Courier New"/>
              </w:rPr>
              <w:t> </w:t>
            </w:r>
            <w:r w:rsidRPr="008B5388">
              <w:rPr>
                <w:rFonts w:ascii="Courier New"/>
              </w:rPr>
              <w:t>rel="reference"</w:t>
            </w:r>
            <w:r w:rsidRPr="008B5388">
              <w:rPr>
                <w:rFonts w:ascii="Courier New"/>
              </w:rPr>
              <w:t> </w:t>
            </w:r>
            <w:r w:rsidRPr="008B5388">
              <w:rPr>
                <w:rFonts w:ascii="Courier New"/>
              </w:rPr>
              <w:t>title="Project</w:t>
            </w:r>
            <w:r w:rsidRPr="008B5388">
              <w:rPr>
                <w:rFonts w:ascii="Courier New"/>
              </w:rPr>
              <w:t> </w:t>
            </w:r>
            <w:r w:rsidRPr="008B5388">
              <w:rPr>
                <w:rFonts w:ascii="Courier New"/>
              </w:rPr>
              <w:t>Alaska.</w:t>
            </w:r>
            <w:r w:rsidRPr="008B5388">
              <w:rPr>
                <w:rFonts w:ascii="Courier New"/>
              </w:rPr>
              <w:t> </w:t>
            </w:r>
            <w:r w:rsidRPr="008B5388">
              <w:rPr>
                <w:rFonts w:ascii="Courier New"/>
              </w:rPr>
              <w:t>swe</w:t>
            </w:r>
            <w:r w:rsidRPr="008B5388">
              <w:rPr>
                <w:rFonts w:ascii="Courier New"/>
              </w:rPr>
              <w:t> </w:t>
            </w:r>
            <w:r w:rsidRPr="008B5388">
              <w:rPr>
                <w:rFonts w:ascii="Courier New"/>
              </w:rPr>
              <w:t>03/13/13"/&gt;</w:t>
            </w:r>
            <w:r w:rsidRPr="008B5388">
              <w:rPr>
                <w:rFonts w:ascii="Courier New"/>
              </w:rPr>
              <w:br/>
            </w:r>
            <w:r w:rsidRPr="008B5388">
              <w:rPr>
                <w:rFonts w:ascii="Courier New"/>
              </w:rPr>
              <w:t>    </w:t>
            </w:r>
            <w:r w:rsidRPr="008B5388">
              <w:rPr>
                <w:rFonts w:ascii="Courier New"/>
              </w:rPr>
              <w:t>&lt;/location&gt;</w:t>
            </w:r>
            <w:r w:rsidRPr="008B5388">
              <w:rPr>
                <w:rFonts w:ascii="Courier New"/>
              </w:rPr>
              <w:br/>
            </w:r>
            <w:r w:rsidRPr="008B5388">
              <w:rPr>
                <w:rFonts w:ascii="Courier New"/>
              </w:rPr>
              <w:t>    </w:t>
            </w:r>
            <w:r w:rsidRPr="008B5388">
              <w:rPr>
                <w:rFonts w:ascii="Courier New"/>
              </w:rPr>
              <w:t>&lt;name&gt;Alaska-SBC&lt;/name&gt;</w:t>
            </w:r>
            <w:r w:rsidRPr="008B5388">
              <w:rPr>
                <w:rFonts w:ascii="Courier New"/>
              </w:rPr>
              <w:br/>
            </w:r>
            <w:r w:rsidRPr="008B5388">
              <w:rPr>
                <w:rFonts w:ascii="Courier New"/>
              </w:rPr>
              <w:t>    </w:t>
            </w:r>
            <w:r w:rsidRPr="008B5388">
              <w:rPr>
                <w:rFonts w:ascii="Courier New"/>
              </w:rPr>
              <w:t>&lt;region1&gt;</w:t>
            </w:r>
            <w:r w:rsidRPr="008B5388">
              <w:rPr>
                <w:rFonts w:ascii="Courier New"/>
              </w:rPr>
              <w:br/>
            </w:r>
            <w:r w:rsidRPr="008B5388">
              <w:rPr>
                <w:rFonts w:ascii="Courier New"/>
              </w:rPr>
              <w:t>        </w:t>
            </w:r>
            <w:r w:rsidRPr="008B5388">
              <w:rPr>
                <w:rFonts w:ascii="Courier New"/>
              </w:rPr>
              <w:t>&lt;link</w:t>
            </w:r>
            <w:r w:rsidRPr="008B5388">
              <w:rPr>
                <w:rFonts w:ascii="Courier New"/>
              </w:rPr>
              <w:t> </w:t>
            </w:r>
            <w:r w:rsidRPr="008B5388">
              <w:rPr>
                <w:rFonts w:ascii="Courier New"/>
              </w:rPr>
              <w:t>href="</w:t>
            </w:r>
            <w:hyperlink r:id="rId92" w:history="1">
              <w:r w:rsidR="00D07AE1" w:rsidRPr="008B5388">
                <w:rPr>
                  <w:rFonts w:ascii="Courier New"/>
                </w:rPr>
                <w:t>https://augusta3.dr.avaya.com/ASM/ws/asmgroups/33</w:t>
              </w:r>
            </w:hyperlink>
            <w:r w:rsidRPr="008B5388">
              <w:rPr>
                <w:rFonts w:ascii="Courier New"/>
              </w:rPr>
              <w:t>"</w:t>
            </w:r>
            <w:r w:rsidRPr="008B5388">
              <w:rPr>
                <w:rFonts w:ascii="Courier New"/>
              </w:rPr>
              <w:t> </w:t>
            </w:r>
            <w:r w:rsidRPr="008B5388">
              <w:rPr>
                <w:rFonts w:ascii="Courier New"/>
              </w:rPr>
              <w:t>rel="reference"/&gt;</w:t>
            </w:r>
            <w:r w:rsidRPr="008B5388">
              <w:rPr>
                <w:rFonts w:ascii="Courier New"/>
              </w:rPr>
              <w:br/>
            </w:r>
            <w:r w:rsidRPr="008B5388">
              <w:rPr>
                <w:rFonts w:ascii="Courier New"/>
              </w:rPr>
              <w:t>    </w:t>
            </w:r>
            <w:r w:rsidRPr="008B5388">
              <w:rPr>
                <w:rFonts w:ascii="Courier New"/>
              </w:rPr>
              <w:t>&lt;/region1&gt;</w:t>
            </w:r>
            <w:r w:rsidRPr="008B5388">
              <w:rPr>
                <w:rFonts w:ascii="Courier New"/>
              </w:rPr>
              <w:br/>
            </w:r>
            <w:r w:rsidRPr="008B5388">
              <w:rPr>
                <w:rFonts w:ascii="Courier New"/>
              </w:rPr>
              <w:t>    </w:t>
            </w:r>
            <w:r w:rsidRPr="008B5388">
              <w:rPr>
                <w:rFonts w:ascii="Courier New"/>
              </w:rPr>
              <w:t>&lt;region2&gt;</w:t>
            </w:r>
            <w:r w:rsidRPr="008B5388">
              <w:rPr>
                <w:rFonts w:ascii="Courier New"/>
              </w:rPr>
              <w:br/>
            </w:r>
            <w:r w:rsidRPr="008B5388">
              <w:rPr>
                <w:rFonts w:ascii="Courier New"/>
              </w:rPr>
              <w:t>        </w:t>
            </w:r>
            <w:r w:rsidRPr="008B5388">
              <w:rPr>
                <w:rFonts w:ascii="Courier New"/>
              </w:rPr>
              <w:t>&lt;link</w:t>
            </w:r>
            <w:r w:rsidRPr="008B5388">
              <w:rPr>
                <w:rFonts w:ascii="Courier New"/>
              </w:rPr>
              <w:t> </w:t>
            </w:r>
            <w:r w:rsidRPr="008B5388">
              <w:rPr>
                <w:rFonts w:ascii="Courier New"/>
              </w:rPr>
              <w:t>href="</w:t>
            </w:r>
            <w:hyperlink r:id="rId93" w:history="1">
              <w:r w:rsidR="00D07AE1" w:rsidRPr="008B5388">
                <w:rPr>
                  <w:rFonts w:ascii="Courier New"/>
                </w:rPr>
                <w:t>https://augusta3.dr.avaya.com/ASM/ws/asmgroups/34</w:t>
              </w:r>
            </w:hyperlink>
            <w:r w:rsidRPr="008B5388">
              <w:rPr>
                <w:rFonts w:ascii="Courier New"/>
              </w:rPr>
              <w:t>"</w:t>
            </w:r>
            <w:r w:rsidRPr="008B5388">
              <w:rPr>
                <w:rFonts w:ascii="Courier New"/>
              </w:rPr>
              <w:t> </w:t>
            </w:r>
            <w:r w:rsidRPr="008B5388">
              <w:rPr>
                <w:rFonts w:ascii="Courier New"/>
              </w:rPr>
              <w:t>rel="reference"/&gt;</w:t>
            </w:r>
            <w:r w:rsidRPr="008B5388">
              <w:rPr>
                <w:rFonts w:ascii="Courier New"/>
              </w:rPr>
              <w:br/>
            </w:r>
            <w:r w:rsidRPr="008B5388">
              <w:rPr>
                <w:rFonts w:ascii="Courier New"/>
              </w:rPr>
              <w:t>    </w:t>
            </w:r>
            <w:r w:rsidRPr="008B5388">
              <w:rPr>
                <w:rFonts w:ascii="Courier New"/>
              </w:rPr>
              <w:t>&lt;/region2&gt;</w:t>
            </w:r>
            <w:r w:rsidRPr="008B5388">
              <w:rPr>
                <w:rFonts w:ascii="Courier New"/>
              </w:rPr>
              <w:br/>
            </w:r>
            <w:r w:rsidRPr="008B5388">
              <w:rPr>
                <w:rFonts w:ascii="Courier New"/>
              </w:rPr>
              <w:t>    </w:t>
            </w:r>
            <w:r w:rsidRPr="008B5388">
              <w:rPr>
                <w:rFonts w:ascii="Courier New"/>
              </w:rPr>
              <w:t>&lt;region3&gt;</w:t>
            </w:r>
            <w:r w:rsidRPr="008B5388">
              <w:rPr>
                <w:rFonts w:ascii="Courier New"/>
              </w:rPr>
              <w:br/>
            </w:r>
            <w:r w:rsidRPr="008B5388">
              <w:rPr>
                <w:rFonts w:ascii="Courier New"/>
              </w:rPr>
              <w:t>        </w:t>
            </w:r>
            <w:r w:rsidRPr="008B5388">
              <w:rPr>
                <w:rFonts w:ascii="Courier New"/>
              </w:rPr>
              <w:t>&lt;link</w:t>
            </w:r>
            <w:r w:rsidRPr="008B5388">
              <w:rPr>
                <w:rFonts w:ascii="Courier New"/>
              </w:rPr>
              <w:t> </w:t>
            </w:r>
            <w:r w:rsidRPr="008B5388">
              <w:rPr>
                <w:rFonts w:ascii="Courier New"/>
              </w:rPr>
              <w:t>href="</w:t>
            </w:r>
            <w:hyperlink r:id="rId94" w:history="1">
              <w:r w:rsidR="00D07AE1" w:rsidRPr="008B5388">
                <w:rPr>
                  <w:rFonts w:ascii="Courier New"/>
                </w:rPr>
                <w:t>https://augusta3.dr.avaya.com/ASM/ws/asmgroups/35</w:t>
              </w:r>
            </w:hyperlink>
            <w:r w:rsidRPr="008B5388">
              <w:rPr>
                <w:rFonts w:ascii="Courier New"/>
              </w:rPr>
              <w:t>"</w:t>
            </w:r>
            <w:r w:rsidRPr="008B5388">
              <w:rPr>
                <w:rFonts w:ascii="Courier New"/>
              </w:rPr>
              <w:t> </w:t>
            </w:r>
            <w:r w:rsidRPr="008B5388">
              <w:rPr>
                <w:rFonts w:ascii="Courier New"/>
              </w:rPr>
              <w:t>rel="reference"/&gt;</w:t>
            </w:r>
            <w:r w:rsidRPr="008B5388">
              <w:rPr>
                <w:rFonts w:ascii="Courier New"/>
              </w:rPr>
              <w:br/>
            </w:r>
            <w:r w:rsidRPr="008B5388">
              <w:rPr>
                <w:rFonts w:ascii="Courier New"/>
              </w:rPr>
              <w:t>    </w:t>
            </w:r>
            <w:r w:rsidRPr="008B5388">
              <w:rPr>
                <w:rFonts w:ascii="Courier New"/>
              </w:rPr>
              <w:t>&lt;/region3&gt;</w:t>
            </w:r>
            <w:r w:rsidRPr="008B5388">
              <w:rPr>
                <w:rFonts w:ascii="Courier New"/>
              </w:rPr>
              <w:br/>
            </w:r>
            <w:r w:rsidRPr="008B5388">
              <w:rPr>
                <w:rFonts w:ascii="Courier New"/>
              </w:rPr>
              <w:t>    </w:t>
            </w:r>
            <w:r w:rsidRPr="008B5388">
              <w:rPr>
                <w:rFonts w:ascii="Courier New"/>
              </w:rPr>
              <w:t>&lt;region4&gt;</w:t>
            </w:r>
            <w:r w:rsidRPr="008B5388">
              <w:rPr>
                <w:rFonts w:ascii="Courier New"/>
              </w:rPr>
              <w:br/>
            </w:r>
            <w:r w:rsidRPr="008B5388">
              <w:rPr>
                <w:rFonts w:ascii="Courier New"/>
              </w:rPr>
              <w:t>        </w:t>
            </w:r>
            <w:r w:rsidRPr="008B5388">
              <w:rPr>
                <w:rFonts w:ascii="Courier New"/>
              </w:rPr>
              <w:t>&lt;link</w:t>
            </w:r>
            <w:r w:rsidRPr="008B5388">
              <w:rPr>
                <w:rFonts w:ascii="Courier New"/>
              </w:rPr>
              <w:t> </w:t>
            </w:r>
            <w:r w:rsidRPr="008B5388">
              <w:rPr>
                <w:rFonts w:ascii="Courier New"/>
              </w:rPr>
              <w:t>href="</w:t>
            </w:r>
            <w:hyperlink r:id="rId95" w:history="1">
              <w:r w:rsidR="00D07AE1" w:rsidRPr="008B5388">
                <w:rPr>
                  <w:rFonts w:ascii="Courier New"/>
                </w:rPr>
                <w:t>https://augusta3.dr.avaya.com/ASM/ws/asmgroups/36</w:t>
              </w:r>
            </w:hyperlink>
            <w:r w:rsidRPr="008B5388">
              <w:rPr>
                <w:rFonts w:ascii="Courier New"/>
              </w:rPr>
              <w:t>"</w:t>
            </w:r>
            <w:r w:rsidRPr="008B5388">
              <w:rPr>
                <w:rFonts w:ascii="Courier New"/>
              </w:rPr>
              <w:t> </w:t>
            </w:r>
            <w:r w:rsidRPr="008B5388">
              <w:rPr>
                <w:rFonts w:ascii="Courier New"/>
              </w:rPr>
              <w:t>rel="reference"/&gt;</w:t>
            </w:r>
            <w:r w:rsidRPr="008B5388">
              <w:rPr>
                <w:rFonts w:ascii="Courier New"/>
              </w:rPr>
              <w:br/>
            </w:r>
            <w:r w:rsidRPr="008B5388">
              <w:rPr>
                <w:rFonts w:ascii="Courier New"/>
              </w:rPr>
              <w:t>    </w:t>
            </w:r>
            <w:r w:rsidRPr="008B5388">
              <w:rPr>
                <w:rFonts w:ascii="Courier New"/>
              </w:rPr>
              <w:t>&lt;/region4&gt;</w:t>
            </w:r>
            <w:r w:rsidRPr="008B5388">
              <w:rPr>
                <w:rFonts w:ascii="Courier New"/>
              </w:rPr>
              <w:br/>
              <w:t>&lt;/locationregion&gt;</w:t>
            </w:r>
          </w:p>
        </w:tc>
      </w:tr>
      <w:tr w:rsidR="008B5388" w14:paraId="307EBE62" w14:textId="77777777" w:rsidTr="004B69B2">
        <w:tc>
          <w:tcPr>
            <w:tcW w:w="1253" w:type="dxa"/>
            <w:tcMar>
              <w:top w:w="105" w:type="dxa"/>
              <w:left w:w="150" w:type="dxa"/>
              <w:bottom w:w="105" w:type="dxa"/>
              <w:right w:w="150" w:type="dxa"/>
            </w:tcMar>
          </w:tcPr>
          <w:p w14:paraId="1F3D8157" w14:textId="77777777" w:rsidR="008B5388" w:rsidRDefault="008B5388" w:rsidP="008B5388">
            <w:r>
              <w:t xml:space="preserve">Response </w:t>
            </w:r>
          </w:p>
          <w:p w14:paraId="1597973D" w14:textId="77777777" w:rsidR="008B5388" w:rsidRDefault="008B5388" w:rsidP="008B5388">
            <w:r>
              <w:t>Errors</w:t>
            </w:r>
          </w:p>
        </w:tc>
        <w:tc>
          <w:tcPr>
            <w:tcW w:w="8917" w:type="dxa"/>
            <w:tcMar>
              <w:top w:w="105" w:type="dxa"/>
              <w:left w:w="150" w:type="dxa"/>
              <w:bottom w:w="105" w:type="dxa"/>
              <w:right w:w="150" w:type="dxa"/>
            </w:tcMar>
          </w:tcPr>
          <w:p w14:paraId="7391AE36" w14:textId="77777777" w:rsidR="008B5388" w:rsidRDefault="008B5388" w:rsidP="008B5388">
            <w:pPr>
              <w:rPr>
                <w:rFonts w:ascii="Courier New"/>
              </w:rPr>
            </w:pPr>
            <w:r>
              <w:rPr>
                <w:rFonts w:ascii="Courier New"/>
              </w:rPr>
              <w:t xml:space="preserve">400 </w:t>
            </w:r>
            <w:r>
              <w:rPr>
                <w:rFonts w:ascii="Courier New"/>
              </w:rPr>
              <w:t>–</w:t>
            </w:r>
            <w:r>
              <w:rPr>
                <w:rFonts w:ascii="Courier New"/>
              </w:rPr>
              <w:t xml:space="preserve"> Validation Error</w:t>
            </w:r>
          </w:p>
          <w:p w14:paraId="36D55085" w14:textId="77777777" w:rsidR="008B5388" w:rsidRDefault="008B5388" w:rsidP="008B5388">
            <w:pPr>
              <w:rPr>
                <w:rFonts w:ascii="Arial" w:hAnsi="Arial" w:cs="Arial"/>
                <w:color w:val="0000FF"/>
                <w:sz w:val="21"/>
                <w:szCs w:val="21"/>
                <w:shd w:val="clear" w:color="auto" w:fill="FFFFFF"/>
              </w:rPr>
            </w:pPr>
            <w:r>
              <w:rPr>
                <w:rFonts w:ascii="Courier New"/>
              </w:rPr>
              <w:t xml:space="preserve">500 </w:t>
            </w:r>
            <w:r>
              <w:rPr>
                <w:rFonts w:ascii="Courier New"/>
              </w:rPr>
              <w:t>–</w:t>
            </w:r>
            <w:r>
              <w:rPr>
                <w:rFonts w:ascii="Courier New"/>
              </w:rPr>
              <w:t xml:space="preserve"> Server Error</w:t>
            </w:r>
          </w:p>
        </w:tc>
      </w:tr>
    </w:tbl>
    <w:p w14:paraId="095A74B2" w14:textId="77777777" w:rsidR="009A74BB" w:rsidRDefault="00FB68D1" w:rsidP="009E1B8D">
      <w:pPr>
        <w:pStyle w:val="Heading2"/>
        <w:shd w:val="clear" w:color="auto" w:fill="FFFFFF"/>
        <w:spacing w:before="450"/>
        <w:ind w:left="270"/>
      </w:pPr>
      <w:bookmarkStart w:id="204" w:name="_Toc151555576"/>
      <w:r w:rsidRPr="009A74BB">
        <w:t>Add regions to a location</w:t>
      </w:r>
      <w:bookmarkEnd w:id="204"/>
    </w:p>
    <w:p w14:paraId="6E3B81E4" w14:textId="77777777" w:rsidR="009A74BB" w:rsidRDefault="009A74BB" w:rsidP="005F6BC1"/>
    <w:tbl>
      <w:tblPr>
        <w:tblStyle w:val="TableGrid"/>
        <w:tblW w:w="10350" w:type="dxa"/>
        <w:tblInd w:w="385" w:type="dxa"/>
        <w:tblLayout w:type="fixed"/>
        <w:tblCellMar>
          <w:top w:w="14" w:type="dxa"/>
          <w:left w:w="115" w:type="dxa"/>
          <w:bottom w:w="14" w:type="dxa"/>
          <w:right w:w="115" w:type="dxa"/>
        </w:tblCellMar>
        <w:tblLook w:val="04A0" w:firstRow="1" w:lastRow="0" w:firstColumn="1" w:lastColumn="0" w:noHBand="0" w:noVBand="1"/>
      </w:tblPr>
      <w:tblGrid>
        <w:gridCol w:w="1188"/>
        <w:gridCol w:w="9162"/>
      </w:tblGrid>
      <w:tr w:rsidR="00030A52" w14:paraId="334D8A4C" w14:textId="77777777" w:rsidTr="00041D36">
        <w:tc>
          <w:tcPr>
            <w:tcW w:w="1188" w:type="dxa"/>
          </w:tcPr>
          <w:p w14:paraId="7BF2EEA0" w14:textId="77777777" w:rsidR="00030A52" w:rsidRPr="00030A52" w:rsidRDefault="00030A52" w:rsidP="00030A52">
            <w:r w:rsidRPr="00030A52">
              <w:t>Request</w:t>
            </w:r>
          </w:p>
        </w:tc>
        <w:tc>
          <w:tcPr>
            <w:tcW w:w="9162" w:type="dxa"/>
          </w:tcPr>
          <w:p w14:paraId="31B9786C" w14:textId="77777777" w:rsidR="00030A52" w:rsidRDefault="00030A52" w:rsidP="00030A52">
            <w:r w:rsidRPr="00030A52">
              <w:rPr>
                <w:rStyle w:val="HTMLCode"/>
                <w:rFonts w:eastAsia="Calibri"/>
                <w:sz w:val="22"/>
                <w:szCs w:val="22"/>
              </w:rPr>
              <w:t>PUT </w:t>
            </w:r>
            <w:r w:rsidRPr="00030A52">
              <w:rPr>
                <w:rStyle w:val="nolink"/>
                <w:rFonts w:ascii="Courier New" w:hAnsi="Courier New" w:cs="Courier New"/>
                <w:color w:val="000000"/>
              </w:rPr>
              <w:t>https://{fqdn}/ASM/ws/</w:t>
            </w:r>
            <w:r w:rsidRPr="00030A52">
              <w:rPr>
                <w:rStyle w:val="nolink"/>
                <w:rFonts w:ascii="Courier New" w:hAnsi="Courier New" w:cs="Courier New"/>
              </w:rPr>
              <w:t>locationregions/2828282</w:t>
            </w:r>
          </w:p>
        </w:tc>
      </w:tr>
      <w:tr w:rsidR="00030A52" w14:paraId="7F17654F" w14:textId="77777777" w:rsidTr="00041D36">
        <w:tc>
          <w:tcPr>
            <w:tcW w:w="1188" w:type="dxa"/>
          </w:tcPr>
          <w:p w14:paraId="40BF4EE4" w14:textId="77777777" w:rsidR="00030A52" w:rsidRPr="00030A52" w:rsidRDefault="00030A52" w:rsidP="00030A52">
            <w:r w:rsidRPr="00030A52">
              <w:t>Request Content</w:t>
            </w:r>
          </w:p>
        </w:tc>
        <w:tc>
          <w:tcPr>
            <w:tcW w:w="9162" w:type="dxa"/>
          </w:tcPr>
          <w:p w14:paraId="06424D09" w14:textId="77777777" w:rsidR="00860E1F" w:rsidRPr="00860E1F" w:rsidRDefault="00860E1F" w:rsidP="00860E1F">
            <w:pPr>
              <w:rPr>
                <w:rFonts w:ascii="Courier New" w:hAnsi="Courier New" w:cs="Courier New"/>
              </w:rPr>
            </w:pPr>
            <w:r w:rsidRPr="00860E1F">
              <w:rPr>
                <w:rFonts w:ascii="Courier New" w:hAnsi="Courier New" w:cs="Courier New"/>
              </w:rPr>
              <w:t>&lt;locationregion&gt;</w:t>
            </w:r>
          </w:p>
          <w:p w14:paraId="3891FB55" w14:textId="77777777" w:rsidR="00860E1F" w:rsidRPr="00860E1F" w:rsidRDefault="00860E1F" w:rsidP="00860E1F">
            <w:pPr>
              <w:rPr>
                <w:rFonts w:ascii="Courier New" w:hAnsi="Courier New" w:cs="Courier New"/>
              </w:rPr>
            </w:pPr>
            <w:r w:rsidRPr="00860E1F">
              <w:rPr>
                <w:rFonts w:ascii="Courier New" w:hAnsi="Courier New" w:cs="Courier New"/>
              </w:rPr>
              <w:t xml:space="preserve">    &lt;region1&gt;</w:t>
            </w:r>
          </w:p>
          <w:p w14:paraId="5363B409" w14:textId="77777777" w:rsidR="00860E1F" w:rsidRPr="00860E1F" w:rsidRDefault="00860E1F" w:rsidP="00860E1F">
            <w:pPr>
              <w:rPr>
                <w:rFonts w:ascii="Courier New" w:hAnsi="Courier New" w:cs="Courier New"/>
              </w:rPr>
            </w:pPr>
            <w:r w:rsidRPr="00860E1F">
              <w:rPr>
                <w:rFonts w:ascii="Courier New" w:hAnsi="Courier New" w:cs="Courier New"/>
              </w:rPr>
              <w:t xml:space="preserve">        &lt;link href="https://augusta3.dr.avaya.com/ASM/ws/asmgroups/33" hrefName="Eastern region" rel="reference"/&gt;</w:t>
            </w:r>
          </w:p>
          <w:p w14:paraId="32FE940A" w14:textId="77777777" w:rsidR="00860E1F" w:rsidRPr="00860E1F" w:rsidRDefault="00860E1F" w:rsidP="00860E1F">
            <w:pPr>
              <w:rPr>
                <w:rFonts w:ascii="Courier New" w:hAnsi="Courier New" w:cs="Courier New"/>
              </w:rPr>
            </w:pPr>
            <w:r w:rsidRPr="00860E1F">
              <w:rPr>
                <w:rFonts w:ascii="Courier New" w:hAnsi="Courier New" w:cs="Courier New"/>
              </w:rPr>
              <w:t xml:space="preserve">    &lt;/region1&gt;</w:t>
            </w:r>
          </w:p>
          <w:p w14:paraId="6B820425" w14:textId="77777777" w:rsidR="00860E1F" w:rsidRPr="00860E1F" w:rsidRDefault="00860E1F" w:rsidP="00860E1F">
            <w:pPr>
              <w:rPr>
                <w:rFonts w:ascii="Courier New" w:hAnsi="Courier New" w:cs="Courier New"/>
              </w:rPr>
            </w:pPr>
            <w:r w:rsidRPr="00860E1F">
              <w:rPr>
                <w:rFonts w:ascii="Courier New" w:hAnsi="Courier New" w:cs="Courier New"/>
              </w:rPr>
              <w:t xml:space="preserve">        &lt;region2&gt;</w:t>
            </w:r>
          </w:p>
          <w:p w14:paraId="75E5E857" w14:textId="77777777" w:rsidR="00860E1F" w:rsidRPr="00860E1F" w:rsidRDefault="00860E1F" w:rsidP="00860E1F">
            <w:pPr>
              <w:rPr>
                <w:rFonts w:ascii="Courier New" w:hAnsi="Courier New" w:cs="Courier New"/>
              </w:rPr>
            </w:pPr>
            <w:r w:rsidRPr="00860E1F">
              <w:rPr>
                <w:rFonts w:ascii="Courier New" w:hAnsi="Courier New" w:cs="Courier New"/>
              </w:rPr>
              <w:t xml:space="preserve">        &lt;link </w:t>
            </w:r>
            <w:r w:rsidRPr="00860E1F">
              <w:rPr>
                <w:rFonts w:ascii="Courier New" w:hAnsi="Courier New" w:cs="Courier New"/>
              </w:rPr>
              <w:lastRenderedPageBreak/>
              <w:t>href="https://augusta3.dr.avaya.com/ASM/ws/asmgroups/34" hrefName="Western region" rel="reference"/&gt;</w:t>
            </w:r>
          </w:p>
          <w:p w14:paraId="100F36D6" w14:textId="77777777" w:rsidR="00860E1F" w:rsidRPr="00860E1F" w:rsidRDefault="00860E1F" w:rsidP="00860E1F">
            <w:pPr>
              <w:rPr>
                <w:rFonts w:ascii="Courier New" w:hAnsi="Courier New" w:cs="Courier New"/>
              </w:rPr>
            </w:pPr>
            <w:r w:rsidRPr="00860E1F">
              <w:rPr>
                <w:rFonts w:ascii="Courier New" w:hAnsi="Courier New" w:cs="Courier New"/>
              </w:rPr>
              <w:t xml:space="preserve">    &lt;/region2&gt;</w:t>
            </w:r>
          </w:p>
          <w:p w14:paraId="32B77281" w14:textId="77777777" w:rsidR="00860E1F" w:rsidRPr="00860E1F" w:rsidRDefault="00860E1F" w:rsidP="00860E1F">
            <w:pPr>
              <w:rPr>
                <w:rFonts w:ascii="Courier New" w:hAnsi="Courier New" w:cs="Courier New"/>
              </w:rPr>
            </w:pPr>
            <w:r w:rsidRPr="00860E1F">
              <w:rPr>
                <w:rFonts w:ascii="Courier New" w:hAnsi="Courier New" w:cs="Courier New"/>
              </w:rPr>
              <w:t xml:space="preserve">    &lt;region3&gt;</w:t>
            </w:r>
          </w:p>
          <w:p w14:paraId="42B092A2" w14:textId="77777777" w:rsidR="00860E1F" w:rsidRPr="00860E1F" w:rsidRDefault="00860E1F" w:rsidP="00860E1F">
            <w:pPr>
              <w:rPr>
                <w:rFonts w:ascii="Courier New" w:hAnsi="Courier New" w:cs="Courier New"/>
              </w:rPr>
            </w:pPr>
            <w:r w:rsidRPr="00860E1F">
              <w:rPr>
                <w:rFonts w:ascii="Courier New" w:hAnsi="Courier New" w:cs="Courier New"/>
              </w:rPr>
              <w:t xml:space="preserve">        &lt;link href="https://augusta3.dr.avaya.com/ASM/ws/asmgroups/35" hrefName="Western region" rel="reference"/&gt;</w:t>
            </w:r>
          </w:p>
          <w:p w14:paraId="0AF62D8B" w14:textId="77777777" w:rsidR="00860E1F" w:rsidRPr="00860E1F" w:rsidRDefault="00860E1F" w:rsidP="00860E1F">
            <w:pPr>
              <w:rPr>
                <w:rFonts w:ascii="Courier New" w:hAnsi="Courier New" w:cs="Courier New"/>
              </w:rPr>
            </w:pPr>
            <w:r w:rsidRPr="00860E1F">
              <w:rPr>
                <w:rFonts w:ascii="Courier New" w:hAnsi="Courier New" w:cs="Courier New"/>
              </w:rPr>
              <w:t xml:space="preserve">    &lt;/region3&gt;</w:t>
            </w:r>
          </w:p>
          <w:p w14:paraId="213DD50F" w14:textId="77777777" w:rsidR="00860E1F" w:rsidRPr="00860E1F" w:rsidRDefault="00860E1F" w:rsidP="00860E1F">
            <w:pPr>
              <w:rPr>
                <w:rFonts w:ascii="Courier New" w:hAnsi="Courier New" w:cs="Courier New"/>
              </w:rPr>
            </w:pPr>
            <w:r w:rsidRPr="00860E1F">
              <w:rPr>
                <w:rFonts w:ascii="Courier New" w:hAnsi="Courier New" w:cs="Courier New"/>
              </w:rPr>
              <w:t xml:space="preserve">    &lt;region4&gt;</w:t>
            </w:r>
          </w:p>
          <w:p w14:paraId="5C2376B1" w14:textId="77777777" w:rsidR="00860E1F" w:rsidRPr="00860E1F" w:rsidRDefault="00860E1F" w:rsidP="00860E1F">
            <w:pPr>
              <w:rPr>
                <w:rFonts w:ascii="Courier New" w:hAnsi="Courier New" w:cs="Courier New"/>
              </w:rPr>
            </w:pPr>
            <w:r w:rsidRPr="00860E1F">
              <w:rPr>
                <w:rFonts w:ascii="Courier New" w:hAnsi="Courier New" w:cs="Courier New"/>
              </w:rPr>
              <w:t xml:space="preserve">        &lt;link hrefName="North Region" rel="reference"/&gt;</w:t>
            </w:r>
          </w:p>
          <w:p w14:paraId="578D40C3" w14:textId="77777777" w:rsidR="00860E1F" w:rsidRPr="00860E1F" w:rsidRDefault="00860E1F" w:rsidP="00860E1F">
            <w:pPr>
              <w:rPr>
                <w:rFonts w:ascii="Courier New" w:hAnsi="Courier New" w:cs="Courier New"/>
              </w:rPr>
            </w:pPr>
            <w:r w:rsidRPr="00860E1F">
              <w:rPr>
                <w:rFonts w:ascii="Courier New" w:hAnsi="Courier New" w:cs="Courier New"/>
              </w:rPr>
              <w:t xml:space="preserve">    &lt;/region4&gt;</w:t>
            </w:r>
          </w:p>
          <w:p w14:paraId="60FA5839" w14:textId="77777777" w:rsidR="00030A52" w:rsidRPr="00030A52" w:rsidRDefault="00860E1F" w:rsidP="00860E1F">
            <w:pPr>
              <w:rPr>
                <w:rFonts w:ascii="Courier New" w:hAnsi="Courier New" w:cs="Courier New"/>
              </w:rPr>
            </w:pPr>
            <w:r w:rsidRPr="00860E1F">
              <w:rPr>
                <w:rFonts w:ascii="Courier New" w:hAnsi="Courier New" w:cs="Courier New"/>
              </w:rPr>
              <w:t>&lt;/locationregion&gt;</w:t>
            </w:r>
          </w:p>
        </w:tc>
      </w:tr>
      <w:tr w:rsidR="00030A52" w14:paraId="17D35A20" w14:textId="77777777" w:rsidTr="00041D36">
        <w:tc>
          <w:tcPr>
            <w:tcW w:w="1188" w:type="dxa"/>
          </w:tcPr>
          <w:p w14:paraId="3F968967" w14:textId="77777777" w:rsidR="00030A52" w:rsidRPr="00030A52" w:rsidRDefault="00030A52" w:rsidP="00030A52">
            <w:r w:rsidRPr="00030A52">
              <w:lastRenderedPageBreak/>
              <w:t>Response Content</w:t>
            </w:r>
          </w:p>
        </w:tc>
        <w:tc>
          <w:tcPr>
            <w:tcW w:w="9162" w:type="dxa"/>
          </w:tcPr>
          <w:p w14:paraId="0D21F815" w14:textId="77777777" w:rsidR="00B67F9B" w:rsidRPr="00B67F9B" w:rsidRDefault="00B67F9B" w:rsidP="00B67F9B">
            <w:pPr>
              <w:rPr>
                <w:rFonts w:ascii="Courier New" w:hAnsi="Courier New" w:cs="Courier New"/>
              </w:rPr>
            </w:pPr>
            <w:r w:rsidRPr="00B67F9B">
              <w:rPr>
                <w:rFonts w:ascii="Courier New" w:hAnsi="Courier New" w:cs="Courier New"/>
              </w:rPr>
              <w:t>&lt;?xml version="1.0" encoding="UTF-8" standalone="yes"?&gt;</w:t>
            </w:r>
          </w:p>
          <w:p w14:paraId="6B36F1ED" w14:textId="77777777" w:rsidR="00B67F9B" w:rsidRPr="00B67F9B" w:rsidRDefault="00B67F9B" w:rsidP="00B67F9B">
            <w:pPr>
              <w:rPr>
                <w:rFonts w:ascii="Courier New" w:hAnsi="Courier New" w:cs="Courier New"/>
              </w:rPr>
            </w:pPr>
            <w:r w:rsidRPr="00B67F9B">
              <w:rPr>
                <w:rFonts w:ascii="Courier New" w:hAnsi="Courier New" w:cs="Courier New"/>
              </w:rPr>
              <w:t>&lt;locationregion&gt;</w:t>
            </w:r>
          </w:p>
          <w:p w14:paraId="35EC090F" w14:textId="77777777" w:rsidR="00B67F9B" w:rsidRPr="00B67F9B" w:rsidRDefault="00B67F9B" w:rsidP="00B67F9B">
            <w:pPr>
              <w:rPr>
                <w:rFonts w:ascii="Courier New" w:hAnsi="Courier New" w:cs="Courier New"/>
              </w:rPr>
            </w:pPr>
            <w:r w:rsidRPr="00B67F9B">
              <w:rPr>
                <w:rFonts w:ascii="Courier New" w:hAnsi="Courier New" w:cs="Courier New"/>
              </w:rPr>
              <w:t xml:space="preserve">    &lt;description&gt;Project Alaska. swe 03/13/13&lt;/description&gt;</w:t>
            </w:r>
          </w:p>
          <w:p w14:paraId="3B2456F2" w14:textId="77777777" w:rsidR="00B67F9B" w:rsidRPr="00B67F9B" w:rsidRDefault="00B67F9B" w:rsidP="00B67F9B">
            <w:pPr>
              <w:rPr>
                <w:rFonts w:ascii="Courier New" w:hAnsi="Courier New" w:cs="Courier New"/>
              </w:rPr>
            </w:pPr>
            <w:r w:rsidRPr="00B67F9B">
              <w:rPr>
                <w:rFonts w:ascii="Courier New" w:hAnsi="Courier New" w:cs="Courier New"/>
              </w:rPr>
              <w:t xml:space="preserve">    &lt;link href="https://augusta3.dr.avaya.com/ASM/ws/locationregions/131089" rel="self"/&gt;</w:t>
            </w:r>
          </w:p>
          <w:p w14:paraId="7C285B3A" w14:textId="77777777" w:rsidR="00B67F9B" w:rsidRPr="00B67F9B" w:rsidRDefault="00B67F9B" w:rsidP="00B67F9B">
            <w:pPr>
              <w:rPr>
                <w:rFonts w:ascii="Courier New" w:hAnsi="Courier New" w:cs="Courier New"/>
              </w:rPr>
            </w:pPr>
            <w:r w:rsidRPr="00B67F9B">
              <w:rPr>
                <w:rFonts w:ascii="Courier New" w:hAnsi="Courier New" w:cs="Courier New"/>
              </w:rPr>
              <w:t xml:space="preserve">    &lt;location&gt;</w:t>
            </w:r>
          </w:p>
          <w:p w14:paraId="3340ADB1" w14:textId="77777777" w:rsidR="00B67F9B" w:rsidRPr="00B67F9B" w:rsidRDefault="00B67F9B" w:rsidP="00B67F9B">
            <w:pPr>
              <w:rPr>
                <w:rFonts w:ascii="Courier New" w:hAnsi="Courier New" w:cs="Courier New"/>
              </w:rPr>
            </w:pPr>
            <w:r w:rsidRPr="00B67F9B">
              <w:rPr>
                <w:rFonts w:ascii="Courier New" w:hAnsi="Courier New" w:cs="Courier New"/>
              </w:rPr>
              <w:t xml:space="preserve">        &lt;link href="https://augusta3.dr.avaya.com/NRP/admin/locations/131089" hrefName="Alaska-SBC" rel="reference" title="Project Alaska. swe 03/13/13"/&gt;</w:t>
            </w:r>
          </w:p>
          <w:p w14:paraId="53542F40" w14:textId="77777777" w:rsidR="00B67F9B" w:rsidRPr="00B67F9B" w:rsidRDefault="00B67F9B" w:rsidP="00B67F9B">
            <w:pPr>
              <w:rPr>
                <w:rFonts w:ascii="Courier New" w:hAnsi="Courier New" w:cs="Courier New"/>
              </w:rPr>
            </w:pPr>
            <w:r w:rsidRPr="00B67F9B">
              <w:rPr>
                <w:rFonts w:ascii="Courier New" w:hAnsi="Courier New" w:cs="Courier New"/>
              </w:rPr>
              <w:t xml:space="preserve">    &lt;/location&gt;</w:t>
            </w:r>
          </w:p>
          <w:p w14:paraId="5FA57CD2" w14:textId="77777777" w:rsidR="00B67F9B" w:rsidRPr="00B67F9B" w:rsidRDefault="00B67F9B" w:rsidP="00B67F9B">
            <w:pPr>
              <w:rPr>
                <w:rFonts w:ascii="Courier New" w:hAnsi="Courier New" w:cs="Courier New"/>
              </w:rPr>
            </w:pPr>
            <w:r w:rsidRPr="00B67F9B">
              <w:rPr>
                <w:rFonts w:ascii="Courier New" w:hAnsi="Courier New" w:cs="Courier New"/>
              </w:rPr>
              <w:t xml:space="preserve">    &lt;name&gt;Alaska-SBC&lt;/name&gt;</w:t>
            </w:r>
          </w:p>
          <w:p w14:paraId="6AB26492" w14:textId="77777777" w:rsidR="00B67F9B" w:rsidRPr="00B67F9B" w:rsidRDefault="00B67F9B" w:rsidP="00B67F9B">
            <w:pPr>
              <w:rPr>
                <w:rFonts w:ascii="Courier New" w:hAnsi="Courier New" w:cs="Courier New"/>
              </w:rPr>
            </w:pPr>
            <w:r w:rsidRPr="00B67F9B">
              <w:rPr>
                <w:rFonts w:ascii="Courier New" w:hAnsi="Courier New" w:cs="Courier New"/>
              </w:rPr>
              <w:t xml:space="preserve">    &lt;region1&gt;</w:t>
            </w:r>
          </w:p>
          <w:p w14:paraId="58C91E89" w14:textId="77777777" w:rsidR="00B67F9B" w:rsidRPr="00B67F9B" w:rsidRDefault="00B67F9B" w:rsidP="00B67F9B">
            <w:pPr>
              <w:rPr>
                <w:rFonts w:ascii="Courier New" w:hAnsi="Courier New" w:cs="Courier New"/>
              </w:rPr>
            </w:pPr>
            <w:r w:rsidRPr="00B67F9B">
              <w:rPr>
                <w:rFonts w:ascii="Courier New" w:hAnsi="Courier New" w:cs="Courier New"/>
              </w:rPr>
              <w:t xml:space="preserve">        &lt;link href="https://augusta3.dr.avaya.com/ASM/ws/asmgroups/33" rel="reference"/&gt;</w:t>
            </w:r>
          </w:p>
          <w:p w14:paraId="36A56462" w14:textId="77777777" w:rsidR="00B67F9B" w:rsidRPr="00B67F9B" w:rsidRDefault="00B67F9B" w:rsidP="00B67F9B">
            <w:pPr>
              <w:rPr>
                <w:rFonts w:ascii="Courier New" w:hAnsi="Courier New" w:cs="Courier New"/>
              </w:rPr>
            </w:pPr>
            <w:r w:rsidRPr="00B67F9B">
              <w:rPr>
                <w:rFonts w:ascii="Courier New" w:hAnsi="Courier New" w:cs="Courier New"/>
              </w:rPr>
              <w:t xml:space="preserve">    &lt;/region1&gt;</w:t>
            </w:r>
          </w:p>
          <w:p w14:paraId="0208CBB0" w14:textId="77777777" w:rsidR="00B67F9B" w:rsidRPr="00B67F9B" w:rsidRDefault="00B67F9B" w:rsidP="00B67F9B">
            <w:pPr>
              <w:rPr>
                <w:rFonts w:ascii="Courier New" w:hAnsi="Courier New" w:cs="Courier New"/>
              </w:rPr>
            </w:pPr>
            <w:r w:rsidRPr="00B67F9B">
              <w:rPr>
                <w:rFonts w:ascii="Courier New" w:hAnsi="Courier New" w:cs="Courier New"/>
              </w:rPr>
              <w:t xml:space="preserve">    &lt;region2&gt;</w:t>
            </w:r>
          </w:p>
          <w:p w14:paraId="267AC860" w14:textId="77777777" w:rsidR="00B67F9B" w:rsidRPr="00B67F9B" w:rsidRDefault="00B67F9B" w:rsidP="00B67F9B">
            <w:pPr>
              <w:rPr>
                <w:rFonts w:ascii="Courier New" w:hAnsi="Courier New" w:cs="Courier New"/>
              </w:rPr>
            </w:pPr>
            <w:r w:rsidRPr="00B67F9B">
              <w:rPr>
                <w:rFonts w:ascii="Courier New" w:hAnsi="Courier New" w:cs="Courier New"/>
              </w:rPr>
              <w:t xml:space="preserve">        &lt;link href="https://augusta3.dr.avaya.com/ASM/ws/asmgroups/34" rel="reference"/&gt;</w:t>
            </w:r>
          </w:p>
          <w:p w14:paraId="4F65CF83" w14:textId="77777777" w:rsidR="00B67F9B" w:rsidRPr="00B67F9B" w:rsidRDefault="00B67F9B" w:rsidP="00B67F9B">
            <w:pPr>
              <w:rPr>
                <w:rFonts w:ascii="Courier New" w:hAnsi="Courier New" w:cs="Courier New"/>
              </w:rPr>
            </w:pPr>
            <w:r w:rsidRPr="00B67F9B">
              <w:rPr>
                <w:rFonts w:ascii="Courier New" w:hAnsi="Courier New" w:cs="Courier New"/>
              </w:rPr>
              <w:t xml:space="preserve">    &lt;/region2&gt;</w:t>
            </w:r>
          </w:p>
          <w:p w14:paraId="0FD6ADC2" w14:textId="77777777" w:rsidR="00B67F9B" w:rsidRPr="00B67F9B" w:rsidRDefault="00B67F9B" w:rsidP="00B67F9B">
            <w:pPr>
              <w:rPr>
                <w:rFonts w:ascii="Courier New" w:hAnsi="Courier New" w:cs="Courier New"/>
              </w:rPr>
            </w:pPr>
            <w:r w:rsidRPr="00B67F9B">
              <w:rPr>
                <w:rFonts w:ascii="Courier New" w:hAnsi="Courier New" w:cs="Courier New"/>
              </w:rPr>
              <w:t xml:space="preserve">    &lt;region3&gt;</w:t>
            </w:r>
          </w:p>
          <w:p w14:paraId="39D4A4CC" w14:textId="77777777" w:rsidR="00B67F9B" w:rsidRPr="00B67F9B" w:rsidRDefault="00B67F9B" w:rsidP="00B67F9B">
            <w:pPr>
              <w:rPr>
                <w:rFonts w:ascii="Courier New" w:hAnsi="Courier New" w:cs="Courier New"/>
              </w:rPr>
            </w:pPr>
            <w:r w:rsidRPr="00B67F9B">
              <w:rPr>
                <w:rFonts w:ascii="Courier New" w:hAnsi="Courier New" w:cs="Courier New"/>
              </w:rPr>
              <w:t xml:space="preserve">        &lt;link href="https://augusta3.dr.avaya.com/ASM/ws/asmgroups/35" rel="reference"/&gt;</w:t>
            </w:r>
          </w:p>
          <w:p w14:paraId="2DC2FE3A" w14:textId="77777777" w:rsidR="00B67F9B" w:rsidRPr="00B67F9B" w:rsidRDefault="00B67F9B" w:rsidP="00B67F9B">
            <w:pPr>
              <w:rPr>
                <w:rFonts w:ascii="Courier New" w:hAnsi="Courier New" w:cs="Courier New"/>
              </w:rPr>
            </w:pPr>
            <w:r w:rsidRPr="00B67F9B">
              <w:rPr>
                <w:rFonts w:ascii="Courier New" w:hAnsi="Courier New" w:cs="Courier New"/>
              </w:rPr>
              <w:t xml:space="preserve">    &lt;/region3&gt;</w:t>
            </w:r>
          </w:p>
          <w:p w14:paraId="2C9FC1ED" w14:textId="77777777" w:rsidR="00B67F9B" w:rsidRPr="00B67F9B" w:rsidRDefault="00B67F9B" w:rsidP="00B67F9B">
            <w:pPr>
              <w:rPr>
                <w:rFonts w:ascii="Courier New" w:hAnsi="Courier New" w:cs="Courier New"/>
              </w:rPr>
            </w:pPr>
            <w:r w:rsidRPr="00B67F9B">
              <w:rPr>
                <w:rFonts w:ascii="Courier New" w:hAnsi="Courier New" w:cs="Courier New"/>
              </w:rPr>
              <w:t xml:space="preserve">    &lt;region4&gt;</w:t>
            </w:r>
          </w:p>
          <w:p w14:paraId="07DF662F" w14:textId="77777777" w:rsidR="00B67F9B" w:rsidRPr="00B67F9B" w:rsidRDefault="00B67F9B" w:rsidP="00B67F9B">
            <w:pPr>
              <w:rPr>
                <w:rFonts w:ascii="Courier New" w:hAnsi="Courier New" w:cs="Courier New"/>
              </w:rPr>
            </w:pPr>
            <w:r w:rsidRPr="00B67F9B">
              <w:rPr>
                <w:rFonts w:ascii="Courier New" w:hAnsi="Courier New" w:cs="Courier New"/>
              </w:rPr>
              <w:t xml:space="preserve">        &lt;link href="https://augusta3.dr.avaya.com/ASM/ws/asmgroups/36" rel="reference"/&gt;</w:t>
            </w:r>
          </w:p>
          <w:p w14:paraId="205FDEAF" w14:textId="77777777" w:rsidR="00B67F9B" w:rsidRPr="00B67F9B" w:rsidRDefault="00B67F9B" w:rsidP="00B67F9B">
            <w:pPr>
              <w:rPr>
                <w:rFonts w:ascii="Courier New" w:hAnsi="Courier New" w:cs="Courier New"/>
              </w:rPr>
            </w:pPr>
            <w:r w:rsidRPr="00B67F9B">
              <w:rPr>
                <w:rFonts w:ascii="Courier New" w:hAnsi="Courier New" w:cs="Courier New"/>
              </w:rPr>
              <w:t xml:space="preserve">    &lt;/region4&gt;</w:t>
            </w:r>
          </w:p>
          <w:p w14:paraId="18EEAF9A" w14:textId="77777777" w:rsidR="00030A52" w:rsidRPr="00030A52" w:rsidRDefault="00B67F9B" w:rsidP="00B67F9B">
            <w:pPr>
              <w:rPr>
                <w:rFonts w:ascii="Courier New" w:hAnsi="Courier New" w:cs="Courier New"/>
              </w:rPr>
            </w:pPr>
            <w:r w:rsidRPr="00B67F9B">
              <w:rPr>
                <w:rFonts w:ascii="Courier New" w:hAnsi="Courier New" w:cs="Courier New"/>
              </w:rPr>
              <w:t>&lt;/locationregion&gt;</w:t>
            </w:r>
          </w:p>
        </w:tc>
      </w:tr>
      <w:tr w:rsidR="00030A52" w14:paraId="623CEF70" w14:textId="77777777" w:rsidTr="00041D36">
        <w:tc>
          <w:tcPr>
            <w:tcW w:w="1188" w:type="dxa"/>
          </w:tcPr>
          <w:p w14:paraId="2235336D" w14:textId="77777777" w:rsidR="00030A52" w:rsidRPr="00030A52" w:rsidRDefault="00030A52" w:rsidP="00030A52">
            <w:r w:rsidRPr="00030A52">
              <w:t xml:space="preserve">Response </w:t>
            </w:r>
          </w:p>
          <w:p w14:paraId="6E02A01B" w14:textId="77777777" w:rsidR="00030A52" w:rsidRPr="00030A52" w:rsidRDefault="00030A52" w:rsidP="00030A52">
            <w:r w:rsidRPr="00030A52">
              <w:t>Errors</w:t>
            </w:r>
          </w:p>
        </w:tc>
        <w:tc>
          <w:tcPr>
            <w:tcW w:w="9162" w:type="dxa"/>
          </w:tcPr>
          <w:p w14:paraId="75C51EE5" w14:textId="77777777" w:rsidR="008F0749" w:rsidRPr="008F0749" w:rsidRDefault="008F0749" w:rsidP="008F0749">
            <w:pPr>
              <w:rPr>
                <w:rFonts w:ascii="Courier New" w:hAnsi="Courier New" w:cs="Courier New"/>
              </w:rPr>
            </w:pPr>
            <w:r w:rsidRPr="008F0749">
              <w:rPr>
                <w:rFonts w:ascii="Courier New" w:hAnsi="Courier New" w:cs="Courier New"/>
              </w:rPr>
              <w:t>400 – Validation Error</w:t>
            </w:r>
          </w:p>
          <w:p w14:paraId="263F3765" w14:textId="77777777" w:rsidR="00030A52" w:rsidRPr="00030A52" w:rsidRDefault="008F0749" w:rsidP="008F0749">
            <w:pPr>
              <w:rPr>
                <w:rFonts w:ascii="Courier New" w:hAnsi="Courier New" w:cs="Courier New"/>
              </w:rPr>
            </w:pPr>
            <w:r w:rsidRPr="008F0749">
              <w:rPr>
                <w:rFonts w:ascii="Courier New" w:hAnsi="Courier New" w:cs="Courier New"/>
              </w:rPr>
              <w:t>500 – Server Error</w:t>
            </w:r>
          </w:p>
        </w:tc>
      </w:tr>
    </w:tbl>
    <w:p w14:paraId="56BA7C0B" w14:textId="77777777" w:rsidR="00030A52" w:rsidRDefault="00030A52" w:rsidP="005F6BC1"/>
    <w:p w14:paraId="4B35A277" w14:textId="77777777" w:rsidR="009070BD" w:rsidRDefault="009070BD">
      <w:pPr>
        <w:pStyle w:val="BodyText"/>
        <w:rPr>
          <w:sz w:val="20"/>
        </w:rPr>
      </w:pPr>
    </w:p>
    <w:p w14:paraId="63A67B5B" w14:textId="77777777" w:rsidR="00B5539A" w:rsidRDefault="00B5539A">
      <w:pPr>
        <w:rPr>
          <w:rFonts w:ascii="Cambria"/>
          <w:sz w:val="52"/>
        </w:rPr>
        <w:sectPr w:rsidR="00B5539A" w:rsidSect="00CC6B40">
          <w:headerReference w:type="default" r:id="rId96"/>
          <w:footerReference w:type="default" r:id="rId97"/>
          <w:pgSz w:w="12240" w:h="15840"/>
          <w:pgMar w:top="1180" w:right="860" w:bottom="700" w:left="1140" w:header="883" w:footer="720" w:gutter="0"/>
          <w:cols w:space="720"/>
          <w:docGrid w:linePitch="299"/>
        </w:sectPr>
      </w:pPr>
      <w:bookmarkStart w:id="205" w:name="_Toc71048215"/>
      <w:bookmarkStart w:id="206" w:name="_Toc71048305"/>
    </w:p>
    <w:bookmarkStart w:id="207" w:name="_Toc151555577"/>
    <w:p w14:paraId="04D740E2" w14:textId="77777777" w:rsidR="0004129E" w:rsidRDefault="005D1EB8" w:rsidP="0004129E">
      <w:pPr>
        <w:pStyle w:val="Heading1"/>
        <w:rPr>
          <w:rFonts w:ascii="Cambria"/>
          <w:b w:val="0"/>
          <w:sz w:val="52"/>
        </w:rPr>
      </w:pPr>
      <w:r>
        <w:rPr>
          <w:b w:val="0"/>
          <w:noProof/>
          <w:sz w:val="22"/>
        </w:rPr>
        <w:lastRenderedPageBreak/>
        <mc:AlternateContent>
          <mc:Choice Requires="wps">
            <w:drawing>
              <wp:anchor distT="0" distB="0" distL="0" distR="0" simplePos="0" relativeHeight="251908096" behindDoc="1" locked="0" layoutInCell="1" allowOverlap="1" wp14:anchorId="63834D27" wp14:editId="3F33CFA6">
                <wp:simplePos x="0" y="0"/>
                <wp:positionH relativeFrom="page">
                  <wp:posOffset>896620</wp:posOffset>
                </wp:positionH>
                <wp:positionV relativeFrom="paragraph">
                  <wp:posOffset>511175</wp:posOffset>
                </wp:positionV>
                <wp:extent cx="6209665" cy="1270"/>
                <wp:effectExtent l="0" t="0" r="0" b="0"/>
                <wp:wrapTopAndBottom/>
                <wp:docPr id="183" name="Freeform 4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182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48723" id="Freeform 420" o:spid="_x0000_s1026" style="position:absolute;margin-left:70.6pt;margin-top:40.25pt;width:488.95pt;height:.1pt;z-index:-251408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" path="m,l9779,e" filled="f" strokeweight="1.44pt">
                <v:path arrowok="t" o:connecttype="custom" o:connectlocs="0,0;6209665,0" o:connectangles="0,0"/>
                <w10:wrap type="topAndBottom" anchorx="page"/>
              </v:shape>
            </w:pict>
          </mc:Fallback>
        </mc:AlternateContent>
      </w:r>
      <w:r w:rsidR="0004129E">
        <w:rPr>
          <w:rFonts w:ascii="Cambria"/>
          <w:sz w:val="52"/>
        </w:rPr>
        <w:t>Chapter</w:t>
      </w:r>
      <w:r w:rsidR="0004129E">
        <w:rPr>
          <w:rFonts w:ascii="Cambria"/>
          <w:spacing w:val="-3"/>
          <w:sz w:val="52"/>
        </w:rPr>
        <w:t xml:space="preserve"> </w:t>
      </w:r>
      <w:r w:rsidR="00854125">
        <w:rPr>
          <w:rFonts w:ascii="Cambria"/>
          <w:sz w:val="52"/>
        </w:rPr>
        <w:t>7</w:t>
      </w:r>
      <w:r w:rsidR="0004129E">
        <w:rPr>
          <w:rFonts w:ascii="Cambria"/>
          <w:sz w:val="52"/>
        </w:rPr>
        <w:t>:</w:t>
      </w:r>
      <w:r w:rsidR="0004129E">
        <w:rPr>
          <w:rFonts w:ascii="Cambria"/>
          <w:sz w:val="52"/>
        </w:rPr>
        <w:tab/>
        <w:t>Session Manager</w:t>
      </w:r>
      <w:r w:rsidR="0004129E">
        <w:rPr>
          <w:rFonts w:ascii="Cambria"/>
          <w:spacing w:val="-4"/>
          <w:sz w:val="52"/>
        </w:rPr>
        <w:t xml:space="preserve"> </w:t>
      </w:r>
      <w:r w:rsidR="00854125">
        <w:rPr>
          <w:rFonts w:ascii="Cambria"/>
          <w:spacing w:val="-4"/>
          <w:sz w:val="52"/>
        </w:rPr>
        <w:t>Instances</w:t>
      </w:r>
      <w:bookmarkEnd w:id="207"/>
    </w:p>
    <w:p w14:paraId="50E0C404" w14:textId="77777777" w:rsidR="0004129E" w:rsidRDefault="0004129E" w:rsidP="0004129E">
      <w:pPr>
        <w:pStyle w:val="BodyText"/>
        <w:rPr>
          <w:rFonts w:ascii="Cambria"/>
          <w:b/>
          <w:sz w:val="20"/>
        </w:rPr>
      </w:pPr>
    </w:p>
    <w:p w14:paraId="59CCA3D8" w14:textId="77777777" w:rsidR="0004129E" w:rsidRDefault="0004129E" w:rsidP="0004129E">
      <w:pPr>
        <w:pStyle w:val="BodyText"/>
        <w:spacing w:before="1"/>
        <w:rPr>
          <w:rFonts w:ascii="Cambria"/>
          <w:b/>
          <w:sz w:val="18"/>
        </w:rPr>
      </w:pPr>
    </w:p>
    <w:p w14:paraId="1AB67FDF" w14:textId="77777777" w:rsidR="006D32C2" w:rsidRDefault="006D32C2" w:rsidP="006D32C2">
      <w:pPr>
        <w:pStyle w:val="BodyText"/>
        <w:ind w:left="300"/>
      </w:pPr>
      <w:r>
        <w:t>The REST API for Session Manager instances provides a set of HTTP endpoints for creating, retrieving, updating, and deleting instances. The API follows the principles of Representational State Transfer (REST) and uses the standard HTTP methods: GET, POST and DELETE. A summary of the API is as follows:</w:t>
      </w:r>
    </w:p>
    <w:p w14:paraId="66543ECA" w14:textId="77777777" w:rsidR="006D32C2" w:rsidRDefault="006D32C2" w:rsidP="006D32C2">
      <w:pPr>
        <w:pStyle w:val="BodyText"/>
        <w:ind w:left="300"/>
      </w:pPr>
    </w:p>
    <w:p w14:paraId="48F9AEBD" w14:textId="77777777" w:rsidR="006D32C2" w:rsidRDefault="006D32C2" w:rsidP="006D32C2">
      <w:pPr>
        <w:pStyle w:val="BodyText"/>
        <w:ind w:left="300"/>
      </w:pPr>
      <w:r>
        <w:t xml:space="preserve">GET /instances: This endpoint retrieves a list of all Session Manager instances. </w:t>
      </w:r>
    </w:p>
    <w:p w14:paraId="2DB15CF5" w14:textId="77777777" w:rsidR="006D32C2" w:rsidRDefault="006D32C2" w:rsidP="006D32C2">
      <w:pPr>
        <w:pStyle w:val="BodyText"/>
        <w:ind w:left="300"/>
      </w:pPr>
    </w:p>
    <w:p w14:paraId="0847E3BF" w14:textId="77777777" w:rsidR="006D32C2" w:rsidRDefault="006D32C2" w:rsidP="006D32C2">
      <w:pPr>
        <w:pStyle w:val="BodyText"/>
        <w:ind w:left="300"/>
      </w:pPr>
      <w:r>
        <w:t xml:space="preserve">GET /instances/{id}: This endpoint retrieves the details of a specific Session Manager instance. </w:t>
      </w:r>
    </w:p>
    <w:p w14:paraId="48F8C777" w14:textId="77777777" w:rsidR="006D32C2" w:rsidRDefault="006D32C2" w:rsidP="006D32C2">
      <w:pPr>
        <w:pStyle w:val="BodyText"/>
        <w:ind w:left="300"/>
      </w:pPr>
    </w:p>
    <w:p w14:paraId="0B08F919" w14:textId="77777777" w:rsidR="006D32C2" w:rsidRDefault="006D32C2" w:rsidP="006D32C2">
      <w:pPr>
        <w:pStyle w:val="BodyText"/>
        <w:ind w:left="300"/>
      </w:pPr>
      <w:r>
        <w:t xml:space="preserve">POST /instance: This endpoint creates a new Session Manager instance. </w:t>
      </w:r>
    </w:p>
    <w:p w14:paraId="7248F7E4" w14:textId="77777777" w:rsidR="006D32C2" w:rsidRDefault="006D32C2" w:rsidP="006D32C2">
      <w:pPr>
        <w:pStyle w:val="BodyText"/>
        <w:ind w:left="300"/>
      </w:pPr>
    </w:p>
    <w:p w14:paraId="745ACE6D" w14:textId="77777777" w:rsidR="006D32C2" w:rsidRDefault="006D32C2" w:rsidP="006D32C2">
      <w:pPr>
        <w:pStyle w:val="BodyText"/>
        <w:ind w:left="300"/>
      </w:pPr>
      <w:r>
        <w:t>POST /instance/{id}:{attribute}={value}: This endpoint updates a specific Session Manager instance.</w:t>
      </w:r>
    </w:p>
    <w:p w14:paraId="5AAE1B50" w14:textId="77777777" w:rsidR="006D32C2" w:rsidRDefault="006D32C2" w:rsidP="006D32C2">
      <w:pPr>
        <w:pStyle w:val="BodyText"/>
        <w:ind w:left="300"/>
      </w:pPr>
    </w:p>
    <w:p w14:paraId="645AC5AB" w14:textId="77777777" w:rsidR="006D32C2" w:rsidRDefault="006D32C2" w:rsidP="006D32C2">
      <w:pPr>
        <w:pStyle w:val="BodyText"/>
        <w:ind w:left="300"/>
      </w:pPr>
      <w:r>
        <w:t>DELETE /instance/{id}: This endpoint deletes a specific Session Manager instance.</w:t>
      </w:r>
    </w:p>
    <w:p w14:paraId="095E29C2" w14:textId="77777777" w:rsidR="006D32C2" w:rsidRDefault="006D32C2" w:rsidP="006D32C2">
      <w:pPr>
        <w:pStyle w:val="BodyText"/>
        <w:ind w:left="300"/>
      </w:pPr>
    </w:p>
    <w:p w14:paraId="7C74BBE2" w14:textId="77777777" w:rsidR="006D32C2" w:rsidRDefault="006D32C2" w:rsidP="006D32C2">
      <w:pPr>
        <w:pStyle w:val="BodyText"/>
        <w:ind w:left="300"/>
      </w:pPr>
      <w:r>
        <w:t>The following sections details the usages of each endpoint.</w:t>
      </w:r>
    </w:p>
    <w:p w14:paraId="2558C716" w14:textId="77777777" w:rsidR="006D32C2" w:rsidRDefault="006D32C2" w:rsidP="006D32C2">
      <w:pPr>
        <w:pStyle w:val="BodyText"/>
        <w:ind w:left="300"/>
      </w:pPr>
    </w:p>
    <w:p w14:paraId="59DA65BE" w14:textId="77777777" w:rsidR="0004129E" w:rsidRDefault="0004129E" w:rsidP="0004129E">
      <w:pPr>
        <w:pStyle w:val="BodyText"/>
        <w:spacing w:before="6"/>
        <w:rPr>
          <w:sz w:val="17"/>
        </w:rPr>
      </w:pPr>
    </w:p>
    <w:p w14:paraId="2A7E0031" w14:textId="77777777" w:rsidR="004E0199" w:rsidRDefault="004E0199" w:rsidP="004E0199">
      <w:pPr>
        <w:pStyle w:val="Heading2"/>
        <w:tabs>
          <w:tab w:val="left" w:pos="10050"/>
        </w:tabs>
        <w:rPr>
          <w:u w:val="none"/>
        </w:rPr>
      </w:pPr>
      <w:bookmarkStart w:id="208" w:name="_Toc151555578"/>
      <w:r>
        <w:t>Get all SM</w:t>
      </w:r>
      <w:r w:rsidR="00EC7FD1">
        <w:t>/BSM</w:t>
      </w:r>
      <w:r>
        <w:t xml:space="preserve"> instances</w:t>
      </w:r>
      <w:bookmarkEnd w:id="208"/>
      <w:r>
        <w:tab/>
      </w:r>
    </w:p>
    <w:p w14:paraId="3EDA2D4B" w14:textId="77777777" w:rsidR="004E0199" w:rsidRDefault="004E0199" w:rsidP="004E0199">
      <w:pPr>
        <w:pStyle w:val="BodyText"/>
        <w:rPr>
          <w:rFonts w:ascii="Cambria"/>
          <w:b/>
          <w:sz w:val="20"/>
        </w:rPr>
      </w:pPr>
    </w:p>
    <w:p w14:paraId="530879C0" w14:textId="77777777" w:rsidR="004E0199" w:rsidRDefault="004E0199" w:rsidP="004E0199">
      <w:pPr>
        <w:pStyle w:val="BodyText"/>
        <w:spacing w:before="6"/>
        <w:rPr>
          <w:rFonts w:ascii="Cambria"/>
          <w:b/>
          <w:sz w:val="25"/>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9"/>
        <w:gridCol w:w="8370"/>
      </w:tblGrid>
      <w:tr w:rsidR="00EC7FD1" w14:paraId="441D3142" w14:textId="77777777" w:rsidTr="00EC7FD1">
        <w:trPr>
          <w:trHeight w:val="493"/>
        </w:trPr>
        <w:tc>
          <w:tcPr>
            <w:tcW w:w="1459" w:type="dxa"/>
          </w:tcPr>
          <w:p w14:paraId="07339CFC" w14:textId="77777777" w:rsidR="00EC7FD1" w:rsidRDefault="00EC7FD1" w:rsidP="00594F8D">
            <w:pPr>
              <w:pStyle w:val="TableParagraph"/>
              <w:spacing w:before="116"/>
            </w:pPr>
            <w:r>
              <w:t>Request</w:t>
            </w:r>
          </w:p>
        </w:tc>
        <w:tc>
          <w:tcPr>
            <w:tcW w:w="8370" w:type="dxa"/>
          </w:tcPr>
          <w:p w14:paraId="621A280B" w14:textId="77777777" w:rsidR="00EC7FD1" w:rsidRDefault="00EC7FD1" w:rsidP="00EC7FD1">
            <w:pPr>
              <w:pStyle w:val="TableParagraph"/>
              <w:spacing w:before="124"/>
              <w:ind w:left="105"/>
              <w:rPr>
                <w:rFonts w:ascii="Courier New"/>
              </w:rPr>
            </w:pPr>
            <w:r>
              <w:rPr>
                <w:rFonts w:ascii="Courier New"/>
              </w:rPr>
              <w:t>GET https://{fqdn}/ASM/ws/instances</w:t>
            </w:r>
          </w:p>
          <w:p w14:paraId="207F0630" w14:textId="77777777" w:rsidR="00EC7FD1" w:rsidRDefault="00EC7FD1" w:rsidP="00EC7FD1">
            <w:pPr>
              <w:pStyle w:val="TableParagraph"/>
              <w:spacing w:before="1"/>
              <w:ind w:left="0"/>
              <w:rPr>
                <w:rFonts w:ascii="Courier New"/>
              </w:rPr>
            </w:pPr>
          </w:p>
        </w:tc>
      </w:tr>
      <w:tr w:rsidR="00EC7FD1" w14:paraId="281E4C4B" w14:textId="77777777" w:rsidTr="00594F8D">
        <w:trPr>
          <w:trHeight w:val="777"/>
        </w:trPr>
        <w:tc>
          <w:tcPr>
            <w:tcW w:w="1459" w:type="dxa"/>
          </w:tcPr>
          <w:p w14:paraId="2EF7984E" w14:textId="77777777" w:rsidR="00EC7FD1" w:rsidRDefault="00EC7FD1" w:rsidP="00594F8D">
            <w:pPr>
              <w:pStyle w:val="TableParagraph"/>
              <w:spacing w:before="121" w:line="237" w:lineRule="auto"/>
              <w:ind w:right="592"/>
            </w:pPr>
            <w:r>
              <w:t>Request Content</w:t>
            </w:r>
          </w:p>
        </w:tc>
        <w:tc>
          <w:tcPr>
            <w:tcW w:w="8370" w:type="dxa"/>
          </w:tcPr>
          <w:p w14:paraId="6B9AAE51" w14:textId="77777777" w:rsidR="00EC7FD1" w:rsidRDefault="00EC7FD1" w:rsidP="00594F8D">
            <w:pPr>
              <w:pStyle w:val="TableParagraph"/>
              <w:spacing w:before="119"/>
              <w:ind w:left="105"/>
            </w:pPr>
            <w:r>
              <w:t>None.</w:t>
            </w:r>
          </w:p>
        </w:tc>
      </w:tr>
      <w:tr w:rsidR="00EC7FD1" w14:paraId="63B4698B" w14:textId="77777777" w:rsidTr="00594F8D">
        <w:trPr>
          <w:trHeight w:val="777"/>
        </w:trPr>
        <w:tc>
          <w:tcPr>
            <w:tcW w:w="1459" w:type="dxa"/>
          </w:tcPr>
          <w:p w14:paraId="2D619E42" w14:textId="77777777" w:rsidR="00EC7FD1" w:rsidRDefault="00EC7FD1" w:rsidP="00594F8D">
            <w:pPr>
              <w:pStyle w:val="TableParagraph"/>
              <w:spacing w:before="121" w:line="237" w:lineRule="auto"/>
              <w:ind w:right="464"/>
            </w:pPr>
            <w:r>
              <w:t>Response Content</w:t>
            </w:r>
          </w:p>
        </w:tc>
        <w:tc>
          <w:tcPr>
            <w:tcW w:w="8370" w:type="dxa"/>
          </w:tcPr>
          <w:p w14:paraId="1501089F" w14:textId="77777777" w:rsidR="00EC7FD1" w:rsidRDefault="00EC7FD1" w:rsidP="00594F8D">
            <w:pPr>
              <w:pStyle w:val="TableParagraph"/>
              <w:spacing w:before="119"/>
              <w:ind w:left="105"/>
            </w:pPr>
            <w:r>
              <w:t>See SM Instance response content section</w:t>
            </w:r>
            <w:hyperlink w:anchor="_bookmark45" w:history="1">
              <w:r>
                <w:t xml:space="preserve">. </w:t>
              </w:r>
            </w:hyperlink>
          </w:p>
        </w:tc>
      </w:tr>
      <w:tr w:rsidR="00EC7FD1" w14:paraId="503A4061" w14:textId="77777777" w:rsidTr="00594F8D">
        <w:trPr>
          <w:trHeight w:val="777"/>
        </w:trPr>
        <w:tc>
          <w:tcPr>
            <w:tcW w:w="1459" w:type="dxa"/>
          </w:tcPr>
          <w:p w14:paraId="1B41D2AA" w14:textId="77777777" w:rsidR="00EC7FD1" w:rsidRDefault="00EC7FD1" w:rsidP="00594F8D">
            <w:pPr>
              <w:pStyle w:val="TableParagraph"/>
              <w:spacing w:before="116"/>
              <w:ind w:right="464"/>
            </w:pPr>
            <w:r>
              <w:t>Response Errors</w:t>
            </w:r>
          </w:p>
        </w:tc>
        <w:tc>
          <w:tcPr>
            <w:tcW w:w="8370" w:type="dxa"/>
          </w:tcPr>
          <w:p w14:paraId="473B7D14" w14:textId="77777777" w:rsidR="00EC7FD1" w:rsidRDefault="00EC7FD1" w:rsidP="00594F8D">
            <w:pPr>
              <w:pStyle w:val="TableParagraph"/>
              <w:spacing w:before="116"/>
              <w:ind w:left="105"/>
            </w:pPr>
            <w:r>
              <w:t>404: Not Found</w:t>
            </w:r>
          </w:p>
        </w:tc>
      </w:tr>
    </w:tbl>
    <w:p w14:paraId="65C4BA74" w14:textId="77777777" w:rsidR="00EC7FD1" w:rsidRDefault="00EC7FD1" w:rsidP="004E0199">
      <w:pPr>
        <w:pStyle w:val="BodyText"/>
        <w:spacing w:before="6"/>
        <w:rPr>
          <w:rFonts w:ascii="Cambria"/>
          <w:b/>
          <w:sz w:val="25"/>
        </w:rPr>
      </w:pPr>
    </w:p>
    <w:p w14:paraId="4731DF96" w14:textId="77777777" w:rsidR="004E0199" w:rsidRDefault="004E0199" w:rsidP="004E0199">
      <w:pPr>
        <w:pStyle w:val="BodyText"/>
        <w:rPr>
          <w:rFonts w:ascii="Cambria"/>
          <w:b/>
          <w:sz w:val="20"/>
        </w:rPr>
      </w:pPr>
    </w:p>
    <w:p w14:paraId="5F5B6976" w14:textId="77777777" w:rsidR="004E0199" w:rsidRDefault="004E0199" w:rsidP="004E0199">
      <w:pPr>
        <w:pStyle w:val="Heading2"/>
        <w:tabs>
          <w:tab w:val="left" w:pos="10050"/>
        </w:tabs>
        <w:rPr>
          <w:u w:val="none"/>
        </w:rPr>
      </w:pPr>
      <w:bookmarkStart w:id="209" w:name="_Toc151555579"/>
      <w:r>
        <w:t>Get a single SM</w:t>
      </w:r>
      <w:r w:rsidR="00EC7FD1">
        <w:t>/BSM</w:t>
      </w:r>
      <w:r>
        <w:t xml:space="preserve"> instance by ID</w:t>
      </w:r>
      <w:bookmarkEnd w:id="209"/>
      <w:r>
        <w:tab/>
      </w:r>
    </w:p>
    <w:p w14:paraId="50E9CA41" w14:textId="77777777" w:rsidR="004E0199" w:rsidRDefault="004E0199" w:rsidP="004E0199">
      <w:pPr>
        <w:pStyle w:val="BodyText"/>
        <w:rPr>
          <w:rFonts w:ascii="Cambria"/>
          <w:b/>
          <w:sz w:val="20"/>
        </w:rPr>
      </w:pPr>
    </w:p>
    <w:p w14:paraId="3400F927" w14:textId="77777777" w:rsidR="00EC7FD1" w:rsidRDefault="00EC7FD1" w:rsidP="004E0199">
      <w:pPr>
        <w:pStyle w:val="BodyText"/>
        <w:rPr>
          <w:rFonts w:ascii="Cambria"/>
          <w:b/>
          <w:sz w:val="20"/>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9"/>
        <w:gridCol w:w="8370"/>
      </w:tblGrid>
      <w:tr w:rsidR="00EC7FD1" w14:paraId="18B309C6" w14:textId="77777777" w:rsidTr="00594F8D">
        <w:trPr>
          <w:trHeight w:val="493"/>
        </w:trPr>
        <w:tc>
          <w:tcPr>
            <w:tcW w:w="1459" w:type="dxa"/>
          </w:tcPr>
          <w:p w14:paraId="24632955" w14:textId="77777777" w:rsidR="00EC7FD1" w:rsidRDefault="00EC7FD1" w:rsidP="00594F8D">
            <w:pPr>
              <w:pStyle w:val="TableParagraph"/>
              <w:spacing w:before="116"/>
            </w:pPr>
            <w:r>
              <w:t>Request</w:t>
            </w:r>
          </w:p>
        </w:tc>
        <w:tc>
          <w:tcPr>
            <w:tcW w:w="8370" w:type="dxa"/>
          </w:tcPr>
          <w:p w14:paraId="0B356565" w14:textId="77777777" w:rsidR="00EC7FD1" w:rsidRDefault="00EC7FD1" w:rsidP="00594F8D">
            <w:pPr>
              <w:pStyle w:val="TableParagraph"/>
              <w:spacing w:before="124"/>
              <w:ind w:left="105"/>
              <w:rPr>
                <w:rFonts w:ascii="Courier New"/>
              </w:rPr>
            </w:pPr>
            <w:r>
              <w:rPr>
                <w:rFonts w:ascii="Courier New"/>
              </w:rPr>
              <w:t xml:space="preserve">GET </w:t>
            </w:r>
            <w:r w:rsidRPr="00EC7FD1">
              <w:rPr>
                <w:rFonts w:ascii="Courier New"/>
              </w:rPr>
              <w:t>https://{fqdn}/ASM/ws/instances/{id}</w:t>
            </w:r>
          </w:p>
          <w:p w14:paraId="1A7F7A0F" w14:textId="77777777" w:rsidR="00EC7FD1" w:rsidRDefault="00EC7FD1" w:rsidP="00594F8D">
            <w:pPr>
              <w:pStyle w:val="TableParagraph"/>
              <w:spacing w:before="124"/>
              <w:ind w:left="105"/>
              <w:rPr>
                <w:rFonts w:ascii="Courier New"/>
              </w:rPr>
            </w:pPr>
            <w:r>
              <w:t>id is the numeric surrogate id, which is the last value of the self-reference URI or "id" element.</w:t>
            </w:r>
          </w:p>
          <w:p w14:paraId="277A44ED" w14:textId="77777777" w:rsidR="00EC7FD1" w:rsidRDefault="00EC7FD1" w:rsidP="00594F8D">
            <w:pPr>
              <w:pStyle w:val="TableParagraph"/>
              <w:spacing w:before="1"/>
              <w:ind w:left="0"/>
              <w:rPr>
                <w:rFonts w:ascii="Courier New"/>
              </w:rPr>
            </w:pPr>
          </w:p>
        </w:tc>
      </w:tr>
      <w:tr w:rsidR="00EC7FD1" w14:paraId="5901EF2F" w14:textId="77777777" w:rsidTr="00594F8D">
        <w:trPr>
          <w:trHeight w:val="777"/>
        </w:trPr>
        <w:tc>
          <w:tcPr>
            <w:tcW w:w="1459" w:type="dxa"/>
          </w:tcPr>
          <w:p w14:paraId="278AA3F5" w14:textId="77777777" w:rsidR="00EC7FD1" w:rsidRDefault="00EC7FD1" w:rsidP="00594F8D">
            <w:pPr>
              <w:pStyle w:val="TableParagraph"/>
              <w:spacing w:before="121" w:line="237" w:lineRule="auto"/>
              <w:ind w:right="592"/>
            </w:pPr>
            <w:r>
              <w:t>Request Content</w:t>
            </w:r>
          </w:p>
        </w:tc>
        <w:tc>
          <w:tcPr>
            <w:tcW w:w="8370" w:type="dxa"/>
          </w:tcPr>
          <w:p w14:paraId="0CC0BC3C" w14:textId="77777777" w:rsidR="00EC7FD1" w:rsidRDefault="00EC7FD1" w:rsidP="00594F8D">
            <w:pPr>
              <w:pStyle w:val="TableParagraph"/>
              <w:spacing w:before="119"/>
              <w:ind w:left="105"/>
            </w:pPr>
            <w:r>
              <w:t>None.</w:t>
            </w:r>
          </w:p>
        </w:tc>
      </w:tr>
      <w:tr w:rsidR="00EC7FD1" w14:paraId="3DBCF7D9" w14:textId="77777777" w:rsidTr="00594F8D">
        <w:trPr>
          <w:trHeight w:val="777"/>
        </w:trPr>
        <w:tc>
          <w:tcPr>
            <w:tcW w:w="1459" w:type="dxa"/>
          </w:tcPr>
          <w:p w14:paraId="3A41D06A" w14:textId="77777777" w:rsidR="00EC7FD1" w:rsidRDefault="00EC7FD1" w:rsidP="00594F8D">
            <w:pPr>
              <w:pStyle w:val="TableParagraph"/>
              <w:spacing w:before="121" w:line="237" w:lineRule="auto"/>
              <w:ind w:right="464"/>
            </w:pPr>
            <w:r>
              <w:lastRenderedPageBreak/>
              <w:t>Response Content</w:t>
            </w:r>
          </w:p>
        </w:tc>
        <w:tc>
          <w:tcPr>
            <w:tcW w:w="8370" w:type="dxa"/>
          </w:tcPr>
          <w:p w14:paraId="09E55365" w14:textId="77777777" w:rsidR="00EC7FD1" w:rsidRDefault="00EC7FD1" w:rsidP="00594F8D">
            <w:pPr>
              <w:pStyle w:val="TableParagraph"/>
              <w:spacing w:before="119"/>
              <w:ind w:left="105"/>
            </w:pPr>
            <w:r>
              <w:t>See SM Instance response content section</w:t>
            </w:r>
            <w:hyperlink w:anchor="_bookmark45" w:history="1">
              <w:r>
                <w:t xml:space="preserve">. </w:t>
              </w:r>
            </w:hyperlink>
          </w:p>
        </w:tc>
      </w:tr>
      <w:tr w:rsidR="00EC7FD1" w14:paraId="74EE870A" w14:textId="77777777" w:rsidTr="00594F8D">
        <w:trPr>
          <w:trHeight w:val="777"/>
        </w:trPr>
        <w:tc>
          <w:tcPr>
            <w:tcW w:w="1459" w:type="dxa"/>
          </w:tcPr>
          <w:p w14:paraId="157D157A" w14:textId="77777777" w:rsidR="00EC7FD1" w:rsidRDefault="00EC7FD1" w:rsidP="00594F8D">
            <w:pPr>
              <w:pStyle w:val="TableParagraph"/>
              <w:spacing w:before="116"/>
              <w:ind w:right="464"/>
            </w:pPr>
            <w:r>
              <w:t>Response Errors</w:t>
            </w:r>
          </w:p>
        </w:tc>
        <w:tc>
          <w:tcPr>
            <w:tcW w:w="8370" w:type="dxa"/>
          </w:tcPr>
          <w:p w14:paraId="7AADB465" w14:textId="77777777" w:rsidR="00EC7FD1" w:rsidRDefault="00EC7FD1" w:rsidP="00594F8D">
            <w:pPr>
              <w:pStyle w:val="TableParagraph"/>
              <w:spacing w:before="116"/>
              <w:ind w:left="105"/>
            </w:pPr>
            <w:r>
              <w:t>404: Not Found</w:t>
            </w:r>
          </w:p>
        </w:tc>
      </w:tr>
    </w:tbl>
    <w:p w14:paraId="7DBF90AD" w14:textId="77777777" w:rsidR="0004129E" w:rsidRDefault="00EC7FD1" w:rsidP="0004129E">
      <w:pPr>
        <w:pStyle w:val="Heading2"/>
        <w:tabs>
          <w:tab w:val="left" w:pos="10050"/>
        </w:tabs>
        <w:spacing w:before="244"/>
        <w:rPr>
          <w:u w:val="none"/>
        </w:rPr>
      </w:pPr>
      <w:bookmarkStart w:id="210" w:name="_Toc151555580"/>
      <w:r>
        <w:t>Create</w:t>
      </w:r>
      <w:r w:rsidR="0004129E">
        <w:t xml:space="preserve"> SM</w:t>
      </w:r>
      <w:r>
        <w:t>/BSM</w:t>
      </w:r>
      <w:r w:rsidR="0004129E">
        <w:rPr>
          <w:spacing w:val="-9"/>
        </w:rPr>
        <w:t xml:space="preserve"> </w:t>
      </w:r>
      <w:r>
        <w:rPr>
          <w:spacing w:val="-9"/>
        </w:rPr>
        <w:t>Instance</w:t>
      </w:r>
      <w:bookmarkEnd w:id="210"/>
      <w:r w:rsidR="0004129E">
        <w:tab/>
      </w:r>
    </w:p>
    <w:p w14:paraId="391E3B67" w14:textId="77777777" w:rsidR="0004129E" w:rsidRDefault="0004129E" w:rsidP="0004129E">
      <w:pPr>
        <w:pStyle w:val="BodyText"/>
        <w:rPr>
          <w:rFonts w:ascii="Cambria"/>
          <w:b/>
          <w:sz w:val="20"/>
        </w:rPr>
      </w:pPr>
    </w:p>
    <w:p w14:paraId="57D9B050" w14:textId="77777777" w:rsidR="0004129E" w:rsidRDefault="0004129E" w:rsidP="0004129E">
      <w:pPr>
        <w:pStyle w:val="BodyText"/>
        <w:spacing w:before="8"/>
        <w:rPr>
          <w:rFonts w:ascii="Cambria"/>
          <w:b/>
          <w:sz w:val="25"/>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58"/>
        <w:gridCol w:w="7771"/>
      </w:tblGrid>
      <w:tr w:rsidR="0004129E" w14:paraId="3E2E2F65" w14:textId="77777777" w:rsidTr="00EC7FD1">
        <w:trPr>
          <w:trHeight w:val="508"/>
        </w:trPr>
        <w:tc>
          <w:tcPr>
            <w:tcW w:w="2058" w:type="dxa"/>
          </w:tcPr>
          <w:p w14:paraId="554DDB5B" w14:textId="77777777" w:rsidR="0004129E" w:rsidRDefault="0004129E" w:rsidP="00594F8D">
            <w:pPr>
              <w:pStyle w:val="TableParagraph"/>
              <w:spacing w:before="116"/>
            </w:pPr>
            <w:r>
              <w:t>Request</w:t>
            </w:r>
          </w:p>
        </w:tc>
        <w:tc>
          <w:tcPr>
            <w:tcW w:w="7771" w:type="dxa"/>
          </w:tcPr>
          <w:p w14:paraId="26E51A49" w14:textId="77777777" w:rsidR="0004129E" w:rsidRDefault="00EC7FD1" w:rsidP="00594F8D">
            <w:pPr>
              <w:pStyle w:val="TableParagraph"/>
              <w:spacing w:before="124"/>
              <w:ind w:left="105"/>
              <w:rPr>
                <w:rFonts w:ascii="Courier New"/>
              </w:rPr>
            </w:pPr>
            <w:r>
              <w:rPr>
                <w:rFonts w:ascii="Courier New"/>
              </w:rPr>
              <w:t>POST</w:t>
            </w:r>
            <w:r w:rsidR="0004129E">
              <w:rPr>
                <w:rFonts w:ascii="Courier New"/>
              </w:rPr>
              <w:t xml:space="preserve"> https://{fqdn}/ASM/ws/asm</w:t>
            </w:r>
            <w:r>
              <w:rPr>
                <w:rFonts w:ascii="Courier New"/>
              </w:rPr>
              <w:t>instance</w:t>
            </w:r>
          </w:p>
        </w:tc>
      </w:tr>
      <w:tr w:rsidR="0004129E" w14:paraId="017E1653" w14:textId="77777777" w:rsidTr="00EC7FD1">
        <w:trPr>
          <w:trHeight w:val="777"/>
        </w:trPr>
        <w:tc>
          <w:tcPr>
            <w:tcW w:w="2058" w:type="dxa"/>
          </w:tcPr>
          <w:p w14:paraId="0CDD1D78" w14:textId="77777777" w:rsidR="0004129E" w:rsidRDefault="0004129E" w:rsidP="00594F8D">
            <w:pPr>
              <w:pStyle w:val="TableParagraph"/>
              <w:spacing w:before="116"/>
              <w:ind w:right="772"/>
            </w:pPr>
            <w:r>
              <w:t>Request Content</w:t>
            </w:r>
          </w:p>
        </w:tc>
        <w:tc>
          <w:tcPr>
            <w:tcW w:w="7771" w:type="dxa"/>
          </w:tcPr>
          <w:p w14:paraId="19C04E07" w14:textId="77777777" w:rsidR="0004129E" w:rsidRDefault="00EC7FD1" w:rsidP="00594F8D">
            <w:pPr>
              <w:pStyle w:val="TableParagraph"/>
              <w:spacing w:before="116"/>
              <w:ind w:left="105"/>
            </w:pPr>
            <w:r>
              <w:t>See SM instance request body sample section</w:t>
            </w:r>
          </w:p>
        </w:tc>
      </w:tr>
      <w:tr w:rsidR="00EC7FD1" w14:paraId="4E27DDF9" w14:textId="77777777" w:rsidTr="00EC7FD1">
        <w:trPr>
          <w:trHeight w:val="777"/>
        </w:trPr>
        <w:tc>
          <w:tcPr>
            <w:tcW w:w="2058" w:type="dxa"/>
          </w:tcPr>
          <w:p w14:paraId="5D2B0EF8" w14:textId="77777777" w:rsidR="00EC7FD1" w:rsidRDefault="00EC7FD1" w:rsidP="00EC7FD1">
            <w:pPr>
              <w:pStyle w:val="TableParagraph"/>
              <w:spacing w:before="116"/>
              <w:ind w:right="772"/>
            </w:pPr>
            <w:r>
              <w:t>Response Content</w:t>
            </w:r>
          </w:p>
        </w:tc>
        <w:tc>
          <w:tcPr>
            <w:tcW w:w="7771" w:type="dxa"/>
          </w:tcPr>
          <w:p w14:paraId="57EA2F5D" w14:textId="77777777" w:rsidR="00EC7FD1" w:rsidRDefault="00EC7FD1" w:rsidP="00594F8D">
            <w:pPr>
              <w:pStyle w:val="TableParagraph"/>
              <w:spacing w:before="116"/>
              <w:ind w:left="105"/>
            </w:pPr>
            <w:r>
              <w:t>See SM instance response body sample section</w:t>
            </w:r>
          </w:p>
        </w:tc>
      </w:tr>
      <w:tr w:rsidR="00EC7FD1" w14:paraId="53F2F1F7" w14:textId="77777777" w:rsidTr="00EC7FD1">
        <w:trPr>
          <w:trHeight w:val="777"/>
        </w:trPr>
        <w:tc>
          <w:tcPr>
            <w:tcW w:w="2058" w:type="dxa"/>
          </w:tcPr>
          <w:p w14:paraId="6A7B7577" w14:textId="77777777" w:rsidR="00EC7FD1" w:rsidRDefault="00EC7FD1" w:rsidP="00EC7FD1">
            <w:pPr>
              <w:pStyle w:val="TableParagraph"/>
              <w:spacing w:before="116"/>
              <w:ind w:right="772"/>
            </w:pPr>
            <w:r>
              <w:t>Response Errors</w:t>
            </w:r>
          </w:p>
        </w:tc>
        <w:tc>
          <w:tcPr>
            <w:tcW w:w="7771" w:type="dxa"/>
          </w:tcPr>
          <w:p w14:paraId="1D565889" w14:textId="77777777" w:rsidR="00EC7FD1" w:rsidRDefault="00EC7FD1" w:rsidP="00594F8D">
            <w:pPr>
              <w:pStyle w:val="TableParagraph"/>
              <w:spacing w:before="116"/>
              <w:ind w:left="105"/>
            </w:pPr>
            <w:r>
              <w:t>404: Not found</w:t>
            </w:r>
          </w:p>
          <w:p w14:paraId="148F2E61" w14:textId="77777777" w:rsidR="00EC7FD1" w:rsidRDefault="00EC7FD1" w:rsidP="00594F8D">
            <w:pPr>
              <w:pStyle w:val="TableParagraph"/>
              <w:spacing w:before="116"/>
              <w:ind w:left="105"/>
            </w:pPr>
            <w:r>
              <w:t xml:space="preserve">500: Various validation errors when attributes </w:t>
            </w:r>
            <w:r w:rsidR="006D32C2">
              <w:t xml:space="preserve">are </w:t>
            </w:r>
            <w:r>
              <w:t xml:space="preserve">missing or </w:t>
            </w:r>
            <w:r w:rsidR="006D32C2">
              <w:t>invalid</w:t>
            </w:r>
            <w:r>
              <w:t xml:space="preserve">. </w:t>
            </w:r>
            <w:r w:rsidR="006D32C2">
              <w:t xml:space="preserve">The response contains a </w:t>
            </w:r>
            <w:r>
              <w:t xml:space="preserve">specific </w:t>
            </w:r>
            <w:r w:rsidR="006D32C2">
              <w:t>attribute that is in error</w:t>
            </w:r>
            <w:r>
              <w:t>.</w:t>
            </w:r>
          </w:p>
        </w:tc>
      </w:tr>
    </w:tbl>
    <w:p w14:paraId="2A396972" w14:textId="77777777" w:rsidR="0004129E" w:rsidRDefault="00EC7FD1" w:rsidP="00EC7FD1">
      <w:pPr>
        <w:pStyle w:val="Heading2"/>
        <w:tabs>
          <w:tab w:val="left" w:pos="10050"/>
        </w:tabs>
        <w:spacing w:before="244"/>
        <w:rPr>
          <w:u w:val="none"/>
        </w:rPr>
      </w:pPr>
      <w:bookmarkStart w:id="211" w:name="_Toc151555581"/>
      <w:r>
        <w:t>Edit SM/BSM instance</w:t>
      </w:r>
      <w:bookmarkEnd w:id="211"/>
      <w:r w:rsidR="0004129E">
        <w:tab/>
      </w:r>
    </w:p>
    <w:p w14:paraId="778F16A6" w14:textId="77777777" w:rsidR="0004129E" w:rsidRDefault="00EC7FD1" w:rsidP="0004129E">
      <w:pPr>
        <w:pStyle w:val="BodyText"/>
        <w:spacing w:before="122"/>
        <w:ind w:left="300" w:right="674"/>
      </w:pPr>
      <w:r>
        <w:t xml:space="preserve">Once a SM/BSM instance is created, individual attributes can be edited. The parameters editable are based on the content used for creating an instance. </w:t>
      </w:r>
    </w:p>
    <w:p w14:paraId="4764CF26" w14:textId="77777777" w:rsidR="0004129E" w:rsidRDefault="0004129E" w:rsidP="0004129E">
      <w:pPr>
        <w:pStyle w:val="BodyText"/>
        <w:rPr>
          <w:sz w:val="20"/>
        </w:rPr>
      </w:pPr>
    </w:p>
    <w:p w14:paraId="016BAD90" w14:textId="77777777" w:rsidR="0004129E" w:rsidRDefault="0004129E" w:rsidP="0004129E">
      <w:pPr>
        <w:pStyle w:val="BodyText"/>
        <w:spacing w:before="12"/>
        <w:rPr>
          <w:sz w:val="21"/>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88"/>
        <w:gridCol w:w="8041"/>
      </w:tblGrid>
      <w:tr w:rsidR="0004129E" w14:paraId="5C98C262" w14:textId="77777777" w:rsidTr="00EC7FD1">
        <w:trPr>
          <w:trHeight w:val="799"/>
        </w:trPr>
        <w:tc>
          <w:tcPr>
            <w:tcW w:w="1788" w:type="dxa"/>
          </w:tcPr>
          <w:p w14:paraId="1AEE2F1A" w14:textId="77777777" w:rsidR="0004129E" w:rsidRDefault="0004129E" w:rsidP="00594F8D">
            <w:pPr>
              <w:pStyle w:val="TableParagraph"/>
              <w:spacing w:before="116"/>
            </w:pPr>
            <w:r>
              <w:t>Request</w:t>
            </w:r>
          </w:p>
        </w:tc>
        <w:tc>
          <w:tcPr>
            <w:tcW w:w="8041" w:type="dxa"/>
          </w:tcPr>
          <w:p w14:paraId="3E91BE5B" w14:textId="77777777" w:rsidR="00EC7FD1" w:rsidRDefault="0004129E" w:rsidP="00EC7FD1">
            <w:pPr>
              <w:pStyle w:val="TableParagraph"/>
              <w:spacing w:before="124"/>
              <w:ind w:left="105"/>
              <w:rPr>
                <w:rFonts w:ascii="Courier New"/>
              </w:rPr>
            </w:pPr>
            <w:r>
              <w:rPr>
                <w:rFonts w:ascii="Courier New"/>
              </w:rPr>
              <w:t>POST</w:t>
            </w:r>
            <w:r w:rsidR="00EC7FD1">
              <w:rPr>
                <w:rFonts w:ascii="Courier New"/>
              </w:rPr>
              <w:t xml:space="preserve"> </w:t>
            </w:r>
            <w:r w:rsidR="00EC7FD1" w:rsidRPr="00EC7FD1">
              <w:rPr>
                <w:rFonts w:ascii="Courier New"/>
              </w:rPr>
              <w:t>https://{fqdn}/ASM/ws/asminstances/{id}:{parameter}={value}</w:t>
            </w:r>
          </w:p>
          <w:p w14:paraId="78407A17" w14:textId="77777777" w:rsidR="0004129E" w:rsidRDefault="0004129E" w:rsidP="00EC7FD1">
            <w:pPr>
              <w:pStyle w:val="TableParagraph"/>
              <w:spacing w:before="1"/>
              <w:ind w:left="0"/>
              <w:rPr>
                <w:rFonts w:ascii="Courier New"/>
              </w:rPr>
            </w:pPr>
          </w:p>
        </w:tc>
      </w:tr>
      <w:tr w:rsidR="0004129E" w14:paraId="317D8872" w14:textId="77777777" w:rsidTr="00EC7FD1">
        <w:trPr>
          <w:trHeight w:val="777"/>
        </w:trPr>
        <w:tc>
          <w:tcPr>
            <w:tcW w:w="1788" w:type="dxa"/>
          </w:tcPr>
          <w:p w14:paraId="6B661785" w14:textId="77777777" w:rsidR="0004129E" w:rsidRDefault="0004129E" w:rsidP="00594F8D">
            <w:pPr>
              <w:pStyle w:val="TableParagraph"/>
              <w:spacing w:before="121" w:line="237" w:lineRule="auto"/>
              <w:ind w:right="592"/>
            </w:pPr>
            <w:r>
              <w:t>Request Content</w:t>
            </w:r>
          </w:p>
        </w:tc>
        <w:tc>
          <w:tcPr>
            <w:tcW w:w="8041" w:type="dxa"/>
          </w:tcPr>
          <w:p w14:paraId="46A13510" w14:textId="77777777" w:rsidR="0004129E" w:rsidRDefault="0004129E" w:rsidP="00594F8D">
            <w:pPr>
              <w:pStyle w:val="TableParagraph"/>
              <w:spacing w:before="119"/>
              <w:ind w:left="105"/>
            </w:pPr>
            <w:r>
              <w:t>None.</w:t>
            </w:r>
          </w:p>
        </w:tc>
      </w:tr>
      <w:tr w:rsidR="00EC7FD1" w14:paraId="0EC8CBF4" w14:textId="77777777" w:rsidTr="00EC7FD1">
        <w:trPr>
          <w:trHeight w:val="777"/>
        </w:trPr>
        <w:tc>
          <w:tcPr>
            <w:tcW w:w="1788" w:type="dxa"/>
          </w:tcPr>
          <w:p w14:paraId="37E84AE4" w14:textId="77777777" w:rsidR="00EC7FD1" w:rsidRDefault="00EC7FD1" w:rsidP="00594F8D">
            <w:pPr>
              <w:pStyle w:val="TableParagraph"/>
              <w:spacing w:before="121" w:line="237" w:lineRule="auto"/>
              <w:ind w:right="592"/>
            </w:pPr>
            <w:r>
              <w:t>Response Content</w:t>
            </w:r>
          </w:p>
        </w:tc>
        <w:tc>
          <w:tcPr>
            <w:tcW w:w="8041" w:type="dxa"/>
          </w:tcPr>
          <w:p w14:paraId="658DDF9F" w14:textId="77777777" w:rsidR="00EC7FD1" w:rsidRDefault="00EC7FD1" w:rsidP="00594F8D">
            <w:pPr>
              <w:pStyle w:val="TableParagraph"/>
              <w:spacing w:before="119"/>
              <w:ind w:left="105"/>
            </w:pPr>
            <w:r>
              <w:t>See SM instance response body sample section</w:t>
            </w:r>
          </w:p>
        </w:tc>
      </w:tr>
      <w:tr w:rsidR="0004129E" w14:paraId="64CD589E" w14:textId="77777777" w:rsidTr="00EC7FD1">
        <w:trPr>
          <w:trHeight w:val="777"/>
        </w:trPr>
        <w:tc>
          <w:tcPr>
            <w:tcW w:w="1788" w:type="dxa"/>
          </w:tcPr>
          <w:p w14:paraId="4845066A" w14:textId="77777777" w:rsidR="0004129E" w:rsidRDefault="0004129E" w:rsidP="00594F8D">
            <w:pPr>
              <w:pStyle w:val="TableParagraph"/>
              <w:spacing w:before="116"/>
              <w:ind w:right="464"/>
            </w:pPr>
            <w:r>
              <w:t>Response Errors</w:t>
            </w:r>
          </w:p>
        </w:tc>
        <w:tc>
          <w:tcPr>
            <w:tcW w:w="8041" w:type="dxa"/>
          </w:tcPr>
          <w:p w14:paraId="1B13E1E2" w14:textId="77777777" w:rsidR="0004129E" w:rsidRDefault="0004129E" w:rsidP="00594F8D">
            <w:pPr>
              <w:pStyle w:val="TableParagraph"/>
              <w:spacing w:before="116"/>
              <w:ind w:left="105"/>
            </w:pPr>
            <w:r>
              <w:t>404: Not Found</w:t>
            </w:r>
          </w:p>
        </w:tc>
      </w:tr>
    </w:tbl>
    <w:p w14:paraId="34CD841C" w14:textId="77777777" w:rsidR="0004129E" w:rsidRDefault="00EC7FD1" w:rsidP="0004129E">
      <w:pPr>
        <w:pStyle w:val="Heading2"/>
        <w:tabs>
          <w:tab w:val="left" w:pos="10050"/>
        </w:tabs>
        <w:spacing w:before="235"/>
        <w:rPr>
          <w:u w:val="none"/>
        </w:rPr>
      </w:pPr>
      <w:bookmarkStart w:id="212" w:name="_Toc151555582"/>
      <w:r>
        <w:t>Delete</w:t>
      </w:r>
      <w:r w:rsidR="0004129E">
        <w:t xml:space="preserve"> SM </w:t>
      </w:r>
      <w:r>
        <w:t>instance</w:t>
      </w:r>
      <w:bookmarkEnd w:id="212"/>
      <w:r w:rsidR="0004129E">
        <w:tab/>
      </w:r>
    </w:p>
    <w:p w14:paraId="4B51F06D" w14:textId="77777777" w:rsidR="0004129E" w:rsidRDefault="0004129E" w:rsidP="0004129E">
      <w:pPr>
        <w:pStyle w:val="BodyText"/>
        <w:rPr>
          <w:sz w:val="20"/>
        </w:rPr>
      </w:pPr>
    </w:p>
    <w:p w14:paraId="21815FAA" w14:textId="77777777" w:rsidR="0004129E" w:rsidRDefault="0004129E" w:rsidP="0004129E">
      <w:pPr>
        <w:pStyle w:val="BodyText"/>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9"/>
        <w:gridCol w:w="8370"/>
      </w:tblGrid>
      <w:tr w:rsidR="0004129E" w14:paraId="423BCF3E" w14:textId="77777777" w:rsidTr="00594F8D">
        <w:trPr>
          <w:trHeight w:val="985"/>
        </w:trPr>
        <w:tc>
          <w:tcPr>
            <w:tcW w:w="1459" w:type="dxa"/>
          </w:tcPr>
          <w:p w14:paraId="7B3FBCF8" w14:textId="77777777" w:rsidR="0004129E" w:rsidRDefault="0004129E" w:rsidP="00594F8D">
            <w:pPr>
              <w:pStyle w:val="TableParagraph"/>
              <w:spacing w:before="116"/>
            </w:pPr>
            <w:r>
              <w:t>Request</w:t>
            </w:r>
          </w:p>
        </w:tc>
        <w:tc>
          <w:tcPr>
            <w:tcW w:w="8370" w:type="dxa"/>
          </w:tcPr>
          <w:p w14:paraId="03788966" w14:textId="7D6BD511" w:rsidR="0004129E" w:rsidRDefault="00EC7FD1" w:rsidP="00900FCE">
            <w:pPr>
              <w:pStyle w:val="TableParagraph"/>
              <w:spacing w:before="123"/>
              <w:ind w:left="105"/>
              <w:rPr>
                <w:rFonts w:ascii="Courier New"/>
              </w:rPr>
            </w:pPr>
            <w:r>
              <w:rPr>
                <w:rFonts w:ascii="Courier New"/>
              </w:rPr>
              <w:t>DELETE</w:t>
            </w:r>
            <w:r w:rsidR="00900FCE">
              <w:rPr>
                <w:rFonts w:ascii="Courier New"/>
              </w:rPr>
              <w:t xml:space="preserve"> </w:t>
            </w:r>
            <w:r w:rsidRPr="00900FCE">
              <w:rPr>
                <w:rFonts w:ascii="Courier New"/>
              </w:rPr>
              <w:t>https://{fqdn}/ASM/ws/asminstance/{id}</w:t>
            </w:r>
          </w:p>
        </w:tc>
      </w:tr>
      <w:tr w:rsidR="00EC7FD1" w14:paraId="0F2F985E" w14:textId="77777777" w:rsidTr="00594F8D">
        <w:trPr>
          <w:trHeight w:val="985"/>
        </w:trPr>
        <w:tc>
          <w:tcPr>
            <w:tcW w:w="1459" w:type="dxa"/>
          </w:tcPr>
          <w:p w14:paraId="0B8A586A" w14:textId="77777777" w:rsidR="00EC7FD1" w:rsidRDefault="00EC7FD1" w:rsidP="00594F8D">
            <w:pPr>
              <w:pStyle w:val="TableParagraph"/>
              <w:spacing w:before="116"/>
            </w:pPr>
            <w:r>
              <w:lastRenderedPageBreak/>
              <w:t>Request Content</w:t>
            </w:r>
          </w:p>
        </w:tc>
        <w:tc>
          <w:tcPr>
            <w:tcW w:w="8370" w:type="dxa"/>
          </w:tcPr>
          <w:p w14:paraId="556E9AA5" w14:textId="77777777" w:rsidR="00EC7FD1" w:rsidRDefault="00EC7FD1" w:rsidP="00594F8D">
            <w:pPr>
              <w:pStyle w:val="TableParagraph"/>
              <w:spacing w:before="123"/>
              <w:ind w:left="105"/>
              <w:rPr>
                <w:rFonts w:ascii="Courier New"/>
              </w:rPr>
            </w:pPr>
            <w:r>
              <w:rPr>
                <w:rFonts w:ascii="Courier New"/>
              </w:rPr>
              <w:t>None</w:t>
            </w:r>
          </w:p>
        </w:tc>
      </w:tr>
      <w:tr w:rsidR="00EC7FD1" w14:paraId="1864CACC" w14:textId="77777777" w:rsidTr="00594F8D">
        <w:trPr>
          <w:trHeight w:val="985"/>
        </w:trPr>
        <w:tc>
          <w:tcPr>
            <w:tcW w:w="1459" w:type="dxa"/>
          </w:tcPr>
          <w:p w14:paraId="2FF4FB42" w14:textId="77777777" w:rsidR="00EC7FD1" w:rsidRDefault="00EC7FD1" w:rsidP="00594F8D">
            <w:pPr>
              <w:pStyle w:val="TableParagraph"/>
              <w:spacing w:before="116"/>
            </w:pPr>
            <w:r>
              <w:t>Response Content</w:t>
            </w:r>
          </w:p>
        </w:tc>
        <w:tc>
          <w:tcPr>
            <w:tcW w:w="8370" w:type="dxa"/>
          </w:tcPr>
          <w:p w14:paraId="6457D3CA" w14:textId="77777777" w:rsidR="00EC7FD1" w:rsidRPr="00EC7FD1" w:rsidRDefault="00EC7FD1" w:rsidP="00594F8D">
            <w:pPr>
              <w:pStyle w:val="TableParagraph"/>
              <w:spacing w:before="123"/>
              <w:ind w:left="105"/>
              <w:rPr>
                <w:rFonts w:asciiTheme="minorHAnsi" w:hAnsiTheme="minorHAnsi" w:cstheme="minorHAnsi"/>
              </w:rPr>
            </w:pPr>
            <w:r w:rsidRPr="00EC7FD1">
              <w:rPr>
                <w:rFonts w:asciiTheme="minorHAnsi" w:hAnsiTheme="minorHAnsi" w:cstheme="minorHAnsi"/>
              </w:rPr>
              <w:t>200: OK – if successfully deleted</w:t>
            </w:r>
          </w:p>
        </w:tc>
      </w:tr>
      <w:tr w:rsidR="00EC7FD1" w14:paraId="6654237B" w14:textId="77777777" w:rsidTr="00594F8D">
        <w:trPr>
          <w:trHeight w:val="985"/>
        </w:trPr>
        <w:tc>
          <w:tcPr>
            <w:tcW w:w="1459" w:type="dxa"/>
          </w:tcPr>
          <w:p w14:paraId="6DC4A27D" w14:textId="77777777" w:rsidR="00EC7FD1" w:rsidRDefault="00EC7FD1" w:rsidP="00594F8D">
            <w:pPr>
              <w:pStyle w:val="TableParagraph"/>
              <w:spacing w:before="116"/>
            </w:pPr>
            <w:r>
              <w:t>Response Errors</w:t>
            </w:r>
          </w:p>
        </w:tc>
        <w:tc>
          <w:tcPr>
            <w:tcW w:w="8370" w:type="dxa"/>
          </w:tcPr>
          <w:p w14:paraId="2B9A7FF6" w14:textId="77777777" w:rsidR="006D32C2" w:rsidRDefault="00EC7FD1" w:rsidP="006D32C2">
            <w:pPr>
              <w:pStyle w:val="TableParagraph"/>
              <w:spacing w:before="123"/>
              <w:ind w:left="105"/>
            </w:pPr>
            <w:r>
              <w:t>404: Not Found - if doesn’t exist</w:t>
            </w:r>
          </w:p>
          <w:p w14:paraId="612BBF3B" w14:textId="77777777" w:rsidR="00EC7FD1" w:rsidRPr="006D32C2" w:rsidRDefault="006D32C2" w:rsidP="006D32C2">
            <w:pPr>
              <w:pStyle w:val="TableParagraph"/>
              <w:spacing w:before="123"/>
              <w:ind w:left="105"/>
              <w:rPr>
                <w:rFonts w:asciiTheme="minorHAnsi" w:hAnsiTheme="minorHAnsi" w:cstheme="minorHAnsi"/>
              </w:rPr>
            </w:pPr>
            <w:r w:rsidRPr="006D32C2">
              <w:rPr>
                <w:rFonts w:asciiTheme="minorHAnsi" w:hAnsiTheme="minorHAnsi" w:cstheme="minorHAnsi"/>
              </w:rPr>
              <w:t>500: Instance is referenced in Communication Profiles</w:t>
            </w:r>
          </w:p>
        </w:tc>
      </w:tr>
    </w:tbl>
    <w:p w14:paraId="44E218D9" w14:textId="77777777" w:rsidR="0004129E" w:rsidRDefault="0004129E" w:rsidP="0004129E">
      <w:pPr>
        <w:spacing w:line="225" w:lineRule="exact"/>
        <w:rPr>
          <w:rFonts w:ascii="Courier New"/>
        </w:rPr>
        <w:sectPr w:rsidR="0004129E" w:rsidSect="006253E9">
          <w:headerReference w:type="default" r:id="rId98"/>
          <w:footerReference w:type="default" r:id="rId99"/>
          <w:pgSz w:w="12240" w:h="15840"/>
          <w:pgMar w:top="1180" w:right="860" w:bottom="700" w:left="1140" w:header="883" w:footer="720" w:gutter="0"/>
          <w:cols w:space="720"/>
          <w:docGrid w:linePitch="299"/>
        </w:sectPr>
      </w:pPr>
    </w:p>
    <w:p w14:paraId="30E01DA4" w14:textId="77777777" w:rsidR="0004129E" w:rsidRDefault="0004129E" w:rsidP="0004129E">
      <w:pPr>
        <w:pStyle w:val="Heading2"/>
        <w:tabs>
          <w:tab w:val="left" w:pos="10050"/>
        </w:tabs>
        <w:spacing w:before="235"/>
        <w:rPr>
          <w:u w:val="none"/>
        </w:rPr>
      </w:pPr>
      <w:bookmarkStart w:id="213" w:name="_Toc151555583"/>
      <w:r>
        <w:lastRenderedPageBreak/>
        <w:t xml:space="preserve">SM </w:t>
      </w:r>
      <w:r w:rsidR="00EC7FD1">
        <w:t>i</w:t>
      </w:r>
      <w:r w:rsidR="00135DB4">
        <w:t>nstance</w:t>
      </w:r>
      <w:r>
        <w:t xml:space="preserve"> response</w:t>
      </w:r>
      <w:r>
        <w:rPr>
          <w:spacing w:val="-17"/>
        </w:rPr>
        <w:t xml:space="preserve"> </w:t>
      </w:r>
      <w:r>
        <w:t>content</w:t>
      </w:r>
      <w:r w:rsidR="00EC7FD1">
        <w:t xml:space="preserve"> sample</w:t>
      </w:r>
      <w:bookmarkEnd w:id="213"/>
      <w:r>
        <w:tab/>
      </w:r>
    </w:p>
    <w:p w14:paraId="20DDEA22" w14:textId="77777777" w:rsidR="0004129E" w:rsidRDefault="0004129E" w:rsidP="0004129E">
      <w:pPr>
        <w:pStyle w:val="BodyText"/>
        <w:spacing w:before="144"/>
        <w:ind w:left="300" w:right="265"/>
      </w:pPr>
      <w:r>
        <w:t xml:space="preserve">The response contains a URI to the Session Manager </w:t>
      </w:r>
      <w:r w:rsidR="00135DB4">
        <w:t xml:space="preserve">instance and </w:t>
      </w:r>
      <w:r w:rsidR="006D32C2">
        <w:t xml:space="preserve">the underlying </w:t>
      </w:r>
      <w:r w:rsidR="00135DB4">
        <w:t xml:space="preserve">SIP entity. </w:t>
      </w:r>
    </w:p>
    <w:p w14:paraId="7C6BCDC0" w14:textId="77777777" w:rsidR="00135DB4" w:rsidRDefault="005D1EB8" w:rsidP="0004129E">
      <w:pPr>
        <w:pStyle w:val="BodyText"/>
        <w:spacing w:before="144"/>
        <w:ind w:left="300" w:right="265"/>
      </w:pPr>
      <w:r>
        <w:rPr>
          <w:noProof/>
          <w:sz w:val="29"/>
        </w:rPr>
        <mc:AlternateContent>
          <mc:Choice Requires="wps">
            <w:drawing>
              <wp:anchor distT="0" distB="0" distL="0" distR="0" simplePos="0" relativeHeight="251922432" behindDoc="1" locked="0" layoutInCell="1" allowOverlap="1" wp14:anchorId="41B1DE29" wp14:editId="5FA48FFA">
                <wp:simplePos x="0" y="0"/>
                <wp:positionH relativeFrom="page">
                  <wp:posOffset>534670</wp:posOffset>
                </wp:positionH>
                <wp:positionV relativeFrom="paragraph">
                  <wp:posOffset>100965</wp:posOffset>
                </wp:positionV>
                <wp:extent cx="6838315" cy="7454900"/>
                <wp:effectExtent l="0" t="0" r="0" b="0"/>
                <wp:wrapTopAndBottom/>
                <wp:docPr id="182"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315" cy="745490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33A35E" w14:textId="77777777" w:rsidR="00135DB4" w:rsidRDefault="00135DB4" w:rsidP="00135DB4">
                            <w:pPr>
                              <w:spacing w:before="23"/>
                              <w:ind w:left="28"/>
                              <w:rPr>
                                <w:rFonts w:ascii="Courier New"/>
                                <w:sz w:val="18"/>
                              </w:rPr>
                            </w:pPr>
                            <w:r>
                              <w:rPr>
                                <w:rFonts w:ascii="Courier New"/>
                                <w:sz w:val="18"/>
                              </w:rPr>
                              <w:t>&lt;?xml version="1.0" encoding="UTF-8" standalone="yes"?&gt;</w:t>
                            </w:r>
                          </w:p>
                          <w:p w14:paraId="620EF529" w14:textId="77777777" w:rsidR="00135DB4" w:rsidRPr="00135DB4" w:rsidRDefault="00135DB4" w:rsidP="00135DB4">
                            <w:pPr>
                              <w:spacing w:before="121"/>
                              <w:rPr>
                                <w:rFonts w:ascii="Courier New"/>
                                <w:sz w:val="18"/>
                              </w:rPr>
                            </w:pPr>
                            <w:r>
                              <w:rPr>
                                <w:rFonts w:ascii="Courier New"/>
                                <w:sz w:val="18"/>
                              </w:rPr>
                              <w:t xml:space="preserve">    </w:t>
                            </w:r>
                            <w:r w:rsidRPr="00135DB4">
                              <w:rPr>
                                <w:rFonts w:ascii="Courier New"/>
                                <w:sz w:val="18"/>
                              </w:rPr>
                              <w:t>&lt;asminstances count="1" limit="1000" offset="0" query="" totalcount="1"&gt;</w:t>
                            </w:r>
                          </w:p>
                          <w:p w14:paraId="72DFFF95"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&lt;asminstance&gt;</w:t>
                            </w:r>
                          </w:p>
                          <w:p w14:paraId="165CE13B"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&lt;assetDefaultGateway&gt;140.129.50.1&lt;/assetDefaultGateway&gt;</w:t>
                            </w:r>
                          </w:p>
                          <w:p w14:paraId="04394FB5"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&lt;assetNetMask&gt;255.255.255.0&lt;/assetNetMask&gt;</w:t>
                            </w:r>
                          </w:p>
                          <w:p w14:paraId="25B379DE"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&lt;callControlPHB&gt;46&lt;/callControlPHB&gt;</w:t>
                            </w:r>
                          </w:p>
                          <w:p w14:paraId="71570C71"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&lt;cdrFileFormat&gt;standard_flat&lt;/cdrFileFormat&gt;</w:t>
                            </w:r>
                          </w:p>
                          <w:p w14:paraId="3385403D"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&lt;cdrIncompleteCalls&gt;false&lt;/cdrIncompleteCalls&gt;</w:t>
                            </w:r>
                          </w:p>
                          <w:p w14:paraId="19FE414C"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&lt;cdrUserToUserCalls&gt;false&lt;/cdrUserToUserCalls&gt;</w:t>
                            </w:r>
                          </w:p>
                          <w:p w14:paraId="4A1BD1FB"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&lt;crlfKeepAliveSecs&gt;0&lt;/crlfKeepAliveSecs&gt;</w:t>
                            </w:r>
                          </w:p>
                          <w:p w14:paraId="28536E11"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&lt;errorOnNotifyFailure&gt;false&lt;/errorOnNotifyFailure&gt;</w:t>
                            </w:r>
                          </w:p>
                          <w:p w14:paraId="23B23A86"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&lt;honorPhaseEqualEndpoint&gt;true&lt;/honorPhaseEqualEndpoint&gt;</w:t>
                            </w:r>
                          </w:p>
                          <w:p w14:paraId="077BF0F0"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&lt;isCdrEnabled&gt;false&lt;/isCdrEnabled&gt;</w:t>
                            </w:r>
                          </w:p>
                          <w:p w14:paraId="38D6DAE4"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&lt;isMonitoring&gt;true&lt;/isMonitoring&gt;</w:t>
                            </w:r>
                          </w:p>
                          <w:p w14:paraId="25981D0B"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&lt;isPpmPktRateLimiting&gt;true&lt;/isPpmPktRateLimiting&gt;</w:t>
                            </w:r>
                          </w:p>
                          <w:p w14:paraId="579EFC05"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&lt;maintenanceMode&gt;true&lt;/maintenanceMode&gt;</w:t>
                            </w:r>
                          </w:p>
                          <w:p w14:paraId="09374188"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w:t>
                            </w:r>
                            <w:r>
                              <w:rPr>
                                <w:rFonts w:ascii="Courier New"/>
                                <w:sz w:val="18"/>
                              </w:rPr>
                              <w:t xml:space="preserve">    </w:t>
                            </w:r>
                            <w:r w:rsidRPr="00135DB4">
                              <w:rPr>
                                <w:rFonts w:ascii="Courier New"/>
                                <w:sz w:val="18"/>
                              </w:rPr>
                              <w:t>&lt;managementAccessPointHostname&gt;140.129.50.111&lt;/managementAccessPointHostname&gt;</w:t>
                            </w:r>
                          </w:p>
                          <w:p w14:paraId="27D9BF98"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&lt;managementAccessPointPortNumber&gt;11099&lt;/managementAccessPointPortNumber&gt;</w:t>
                            </w:r>
                          </w:p>
                          <w:p w14:paraId="6798051B"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&lt;maxConnsPerPpm&gt;3&lt;/maxConnsPerPpm&gt;</w:t>
                            </w:r>
                          </w:p>
                          <w:p w14:paraId="4E08C34F"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&lt;monitorOkResponses&gt;1&lt;/monitorOkResponses&gt;</w:t>
                            </w:r>
                          </w:p>
                          <w:p w14:paraId="41399A1F"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&lt;monitorProactiveSecs&gt;900&lt;/monitorProactiveSecs&gt;</w:t>
                            </w:r>
                          </w:p>
                          <w:p w14:paraId="59DA6ABB"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&lt;monitorReactiveSecs&gt;120&lt;/monitorReactiveSecs&gt;</w:t>
                            </w:r>
                          </w:p>
                          <w:p w14:paraId="2B3D6F1D"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&lt;monitorRetries&gt;1&lt;/monitorRetries&gt;</w:t>
                            </w:r>
                          </w:p>
                          <w:p w14:paraId="6EDC6394"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&lt;name&gt;my_sm&lt;/name&gt;</w:t>
                            </w:r>
                          </w:p>
                          <w:p w14:paraId="17E51FE0"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&lt;network_topology&gt;enterprise&lt;/network_topology&gt;</w:t>
                            </w:r>
                            <w:r w:rsidR="006B6D4F">
                              <w:rPr>
                                <w:rFonts w:ascii="Courier New"/>
                                <w:sz w:val="18"/>
                              </w:rPr>
                              <w:t xml:space="preserve"> </w:t>
                            </w:r>
                            <w:r w:rsidR="006B6D4F" w:rsidRPr="00EC7FD1">
                              <w:rPr>
                                <w:rFonts w:ascii="Courier New"/>
                                <w:color w:val="FF0000"/>
                                <w:sz w:val="18"/>
                              </w:rPr>
                              <w:sym w:font="Wingdings" w:char="F0DF"/>
                            </w:r>
                            <w:r w:rsidR="006B6D4F" w:rsidRPr="00EC7FD1">
                              <w:rPr>
                                <w:rFonts w:ascii="Courier New"/>
                                <w:color w:val="FF0000"/>
                                <w:sz w:val="18"/>
                              </w:rPr>
                              <w:t xml:space="preserve"> </w:t>
                            </w:r>
                            <w:r w:rsidR="006B6D4F">
                              <w:rPr>
                                <w:rFonts w:ascii="Courier New"/>
                                <w:color w:val="FF0000"/>
                                <w:sz w:val="18"/>
                              </w:rPr>
                              <w:t xml:space="preserve">only when </w:t>
                            </w:r>
                            <w:r w:rsidR="006B6D4F" w:rsidRPr="00EC7FD1">
                              <w:rPr>
                                <w:rFonts w:ascii="Courier New"/>
                                <w:color w:val="FF0000"/>
                                <w:sz w:val="18"/>
                              </w:rPr>
                              <w:t xml:space="preserve">Edge Topology </w:t>
                            </w:r>
                            <w:r w:rsidR="006B6D4F">
                              <w:rPr>
                                <w:rFonts w:ascii="Courier New"/>
                                <w:color w:val="FF0000"/>
                                <w:sz w:val="18"/>
                              </w:rPr>
                              <w:t>enabled</w:t>
                            </w:r>
                          </w:p>
                          <w:p w14:paraId="4C0498A2"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&lt;ppmConnTimeoutMins&gt;5&lt;/ppmConnTimeoutMins&gt;</w:t>
                            </w:r>
                          </w:p>
                          <w:p w14:paraId="67606AE5"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&lt;ppmPktRateLimitThres&gt;25&lt;/ppmPktRateLimitThres&gt;</w:t>
                            </w:r>
                          </w:p>
                          <w:p w14:paraId="78F1D08B"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&lt;sipFirewallName&gt;BSM 6.3.8.0&lt;/sipFirewallName&gt;</w:t>
                            </w:r>
                          </w:p>
                          <w:p w14:paraId="6FDA6046"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&lt;smType&gt;SM&lt;/smType&gt;</w:t>
                            </w:r>
                          </w:p>
                          <w:p w14:paraId="27AC6055"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&lt;link href="https://192.168.2.200/ASM/ws/asminstances/12" rel="self"/&gt;</w:t>
                            </w:r>
                          </w:p>
                          <w:p w14:paraId="1AF85CF2"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&lt;sipentity&gt;</w:t>
                            </w:r>
                          </w:p>
                          <w:p w14:paraId="45126F01" w14:textId="77777777" w:rsidR="00135DB4" w:rsidRDefault="00135DB4" w:rsidP="00135DB4">
                            <w:pPr>
                              <w:spacing w:before="121"/>
                              <w:ind w:left="172" w:firstLine="720"/>
                              <w:rPr>
                                <w:rFonts w:ascii="Courier New"/>
                                <w:sz w:val="18"/>
                              </w:rPr>
                            </w:pPr>
                            <w:r w:rsidRPr="00135DB4">
                              <w:rPr>
                                <w:rFonts w:ascii="Courier New"/>
                                <w:sz w:val="18"/>
                              </w:rPr>
                              <w:t xml:space="preserve">            &lt;link href=https://192.168.2.200/NRP/admin/sipentities/32768</w:t>
                            </w:r>
                          </w:p>
                          <w:p w14:paraId="6F3950F4" w14:textId="77777777" w:rsidR="00135DB4" w:rsidRPr="00135DB4" w:rsidRDefault="00135DB4" w:rsidP="00135DB4">
                            <w:pPr>
                              <w:spacing w:before="121"/>
                              <w:ind w:left="172" w:firstLine="720"/>
                              <w:rPr>
                                <w:rFonts w:ascii="Courier New"/>
                                <w:sz w:val="18"/>
                              </w:rPr>
                            </w:pPr>
                            <w:r>
                              <w:rPr>
                                <w:rFonts w:ascii="Courier New"/>
                                <w:sz w:val="18"/>
                              </w:rPr>
                              <w:t xml:space="preserve">                </w:t>
                            </w:r>
                            <w:r w:rsidRPr="00135DB4">
                              <w:rPr>
                                <w:rFonts w:ascii="Courier New"/>
                                <w:sz w:val="18"/>
                              </w:rPr>
                              <w:t xml:space="preserve"> hrefName="my_sm" rel="reference" title=""/&gt;</w:t>
                            </w:r>
                          </w:p>
                          <w:p w14:paraId="04E38772"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&lt;/sipentity&gt;</w:t>
                            </w:r>
                          </w:p>
                          <w:p w14:paraId="27CFDBFC" w14:textId="77777777" w:rsidR="00135DB4" w:rsidRPr="00135DB4" w:rsidRDefault="00135DB4" w:rsidP="00135DB4">
                            <w:pPr>
                              <w:spacing w:before="121"/>
                              <w:ind w:left="172" w:firstLine="720"/>
                              <w:rPr>
                                <w:rFonts w:ascii="Courier New"/>
                                <w:sz w:val="18"/>
                              </w:rPr>
                            </w:pPr>
                            <w:r w:rsidRPr="00135DB4">
                              <w:rPr>
                                <w:rFonts w:ascii="Courier New"/>
                                <w:sz w:val="18"/>
                              </w:rPr>
                              <w:t xml:space="preserve">    &lt;/asminstance&gt;</w:t>
                            </w:r>
                          </w:p>
                          <w:p w14:paraId="6C371588" w14:textId="77777777" w:rsidR="00135DB4" w:rsidRDefault="00135DB4" w:rsidP="00135DB4">
                            <w:pPr>
                              <w:spacing w:before="121"/>
                              <w:ind w:left="172" w:firstLine="720"/>
                              <w:rPr>
                                <w:rFonts w:ascii="Courier New"/>
                                <w:sz w:val="18"/>
                              </w:rPr>
                            </w:pPr>
                            <w:r w:rsidRPr="00135DB4">
                              <w:rPr>
                                <w:rFonts w:ascii="Courier New"/>
                                <w:sz w:val="18"/>
                              </w:rPr>
                              <w:t>&lt;/asminstances&gt;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29A3F" id="Text Box 447" o:spid="_x0000_s1065" type="#_x0000_t202" style="position:absolute;left:0;text-align:left;margin-left:42.1pt;margin-top:7.95pt;width:538.45pt;height:587pt;z-index:-251394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" fillcolor="#f1f1f1" stroked="f">
                <v:textbox inset="0,0,0,0">
                  <w:txbxContent>
                    <w:p w:rsidR="00135DB4" w:rsidRDefault="00135DB4" w:rsidP="00135DB4">
                      <w:pPr>
                        <w:spacing w:before="23"/>
                        <w:ind w:left="28"/>
                        <w:rPr>
                          <w:rFonts w:ascii="Courier New"/>
                          <w:sz w:val="18"/>
                        </w:rPr>
                      </w:pPr>
                      <w:r>
                        <w:rPr>
                          <w:rFonts w:ascii="Courier New"/>
                          <w:sz w:val="18"/>
                        </w:rPr>
                        <w:t>&lt;?xml version="1.0" encoding="UTF-8" standalone="yes"?&gt;</w:t>
                      </w:r>
                    </w:p>
                    <w:p w:rsidR="00135DB4" w:rsidRPr="00135DB4" w:rsidRDefault="00135DB4" w:rsidP="00135DB4">
                      <w:pPr>
                        <w:spacing w:before="121"/>
                        <w:rPr>
                          <w:rFonts w:ascii="Courier New"/>
                          <w:sz w:val="18"/>
                        </w:rPr>
                      </w:pPr>
                      <w:r>
                        <w:rPr>
                          <w:rFonts w:ascii="Courier New"/>
                          <w:sz w:val="18"/>
                        </w:rPr>
                        <w:t xml:space="preserve">    </w:t>
                      </w:r>
                      <w:r w:rsidRPr="00135DB4">
                        <w:rPr>
                          <w:rFonts w:ascii="Courier New"/>
                          <w:sz w:val="18"/>
                        </w:rPr>
                        <w:t>&lt;asminstances count="1" limit="1000" offset="0" query="" totalcount="1"&gt;</w:t>
                      </w:r>
                    </w:p>
                    <w:p w:rsidR="00135DB4" w:rsidRPr="00135DB4" w:rsidRDefault="00135DB4" w:rsidP="00135DB4">
                      <w:pPr>
                        <w:spacing w:before="121"/>
                        <w:ind w:left="172" w:firstLine="720"/>
                        <w:rPr>
                          <w:rFonts w:ascii="Courier New"/>
                          <w:sz w:val="18"/>
                        </w:rPr>
                      </w:pPr>
                      <w:r w:rsidRPr="00135DB4">
                        <w:rPr>
                          <w:rFonts w:ascii="Courier New"/>
                          <w:sz w:val="18"/>
                        </w:rPr>
                        <w:t xml:space="preserve">    &lt;asminstance&gt;</w:t>
                      </w:r>
                    </w:p>
                    <w:p w:rsidR="00135DB4" w:rsidRPr="00135DB4" w:rsidRDefault="00135DB4" w:rsidP="00135DB4">
                      <w:pPr>
                        <w:spacing w:before="121"/>
                        <w:ind w:left="172" w:firstLine="720"/>
                        <w:rPr>
                          <w:rFonts w:ascii="Courier New"/>
                          <w:sz w:val="18"/>
                        </w:rPr>
                      </w:pPr>
                      <w:r w:rsidRPr="00135DB4">
                        <w:rPr>
                          <w:rFonts w:ascii="Courier New"/>
                          <w:sz w:val="18"/>
                        </w:rPr>
                        <w:t xml:space="preserve">        &lt;assetDefaultGateway&gt;140.129.50.1&lt;/assetDefaultGateway&gt;</w:t>
                      </w:r>
                    </w:p>
                    <w:p w:rsidR="00135DB4" w:rsidRPr="00135DB4" w:rsidRDefault="00135DB4" w:rsidP="00135DB4">
                      <w:pPr>
                        <w:spacing w:before="121"/>
                        <w:ind w:left="172" w:firstLine="720"/>
                        <w:rPr>
                          <w:rFonts w:ascii="Courier New"/>
                          <w:sz w:val="18"/>
                        </w:rPr>
                      </w:pPr>
                      <w:r w:rsidRPr="00135DB4">
                        <w:rPr>
                          <w:rFonts w:ascii="Courier New"/>
                          <w:sz w:val="18"/>
                        </w:rPr>
                        <w:t xml:space="preserve">        &lt;assetNetMask&gt;255.255.255.0&lt;/assetNetMask&gt;</w:t>
                      </w:r>
                    </w:p>
                    <w:p w:rsidR="00135DB4" w:rsidRPr="00135DB4" w:rsidRDefault="00135DB4" w:rsidP="00135DB4">
                      <w:pPr>
                        <w:spacing w:before="121"/>
                        <w:ind w:left="172" w:firstLine="720"/>
                        <w:rPr>
                          <w:rFonts w:ascii="Courier New"/>
                          <w:sz w:val="18"/>
                        </w:rPr>
                      </w:pPr>
                      <w:r w:rsidRPr="00135DB4">
                        <w:rPr>
                          <w:rFonts w:ascii="Courier New"/>
                          <w:sz w:val="18"/>
                        </w:rPr>
                        <w:t xml:space="preserve">        &lt;callControlPHB&gt;46&lt;/callControlPHB&gt;</w:t>
                      </w:r>
                    </w:p>
                    <w:p w:rsidR="00135DB4" w:rsidRPr="00135DB4" w:rsidRDefault="00135DB4" w:rsidP="00135DB4">
                      <w:pPr>
                        <w:spacing w:before="121"/>
                        <w:ind w:left="172" w:firstLine="720"/>
                        <w:rPr>
                          <w:rFonts w:ascii="Courier New"/>
                          <w:sz w:val="18"/>
                        </w:rPr>
                      </w:pPr>
                      <w:r w:rsidRPr="00135DB4">
                        <w:rPr>
                          <w:rFonts w:ascii="Courier New"/>
                          <w:sz w:val="18"/>
                        </w:rPr>
                        <w:t xml:space="preserve">        &lt;cdrFileFormat&gt;standard_flat&lt;/cdrFileFormat&gt;</w:t>
                      </w:r>
                    </w:p>
                    <w:p w:rsidR="00135DB4" w:rsidRPr="00135DB4" w:rsidRDefault="00135DB4" w:rsidP="00135DB4">
                      <w:pPr>
                        <w:spacing w:before="121"/>
                        <w:ind w:left="172" w:firstLine="720"/>
                        <w:rPr>
                          <w:rFonts w:ascii="Courier New"/>
                          <w:sz w:val="18"/>
                        </w:rPr>
                      </w:pPr>
                      <w:r w:rsidRPr="00135DB4">
                        <w:rPr>
                          <w:rFonts w:ascii="Courier New"/>
                          <w:sz w:val="18"/>
                        </w:rPr>
                        <w:t xml:space="preserve">        &lt;cdrIncompleteCalls&gt;false&lt;/cdrIncompleteCalls&gt;</w:t>
                      </w:r>
                    </w:p>
                    <w:p w:rsidR="00135DB4" w:rsidRPr="00135DB4" w:rsidRDefault="00135DB4" w:rsidP="00135DB4">
                      <w:pPr>
                        <w:spacing w:before="121"/>
                        <w:ind w:left="172" w:firstLine="720"/>
                        <w:rPr>
                          <w:rFonts w:ascii="Courier New"/>
                          <w:sz w:val="18"/>
                        </w:rPr>
                      </w:pPr>
                      <w:r w:rsidRPr="00135DB4">
                        <w:rPr>
                          <w:rFonts w:ascii="Courier New"/>
                          <w:sz w:val="18"/>
                        </w:rPr>
                        <w:t xml:space="preserve">        &lt;cdrUserToUserCalls&gt;false&lt;/cdrUserToUserCalls&gt;</w:t>
                      </w:r>
                    </w:p>
                    <w:p w:rsidR="00135DB4" w:rsidRPr="00135DB4" w:rsidRDefault="00135DB4" w:rsidP="00135DB4">
                      <w:pPr>
                        <w:spacing w:before="121"/>
                        <w:ind w:left="172" w:firstLine="720"/>
                        <w:rPr>
                          <w:rFonts w:ascii="Courier New"/>
                          <w:sz w:val="18"/>
                        </w:rPr>
                      </w:pPr>
                      <w:r w:rsidRPr="00135DB4">
                        <w:rPr>
                          <w:rFonts w:ascii="Courier New"/>
                          <w:sz w:val="18"/>
                        </w:rPr>
                        <w:t xml:space="preserve">        &lt;crlfKeepAliveSecs&gt;0&lt;/crlfKeepAliveSecs&gt;</w:t>
                      </w:r>
                    </w:p>
                    <w:p w:rsidR="00135DB4" w:rsidRPr="00135DB4" w:rsidRDefault="00135DB4" w:rsidP="00135DB4">
                      <w:pPr>
                        <w:spacing w:before="121"/>
                        <w:ind w:left="172" w:firstLine="720"/>
                        <w:rPr>
                          <w:rFonts w:ascii="Courier New"/>
                          <w:sz w:val="18"/>
                        </w:rPr>
                      </w:pPr>
                      <w:r w:rsidRPr="00135DB4">
                        <w:rPr>
                          <w:rFonts w:ascii="Courier New"/>
                          <w:sz w:val="18"/>
                        </w:rPr>
                        <w:t xml:space="preserve">        &lt;errorOnNotifyFailure&gt;false&lt;/errorOnNotifyFailure&gt;</w:t>
                      </w:r>
                    </w:p>
                    <w:p w:rsidR="00135DB4" w:rsidRPr="00135DB4" w:rsidRDefault="00135DB4" w:rsidP="00135DB4">
                      <w:pPr>
                        <w:spacing w:before="121"/>
                        <w:ind w:left="172" w:firstLine="720"/>
                        <w:rPr>
                          <w:rFonts w:ascii="Courier New"/>
                          <w:sz w:val="18"/>
                        </w:rPr>
                      </w:pPr>
                      <w:r w:rsidRPr="00135DB4">
                        <w:rPr>
                          <w:rFonts w:ascii="Courier New"/>
                          <w:sz w:val="18"/>
                        </w:rPr>
                        <w:t xml:space="preserve">        &lt;honorPhaseEqualEndpoint&gt;true&lt;/honorPhaseEqualEndpoint&gt;</w:t>
                      </w:r>
                    </w:p>
                    <w:p w:rsidR="00135DB4" w:rsidRPr="00135DB4" w:rsidRDefault="00135DB4" w:rsidP="00135DB4">
                      <w:pPr>
                        <w:spacing w:before="121"/>
                        <w:ind w:left="172" w:firstLine="720"/>
                        <w:rPr>
                          <w:rFonts w:ascii="Courier New"/>
                          <w:sz w:val="18"/>
                        </w:rPr>
                      </w:pPr>
                      <w:r w:rsidRPr="00135DB4">
                        <w:rPr>
                          <w:rFonts w:ascii="Courier New"/>
                          <w:sz w:val="18"/>
                        </w:rPr>
                        <w:t xml:space="preserve">        &lt;isCdrEnabled&gt;false&lt;/isCdrEnabled&gt;</w:t>
                      </w:r>
                    </w:p>
                    <w:p w:rsidR="00135DB4" w:rsidRPr="00135DB4" w:rsidRDefault="00135DB4" w:rsidP="00135DB4">
                      <w:pPr>
                        <w:spacing w:before="121"/>
                        <w:ind w:left="172" w:firstLine="720"/>
                        <w:rPr>
                          <w:rFonts w:ascii="Courier New"/>
                          <w:sz w:val="18"/>
                        </w:rPr>
                      </w:pPr>
                      <w:r w:rsidRPr="00135DB4">
                        <w:rPr>
                          <w:rFonts w:ascii="Courier New"/>
                          <w:sz w:val="18"/>
                        </w:rPr>
                        <w:t xml:space="preserve">        &lt;isMonitoring&gt;true&lt;/isMonitoring&gt;</w:t>
                      </w:r>
                    </w:p>
                    <w:p w:rsidR="00135DB4" w:rsidRPr="00135DB4" w:rsidRDefault="00135DB4" w:rsidP="00135DB4">
                      <w:pPr>
                        <w:spacing w:before="121"/>
                        <w:ind w:left="172" w:firstLine="720"/>
                        <w:rPr>
                          <w:rFonts w:ascii="Courier New"/>
                          <w:sz w:val="18"/>
                        </w:rPr>
                      </w:pPr>
                      <w:r w:rsidRPr="00135DB4">
                        <w:rPr>
                          <w:rFonts w:ascii="Courier New"/>
                          <w:sz w:val="18"/>
                        </w:rPr>
                        <w:t xml:space="preserve">        &lt;isPpmPktRateLimiting&gt;true&lt;/isPpmPktRateLimiting&gt;</w:t>
                      </w:r>
                    </w:p>
                    <w:p w:rsidR="00135DB4" w:rsidRPr="00135DB4" w:rsidRDefault="00135DB4" w:rsidP="00135DB4">
                      <w:pPr>
                        <w:spacing w:before="121"/>
                        <w:ind w:left="172" w:firstLine="720"/>
                        <w:rPr>
                          <w:rFonts w:ascii="Courier New"/>
                          <w:sz w:val="18"/>
                        </w:rPr>
                      </w:pPr>
                      <w:r w:rsidRPr="00135DB4">
                        <w:rPr>
                          <w:rFonts w:ascii="Courier New"/>
                          <w:sz w:val="18"/>
                        </w:rPr>
                        <w:t xml:space="preserve">        &lt;maintenanceMode&gt;true&lt;/maintenanceMode&gt;</w:t>
                      </w:r>
                    </w:p>
                    <w:p w:rsidR="00135DB4" w:rsidRPr="00135DB4" w:rsidRDefault="00135DB4" w:rsidP="00135DB4">
                      <w:pPr>
                        <w:spacing w:before="121"/>
                        <w:ind w:left="172" w:firstLine="720"/>
                        <w:rPr>
                          <w:rFonts w:ascii="Courier New"/>
                          <w:sz w:val="18"/>
                        </w:rPr>
                      </w:pPr>
                      <w:r w:rsidRPr="00135DB4">
                        <w:rPr>
                          <w:rFonts w:ascii="Courier New"/>
                          <w:sz w:val="18"/>
                        </w:rPr>
                        <w:t xml:space="preserve">    </w:t>
                      </w:r>
                      <w:r>
                        <w:rPr>
                          <w:rFonts w:ascii="Courier New"/>
                          <w:sz w:val="18"/>
                        </w:rPr>
                        <w:t xml:space="preserve">    </w:t>
                      </w:r>
                      <w:r w:rsidRPr="00135DB4">
                        <w:rPr>
                          <w:rFonts w:ascii="Courier New"/>
                          <w:sz w:val="18"/>
                        </w:rPr>
                        <w:t>&lt;managementAccessPointHostname&gt;140.129.50.111&lt;/managementAccessPointHostname&gt;</w:t>
                      </w:r>
                    </w:p>
                    <w:p w:rsidR="00135DB4" w:rsidRPr="00135DB4" w:rsidRDefault="00135DB4" w:rsidP="00135DB4">
                      <w:pPr>
                        <w:spacing w:before="121"/>
                        <w:ind w:left="172" w:firstLine="720"/>
                        <w:rPr>
                          <w:rFonts w:ascii="Courier New"/>
                          <w:sz w:val="18"/>
                        </w:rPr>
                      </w:pPr>
                      <w:r w:rsidRPr="00135DB4">
                        <w:rPr>
                          <w:rFonts w:ascii="Courier New"/>
                          <w:sz w:val="18"/>
                        </w:rPr>
                        <w:t xml:space="preserve">        &lt;managementAccessPointPortNumber&gt;11099&lt;/managementAccessPointPortNumber&gt;</w:t>
                      </w:r>
                    </w:p>
                    <w:p w:rsidR="00135DB4" w:rsidRPr="00135DB4" w:rsidRDefault="00135DB4" w:rsidP="00135DB4">
                      <w:pPr>
                        <w:spacing w:before="121"/>
                        <w:ind w:left="172" w:firstLine="720"/>
                        <w:rPr>
                          <w:rFonts w:ascii="Courier New"/>
                          <w:sz w:val="18"/>
                        </w:rPr>
                      </w:pPr>
                      <w:r w:rsidRPr="00135DB4">
                        <w:rPr>
                          <w:rFonts w:ascii="Courier New"/>
                          <w:sz w:val="18"/>
                        </w:rPr>
                        <w:t xml:space="preserve">        &lt;maxConnsPerPpm&gt;3&lt;/maxConnsPerPpm&gt;</w:t>
                      </w:r>
                    </w:p>
                    <w:p w:rsidR="00135DB4" w:rsidRPr="00135DB4" w:rsidRDefault="00135DB4" w:rsidP="00135DB4">
                      <w:pPr>
                        <w:spacing w:before="121"/>
                        <w:ind w:left="172" w:firstLine="720"/>
                        <w:rPr>
                          <w:rFonts w:ascii="Courier New"/>
                          <w:sz w:val="18"/>
                        </w:rPr>
                      </w:pPr>
                      <w:r w:rsidRPr="00135DB4">
                        <w:rPr>
                          <w:rFonts w:ascii="Courier New"/>
                          <w:sz w:val="18"/>
                        </w:rPr>
                        <w:t xml:space="preserve">        &lt;monitorOkResponses&gt;1&lt;/monitorOkResponses&gt;</w:t>
                      </w:r>
                    </w:p>
                    <w:p w:rsidR="00135DB4" w:rsidRPr="00135DB4" w:rsidRDefault="00135DB4" w:rsidP="00135DB4">
                      <w:pPr>
                        <w:spacing w:before="121"/>
                        <w:ind w:left="172" w:firstLine="720"/>
                        <w:rPr>
                          <w:rFonts w:ascii="Courier New"/>
                          <w:sz w:val="18"/>
                        </w:rPr>
                      </w:pPr>
                      <w:r w:rsidRPr="00135DB4">
                        <w:rPr>
                          <w:rFonts w:ascii="Courier New"/>
                          <w:sz w:val="18"/>
                        </w:rPr>
                        <w:t xml:space="preserve">        &lt;monitorProactiveSecs&gt;900&lt;/monitorProactiveSecs&gt;</w:t>
                      </w:r>
                    </w:p>
                    <w:p w:rsidR="00135DB4" w:rsidRPr="00135DB4" w:rsidRDefault="00135DB4" w:rsidP="00135DB4">
                      <w:pPr>
                        <w:spacing w:before="121"/>
                        <w:ind w:left="172" w:firstLine="720"/>
                        <w:rPr>
                          <w:rFonts w:ascii="Courier New"/>
                          <w:sz w:val="18"/>
                        </w:rPr>
                      </w:pPr>
                      <w:r w:rsidRPr="00135DB4">
                        <w:rPr>
                          <w:rFonts w:ascii="Courier New"/>
                          <w:sz w:val="18"/>
                        </w:rPr>
                        <w:t xml:space="preserve">        &lt;monitorReactiveSecs&gt;120&lt;/monitorReactiveSecs&gt;</w:t>
                      </w:r>
                    </w:p>
                    <w:p w:rsidR="00135DB4" w:rsidRPr="00135DB4" w:rsidRDefault="00135DB4" w:rsidP="00135DB4">
                      <w:pPr>
                        <w:spacing w:before="121"/>
                        <w:ind w:left="172" w:firstLine="720"/>
                        <w:rPr>
                          <w:rFonts w:ascii="Courier New"/>
                          <w:sz w:val="18"/>
                        </w:rPr>
                      </w:pPr>
                      <w:r w:rsidRPr="00135DB4">
                        <w:rPr>
                          <w:rFonts w:ascii="Courier New"/>
                          <w:sz w:val="18"/>
                        </w:rPr>
                        <w:t xml:space="preserve">        &lt;monitorRetries&gt;1&lt;/monitorRetries&gt;</w:t>
                      </w:r>
                    </w:p>
                    <w:p w:rsidR="00135DB4" w:rsidRPr="00135DB4" w:rsidRDefault="00135DB4" w:rsidP="00135DB4">
                      <w:pPr>
                        <w:spacing w:before="121"/>
                        <w:ind w:left="172" w:firstLine="720"/>
                        <w:rPr>
                          <w:rFonts w:ascii="Courier New"/>
                          <w:sz w:val="18"/>
                        </w:rPr>
                      </w:pPr>
                      <w:r w:rsidRPr="00135DB4">
                        <w:rPr>
                          <w:rFonts w:ascii="Courier New"/>
                          <w:sz w:val="18"/>
                        </w:rPr>
                        <w:t xml:space="preserve">        &lt;name&gt;my_sm&lt;/name&gt;</w:t>
                      </w:r>
                    </w:p>
                    <w:p w:rsidR="00135DB4" w:rsidRPr="00135DB4" w:rsidRDefault="00135DB4" w:rsidP="00135DB4">
                      <w:pPr>
                        <w:spacing w:before="121"/>
                        <w:ind w:left="172" w:firstLine="720"/>
                        <w:rPr>
                          <w:rFonts w:ascii="Courier New"/>
                          <w:sz w:val="18"/>
                        </w:rPr>
                      </w:pPr>
                      <w:r w:rsidRPr="00135DB4">
                        <w:rPr>
                          <w:rFonts w:ascii="Courier New"/>
                          <w:sz w:val="18"/>
                        </w:rPr>
                        <w:t xml:space="preserve">        &lt;network_topology&gt;enterprise&lt;/network_topology&gt;</w:t>
                      </w:r>
                      <w:r w:rsidR="006B6D4F">
                        <w:rPr>
                          <w:rFonts w:ascii="Courier New"/>
                          <w:sz w:val="18"/>
                        </w:rPr>
                        <w:t xml:space="preserve"> </w:t>
                      </w:r>
                      <w:r w:rsidR="006B6D4F" w:rsidRPr="00EC7FD1">
                        <w:rPr>
                          <w:rFonts w:ascii="Courier New"/>
                          <w:color w:val="FF0000"/>
                          <w:sz w:val="18"/>
                        </w:rPr>
                        <w:sym w:font="Wingdings" w:char="F0DF"/>
                      </w:r>
                      <w:r w:rsidR="006B6D4F" w:rsidRPr="00EC7FD1">
                        <w:rPr>
                          <w:rFonts w:ascii="Courier New"/>
                          <w:color w:val="FF0000"/>
                          <w:sz w:val="18"/>
                        </w:rPr>
                        <w:t xml:space="preserve"> </w:t>
                      </w:r>
                      <w:r w:rsidR="006B6D4F">
                        <w:rPr>
                          <w:rFonts w:ascii="Courier New"/>
                          <w:color w:val="FF0000"/>
                          <w:sz w:val="18"/>
                        </w:rPr>
                        <w:t xml:space="preserve">only when </w:t>
                      </w:r>
                      <w:r w:rsidR="006B6D4F" w:rsidRPr="00EC7FD1">
                        <w:rPr>
                          <w:rFonts w:ascii="Courier New"/>
                          <w:color w:val="FF0000"/>
                          <w:sz w:val="18"/>
                        </w:rPr>
                        <w:t xml:space="preserve">Edge Topology </w:t>
                      </w:r>
                      <w:r w:rsidR="006B6D4F">
                        <w:rPr>
                          <w:rFonts w:ascii="Courier New"/>
                          <w:color w:val="FF0000"/>
                          <w:sz w:val="18"/>
                        </w:rPr>
                        <w:t>enabled</w:t>
                      </w:r>
                    </w:p>
                    <w:p w:rsidR="00135DB4" w:rsidRPr="00135DB4" w:rsidRDefault="00135DB4" w:rsidP="00135DB4">
                      <w:pPr>
                        <w:spacing w:before="121"/>
                        <w:ind w:left="172" w:firstLine="720"/>
                        <w:rPr>
                          <w:rFonts w:ascii="Courier New"/>
                          <w:sz w:val="18"/>
                        </w:rPr>
                      </w:pPr>
                      <w:r w:rsidRPr="00135DB4">
                        <w:rPr>
                          <w:rFonts w:ascii="Courier New"/>
                          <w:sz w:val="18"/>
                        </w:rPr>
                        <w:t xml:space="preserve">        &lt;ppmConnTimeoutMins&gt;5&lt;/ppmConnTimeoutMins&gt;</w:t>
                      </w:r>
                    </w:p>
                    <w:p w:rsidR="00135DB4" w:rsidRPr="00135DB4" w:rsidRDefault="00135DB4" w:rsidP="00135DB4">
                      <w:pPr>
                        <w:spacing w:before="121"/>
                        <w:ind w:left="172" w:firstLine="720"/>
                        <w:rPr>
                          <w:rFonts w:ascii="Courier New"/>
                          <w:sz w:val="18"/>
                        </w:rPr>
                      </w:pPr>
                      <w:r w:rsidRPr="00135DB4">
                        <w:rPr>
                          <w:rFonts w:ascii="Courier New"/>
                          <w:sz w:val="18"/>
                        </w:rPr>
                        <w:t xml:space="preserve">        &lt;ppmPktRateLimitThres&gt;25&lt;/ppmPktRateLimitThres&gt;</w:t>
                      </w:r>
                    </w:p>
                    <w:p w:rsidR="00135DB4" w:rsidRPr="00135DB4" w:rsidRDefault="00135DB4" w:rsidP="00135DB4">
                      <w:pPr>
                        <w:spacing w:before="121"/>
                        <w:ind w:left="172" w:firstLine="720"/>
                        <w:rPr>
                          <w:rFonts w:ascii="Courier New"/>
                          <w:sz w:val="18"/>
                        </w:rPr>
                      </w:pPr>
                      <w:r w:rsidRPr="00135DB4">
                        <w:rPr>
                          <w:rFonts w:ascii="Courier New"/>
                          <w:sz w:val="18"/>
                        </w:rPr>
                        <w:t xml:space="preserve">        &lt;sipFirewallName&gt;BSM 6.3.8.0&lt;/sipFirewallName&gt;</w:t>
                      </w:r>
                    </w:p>
                    <w:p w:rsidR="00135DB4" w:rsidRPr="00135DB4" w:rsidRDefault="00135DB4" w:rsidP="00135DB4">
                      <w:pPr>
                        <w:spacing w:before="121"/>
                        <w:ind w:left="172" w:firstLine="720"/>
                        <w:rPr>
                          <w:rFonts w:ascii="Courier New"/>
                          <w:sz w:val="18"/>
                        </w:rPr>
                      </w:pPr>
                      <w:r w:rsidRPr="00135DB4">
                        <w:rPr>
                          <w:rFonts w:ascii="Courier New"/>
                          <w:sz w:val="18"/>
                        </w:rPr>
                        <w:t xml:space="preserve">        &lt;smType&gt;SM&lt;/smType&gt;</w:t>
                      </w:r>
                    </w:p>
                    <w:p w:rsidR="00135DB4" w:rsidRPr="00135DB4" w:rsidRDefault="00135DB4" w:rsidP="00135DB4">
                      <w:pPr>
                        <w:spacing w:before="121"/>
                        <w:ind w:left="172" w:firstLine="720"/>
                        <w:rPr>
                          <w:rFonts w:ascii="Courier New"/>
                          <w:sz w:val="18"/>
                        </w:rPr>
                      </w:pPr>
                      <w:r w:rsidRPr="00135DB4">
                        <w:rPr>
                          <w:rFonts w:ascii="Courier New"/>
                          <w:sz w:val="18"/>
                        </w:rPr>
                        <w:t xml:space="preserve">        &lt;link href="https://192.168.2.200/ASM/ws/asminstances/12" rel="self"/&gt;</w:t>
                      </w:r>
                    </w:p>
                    <w:p w:rsidR="00135DB4" w:rsidRPr="00135DB4" w:rsidRDefault="00135DB4" w:rsidP="00135DB4">
                      <w:pPr>
                        <w:spacing w:before="121"/>
                        <w:ind w:left="172" w:firstLine="720"/>
                        <w:rPr>
                          <w:rFonts w:ascii="Courier New"/>
                          <w:sz w:val="18"/>
                        </w:rPr>
                      </w:pPr>
                      <w:r w:rsidRPr="00135DB4">
                        <w:rPr>
                          <w:rFonts w:ascii="Courier New"/>
                          <w:sz w:val="18"/>
                        </w:rPr>
                        <w:t xml:space="preserve">        &lt;sipentity&gt;</w:t>
                      </w:r>
                    </w:p>
                    <w:p w:rsidR="00135DB4" w:rsidRDefault="00135DB4" w:rsidP="00135DB4">
                      <w:pPr>
                        <w:spacing w:before="121"/>
                        <w:ind w:left="172" w:firstLine="720"/>
                        <w:rPr>
                          <w:rFonts w:ascii="Courier New"/>
                          <w:sz w:val="18"/>
                        </w:rPr>
                      </w:pPr>
                      <w:r w:rsidRPr="00135DB4">
                        <w:rPr>
                          <w:rFonts w:ascii="Courier New"/>
                          <w:sz w:val="18"/>
                        </w:rPr>
                        <w:t xml:space="preserve">            &lt;link href=https://192.168.2.200/NRP/admin/sipentities/32768</w:t>
                      </w:r>
                    </w:p>
                    <w:p w:rsidR="00135DB4" w:rsidRPr="00135DB4" w:rsidRDefault="00135DB4" w:rsidP="00135DB4">
                      <w:pPr>
                        <w:spacing w:before="121"/>
                        <w:ind w:left="172" w:firstLine="720"/>
                        <w:rPr>
                          <w:rFonts w:ascii="Courier New"/>
                          <w:sz w:val="18"/>
                        </w:rPr>
                      </w:pPr>
                      <w:r>
                        <w:rPr>
                          <w:rFonts w:ascii="Courier New"/>
                          <w:sz w:val="18"/>
                        </w:rPr>
                        <w:t xml:space="preserve">                </w:t>
                      </w:r>
                      <w:r w:rsidRPr="00135DB4">
                        <w:rPr>
                          <w:rFonts w:ascii="Courier New"/>
                          <w:sz w:val="18"/>
                        </w:rPr>
                        <w:t xml:space="preserve"> hrefName="my_sm" rel="reference" title=""/&gt;</w:t>
                      </w:r>
                    </w:p>
                    <w:p w:rsidR="00135DB4" w:rsidRPr="00135DB4" w:rsidRDefault="00135DB4" w:rsidP="00135DB4">
                      <w:pPr>
                        <w:spacing w:before="121"/>
                        <w:ind w:left="172" w:firstLine="720"/>
                        <w:rPr>
                          <w:rFonts w:ascii="Courier New"/>
                          <w:sz w:val="18"/>
                        </w:rPr>
                      </w:pPr>
                      <w:r w:rsidRPr="00135DB4">
                        <w:rPr>
                          <w:rFonts w:ascii="Courier New"/>
                          <w:sz w:val="18"/>
                        </w:rPr>
                        <w:t xml:space="preserve">        &lt;/sipentity&gt;</w:t>
                      </w:r>
                    </w:p>
                    <w:p w:rsidR="00135DB4" w:rsidRPr="00135DB4" w:rsidRDefault="00135DB4" w:rsidP="00135DB4">
                      <w:pPr>
                        <w:spacing w:before="121"/>
                        <w:ind w:left="172" w:firstLine="720"/>
                        <w:rPr>
                          <w:rFonts w:ascii="Courier New"/>
                          <w:sz w:val="18"/>
                        </w:rPr>
                      </w:pPr>
                      <w:r w:rsidRPr="00135DB4">
                        <w:rPr>
                          <w:rFonts w:ascii="Courier New"/>
                          <w:sz w:val="18"/>
                        </w:rPr>
                        <w:t xml:space="preserve">    &lt;/asminstance&gt;</w:t>
                      </w:r>
                    </w:p>
                    <w:p w:rsidR="00135DB4" w:rsidRDefault="00135DB4" w:rsidP="00135DB4">
                      <w:pPr>
                        <w:spacing w:before="121"/>
                        <w:ind w:left="172" w:firstLine="720"/>
                        <w:rPr>
                          <w:rFonts w:ascii="Courier New"/>
                          <w:sz w:val="18"/>
                        </w:rPr>
                      </w:pPr>
                      <w:r w:rsidRPr="00135DB4">
                        <w:rPr>
                          <w:rFonts w:ascii="Courier New"/>
                          <w:sz w:val="18"/>
                        </w:rPr>
                        <w:t>&lt;/asminstances&gt;</w:t>
                      </w:r>
                    </w:p>
                  </w:txbxContent>
                </v:textbox>
                <w10:wrap type="topAndBottom" anchorx="page"/>
              </v:shape>
            </w:pict>
          </mc:Fallback>
        </mc:AlternateContent>
      </w:r>
    </w:p>
    <w:p w14:paraId="4EC12FD1" w14:textId="77777777" w:rsidR="0004129E" w:rsidRDefault="0004129E" w:rsidP="0004129E">
      <w:pPr>
        <w:rPr>
          <w:sz w:val="8"/>
        </w:rPr>
        <w:sectPr w:rsidR="0004129E" w:rsidSect="001867E0">
          <w:headerReference w:type="default" r:id="rId100"/>
          <w:footerReference w:type="default" r:id="rId101"/>
          <w:pgSz w:w="12240" w:h="15840"/>
          <w:pgMar w:top="1180" w:right="860" w:bottom="700" w:left="1140" w:header="883" w:footer="720" w:gutter="0"/>
          <w:cols w:space="720"/>
          <w:docGrid w:linePitch="299"/>
        </w:sectPr>
      </w:pPr>
    </w:p>
    <w:bookmarkStart w:id="214" w:name="_Toc151555584"/>
    <w:p w14:paraId="64544282" w14:textId="77777777" w:rsidR="00EC7FD1" w:rsidRPr="00EC7FD1" w:rsidRDefault="005D1EB8" w:rsidP="00EC7FD1">
      <w:pPr>
        <w:pStyle w:val="Heading2"/>
        <w:tabs>
          <w:tab w:val="left" w:pos="10050"/>
        </w:tabs>
        <w:spacing w:before="235"/>
        <w:rPr>
          <w:u w:val="none"/>
        </w:rPr>
      </w:pPr>
      <w:r>
        <w:rPr>
          <w:noProof/>
          <w:sz w:val="29"/>
        </w:rPr>
        <w:lastRenderedPageBreak/>
        <mc:AlternateContent>
          <mc:Choice Requires="wps">
            <w:drawing>
              <wp:anchor distT="0" distB="0" distL="0" distR="0" simplePos="0" relativeHeight="251924480" behindDoc="1" locked="0" layoutInCell="1" allowOverlap="1" wp14:anchorId="473455CB" wp14:editId="3DCC1CC5">
                <wp:simplePos x="0" y="0"/>
                <wp:positionH relativeFrom="page">
                  <wp:posOffset>725170</wp:posOffset>
                </wp:positionH>
                <wp:positionV relativeFrom="paragraph">
                  <wp:posOffset>548005</wp:posOffset>
                </wp:positionV>
                <wp:extent cx="6647815" cy="6464300"/>
                <wp:effectExtent l="0" t="0" r="0" b="0"/>
                <wp:wrapTopAndBottom/>
                <wp:docPr id="181"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7815" cy="646430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E45507" w14:textId="77777777" w:rsidR="00EC7FD1" w:rsidRDefault="00EC7FD1" w:rsidP="00EC7FD1">
                            <w:pPr>
                              <w:spacing w:before="23"/>
                              <w:ind w:left="28"/>
                              <w:rPr>
                                <w:rFonts w:ascii="Courier New"/>
                                <w:sz w:val="18"/>
                              </w:rPr>
                            </w:pPr>
                            <w:r>
                              <w:rPr>
                                <w:rFonts w:ascii="Courier New"/>
                                <w:sz w:val="18"/>
                              </w:rPr>
                              <w:t>&lt;?xml version="1.0" encoding="UTF-8" standalone="yes"?&gt;</w:t>
                            </w:r>
                          </w:p>
                          <w:p w14:paraId="599EC38F" w14:textId="77777777" w:rsidR="00EC7FD1" w:rsidRPr="00135DB4" w:rsidRDefault="00EC7FD1" w:rsidP="00EC7FD1">
                            <w:pPr>
                              <w:spacing w:before="23"/>
                              <w:ind w:left="28"/>
                              <w:rPr>
                                <w:rFonts w:ascii="Courier New"/>
                                <w:sz w:val="18"/>
                              </w:rPr>
                            </w:pPr>
                            <w:r w:rsidRPr="00135DB4">
                              <w:rPr>
                                <w:rFonts w:ascii="Courier New"/>
                                <w:sz w:val="18"/>
                              </w:rPr>
                              <w:t>&lt;asminstance&gt;</w:t>
                            </w:r>
                          </w:p>
                          <w:p w14:paraId="3AC132DF" w14:textId="77777777" w:rsidR="00EC7FD1" w:rsidRPr="00EC7FD1" w:rsidRDefault="00EC7FD1" w:rsidP="00EC7FD1">
                            <w:pPr>
                              <w:spacing w:before="121"/>
                              <w:ind w:firstLine="720"/>
                              <w:rPr>
                                <w:rFonts w:ascii="Courier New"/>
                                <w:sz w:val="18"/>
                              </w:rPr>
                            </w:pPr>
                            <w:r w:rsidRPr="00EC7FD1">
                              <w:rPr>
                                <w:rFonts w:ascii="Courier New"/>
                                <w:sz w:val="18"/>
                              </w:rPr>
                              <w:t xml:space="preserve"> &lt;smType&gt;SM&lt;/smType&gt;</w:t>
                            </w:r>
                            <w:r>
                              <w:rPr>
                                <w:rFonts w:ascii="Courier New"/>
                                <w:sz w:val="18"/>
                              </w:rPr>
                              <w:t xml:space="preserve">  </w:t>
                            </w:r>
                            <w:r w:rsidRPr="00EC7FD1">
                              <w:rPr>
                                <w:rFonts w:ascii="Courier New"/>
                                <w:color w:val="FF0000"/>
                                <w:sz w:val="18"/>
                              </w:rPr>
                              <w:sym w:font="Wingdings" w:char="F0DF"/>
                            </w:r>
                            <w:r w:rsidRPr="00EC7FD1">
                              <w:rPr>
                                <w:rFonts w:ascii="Courier New"/>
                                <w:color w:val="FF0000"/>
                                <w:sz w:val="18"/>
                              </w:rPr>
                              <w:t xml:space="preserve"> For branch SMs use BSM</w:t>
                            </w:r>
                          </w:p>
                          <w:p w14:paraId="20C95A66" w14:textId="77777777" w:rsidR="00EC7FD1" w:rsidRPr="00EC7FD1" w:rsidRDefault="00EC7FD1" w:rsidP="00EC7FD1">
                            <w:pPr>
                              <w:spacing w:before="121"/>
                              <w:ind w:firstLine="720"/>
                              <w:rPr>
                                <w:rFonts w:ascii="Courier New"/>
                                <w:sz w:val="18"/>
                              </w:rPr>
                            </w:pPr>
                            <w:r w:rsidRPr="00EC7FD1">
                              <w:rPr>
                                <w:rFonts w:ascii="Courier New"/>
                                <w:sz w:val="18"/>
                              </w:rPr>
                              <w:t xml:space="preserve"> &lt;sipentity&gt;</w:t>
                            </w:r>
                          </w:p>
                          <w:p w14:paraId="679DB62C" w14:textId="77777777" w:rsidR="00EC7FD1" w:rsidRPr="00EC7FD1" w:rsidRDefault="00EC7FD1" w:rsidP="00EC7FD1">
                            <w:pPr>
                              <w:spacing w:before="121"/>
                              <w:ind w:firstLine="720"/>
                              <w:rPr>
                                <w:rFonts w:ascii="Courier New"/>
                                <w:sz w:val="18"/>
                              </w:rPr>
                            </w:pPr>
                            <w:r w:rsidRPr="00EC7FD1">
                              <w:rPr>
                                <w:rFonts w:ascii="Courier New"/>
                                <w:sz w:val="18"/>
                              </w:rPr>
                              <w:t xml:space="preserve">   &lt;link href="https://192.168.2.200/NRP/admin/sipentities/32768" rel="self"/&gt;</w:t>
                            </w:r>
                          </w:p>
                          <w:p w14:paraId="28629BE3" w14:textId="77777777" w:rsidR="00EC7FD1" w:rsidRPr="00EC7FD1" w:rsidRDefault="00EC7FD1" w:rsidP="00EC7FD1">
                            <w:pPr>
                              <w:spacing w:before="121"/>
                              <w:ind w:firstLine="720"/>
                              <w:rPr>
                                <w:rFonts w:ascii="Courier New"/>
                                <w:sz w:val="18"/>
                              </w:rPr>
                            </w:pPr>
                            <w:r w:rsidRPr="00EC7FD1">
                              <w:rPr>
                                <w:rFonts w:ascii="Courier New"/>
                                <w:sz w:val="18"/>
                              </w:rPr>
                              <w:t xml:space="preserve"> &lt;/sipentity&gt;</w:t>
                            </w:r>
                          </w:p>
                          <w:p w14:paraId="6A032E80" w14:textId="77777777" w:rsidR="00EC7FD1" w:rsidRDefault="00EC7FD1" w:rsidP="00EC7FD1">
                            <w:pPr>
                              <w:spacing w:before="121"/>
                              <w:ind w:firstLine="720"/>
                              <w:rPr>
                                <w:rFonts w:ascii="Courier New"/>
                                <w:sz w:val="18"/>
                              </w:rPr>
                            </w:pPr>
                            <w:r w:rsidRPr="00EC7FD1">
                              <w:rPr>
                                <w:rFonts w:ascii="Courier New"/>
                                <w:sz w:val="18"/>
                              </w:rPr>
                              <w:t xml:space="preserve"> &lt;name&gt;edge_sm&lt;/name&gt;</w:t>
                            </w:r>
                          </w:p>
                          <w:p w14:paraId="171BD8F1" w14:textId="77777777" w:rsidR="00EC7FD1" w:rsidRPr="00EC7FD1" w:rsidRDefault="00EC7FD1" w:rsidP="00EC7FD1">
                            <w:pPr>
                              <w:spacing w:before="121"/>
                              <w:ind w:firstLine="720"/>
                              <w:rPr>
                                <w:rFonts w:ascii="Courier New"/>
                                <w:sz w:val="18"/>
                              </w:rPr>
                            </w:pPr>
                            <w:r>
                              <w:rPr>
                                <w:rFonts w:ascii="Courier New"/>
                                <w:sz w:val="18"/>
                              </w:rPr>
                              <w:t xml:space="preserve"> </w:t>
                            </w:r>
                            <w:r w:rsidRPr="00EC7FD1">
                              <w:rPr>
                                <w:rFonts w:ascii="Courier New"/>
                                <w:sz w:val="18"/>
                              </w:rPr>
                              <w:t>&lt;remoteAccessConfig&gt;test1&lt;/remoteAccessConfig&gt;</w:t>
                            </w:r>
                            <w:r>
                              <w:rPr>
                                <w:rFonts w:ascii="Courier New"/>
                                <w:sz w:val="18"/>
                              </w:rPr>
                              <w:t xml:space="preserve">   </w:t>
                            </w:r>
                            <w:r w:rsidRPr="00EC7FD1">
                              <w:rPr>
                                <w:rFonts w:ascii="Courier New"/>
                                <w:color w:val="FF0000"/>
                                <w:sz w:val="18"/>
                              </w:rPr>
                              <w:sym w:font="Wingdings" w:char="F0DF"/>
                            </w:r>
                            <w:r w:rsidRPr="00EC7FD1">
                              <w:rPr>
                                <w:rFonts w:ascii="Courier New"/>
                                <w:color w:val="FF0000"/>
                                <w:sz w:val="18"/>
                              </w:rPr>
                              <w:t xml:space="preserve"> for Edge Topology BSM only</w:t>
                            </w:r>
                          </w:p>
                          <w:p w14:paraId="225E535E" w14:textId="77777777" w:rsidR="00EC7FD1" w:rsidRPr="00EC7FD1" w:rsidRDefault="00EC7FD1" w:rsidP="00EC7FD1">
                            <w:pPr>
                              <w:spacing w:before="121"/>
                              <w:ind w:firstLine="720"/>
                              <w:rPr>
                                <w:rFonts w:ascii="Courier New"/>
                                <w:sz w:val="18"/>
                              </w:rPr>
                            </w:pPr>
                            <w:r w:rsidRPr="00EC7FD1">
                              <w:rPr>
                                <w:rFonts w:ascii="Courier New"/>
                                <w:sz w:val="18"/>
                              </w:rPr>
                              <w:t xml:space="preserve"> &lt;assetDefaultGateway&gt;140.129.50.1&lt;/assetDefaultGateway&gt;</w:t>
                            </w:r>
                          </w:p>
                          <w:p w14:paraId="17B1115F" w14:textId="77777777" w:rsidR="00EC7FD1" w:rsidRPr="00EC7FD1" w:rsidRDefault="00EC7FD1" w:rsidP="00EC7FD1">
                            <w:pPr>
                              <w:spacing w:before="121"/>
                              <w:ind w:firstLine="720"/>
                              <w:rPr>
                                <w:rFonts w:ascii="Courier New"/>
                                <w:sz w:val="18"/>
                              </w:rPr>
                            </w:pPr>
                            <w:r w:rsidRPr="00EC7FD1">
                              <w:rPr>
                                <w:rFonts w:ascii="Courier New"/>
                                <w:sz w:val="18"/>
                              </w:rPr>
                              <w:t xml:space="preserve"> &lt;managementAccessPointHostname&gt;140.129.50.111&lt;/managementAccessPointHostname&gt;</w:t>
                            </w:r>
                          </w:p>
                          <w:p w14:paraId="7EF42347" w14:textId="77777777" w:rsidR="00EC7FD1" w:rsidRPr="00EC7FD1" w:rsidRDefault="00EC7FD1" w:rsidP="00EC7FD1">
                            <w:pPr>
                              <w:spacing w:before="121"/>
                              <w:ind w:firstLine="720"/>
                              <w:rPr>
                                <w:rFonts w:ascii="Courier New"/>
                                <w:sz w:val="18"/>
                              </w:rPr>
                            </w:pPr>
                            <w:r w:rsidRPr="00EC7FD1">
                              <w:rPr>
                                <w:rFonts w:ascii="Courier New"/>
                                <w:sz w:val="18"/>
                              </w:rPr>
                              <w:t xml:space="preserve"> &lt;assetNetMask&gt;255.255.255.0&lt;/assetNetMask&gt;</w:t>
                            </w:r>
                          </w:p>
                          <w:p w14:paraId="76FA5CB7" w14:textId="77777777" w:rsidR="00EC7FD1" w:rsidRPr="00EC7FD1" w:rsidRDefault="00EC7FD1" w:rsidP="00EC7FD1">
                            <w:pPr>
                              <w:spacing w:before="121"/>
                              <w:ind w:firstLine="720"/>
                              <w:rPr>
                                <w:rFonts w:ascii="Courier New"/>
                                <w:sz w:val="18"/>
                              </w:rPr>
                            </w:pPr>
                            <w:r w:rsidRPr="00EC7FD1">
                              <w:rPr>
                                <w:rFonts w:ascii="Courier New"/>
                                <w:sz w:val="18"/>
                              </w:rPr>
                              <w:t xml:space="preserve"> &lt;callControlPHB&gt;46&lt;/callControlPHB&gt;</w:t>
                            </w:r>
                          </w:p>
                          <w:p w14:paraId="7DC3D77B" w14:textId="77777777" w:rsidR="00EC7FD1" w:rsidRPr="00EC7FD1" w:rsidRDefault="00EC7FD1" w:rsidP="00EC7FD1">
                            <w:pPr>
                              <w:spacing w:before="121"/>
                              <w:ind w:firstLine="720"/>
                              <w:rPr>
                                <w:rFonts w:ascii="Courier New"/>
                                <w:sz w:val="18"/>
                              </w:rPr>
                            </w:pPr>
                            <w:r w:rsidRPr="00EC7FD1">
                              <w:rPr>
                                <w:rFonts w:ascii="Courier New"/>
                                <w:sz w:val="18"/>
                              </w:rPr>
                              <w:t xml:space="preserve"> &lt;cdrFileFormat&gt;standard_flat&lt;/cdrFileFormat&gt;</w:t>
                            </w:r>
                          </w:p>
                          <w:p w14:paraId="5D2E8564" w14:textId="77777777" w:rsidR="00EC7FD1" w:rsidRPr="00EC7FD1" w:rsidRDefault="00EC7FD1" w:rsidP="00EC7FD1">
                            <w:pPr>
                              <w:spacing w:before="121"/>
                              <w:ind w:firstLine="720"/>
                              <w:rPr>
                                <w:rFonts w:ascii="Courier New"/>
                                <w:sz w:val="18"/>
                              </w:rPr>
                            </w:pPr>
                            <w:r w:rsidRPr="00EC7FD1">
                              <w:rPr>
                                <w:rFonts w:ascii="Courier New"/>
                                <w:sz w:val="18"/>
                              </w:rPr>
                              <w:t xml:space="preserve"> &lt;cdrIncompleteCalls&gt;false&lt;/cdrIncompleteCalls&gt;</w:t>
                            </w:r>
                          </w:p>
                          <w:p w14:paraId="5CC022F8" w14:textId="77777777" w:rsidR="00EC7FD1" w:rsidRPr="00EC7FD1" w:rsidRDefault="00EC7FD1" w:rsidP="00EC7FD1">
                            <w:pPr>
                              <w:spacing w:before="121"/>
                              <w:ind w:firstLine="720"/>
                              <w:rPr>
                                <w:rFonts w:ascii="Courier New"/>
                                <w:sz w:val="18"/>
                              </w:rPr>
                            </w:pPr>
                            <w:r w:rsidRPr="00EC7FD1">
                              <w:rPr>
                                <w:rFonts w:ascii="Courier New"/>
                                <w:sz w:val="18"/>
                              </w:rPr>
                              <w:t xml:space="preserve"> &lt;cdrUserToUserCalls&gt;false&lt;/cdrUserToUserCalls&gt;</w:t>
                            </w:r>
                          </w:p>
                          <w:p w14:paraId="520A7589" w14:textId="77777777" w:rsidR="00EC7FD1" w:rsidRPr="00EC7FD1" w:rsidRDefault="00EC7FD1" w:rsidP="00EC7FD1">
                            <w:pPr>
                              <w:spacing w:before="121"/>
                              <w:ind w:firstLine="720"/>
                              <w:rPr>
                                <w:rFonts w:ascii="Courier New"/>
                                <w:sz w:val="18"/>
                              </w:rPr>
                            </w:pPr>
                            <w:r w:rsidRPr="00EC7FD1">
                              <w:rPr>
                                <w:rFonts w:ascii="Courier New"/>
                                <w:sz w:val="18"/>
                              </w:rPr>
                              <w:t xml:space="preserve"> &lt;crlfKeepAliveSecs&gt;0&lt;/crlfKeepAliveSecs&gt;</w:t>
                            </w:r>
                          </w:p>
                          <w:p w14:paraId="764BE2C1" w14:textId="77777777" w:rsidR="00EC7FD1" w:rsidRPr="00EC7FD1" w:rsidRDefault="00EC7FD1" w:rsidP="00EC7FD1">
                            <w:pPr>
                              <w:spacing w:before="121"/>
                              <w:ind w:firstLine="720"/>
                              <w:rPr>
                                <w:rFonts w:ascii="Courier New"/>
                                <w:sz w:val="18"/>
                              </w:rPr>
                            </w:pPr>
                            <w:r w:rsidRPr="00EC7FD1">
                              <w:rPr>
                                <w:rFonts w:ascii="Courier New"/>
                                <w:sz w:val="18"/>
                              </w:rPr>
                              <w:t xml:space="preserve"> &lt;errorOnNotifyFailure&gt;false&lt;/errorOnNotifyFailure&gt;</w:t>
                            </w:r>
                          </w:p>
                          <w:p w14:paraId="58470C15" w14:textId="77777777" w:rsidR="00EC7FD1" w:rsidRPr="00EC7FD1" w:rsidRDefault="00EC7FD1" w:rsidP="00EC7FD1">
                            <w:pPr>
                              <w:spacing w:before="121"/>
                              <w:ind w:firstLine="720"/>
                              <w:rPr>
                                <w:rFonts w:ascii="Courier New"/>
                                <w:sz w:val="18"/>
                              </w:rPr>
                            </w:pPr>
                            <w:r w:rsidRPr="00EC7FD1">
                              <w:rPr>
                                <w:rFonts w:ascii="Courier New"/>
                                <w:sz w:val="18"/>
                              </w:rPr>
                              <w:t xml:space="preserve"> &lt;honorPhaseEqualEndpoint&gt;true&lt;/honorPhaseEqualEndpoint&gt;</w:t>
                            </w:r>
                          </w:p>
                          <w:p w14:paraId="38A77924" w14:textId="77777777" w:rsidR="00EC7FD1" w:rsidRPr="00EC7FD1" w:rsidRDefault="00EC7FD1" w:rsidP="00EC7FD1">
                            <w:pPr>
                              <w:spacing w:before="121"/>
                              <w:ind w:firstLine="720"/>
                              <w:rPr>
                                <w:rFonts w:ascii="Courier New"/>
                                <w:sz w:val="18"/>
                              </w:rPr>
                            </w:pPr>
                            <w:r w:rsidRPr="00EC7FD1">
                              <w:rPr>
                                <w:rFonts w:ascii="Courier New"/>
                                <w:sz w:val="18"/>
                              </w:rPr>
                              <w:t xml:space="preserve"> &lt;isCdrEnabled&gt;false&lt;/isCdrEnabled&gt;</w:t>
                            </w:r>
                          </w:p>
                          <w:p w14:paraId="0BDF290E" w14:textId="77777777" w:rsidR="00EC7FD1" w:rsidRPr="00EC7FD1" w:rsidRDefault="00EC7FD1" w:rsidP="00EC7FD1">
                            <w:pPr>
                              <w:spacing w:before="121"/>
                              <w:ind w:firstLine="720"/>
                              <w:rPr>
                                <w:rFonts w:ascii="Courier New"/>
                                <w:sz w:val="18"/>
                              </w:rPr>
                            </w:pPr>
                            <w:r w:rsidRPr="00EC7FD1">
                              <w:rPr>
                                <w:rFonts w:ascii="Courier New"/>
                                <w:sz w:val="18"/>
                              </w:rPr>
                              <w:t xml:space="preserve"> &lt;isMonitoring&gt;true&lt;/isMonitoring&gt;</w:t>
                            </w:r>
                          </w:p>
                          <w:p w14:paraId="0B36C2CC" w14:textId="77777777" w:rsidR="00EC7FD1" w:rsidRPr="00EC7FD1" w:rsidRDefault="00EC7FD1" w:rsidP="00EC7FD1">
                            <w:pPr>
                              <w:spacing w:before="121"/>
                              <w:ind w:firstLine="720"/>
                              <w:rPr>
                                <w:rFonts w:ascii="Courier New"/>
                                <w:sz w:val="18"/>
                              </w:rPr>
                            </w:pPr>
                            <w:r w:rsidRPr="00EC7FD1">
                              <w:rPr>
                                <w:rFonts w:ascii="Courier New"/>
                                <w:sz w:val="18"/>
                              </w:rPr>
                              <w:t xml:space="preserve"> &lt;isPpmPktRateLimiting&gt;true&lt;/isPpmPktRateLimiting&gt;</w:t>
                            </w:r>
                          </w:p>
                          <w:p w14:paraId="4EDBD53D" w14:textId="77777777" w:rsidR="00EC7FD1" w:rsidRPr="00EC7FD1" w:rsidRDefault="00EC7FD1" w:rsidP="00EC7FD1">
                            <w:pPr>
                              <w:spacing w:before="121"/>
                              <w:ind w:firstLine="720"/>
                              <w:rPr>
                                <w:rFonts w:ascii="Courier New"/>
                                <w:sz w:val="18"/>
                              </w:rPr>
                            </w:pPr>
                            <w:r w:rsidRPr="00EC7FD1">
                              <w:rPr>
                                <w:rFonts w:ascii="Courier New"/>
                                <w:sz w:val="18"/>
                              </w:rPr>
                              <w:t xml:space="preserve"> &lt;maintenanceMode&gt;true&lt;/maintenanceMode&gt;</w:t>
                            </w:r>
                          </w:p>
                          <w:p w14:paraId="629069C9" w14:textId="77777777" w:rsidR="00EC7FD1" w:rsidRPr="00EC7FD1" w:rsidRDefault="00EC7FD1" w:rsidP="00EC7FD1">
                            <w:pPr>
                              <w:spacing w:before="121"/>
                              <w:ind w:firstLine="720"/>
                              <w:rPr>
                                <w:rFonts w:ascii="Courier New"/>
                                <w:sz w:val="18"/>
                              </w:rPr>
                            </w:pPr>
                            <w:r w:rsidRPr="00EC7FD1">
                              <w:rPr>
                                <w:rFonts w:ascii="Courier New"/>
                                <w:sz w:val="18"/>
                              </w:rPr>
                              <w:t xml:space="preserve"> &lt;managementAccessPointPortNumber&gt;11099&lt;/managementAccessPointPortNumber&gt;</w:t>
                            </w:r>
                          </w:p>
                          <w:p w14:paraId="5937420C" w14:textId="77777777" w:rsidR="00EC7FD1" w:rsidRPr="00EC7FD1" w:rsidRDefault="00EC7FD1" w:rsidP="00EC7FD1">
                            <w:pPr>
                              <w:spacing w:before="121"/>
                              <w:ind w:firstLine="720"/>
                              <w:rPr>
                                <w:rFonts w:ascii="Courier New"/>
                                <w:sz w:val="18"/>
                              </w:rPr>
                            </w:pPr>
                            <w:r w:rsidRPr="00EC7FD1">
                              <w:rPr>
                                <w:rFonts w:ascii="Courier New"/>
                                <w:sz w:val="18"/>
                              </w:rPr>
                              <w:t xml:space="preserve"> &lt;maxConnsPerPpm&gt;3&lt;/maxConnsPerPpm&gt;</w:t>
                            </w:r>
                          </w:p>
                          <w:p w14:paraId="37EDB421" w14:textId="77777777" w:rsidR="00EC7FD1" w:rsidRPr="00EC7FD1" w:rsidRDefault="00EC7FD1" w:rsidP="00EC7FD1">
                            <w:pPr>
                              <w:spacing w:before="121"/>
                              <w:ind w:firstLine="720"/>
                              <w:rPr>
                                <w:rFonts w:ascii="Courier New"/>
                                <w:sz w:val="18"/>
                              </w:rPr>
                            </w:pPr>
                            <w:r w:rsidRPr="00EC7FD1">
                              <w:rPr>
                                <w:rFonts w:ascii="Courier New"/>
                                <w:sz w:val="18"/>
                              </w:rPr>
                              <w:t xml:space="preserve"> &lt;monitorOkResponses&gt;1&lt;/monitorOkResponses&gt;</w:t>
                            </w:r>
                          </w:p>
                          <w:p w14:paraId="352433CD" w14:textId="77777777" w:rsidR="00EC7FD1" w:rsidRPr="00EC7FD1" w:rsidRDefault="00EC7FD1" w:rsidP="00EC7FD1">
                            <w:pPr>
                              <w:spacing w:before="121"/>
                              <w:ind w:firstLine="720"/>
                              <w:rPr>
                                <w:rFonts w:ascii="Courier New"/>
                                <w:sz w:val="18"/>
                              </w:rPr>
                            </w:pPr>
                            <w:r w:rsidRPr="00EC7FD1">
                              <w:rPr>
                                <w:rFonts w:ascii="Courier New"/>
                                <w:sz w:val="18"/>
                              </w:rPr>
                              <w:t xml:space="preserve"> &lt;monitorProactiveSecs&gt;900&lt;/monitorProactiveSecs&gt;</w:t>
                            </w:r>
                          </w:p>
                          <w:p w14:paraId="48E402D5" w14:textId="77777777" w:rsidR="00EC7FD1" w:rsidRPr="00EC7FD1" w:rsidRDefault="00EC7FD1" w:rsidP="00EC7FD1">
                            <w:pPr>
                              <w:spacing w:before="121"/>
                              <w:ind w:firstLine="720"/>
                              <w:rPr>
                                <w:rFonts w:ascii="Courier New"/>
                                <w:sz w:val="18"/>
                              </w:rPr>
                            </w:pPr>
                            <w:r w:rsidRPr="00EC7FD1">
                              <w:rPr>
                                <w:rFonts w:ascii="Courier New"/>
                                <w:sz w:val="18"/>
                              </w:rPr>
                              <w:t xml:space="preserve"> &lt;monitorReactiveSecs&gt;120&lt;/monitorReactiveSecs&gt;</w:t>
                            </w:r>
                          </w:p>
                          <w:p w14:paraId="6E4D8A88" w14:textId="77777777" w:rsidR="00EC7FD1" w:rsidRPr="00EC7FD1" w:rsidRDefault="00EC7FD1" w:rsidP="00EC7FD1">
                            <w:pPr>
                              <w:spacing w:before="121"/>
                              <w:ind w:firstLine="720"/>
                              <w:rPr>
                                <w:rFonts w:ascii="Courier New"/>
                                <w:sz w:val="18"/>
                              </w:rPr>
                            </w:pPr>
                            <w:r w:rsidRPr="00EC7FD1">
                              <w:rPr>
                                <w:rFonts w:ascii="Courier New"/>
                                <w:sz w:val="18"/>
                              </w:rPr>
                              <w:t xml:space="preserve"> &lt;monitorRetries&gt;1&lt;/monitorRetries&gt;</w:t>
                            </w:r>
                          </w:p>
                          <w:p w14:paraId="2FC8657D" w14:textId="77777777" w:rsidR="00EC7FD1" w:rsidRPr="00EC7FD1" w:rsidRDefault="00EC7FD1" w:rsidP="00EC7FD1">
                            <w:pPr>
                              <w:spacing w:before="121"/>
                              <w:ind w:firstLine="720"/>
                              <w:rPr>
                                <w:rFonts w:ascii="Courier New"/>
                                <w:sz w:val="18"/>
                              </w:rPr>
                            </w:pPr>
                            <w:r w:rsidRPr="00EC7FD1">
                              <w:rPr>
                                <w:rFonts w:ascii="Courier New"/>
                                <w:sz w:val="18"/>
                              </w:rPr>
                              <w:t xml:space="preserve"> &lt;ppmConnTimeoutMins&gt;5&lt;/ppmConnTimeoutMins&gt;</w:t>
                            </w:r>
                          </w:p>
                          <w:p w14:paraId="35EA3D69" w14:textId="77777777" w:rsidR="00EC7FD1" w:rsidRPr="00EC7FD1" w:rsidRDefault="00EC7FD1" w:rsidP="00EC7FD1">
                            <w:pPr>
                              <w:spacing w:before="121"/>
                              <w:ind w:firstLine="720"/>
                              <w:rPr>
                                <w:rFonts w:ascii="Courier New"/>
                                <w:sz w:val="18"/>
                              </w:rPr>
                            </w:pPr>
                            <w:r w:rsidRPr="00EC7FD1">
                              <w:rPr>
                                <w:rFonts w:ascii="Courier New"/>
                                <w:sz w:val="18"/>
                              </w:rPr>
                              <w:t xml:space="preserve"> &lt;ppmPktRateLimitThres&gt;25&lt;/ppmPktRateLimitThres&gt;</w:t>
                            </w:r>
                          </w:p>
                          <w:p w14:paraId="7642A62E" w14:textId="77777777" w:rsidR="00EC7FD1" w:rsidRDefault="00EC7FD1" w:rsidP="00EC7FD1">
                            <w:pPr>
                              <w:spacing w:before="121"/>
                              <w:ind w:firstLine="720"/>
                              <w:rPr>
                                <w:rFonts w:ascii="Courier New"/>
                                <w:sz w:val="18"/>
                              </w:rPr>
                            </w:pPr>
                            <w:r w:rsidRPr="00EC7FD1">
                              <w:rPr>
                                <w:rFonts w:ascii="Courier New"/>
                                <w:sz w:val="18"/>
                              </w:rPr>
                              <w:t xml:space="preserve"> &lt;sipFirewallName&gt;BSM 6.3.8.0&lt;/sipFirewallName&gt;</w:t>
                            </w:r>
                          </w:p>
                          <w:p w14:paraId="75EE2606" w14:textId="77777777" w:rsidR="00EC7FD1" w:rsidRPr="00135DB4" w:rsidRDefault="00EC7FD1" w:rsidP="00EC7FD1">
                            <w:pPr>
                              <w:spacing w:before="121"/>
                              <w:rPr>
                                <w:rFonts w:ascii="Courier New"/>
                                <w:sz w:val="18"/>
                              </w:rPr>
                            </w:pPr>
                            <w:r w:rsidRPr="00135DB4">
                              <w:rPr>
                                <w:rFonts w:ascii="Courier New"/>
                                <w:sz w:val="18"/>
                              </w:rPr>
                              <w:t>&lt;/asminstance&gt;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C1FFEC" id="Text Box 448" o:spid="_x0000_s1066" type="#_x0000_t202" style="position:absolute;left:0;text-align:left;margin-left:57.1pt;margin-top:43.15pt;width:523.45pt;height:509pt;z-index:-251392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" fillcolor="#f1f1f1" stroked="f">
                <v:textbox inset="0,0,0,0">
                  <w:txbxContent>
                    <w:p w:rsidR="00EC7FD1" w:rsidRDefault="00EC7FD1" w:rsidP="00EC7FD1">
                      <w:pPr>
                        <w:spacing w:before="23"/>
                        <w:ind w:left="28"/>
                        <w:rPr>
                          <w:rFonts w:ascii="Courier New"/>
                          <w:sz w:val="18"/>
                        </w:rPr>
                      </w:pPr>
                      <w:r>
                        <w:rPr>
                          <w:rFonts w:ascii="Courier New"/>
                          <w:sz w:val="18"/>
                        </w:rPr>
                        <w:t>&lt;?xml version="1.0" encoding="UTF-8" standalone="yes"?&gt;</w:t>
                      </w:r>
                    </w:p>
                    <w:p w:rsidR="00EC7FD1" w:rsidRPr="00135DB4" w:rsidRDefault="00EC7FD1" w:rsidP="00EC7FD1">
                      <w:pPr>
                        <w:spacing w:before="23"/>
                        <w:ind w:left="28"/>
                        <w:rPr>
                          <w:rFonts w:ascii="Courier New"/>
                          <w:sz w:val="18"/>
                        </w:rPr>
                      </w:pPr>
                      <w:r w:rsidRPr="00135DB4">
                        <w:rPr>
                          <w:rFonts w:ascii="Courier New"/>
                          <w:sz w:val="18"/>
                        </w:rPr>
                        <w:t>&lt;asminstance&gt;</w:t>
                      </w:r>
                    </w:p>
                    <w:p w:rsidR="00EC7FD1" w:rsidRPr="00EC7FD1" w:rsidRDefault="00EC7FD1" w:rsidP="00EC7FD1">
                      <w:pPr>
                        <w:spacing w:before="121"/>
                        <w:ind w:firstLine="720"/>
                        <w:rPr>
                          <w:rFonts w:ascii="Courier New"/>
                          <w:sz w:val="18"/>
                        </w:rPr>
                      </w:pPr>
                      <w:r w:rsidRPr="00EC7FD1">
                        <w:rPr>
                          <w:rFonts w:ascii="Courier New"/>
                          <w:sz w:val="18"/>
                        </w:rPr>
                        <w:t xml:space="preserve"> &lt;smType&gt;SM&lt;/smType&gt;</w:t>
                      </w:r>
                      <w:r>
                        <w:rPr>
                          <w:rFonts w:ascii="Courier New"/>
                          <w:sz w:val="18"/>
                        </w:rPr>
                        <w:t xml:space="preserve">  </w:t>
                      </w:r>
                      <w:r w:rsidRPr="00EC7FD1">
                        <w:rPr>
                          <w:rFonts w:ascii="Courier New"/>
                          <w:color w:val="FF0000"/>
                          <w:sz w:val="18"/>
                        </w:rPr>
                        <w:sym w:font="Wingdings" w:char="F0DF"/>
                      </w:r>
                      <w:r w:rsidRPr="00EC7FD1">
                        <w:rPr>
                          <w:rFonts w:ascii="Courier New"/>
                          <w:color w:val="FF0000"/>
                          <w:sz w:val="18"/>
                        </w:rPr>
                        <w:t xml:space="preserve"> For branch SMs use BSM</w:t>
                      </w:r>
                    </w:p>
                    <w:p w:rsidR="00EC7FD1" w:rsidRPr="00EC7FD1" w:rsidRDefault="00EC7FD1" w:rsidP="00EC7FD1">
                      <w:pPr>
                        <w:spacing w:before="121"/>
                        <w:ind w:firstLine="720"/>
                        <w:rPr>
                          <w:rFonts w:ascii="Courier New"/>
                          <w:sz w:val="18"/>
                        </w:rPr>
                      </w:pPr>
                      <w:r w:rsidRPr="00EC7FD1">
                        <w:rPr>
                          <w:rFonts w:ascii="Courier New"/>
                          <w:sz w:val="18"/>
                        </w:rPr>
                        <w:t xml:space="preserve"> &lt;sipentity&gt;</w:t>
                      </w:r>
                    </w:p>
                    <w:p w:rsidR="00EC7FD1" w:rsidRPr="00EC7FD1" w:rsidRDefault="00EC7FD1" w:rsidP="00EC7FD1">
                      <w:pPr>
                        <w:spacing w:before="121"/>
                        <w:ind w:firstLine="720"/>
                        <w:rPr>
                          <w:rFonts w:ascii="Courier New"/>
                          <w:sz w:val="18"/>
                        </w:rPr>
                      </w:pPr>
                      <w:r w:rsidRPr="00EC7FD1">
                        <w:rPr>
                          <w:rFonts w:ascii="Courier New"/>
                          <w:sz w:val="18"/>
                        </w:rPr>
                        <w:t xml:space="preserve">   &lt;link href="https://192.168.2.200/NRP/admin/sipentities/32768" rel="self"/&gt;</w:t>
                      </w:r>
                    </w:p>
                    <w:p w:rsidR="00EC7FD1" w:rsidRPr="00EC7FD1" w:rsidRDefault="00EC7FD1" w:rsidP="00EC7FD1">
                      <w:pPr>
                        <w:spacing w:before="121"/>
                        <w:ind w:firstLine="720"/>
                        <w:rPr>
                          <w:rFonts w:ascii="Courier New"/>
                          <w:sz w:val="18"/>
                        </w:rPr>
                      </w:pPr>
                      <w:r w:rsidRPr="00EC7FD1">
                        <w:rPr>
                          <w:rFonts w:ascii="Courier New"/>
                          <w:sz w:val="18"/>
                        </w:rPr>
                        <w:t xml:space="preserve"> &lt;/sipentity&gt;</w:t>
                      </w:r>
                    </w:p>
                    <w:p w:rsidR="00EC7FD1" w:rsidRDefault="00EC7FD1" w:rsidP="00EC7FD1">
                      <w:pPr>
                        <w:spacing w:before="121"/>
                        <w:ind w:firstLine="720"/>
                        <w:rPr>
                          <w:rFonts w:ascii="Courier New"/>
                          <w:sz w:val="18"/>
                        </w:rPr>
                      </w:pPr>
                      <w:r w:rsidRPr="00EC7FD1">
                        <w:rPr>
                          <w:rFonts w:ascii="Courier New"/>
                          <w:sz w:val="18"/>
                        </w:rPr>
                        <w:t xml:space="preserve"> &lt;name&gt;edge_sm&lt;/name&gt;</w:t>
                      </w:r>
                    </w:p>
                    <w:p w:rsidR="00EC7FD1" w:rsidRPr="00EC7FD1" w:rsidRDefault="00EC7FD1" w:rsidP="00EC7FD1">
                      <w:pPr>
                        <w:spacing w:before="121"/>
                        <w:ind w:firstLine="720"/>
                        <w:rPr>
                          <w:rFonts w:ascii="Courier New"/>
                          <w:sz w:val="18"/>
                        </w:rPr>
                      </w:pPr>
                      <w:r>
                        <w:rPr>
                          <w:rFonts w:ascii="Courier New"/>
                          <w:sz w:val="18"/>
                        </w:rPr>
                        <w:t xml:space="preserve"> </w:t>
                      </w:r>
                      <w:r w:rsidRPr="00EC7FD1">
                        <w:rPr>
                          <w:rFonts w:ascii="Courier New"/>
                          <w:sz w:val="18"/>
                        </w:rPr>
                        <w:t>&lt;remoteAccessConfig&gt;test1&lt;/remoteAccessConfig&gt;</w:t>
                      </w:r>
                      <w:r>
                        <w:rPr>
                          <w:rFonts w:ascii="Courier New"/>
                          <w:sz w:val="18"/>
                        </w:rPr>
                        <w:t xml:space="preserve">   </w:t>
                      </w:r>
                      <w:r w:rsidRPr="00EC7FD1">
                        <w:rPr>
                          <w:rFonts w:ascii="Courier New"/>
                          <w:color w:val="FF0000"/>
                          <w:sz w:val="18"/>
                        </w:rPr>
                        <w:sym w:font="Wingdings" w:char="F0DF"/>
                      </w:r>
                      <w:r w:rsidRPr="00EC7FD1">
                        <w:rPr>
                          <w:rFonts w:ascii="Courier New"/>
                          <w:color w:val="FF0000"/>
                          <w:sz w:val="18"/>
                        </w:rPr>
                        <w:t xml:space="preserve"> for Edge Topology BSM only</w:t>
                      </w:r>
                    </w:p>
                    <w:p w:rsidR="00EC7FD1" w:rsidRPr="00EC7FD1" w:rsidRDefault="00EC7FD1" w:rsidP="00EC7FD1">
                      <w:pPr>
                        <w:spacing w:before="121"/>
                        <w:ind w:firstLine="720"/>
                        <w:rPr>
                          <w:rFonts w:ascii="Courier New"/>
                          <w:sz w:val="18"/>
                        </w:rPr>
                      </w:pPr>
                      <w:r w:rsidRPr="00EC7FD1">
                        <w:rPr>
                          <w:rFonts w:ascii="Courier New"/>
                          <w:sz w:val="18"/>
                        </w:rPr>
                        <w:t xml:space="preserve"> &lt;assetDefaultGateway&gt;140.129.50.1&lt;/assetDefaultGateway&gt;</w:t>
                      </w:r>
                    </w:p>
                    <w:p w:rsidR="00EC7FD1" w:rsidRPr="00EC7FD1" w:rsidRDefault="00EC7FD1" w:rsidP="00EC7FD1">
                      <w:pPr>
                        <w:spacing w:before="121"/>
                        <w:ind w:firstLine="720"/>
                        <w:rPr>
                          <w:rFonts w:ascii="Courier New"/>
                          <w:sz w:val="18"/>
                        </w:rPr>
                      </w:pPr>
                      <w:r w:rsidRPr="00EC7FD1">
                        <w:rPr>
                          <w:rFonts w:ascii="Courier New"/>
                          <w:sz w:val="18"/>
                        </w:rPr>
                        <w:t xml:space="preserve"> &lt;managementAccessPointHostname&gt;140.129.50.111&lt;/managementAccessPointHostname&gt;</w:t>
                      </w:r>
                    </w:p>
                    <w:p w:rsidR="00EC7FD1" w:rsidRPr="00EC7FD1" w:rsidRDefault="00EC7FD1" w:rsidP="00EC7FD1">
                      <w:pPr>
                        <w:spacing w:before="121"/>
                        <w:ind w:firstLine="720"/>
                        <w:rPr>
                          <w:rFonts w:ascii="Courier New"/>
                          <w:sz w:val="18"/>
                        </w:rPr>
                      </w:pPr>
                      <w:r w:rsidRPr="00EC7FD1">
                        <w:rPr>
                          <w:rFonts w:ascii="Courier New"/>
                          <w:sz w:val="18"/>
                        </w:rPr>
                        <w:t xml:space="preserve"> &lt;assetNetMask&gt;255.255.255.0&lt;/assetNetMask&gt;</w:t>
                      </w:r>
                    </w:p>
                    <w:p w:rsidR="00EC7FD1" w:rsidRPr="00EC7FD1" w:rsidRDefault="00EC7FD1" w:rsidP="00EC7FD1">
                      <w:pPr>
                        <w:spacing w:before="121"/>
                        <w:ind w:firstLine="720"/>
                        <w:rPr>
                          <w:rFonts w:ascii="Courier New"/>
                          <w:sz w:val="18"/>
                        </w:rPr>
                      </w:pPr>
                      <w:r w:rsidRPr="00EC7FD1">
                        <w:rPr>
                          <w:rFonts w:ascii="Courier New"/>
                          <w:sz w:val="18"/>
                        </w:rPr>
                        <w:t xml:space="preserve"> &lt;callControlPHB&gt;46&lt;/callControlPHB&gt;</w:t>
                      </w:r>
                    </w:p>
                    <w:p w:rsidR="00EC7FD1" w:rsidRPr="00EC7FD1" w:rsidRDefault="00EC7FD1" w:rsidP="00EC7FD1">
                      <w:pPr>
                        <w:spacing w:before="121"/>
                        <w:ind w:firstLine="720"/>
                        <w:rPr>
                          <w:rFonts w:ascii="Courier New"/>
                          <w:sz w:val="18"/>
                        </w:rPr>
                      </w:pPr>
                      <w:r w:rsidRPr="00EC7FD1">
                        <w:rPr>
                          <w:rFonts w:ascii="Courier New"/>
                          <w:sz w:val="18"/>
                        </w:rPr>
                        <w:t xml:space="preserve"> &lt;cdrFileFormat&gt;standard_flat&lt;/cdrFileFormat&gt;</w:t>
                      </w:r>
                    </w:p>
                    <w:p w:rsidR="00EC7FD1" w:rsidRPr="00EC7FD1" w:rsidRDefault="00EC7FD1" w:rsidP="00EC7FD1">
                      <w:pPr>
                        <w:spacing w:before="121"/>
                        <w:ind w:firstLine="720"/>
                        <w:rPr>
                          <w:rFonts w:ascii="Courier New"/>
                          <w:sz w:val="18"/>
                        </w:rPr>
                      </w:pPr>
                      <w:r w:rsidRPr="00EC7FD1">
                        <w:rPr>
                          <w:rFonts w:ascii="Courier New"/>
                          <w:sz w:val="18"/>
                        </w:rPr>
                        <w:t xml:space="preserve"> &lt;cdrIncompleteCalls&gt;false&lt;/cdrIncompleteCalls&gt;</w:t>
                      </w:r>
                    </w:p>
                    <w:p w:rsidR="00EC7FD1" w:rsidRPr="00EC7FD1" w:rsidRDefault="00EC7FD1" w:rsidP="00EC7FD1">
                      <w:pPr>
                        <w:spacing w:before="121"/>
                        <w:ind w:firstLine="720"/>
                        <w:rPr>
                          <w:rFonts w:ascii="Courier New"/>
                          <w:sz w:val="18"/>
                        </w:rPr>
                      </w:pPr>
                      <w:r w:rsidRPr="00EC7FD1">
                        <w:rPr>
                          <w:rFonts w:ascii="Courier New"/>
                          <w:sz w:val="18"/>
                        </w:rPr>
                        <w:t xml:space="preserve"> &lt;cdrUserToUserCalls&gt;false&lt;/cdrUserToUserCalls&gt;</w:t>
                      </w:r>
                    </w:p>
                    <w:p w:rsidR="00EC7FD1" w:rsidRPr="00EC7FD1" w:rsidRDefault="00EC7FD1" w:rsidP="00EC7FD1">
                      <w:pPr>
                        <w:spacing w:before="121"/>
                        <w:ind w:firstLine="720"/>
                        <w:rPr>
                          <w:rFonts w:ascii="Courier New"/>
                          <w:sz w:val="18"/>
                        </w:rPr>
                      </w:pPr>
                      <w:r w:rsidRPr="00EC7FD1">
                        <w:rPr>
                          <w:rFonts w:ascii="Courier New"/>
                          <w:sz w:val="18"/>
                        </w:rPr>
                        <w:t xml:space="preserve"> &lt;crlfKeepAliveSecs&gt;0&lt;/crlfKeepAliveSecs&gt;</w:t>
                      </w:r>
                    </w:p>
                    <w:p w:rsidR="00EC7FD1" w:rsidRPr="00EC7FD1" w:rsidRDefault="00EC7FD1" w:rsidP="00EC7FD1">
                      <w:pPr>
                        <w:spacing w:before="121"/>
                        <w:ind w:firstLine="720"/>
                        <w:rPr>
                          <w:rFonts w:ascii="Courier New"/>
                          <w:sz w:val="18"/>
                        </w:rPr>
                      </w:pPr>
                      <w:r w:rsidRPr="00EC7FD1">
                        <w:rPr>
                          <w:rFonts w:ascii="Courier New"/>
                          <w:sz w:val="18"/>
                        </w:rPr>
                        <w:t xml:space="preserve"> &lt;errorOnNotifyFailure&gt;false&lt;/errorOnNotifyFailure&gt;</w:t>
                      </w:r>
                    </w:p>
                    <w:p w:rsidR="00EC7FD1" w:rsidRPr="00EC7FD1" w:rsidRDefault="00EC7FD1" w:rsidP="00EC7FD1">
                      <w:pPr>
                        <w:spacing w:before="121"/>
                        <w:ind w:firstLine="720"/>
                        <w:rPr>
                          <w:rFonts w:ascii="Courier New"/>
                          <w:sz w:val="18"/>
                        </w:rPr>
                      </w:pPr>
                      <w:r w:rsidRPr="00EC7FD1">
                        <w:rPr>
                          <w:rFonts w:ascii="Courier New"/>
                          <w:sz w:val="18"/>
                        </w:rPr>
                        <w:t xml:space="preserve"> &lt;honorPhaseEqualEndpoint&gt;true&lt;/honorPhaseEqualEndpoint&gt;</w:t>
                      </w:r>
                    </w:p>
                    <w:p w:rsidR="00EC7FD1" w:rsidRPr="00EC7FD1" w:rsidRDefault="00EC7FD1" w:rsidP="00EC7FD1">
                      <w:pPr>
                        <w:spacing w:before="121"/>
                        <w:ind w:firstLine="720"/>
                        <w:rPr>
                          <w:rFonts w:ascii="Courier New"/>
                          <w:sz w:val="18"/>
                        </w:rPr>
                      </w:pPr>
                      <w:r w:rsidRPr="00EC7FD1">
                        <w:rPr>
                          <w:rFonts w:ascii="Courier New"/>
                          <w:sz w:val="18"/>
                        </w:rPr>
                        <w:t xml:space="preserve"> &lt;isCdrEnabled&gt;false&lt;/isCdrEnabled&gt;</w:t>
                      </w:r>
                    </w:p>
                    <w:p w:rsidR="00EC7FD1" w:rsidRPr="00EC7FD1" w:rsidRDefault="00EC7FD1" w:rsidP="00EC7FD1">
                      <w:pPr>
                        <w:spacing w:before="121"/>
                        <w:ind w:firstLine="720"/>
                        <w:rPr>
                          <w:rFonts w:ascii="Courier New"/>
                          <w:sz w:val="18"/>
                        </w:rPr>
                      </w:pPr>
                      <w:r w:rsidRPr="00EC7FD1">
                        <w:rPr>
                          <w:rFonts w:ascii="Courier New"/>
                          <w:sz w:val="18"/>
                        </w:rPr>
                        <w:t xml:space="preserve"> &lt;isMonitoring&gt;true&lt;/isMonitoring&gt;</w:t>
                      </w:r>
                    </w:p>
                    <w:p w:rsidR="00EC7FD1" w:rsidRPr="00EC7FD1" w:rsidRDefault="00EC7FD1" w:rsidP="00EC7FD1">
                      <w:pPr>
                        <w:spacing w:before="121"/>
                        <w:ind w:firstLine="720"/>
                        <w:rPr>
                          <w:rFonts w:ascii="Courier New"/>
                          <w:sz w:val="18"/>
                        </w:rPr>
                      </w:pPr>
                      <w:r w:rsidRPr="00EC7FD1">
                        <w:rPr>
                          <w:rFonts w:ascii="Courier New"/>
                          <w:sz w:val="18"/>
                        </w:rPr>
                        <w:t xml:space="preserve"> &lt;isPpmPktRateLimiting&gt;true&lt;/isPpmPktRateLimiting&gt;</w:t>
                      </w:r>
                    </w:p>
                    <w:p w:rsidR="00EC7FD1" w:rsidRPr="00EC7FD1" w:rsidRDefault="00EC7FD1" w:rsidP="00EC7FD1">
                      <w:pPr>
                        <w:spacing w:before="121"/>
                        <w:ind w:firstLine="720"/>
                        <w:rPr>
                          <w:rFonts w:ascii="Courier New"/>
                          <w:sz w:val="18"/>
                        </w:rPr>
                      </w:pPr>
                      <w:r w:rsidRPr="00EC7FD1">
                        <w:rPr>
                          <w:rFonts w:ascii="Courier New"/>
                          <w:sz w:val="18"/>
                        </w:rPr>
                        <w:t xml:space="preserve"> &lt;maintenanceMode&gt;true&lt;/maintenanceMode&gt;</w:t>
                      </w:r>
                    </w:p>
                    <w:p w:rsidR="00EC7FD1" w:rsidRPr="00EC7FD1" w:rsidRDefault="00EC7FD1" w:rsidP="00EC7FD1">
                      <w:pPr>
                        <w:spacing w:before="121"/>
                        <w:ind w:firstLine="720"/>
                        <w:rPr>
                          <w:rFonts w:ascii="Courier New"/>
                          <w:sz w:val="18"/>
                        </w:rPr>
                      </w:pPr>
                      <w:r w:rsidRPr="00EC7FD1">
                        <w:rPr>
                          <w:rFonts w:ascii="Courier New"/>
                          <w:sz w:val="18"/>
                        </w:rPr>
                        <w:t xml:space="preserve"> &lt;managementAccessPointPortNumber&gt;11099&lt;/managementAccessPointPortNumber&gt;</w:t>
                      </w:r>
                    </w:p>
                    <w:p w:rsidR="00EC7FD1" w:rsidRPr="00EC7FD1" w:rsidRDefault="00EC7FD1" w:rsidP="00EC7FD1">
                      <w:pPr>
                        <w:spacing w:before="121"/>
                        <w:ind w:firstLine="720"/>
                        <w:rPr>
                          <w:rFonts w:ascii="Courier New"/>
                          <w:sz w:val="18"/>
                        </w:rPr>
                      </w:pPr>
                      <w:r w:rsidRPr="00EC7FD1">
                        <w:rPr>
                          <w:rFonts w:ascii="Courier New"/>
                          <w:sz w:val="18"/>
                        </w:rPr>
                        <w:t xml:space="preserve"> &lt;maxConnsPerPpm&gt;3&lt;/maxConnsPerPpm&gt;</w:t>
                      </w:r>
                    </w:p>
                    <w:p w:rsidR="00EC7FD1" w:rsidRPr="00EC7FD1" w:rsidRDefault="00EC7FD1" w:rsidP="00EC7FD1">
                      <w:pPr>
                        <w:spacing w:before="121"/>
                        <w:ind w:firstLine="720"/>
                        <w:rPr>
                          <w:rFonts w:ascii="Courier New"/>
                          <w:sz w:val="18"/>
                        </w:rPr>
                      </w:pPr>
                      <w:r w:rsidRPr="00EC7FD1">
                        <w:rPr>
                          <w:rFonts w:ascii="Courier New"/>
                          <w:sz w:val="18"/>
                        </w:rPr>
                        <w:t xml:space="preserve"> &lt;monitorOkResponses&gt;1&lt;/monitorOkResponses&gt;</w:t>
                      </w:r>
                    </w:p>
                    <w:p w:rsidR="00EC7FD1" w:rsidRPr="00EC7FD1" w:rsidRDefault="00EC7FD1" w:rsidP="00EC7FD1">
                      <w:pPr>
                        <w:spacing w:before="121"/>
                        <w:ind w:firstLine="720"/>
                        <w:rPr>
                          <w:rFonts w:ascii="Courier New"/>
                          <w:sz w:val="18"/>
                        </w:rPr>
                      </w:pPr>
                      <w:r w:rsidRPr="00EC7FD1">
                        <w:rPr>
                          <w:rFonts w:ascii="Courier New"/>
                          <w:sz w:val="18"/>
                        </w:rPr>
                        <w:t xml:space="preserve"> &lt;monitorProactiveSecs&gt;900&lt;/monitorProactiveSecs&gt;</w:t>
                      </w:r>
                    </w:p>
                    <w:p w:rsidR="00EC7FD1" w:rsidRPr="00EC7FD1" w:rsidRDefault="00EC7FD1" w:rsidP="00EC7FD1">
                      <w:pPr>
                        <w:spacing w:before="121"/>
                        <w:ind w:firstLine="720"/>
                        <w:rPr>
                          <w:rFonts w:ascii="Courier New"/>
                          <w:sz w:val="18"/>
                        </w:rPr>
                      </w:pPr>
                      <w:r w:rsidRPr="00EC7FD1">
                        <w:rPr>
                          <w:rFonts w:ascii="Courier New"/>
                          <w:sz w:val="18"/>
                        </w:rPr>
                        <w:t xml:space="preserve"> &lt;monitorReactiveSecs&gt;120&lt;/monitorReactiveSecs&gt;</w:t>
                      </w:r>
                    </w:p>
                    <w:p w:rsidR="00EC7FD1" w:rsidRPr="00EC7FD1" w:rsidRDefault="00EC7FD1" w:rsidP="00EC7FD1">
                      <w:pPr>
                        <w:spacing w:before="121"/>
                        <w:ind w:firstLine="720"/>
                        <w:rPr>
                          <w:rFonts w:ascii="Courier New"/>
                          <w:sz w:val="18"/>
                        </w:rPr>
                      </w:pPr>
                      <w:r w:rsidRPr="00EC7FD1">
                        <w:rPr>
                          <w:rFonts w:ascii="Courier New"/>
                          <w:sz w:val="18"/>
                        </w:rPr>
                        <w:t xml:space="preserve"> &lt;monitorRetries&gt;1&lt;/monitorRetries&gt;</w:t>
                      </w:r>
                    </w:p>
                    <w:p w:rsidR="00EC7FD1" w:rsidRPr="00EC7FD1" w:rsidRDefault="00EC7FD1" w:rsidP="00EC7FD1">
                      <w:pPr>
                        <w:spacing w:before="121"/>
                        <w:ind w:firstLine="720"/>
                        <w:rPr>
                          <w:rFonts w:ascii="Courier New"/>
                          <w:sz w:val="18"/>
                        </w:rPr>
                      </w:pPr>
                      <w:r w:rsidRPr="00EC7FD1">
                        <w:rPr>
                          <w:rFonts w:ascii="Courier New"/>
                          <w:sz w:val="18"/>
                        </w:rPr>
                        <w:t xml:space="preserve"> &lt;ppmConnTimeoutMins&gt;5&lt;/ppmConnTimeoutMins&gt;</w:t>
                      </w:r>
                    </w:p>
                    <w:p w:rsidR="00EC7FD1" w:rsidRPr="00EC7FD1" w:rsidRDefault="00EC7FD1" w:rsidP="00EC7FD1">
                      <w:pPr>
                        <w:spacing w:before="121"/>
                        <w:ind w:firstLine="720"/>
                        <w:rPr>
                          <w:rFonts w:ascii="Courier New"/>
                          <w:sz w:val="18"/>
                        </w:rPr>
                      </w:pPr>
                      <w:r w:rsidRPr="00EC7FD1">
                        <w:rPr>
                          <w:rFonts w:ascii="Courier New"/>
                          <w:sz w:val="18"/>
                        </w:rPr>
                        <w:t xml:space="preserve"> &lt;ppmPktRateLimitThres&gt;25&lt;/ppmPktRateLimitThres&gt;</w:t>
                      </w:r>
                    </w:p>
                    <w:p w:rsidR="00EC7FD1" w:rsidRDefault="00EC7FD1" w:rsidP="00EC7FD1">
                      <w:pPr>
                        <w:spacing w:before="121"/>
                        <w:ind w:firstLine="720"/>
                        <w:rPr>
                          <w:rFonts w:ascii="Courier New"/>
                          <w:sz w:val="18"/>
                        </w:rPr>
                      </w:pPr>
                      <w:r w:rsidRPr="00EC7FD1">
                        <w:rPr>
                          <w:rFonts w:ascii="Courier New"/>
                          <w:sz w:val="18"/>
                        </w:rPr>
                        <w:t xml:space="preserve"> &lt;sipFirewallName&gt;BSM 6.3.8.0&lt;/sipFirewallName&gt;</w:t>
                      </w:r>
                    </w:p>
                    <w:p w:rsidR="00EC7FD1" w:rsidRPr="00135DB4" w:rsidRDefault="00EC7FD1" w:rsidP="00EC7FD1">
                      <w:pPr>
                        <w:spacing w:before="121"/>
                        <w:rPr>
                          <w:rFonts w:ascii="Courier New"/>
                          <w:sz w:val="18"/>
                        </w:rPr>
                      </w:pPr>
                      <w:r w:rsidRPr="00135DB4">
                        <w:rPr>
                          <w:rFonts w:ascii="Courier New"/>
                          <w:sz w:val="18"/>
                        </w:rPr>
                        <w:t>&lt;/asminstance&gt;</w:t>
                      </w:r>
                    </w:p>
                  </w:txbxContent>
                </v:textbox>
                <w10:wrap type="topAndBottom" anchorx="page"/>
              </v:shape>
            </w:pict>
          </mc:Fallback>
        </mc:AlternateContent>
      </w:r>
      <w:r w:rsidR="00EC7FD1">
        <w:t>SM instance request</w:t>
      </w:r>
      <w:r w:rsidR="00EC7FD1">
        <w:rPr>
          <w:spacing w:val="-17"/>
        </w:rPr>
        <w:t xml:space="preserve"> body sample</w:t>
      </w:r>
      <w:bookmarkEnd w:id="214"/>
      <w:r w:rsidR="00EC7FD1">
        <w:tab/>
      </w:r>
    </w:p>
    <w:p w14:paraId="0F887069" w14:textId="77777777" w:rsidR="00EC7FD1" w:rsidRDefault="00EC7FD1" w:rsidP="00EC7FD1">
      <w:pPr>
        <w:pStyle w:val="BodyText"/>
        <w:spacing w:before="144"/>
        <w:ind w:left="300" w:right="265"/>
      </w:pPr>
    </w:p>
    <w:p w14:paraId="004D374D" w14:textId="77777777" w:rsidR="0004129E" w:rsidRDefault="0004129E" w:rsidP="00135DB4">
      <w:pPr>
        <w:pStyle w:val="BodyText"/>
        <w:spacing w:before="3"/>
        <w:rPr>
          <w:sz w:val="20"/>
        </w:rPr>
      </w:pPr>
    </w:p>
    <w:p w14:paraId="2D4F3F91" w14:textId="77777777" w:rsidR="0004129E" w:rsidRDefault="0004129E" w:rsidP="0004129E">
      <w:pPr>
        <w:rPr>
          <w:sz w:val="29"/>
        </w:rPr>
      </w:pPr>
      <w:r>
        <w:rPr>
          <w:sz w:val="29"/>
        </w:rPr>
        <w:br w:type="page"/>
      </w:r>
    </w:p>
    <w:p w14:paraId="5446792A" w14:textId="77777777" w:rsidR="0004129E" w:rsidRDefault="0004129E" w:rsidP="0004129E">
      <w:pPr>
        <w:rPr>
          <w:sz w:val="8"/>
        </w:rPr>
        <w:sectPr w:rsidR="0004129E" w:rsidSect="0054093B">
          <w:headerReference w:type="default" r:id="rId102"/>
          <w:footerReference w:type="default" r:id="rId103"/>
          <w:pgSz w:w="12240" w:h="15840"/>
          <w:pgMar w:top="1180" w:right="860" w:bottom="700" w:left="1140" w:header="883" w:footer="720" w:gutter="0"/>
          <w:cols w:space="720"/>
          <w:docGrid w:linePitch="299"/>
        </w:sectPr>
      </w:pPr>
    </w:p>
    <w:p w14:paraId="2EA3202B" w14:textId="77777777" w:rsidR="0004129E" w:rsidRDefault="0004129E" w:rsidP="0004129E">
      <w:pPr>
        <w:pStyle w:val="BodyText"/>
        <w:spacing w:before="5"/>
        <w:rPr>
          <w:rFonts w:ascii="Courier New"/>
          <w:sz w:val="12"/>
        </w:rPr>
      </w:pPr>
    </w:p>
    <w:bookmarkStart w:id="215" w:name="_Toc151555585"/>
    <w:p w14:paraId="4315D847" w14:textId="77777777" w:rsidR="00954357" w:rsidRDefault="005D1EB8" w:rsidP="00FB611E">
      <w:pPr>
        <w:pStyle w:val="Heading1"/>
      </w:pPr>
      <w:r>
        <w:rPr>
          <w:noProof/>
        </w:rPr>
        <mc:AlternateContent>
          <mc:Choice Requires="wps">
            <w:drawing>
              <wp:anchor distT="0" distB="0" distL="0" distR="0" simplePos="0" relativeHeight="251832320" behindDoc="1" locked="0" layoutInCell="1" allowOverlap="1" wp14:anchorId="5A788B1B" wp14:editId="5D7D66F8">
                <wp:simplePos x="0" y="0"/>
                <wp:positionH relativeFrom="page">
                  <wp:posOffset>896620</wp:posOffset>
                </wp:positionH>
                <wp:positionV relativeFrom="paragraph">
                  <wp:posOffset>596900</wp:posOffset>
                </wp:positionV>
                <wp:extent cx="6209665" cy="1270"/>
                <wp:effectExtent l="0" t="0" r="0" b="0"/>
                <wp:wrapTopAndBottom/>
                <wp:docPr id="180"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182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786260" id="Freeform 41" o:spid="_x0000_s1026" style="position:absolute;margin-left:70.6pt;margin-top:47pt;width:488.95pt;height:.1pt;z-index:-251484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" path="m,l9779,e" filled="f" strokeweight="1.44pt">
                <v:path arrowok="t" o:connecttype="custom" o:connectlocs="0,0;6209665,0" o:connectangles="0,0"/>
                <w10:wrap type="topAndBottom" anchorx="page"/>
              </v:shape>
            </w:pict>
          </mc:Fallback>
        </mc:AlternateContent>
      </w:r>
      <w:r w:rsidR="00DD1A20">
        <w:t>Chapter</w:t>
      </w:r>
      <w:r w:rsidR="00DD1A20">
        <w:rPr>
          <w:spacing w:val="-3"/>
        </w:rPr>
        <w:t xml:space="preserve"> </w:t>
      </w:r>
      <w:r w:rsidR="00854125">
        <w:rPr>
          <w:spacing w:val="-3"/>
        </w:rPr>
        <w:t>8</w:t>
      </w:r>
      <w:r w:rsidR="00DD1A20">
        <w:t>:</w:t>
      </w:r>
      <w:r w:rsidR="00DD1A20">
        <w:tab/>
        <w:t>SDK Java JAX-RS</w:t>
      </w:r>
      <w:r w:rsidR="00DD1A20">
        <w:rPr>
          <w:spacing w:val="-1"/>
        </w:rPr>
        <w:t xml:space="preserve"> </w:t>
      </w:r>
      <w:r w:rsidR="00DD1A20">
        <w:t>Examples</w:t>
      </w:r>
      <w:bookmarkEnd w:id="205"/>
      <w:bookmarkEnd w:id="206"/>
      <w:bookmarkEnd w:id="215"/>
    </w:p>
    <w:p w14:paraId="381700A6" w14:textId="77777777" w:rsidR="00954357" w:rsidRDefault="00954357">
      <w:pPr>
        <w:pStyle w:val="BodyText"/>
        <w:rPr>
          <w:rFonts w:ascii="Cambria"/>
          <w:b/>
          <w:sz w:val="20"/>
        </w:rPr>
      </w:pPr>
    </w:p>
    <w:p w14:paraId="6580A683" w14:textId="77777777" w:rsidR="00954357" w:rsidRDefault="00954357">
      <w:pPr>
        <w:pStyle w:val="BodyText"/>
        <w:spacing w:before="1"/>
        <w:rPr>
          <w:rFonts w:ascii="Cambria"/>
          <w:b/>
          <w:sz w:val="18"/>
        </w:rPr>
      </w:pPr>
    </w:p>
    <w:p w14:paraId="1380D100" w14:textId="77777777" w:rsidR="00954357" w:rsidRDefault="00DD1A20">
      <w:pPr>
        <w:pStyle w:val="BodyText"/>
        <w:spacing w:before="1"/>
        <w:ind w:left="300" w:right="415"/>
      </w:pPr>
      <w:r>
        <w:t>The examples given are very simple code snippets to provide examples of SM EM JAXB mapping examples for Java clients. They are only to provide Java analogs for the more complete XML and JSON reference examples. Before running any of these samples, make sure there are some Session Manager instances and SIP Users administered with Session Manager Communication Profiles on the target System Manager.</w:t>
      </w:r>
    </w:p>
    <w:p w14:paraId="4FDEA592" w14:textId="77777777" w:rsidR="00954357" w:rsidRDefault="00954357">
      <w:pPr>
        <w:pStyle w:val="BodyText"/>
      </w:pPr>
    </w:p>
    <w:p w14:paraId="2B82B133" w14:textId="77777777" w:rsidR="00954357" w:rsidRDefault="00954357">
      <w:pPr>
        <w:pStyle w:val="BodyText"/>
        <w:spacing w:before="5"/>
        <w:rPr>
          <w:sz w:val="17"/>
        </w:rPr>
      </w:pPr>
    </w:p>
    <w:p w14:paraId="4FD4BF3A" w14:textId="77777777" w:rsidR="00954357" w:rsidRDefault="00DD1A20">
      <w:pPr>
        <w:pStyle w:val="Heading2"/>
        <w:tabs>
          <w:tab w:val="left" w:pos="10050"/>
        </w:tabs>
        <w:rPr>
          <w:u w:val="none"/>
        </w:rPr>
      </w:pPr>
      <w:bookmarkStart w:id="216" w:name="_Toc71048216"/>
      <w:bookmarkStart w:id="217" w:name="_Toc71048306"/>
      <w:bookmarkStart w:id="218" w:name="_Toc151555586"/>
      <w:r>
        <w:t>Working with the Java</w:t>
      </w:r>
      <w:r>
        <w:rPr>
          <w:spacing w:val="-12"/>
        </w:rPr>
        <w:t xml:space="preserve"> </w:t>
      </w:r>
      <w:r>
        <w:t>samples</w:t>
      </w:r>
      <w:bookmarkEnd w:id="216"/>
      <w:bookmarkEnd w:id="217"/>
      <w:bookmarkEnd w:id="218"/>
      <w:r>
        <w:tab/>
      </w:r>
    </w:p>
    <w:p w14:paraId="2FB8FBC6" w14:textId="77777777" w:rsidR="00954357" w:rsidRDefault="00DD1A20">
      <w:pPr>
        <w:pStyle w:val="BodyText"/>
        <w:spacing w:before="143" w:line="348" w:lineRule="auto"/>
        <w:ind w:left="300" w:right="4707"/>
      </w:pPr>
      <w:r>
        <w:t>The sample code in the SDK is tested with Jersey 2.25.1 RI. Do the following:</w:t>
      </w:r>
    </w:p>
    <w:p w14:paraId="669F9D64" w14:textId="77777777" w:rsidR="00954357" w:rsidRDefault="00DD1A20">
      <w:pPr>
        <w:pStyle w:val="ListParagraph"/>
        <w:numPr>
          <w:ilvl w:val="0"/>
          <w:numId w:val="7"/>
        </w:numPr>
        <w:tabs>
          <w:tab w:val="left" w:pos="1021"/>
        </w:tabs>
        <w:spacing w:line="267" w:lineRule="exact"/>
        <w:ind w:hanging="361"/>
      </w:pPr>
      <w:r>
        <w:t>Download</w:t>
      </w:r>
      <w:r>
        <w:rPr>
          <w:spacing w:val="-2"/>
        </w:rPr>
        <w:t xml:space="preserve"> </w:t>
      </w:r>
      <w:r>
        <w:t>Jersey</w:t>
      </w:r>
    </w:p>
    <w:p w14:paraId="1465E397" w14:textId="77777777" w:rsidR="00954357" w:rsidRDefault="00DD1A20">
      <w:pPr>
        <w:pStyle w:val="ListParagraph"/>
        <w:numPr>
          <w:ilvl w:val="0"/>
          <w:numId w:val="7"/>
        </w:numPr>
        <w:tabs>
          <w:tab w:val="left" w:pos="1021"/>
        </w:tabs>
        <w:ind w:hanging="361"/>
      </w:pPr>
      <w:r>
        <w:t>Download JUnit (include the hamcrest jar) into your desired development</w:t>
      </w:r>
      <w:r>
        <w:rPr>
          <w:spacing w:val="-14"/>
        </w:rPr>
        <w:t xml:space="preserve"> </w:t>
      </w:r>
      <w:r>
        <w:t>environment.</w:t>
      </w:r>
    </w:p>
    <w:p w14:paraId="23D8DEAA" w14:textId="77777777" w:rsidR="00954357" w:rsidRDefault="00DD1A20">
      <w:pPr>
        <w:pStyle w:val="ListParagraph"/>
        <w:numPr>
          <w:ilvl w:val="0"/>
          <w:numId w:val="7"/>
        </w:numPr>
        <w:tabs>
          <w:tab w:val="left" w:pos="1021"/>
        </w:tabs>
        <w:spacing w:before="1"/>
        <w:ind w:hanging="361"/>
      </w:pPr>
      <w:r>
        <w:t>Copy in asmelementmgr_jaxb.jar and sample source from the</w:t>
      </w:r>
      <w:r>
        <w:rPr>
          <w:spacing w:val="-8"/>
        </w:rPr>
        <w:t xml:space="preserve"> </w:t>
      </w:r>
      <w:r>
        <w:t>SDK</w:t>
      </w:r>
    </w:p>
    <w:p w14:paraId="51E2EC2F" w14:textId="77777777" w:rsidR="00954357" w:rsidRDefault="00DD1A20">
      <w:pPr>
        <w:pStyle w:val="ListParagraph"/>
        <w:numPr>
          <w:ilvl w:val="0"/>
          <w:numId w:val="7"/>
        </w:numPr>
        <w:tabs>
          <w:tab w:val="left" w:pos="1021"/>
        </w:tabs>
        <w:ind w:hanging="361"/>
      </w:pPr>
      <w:r>
        <w:t>Create CA trust store and configure into the test</w:t>
      </w:r>
      <w:r>
        <w:rPr>
          <w:spacing w:val="-8"/>
        </w:rPr>
        <w:t xml:space="preserve"> </w:t>
      </w:r>
      <w:r>
        <w:t>environment</w:t>
      </w:r>
    </w:p>
    <w:p w14:paraId="098BAB68" w14:textId="77777777" w:rsidR="00FB611E" w:rsidRDefault="00FB611E">
      <w:pPr>
        <w:pStyle w:val="BodyText"/>
        <w:ind w:left="300" w:right="553"/>
      </w:pPr>
    </w:p>
    <w:p w14:paraId="4E3B7093" w14:textId="77777777" w:rsidR="00954357" w:rsidRDefault="005D1EB8">
      <w:pPr>
        <w:pStyle w:val="BodyText"/>
        <w:ind w:left="300" w:right="553"/>
      </w:pPr>
      <w:r>
        <w:rPr>
          <w:noProof/>
        </w:rPr>
        <mc:AlternateContent>
          <mc:Choice Requires="wps">
            <w:drawing>
              <wp:anchor distT="0" distB="0" distL="114300" distR="114300" simplePos="0" relativeHeight="251836416" behindDoc="0" locked="0" layoutInCell="1" allowOverlap="1" wp14:anchorId="2EE421F8" wp14:editId="00F7F3D3">
                <wp:simplePos x="0" y="0"/>
                <wp:positionH relativeFrom="page">
                  <wp:posOffset>896620</wp:posOffset>
                </wp:positionH>
                <wp:positionV relativeFrom="paragraph">
                  <wp:posOffset>419735</wp:posOffset>
                </wp:positionV>
                <wp:extent cx="6209665" cy="0"/>
                <wp:effectExtent l="0" t="0" r="0" b="0"/>
                <wp:wrapNone/>
                <wp:docPr id="179"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04D87C" id="Line 40" o:spid="_x0000_s1026" style="position:absolute;z-index:251836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33.05pt" to="559.55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" strokeweight=".24pt">
                <w10:wrap anchorx="page"/>
              </v:line>
            </w:pict>
          </mc:Fallback>
        </mc:AlternateContent>
      </w:r>
      <w:r w:rsidR="00DD1A20">
        <w:t>The sample/Common.java file needs the following 3 statics modified for your URI configuration and login credentials:</w:t>
      </w:r>
    </w:p>
    <w:p w14:paraId="595A8F4B" w14:textId="77777777" w:rsidR="00954357" w:rsidRDefault="005D1EB8">
      <w:pPr>
        <w:pStyle w:val="BodyText"/>
        <w:spacing w:before="4"/>
        <w:rPr>
          <w:sz w:val="8"/>
        </w:rPr>
      </w:pPr>
      <w:r>
        <w:rPr>
          <w:noProof/>
        </w:rPr>
        <mc:AlternateContent>
          <mc:Choice Requires="wps">
            <w:drawing>
              <wp:anchor distT="0" distB="0" distL="0" distR="0" simplePos="0" relativeHeight="251833344" behindDoc="1" locked="0" layoutInCell="1" allowOverlap="1" wp14:anchorId="43519921" wp14:editId="2C6C58AA">
                <wp:simplePos x="0" y="0"/>
                <wp:positionH relativeFrom="page">
                  <wp:posOffset>896620</wp:posOffset>
                </wp:positionH>
                <wp:positionV relativeFrom="paragraph">
                  <wp:posOffset>80010</wp:posOffset>
                </wp:positionV>
                <wp:extent cx="6209665" cy="567690"/>
                <wp:effectExtent l="0" t="0" r="0" b="0"/>
                <wp:wrapTopAndBottom/>
                <wp:docPr id="17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56769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BB035A" w14:textId="77777777" w:rsidR="007D1F60" w:rsidRDefault="007D1F60">
                            <w:pPr>
                              <w:spacing w:before="23" w:line="381" w:lineRule="auto"/>
                              <w:ind w:left="748" w:right="1522" w:hanging="720"/>
                              <w:rPr>
                                <w:rFonts w:ascii="Courier New"/>
                                <w:sz w:val="18"/>
                              </w:rPr>
                            </w:pPr>
                            <w:r>
                              <w:rPr>
                                <w:rFonts w:ascii="Courier New"/>
                                <w:sz w:val="18"/>
                              </w:rPr>
                              <w:t>static public String URLBASE =</w:t>
                            </w:r>
                            <w:r>
                              <w:rPr>
                                <w:rFonts w:ascii="Courier New"/>
                                <w:spacing w:val="-60"/>
                                <w:sz w:val="18"/>
                              </w:rPr>
                              <w:t xml:space="preserve"> </w:t>
                            </w:r>
                            <w:r>
                              <w:rPr>
                                <w:rFonts w:ascii="Courier New"/>
                                <w:sz w:val="18"/>
                              </w:rPr>
                              <w:t>"https://turtlebay7.dr.avaya.com/ASM/ws"; static public String ADMINID = "admin";</w:t>
                            </w:r>
                          </w:p>
                          <w:p w14:paraId="617C710E" w14:textId="77777777" w:rsidR="007D1F60" w:rsidRDefault="007D1F60">
                            <w:pPr>
                              <w:spacing w:before="2"/>
                              <w:ind w:left="748"/>
                              <w:rPr>
                                <w:rFonts w:ascii="Courier New"/>
                                <w:sz w:val="18"/>
                              </w:rPr>
                            </w:pPr>
                            <w:r>
                              <w:rPr>
                                <w:rFonts w:ascii="Courier New"/>
                                <w:sz w:val="18"/>
                              </w:rPr>
                              <w:t>static public String ADMINPASSWORD = "Admin123$";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612EF0" id="Text Box 39" o:spid="_x0000_s1067" type="#_x0000_t202" style="position:absolute;margin-left:70.6pt;margin-top:6.3pt;width:488.95pt;height:44.7pt;z-index:-251483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" fillcolor="#f1f1f1" stroked="f">
                <v:textbox inset="0,0,0,0">
                  <w:txbxContent>
                    <w:p w:rsidR="007D1F60" w:rsidRDefault="007D1F60">
                      <w:pPr>
                        <w:spacing w:before="23" w:line="381" w:lineRule="auto"/>
                        <w:ind w:left="748" w:right="1522" w:hanging="720"/>
                        <w:rPr>
                          <w:rFonts w:ascii="Courier New"/>
                          <w:sz w:val="18"/>
                        </w:rPr>
                      </w:pPr>
                      <w:r>
                        <w:rPr>
                          <w:rFonts w:ascii="Courier New"/>
                          <w:sz w:val="18"/>
                        </w:rPr>
                        <w:t>static public String URLBASE =</w:t>
                      </w:r>
                      <w:r>
                        <w:rPr>
                          <w:rFonts w:ascii="Courier New"/>
                          <w:spacing w:val="-60"/>
                          <w:sz w:val="18"/>
                        </w:rPr>
                        <w:t xml:space="preserve"> </w:t>
                      </w:r>
                      <w:r>
                        <w:rPr>
                          <w:rFonts w:ascii="Courier New"/>
                          <w:sz w:val="18"/>
                        </w:rPr>
                        <w:t>"https://turtlebay7.dr.avaya.com/ASM/ws"; static public String ADMINID = "admin";</w:t>
                      </w:r>
                    </w:p>
                    <w:p w:rsidR="007D1F60" w:rsidRDefault="007D1F60">
                      <w:pPr>
                        <w:spacing w:before="2"/>
                        <w:ind w:left="748"/>
                        <w:rPr>
                          <w:rFonts w:ascii="Courier New"/>
                          <w:sz w:val="18"/>
                        </w:rPr>
                      </w:pPr>
                      <w:r>
                        <w:rPr>
                          <w:rFonts w:ascii="Courier New"/>
                          <w:sz w:val="18"/>
                        </w:rPr>
                        <w:t>static public String ADMINPASSWORD = "Admin123$";</w:t>
                      </w:r>
                    </w:p>
                  </w:txbxContent>
                </v:textbox>
                <w10:wrap type="topAndBottom" anchorx="page"/>
              </v:shape>
            </w:pict>
          </mc:Fallback>
        </mc:AlternateContent>
      </w:r>
    </w:p>
    <w:p w14:paraId="02380C90" w14:textId="77777777" w:rsidR="00954357" w:rsidRDefault="00954357">
      <w:pPr>
        <w:pStyle w:val="BodyText"/>
        <w:spacing w:line="20" w:lineRule="exact"/>
        <w:ind w:left="268"/>
        <w:rPr>
          <w:sz w:val="2"/>
        </w:rPr>
      </w:pPr>
    </w:p>
    <w:p w14:paraId="3B469B66" w14:textId="77777777" w:rsidR="00954357" w:rsidRDefault="005D1EB8">
      <w:pPr>
        <w:pStyle w:val="ListParagraph"/>
        <w:numPr>
          <w:ilvl w:val="0"/>
          <w:numId w:val="7"/>
        </w:numPr>
        <w:tabs>
          <w:tab w:val="left" w:pos="1021"/>
        </w:tabs>
        <w:spacing w:before="86"/>
        <w:ind w:hanging="361"/>
      </w:pPr>
      <w:r>
        <w:rPr>
          <w:noProof/>
        </w:rPr>
        <mc:AlternateContent>
          <mc:Choice Requires="wps">
            <w:drawing>
              <wp:anchor distT="0" distB="0" distL="114300" distR="114300" simplePos="0" relativeHeight="251904000" behindDoc="0" locked="0" layoutInCell="1" allowOverlap="1" wp14:anchorId="5392303F" wp14:editId="2A51CD76">
                <wp:simplePos x="0" y="0"/>
                <wp:positionH relativeFrom="page">
                  <wp:posOffset>887095</wp:posOffset>
                </wp:positionH>
                <wp:positionV relativeFrom="paragraph">
                  <wp:posOffset>569595</wp:posOffset>
                </wp:positionV>
                <wp:extent cx="6209665" cy="0"/>
                <wp:effectExtent l="0" t="0" r="0" b="0"/>
                <wp:wrapNone/>
                <wp:docPr id="177" name="Line 3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1446CC" id="Line 394" o:spid="_x0000_s1026" style="position:absolute;z-index:251904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9.85pt,44.85pt" to="558.8pt,4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" strokeweight=".24pt">
                <w10:wrap anchorx="page"/>
              </v:line>
            </w:pict>
          </mc:Fallback>
        </mc:AlternateContent>
      </w:r>
      <w:r w:rsidR="00DD1A20">
        <w:t>Run the sample as JUnit</w:t>
      </w:r>
      <w:r w:rsidR="00DD1A20">
        <w:rPr>
          <w:spacing w:val="-5"/>
        </w:rPr>
        <w:t xml:space="preserve"> </w:t>
      </w:r>
      <w:r w:rsidR="00DD1A20">
        <w:t>tests.</w:t>
      </w:r>
    </w:p>
    <w:p w14:paraId="1EC45C8B" w14:textId="77777777" w:rsidR="00954357" w:rsidRDefault="00954357">
      <w:pPr>
        <w:pStyle w:val="BodyText"/>
      </w:pPr>
    </w:p>
    <w:p w14:paraId="6E1F0BB9" w14:textId="77777777" w:rsidR="00954357" w:rsidRDefault="00954357">
      <w:pPr>
        <w:pStyle w:val="BodyText"/>
        <w:spacing w:before="7"/>
        <w:rPr>
          <w:sz w:val="17"/>
        </w:rPr>
      </w:pPr>
    </w:p>
    <w:p w14:paraId="3811A022" w14:textId="77777777" w:rsidR="00954357" w:rsidRDefault="00DD1A20">
      <w:pPr>
        <w:pStyle w:val="Heading2"/>
        <w:tabs>
          <w:tab w:val="left" w:pos="10050"/>
        </w:tabs>
        <w:rPr>
          <w:u w:val="none"/>
        </w:rPr>
      </w:pPr>
      <w:bookmarkStart w:id="219" w:name="_Toc71048217"/>
      <w:bookmarkStart w:id="220" w:name="_Toc71048307"/>
      <w:bookmarkStart w:id="221" w:name="_Toc151555587"/>
      <w:r>
        <w:t>JAX-RS Client</w:t>
      </w:r>
      <w:r>
        <w:rPr>
          <w:spacing w:val="-6"/>
        </w:rPr>
        <w:t xml:space="preserve"> </w:t>
      </w:r>
      <w:r>
        <w:t>Setup</w:t>
      </w:r>
      <w:bookmarkEnd w:id="219"/>
      <w:bookmarkEnd w:id="220"/>
      <w:bookmarkEnd w:id="221"/>
      <w:r>
        <w:tab/>
      </w:r>
    </w:p>
    <w:p w14:paraId="17390FCC" w14:textId="77777777" w:rsidR="00954357" w:rsidRDefault="00DD1A20">
      <w:pPr>
        <w:pStyle w:val="BodyText"/>
        <w:spacing w:before="143"/>
        <w:ind w:left="300" w:right="3789"/>
      </w:pPr>
      <w:r>
        <w:t>The Client setup is very dependent on the underlying jax-rs provider. Key aspects to consider for setting up a jax-rs Client:</w:t>
      </w:r>
    </w:p>
    <w:p w14:paraId="031FB79D" w14:textId="77777777" w:rsidR="00954357" w:rsidRDefault="00DD1A20">
      <w:pPr>
        <w:pStyle w:val="ListParagraph"/>
        <w:numPr>
          <w:ilvl w:val="1"/>
          <w:numId w:val="13"/>
        </w:numPr>
        <w:tabs>
          <w:tab w:val="left" w:pos="1020"/>
          <w:tab w:val="left" w:pos="1021"/>
        </w:tabs>
        <w:spacing w:before="1" w:line="279" w:lineRule="exact"/>
        <w:ind w:hanging="361"/>
        <w:rPr>
          <w:rFonts w:ascii="Symbol" w:hAnsi="Symbol"/>
        </w:rPr>
      </w:pPr>
      <w:r>
        <w:t>SSL/TLS configuration, all URLs need to begin with</w:t>
      </w:r>
      <w:r>
        <w:rPr>
          <w:spacing w:val="-8"/>
        </w:rPr>
        <w:t xml:space="preserve"> </w:t>
      </w:r>
      <w:r>
        <w:t>"https://"</w:t>
      </w:r>
    </w:p>
    <w:p w14:paraId="72D3C5D8" w14:textId="77777777" w:rsidR="00954357" w:rsidRDefault="00DD1A20">
      <w:pPr>
        <w:pStyle w:val="ListParagraph"/>
        <w:numPr>
          <w:ilvl w:val="1"/>
          <w:numId w:val="13"/>
        </w:numPr>
        <w:tabs>
          <w:tab w:val="left" w:pos="1020"/>
          <w:tab w:val="left" w:pos="1021"/>
        </w:tabs>
        <w:spacing w:line="279" w:lineRule="exact"/>
        <w:ind w:hanging="361"/>
        <w:rPr>
          <w:rFonts w:ascii="Symbol" w:hAnsi="Symbol"/>
        </w:rPr>
      </w:pPr>
      <w:r>
        <w:t>Basic Authentication mechanism and injecting</w:t>
      </w:r>
      <w:r>
        <w:rPr>
          <w:spacing w:val="-7"/>
        </w:rPr>
        <w:t xml:space="preserve"> </w:t>
      </w:r>
      <w:r>
        <w:t>login/password</w:t>
      </w:r>
    </w:p>
    <w:p w14:paraId="4159D812" w14:textId="77777777" w:rsidR="00954357" w:rsidRDefault="005D1EB8">
      <w:pPr>
        <w:pStyle w:val="BodyText"/>
        <w:ind w:left="300" w:right="699"/>
      </w:pPr>
      <w:r>
        <w:rPr>
          <w:noProof/>
        </w:rPr>
        <mc:AlternateContent>
          <mc:Choice Requires="wps">
            <w:drawing>
              <wp:anchor distT="0" distB="0" distL="114300" distR="114300" simplePos="0" relativeHeight="251837440" behindDoc="0" locked="0" layoutInCell="1" allowOverlap="1" wp14:anchorId="1F43E2EA" wp14:editId="0A64E395">
                <wp:simplePos x="0" y="0"/>
                <wp:positionH relativeFrom="page">
                  <wp:posOffset>896620</wp:posOffset>
                </wp:positionH>
                <wp:positionV relativeFrom="paragraph">
                  <wp:posOffset>591820</wp:posOffset>
                </wp:positionV>
                <wp:extent cx="6209665" cy="0"/>
                <wp:effectExtent l="0" t="0" r="0" b="0"/>
                <wp:wrapNone/>
                <wp:docPr id="17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31FB92" id="Line 36" o:spid="_x0000_s1026" style="position:absolute;z-index:251837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46.6pt" to="559.55pt,4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" strokeweight=".24pt">
                <w10:wrap anchorx="page"/>
              </v:line>
            </w:pict>
          </mc:Fallback>
        </mc:AlternateContent>
      </w:r>
      <w:r w:rsidR="00DD1A20">
        <w:t>A generalized Client creation routine might look as follows in Oracle Jersey 2.6 (Note: SSL setup differs between Jersey versions). JBoss RESTEasy and Apache CXF will require notably different approaches for configuring clients.</w:t>
      </w:r>
    </w:p>
    <w:p w14:paraId="2EC30AF9" w14:textId="77777777" w:rsidR="00954357" w:rsidRDefault="005D1EB8">
      <w:pPr>
        <w:pStyle w:val="BodyText"/>
        <w:spacing w:before="7"/>
        <w:rPr>
          <w:sz w:val="8"/>
        </w:rPr>
      </w:pPr>
      <w:r>
        <w:rPr>
          <w:noProof/>
        </w:rPr>
        <mc:AlternateContent>
          <mc:Choice Requires="wps">
            <w:drawing>
              <wp:anchor distT="0" distB="0" distL="0" distR="0" simplePos="0" relativeHeight="251835392" behindDoc="1" locked="0" layoutInCell="1" allowOverlap="1" wp14:anchorId="5B7B83EC" wp14:editId="2C80E8CD">
                <wp:simplePos x="0" y="0"/>
                <wp:positionH relativeFrom="page">
                  <wp:posOffset>896620</wp:posOffset>
                </wp:positionH>
                <wp:positionV relativeFrom="paragraph">
                  <wp:posOffset>82550</wp:posOffset>
                </wp:positionV>
                <wp:extent cx="6209665" cy="1571625"/>
                <wp:effectExtent l="0" t="0" r="0" b="0"/>
                <wp:wrapTopAndBottom/>
                <wp:docPr id="17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157162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89234D" w14:textId="77777777" w:rsidR="007D1F60" w:rsidRDefault="007D1F60">
                            <w:pPr>
                              <w:spacing w:before="23"/>
                              <w:ind w:left="28"/>
                              <w:rPr>
                                <w:rFonts w:ascii="Courier New"/>
                                <w:sz w:val="18"/>
                              </w:rPr>
                            </w:pPr>
                            <w:r>
                              <w:rPr>
                                <w:rFonts w:ascii="Courier New"/>
                                <w:sz w:val="18"/>
                              </w:rPr>
                              <w:t>static public Client getClient() {</w:t>
                            </w:r>
                          </w:p>
                          <w:p w14:paraId="421C20CE" w14:textId="77777777" w:rsidR="007D1F60" w:rsidRDefault="007D1F60">
                            <w:pPr>
                              <w:spacing w:before="117"/>
                              <w:ind w:left="28" w:right="117" w:firstLine="432"/>
                              <w:rPr>
                                <w:rFonts w:ascii="Courier New"/>
                                <w:sz w:val="18"/>
                              </w:rPr>
                            </w:pPr>
                            <w:r>
                              <w:rPr>
                                <w:rFonts w:ascii="Courier New"/>
                                <w:sz w:val="18"/>
                              </w:rPr>
                              <w:t>SslConfigurator sslConfig = SslConfigurator.newInstance().trustStoreFile("./resources/sample.jks").trustStorePassword ("sample").securityProtocol("TLS");</w:t>
                            </w:r>
                          </w:p>
                          <w:p w14:paraId="4C2364E3" w14:textId="77777777" w:rsidR="007D1F60" w:rsidRDefault="007D1F60">
                            <w:pPr>
                              <w:spacing w:before="5" w:line="320" w:lineRule="atLeast"/>
                              <w:ind w:left="460" w:right="3574"/>
                              <w:rPr>
                                <w:rFonts w:ascii="Courier New"/>
                                <w:sz w:val="18"/>
                              </w:rPr>
                            </w:pPr>
                            <w:r>
                              <w:rPr>
                                <w:rFonts w:ascii="Courier New"/>
                                <w:sz w:val="18"/>
                              </w:rPr>
                              <w:t>SSLContext sslContext = sslConfig.createSSLContext(); Client client =</w:t>
                            </w:r>
                          </w:p>
                          <w:p w14:paraId="04E24171" w14:textId="77777777" w:rsidR="007D1F60" w:rsidRDefault="007D1F60">
                            <w:pPr>
                              <w:spacing w:before="4" w:line="381" w:lineRule="auto"/>
                              <w:ind w:left="460" w:right="657" w:hanging="432"/>
                              <w:rPr>
                                <w:rFonts w:ascii="Courier New"/>
                                <w:sz w:val="18"/>
                              </w:rPr>
                            </w:pPr>
                            <w:r>
                              <w:rPr>
                                <w:rFonts w:ascii="Courier New"/>
                                <w:sz w:val="18"/>
                              </w:rPr>
                              <w:t>ClientBuilder.newBuilder().sslContext(sslContext).register(getAuthFilter()).build(); return client;</w:t>
                            </w:r>
                          </w:p>
                          <w:p w14:paraId="76F551E2" w14:textId="77777777" w:rsidR="007D1F60" w:rsidRDefault="007D1F60">
                            <w:pPr>
                              <w:spacing w:before="2"/>
                              <w:ind w:left="28"/>
                              <w:rPr>
                                <w:rFonts w:ascii="Courier New"/>
                                <w:sz w:val="18"/>
                              </w:rPr>
                            </w:pPr>
                            <w:r>
                              <w:rPr>
                                <w:rFonts w:ascii="Courier New"/>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7A23A9" id="Text Box 35" o:spid="_x0000_s1068" type="#_x0000_t202" style="position:absolute;margin-left:70.6pt;margin-top:6.5pt;width:488.95pt;height:123.75pt;z-index:-251481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" fillcolor="#f1f1f1" stroked="f">
                <v:textbox inset="0,0,0,0">
                  <w:txbxContent>
                    <w:p w:rsidR="007D1F60" w:rsidRDefault="007D1F60">
                      <w:pPr>
                        <w:spacing w:before="23"/>
                        <w:ind w:left="28"/>
                        <w:rPr>
                          <w:rFonts w:ascii="Courier New"/>
                          <w:sz w:val="18"/>
                        </w:rPr>
                      </w:pPr>
                      <w:r>
                        <w:rPr>
                          <w:rFonts w:ascii="Courier New"/>
                          <w:sz w:val="18"/>
                        </w:rPr>
                        <w:t>static public Client getClient() {</w:t>
                      </w:r>
                    </w:p>
                    <w:p w:rsidR="007D1F60" w:rsidRDefault="007D1F60">
                      <w:pPr>
                        <w:spacing w:before="117"/>
                        <w:ind w:left="28" w:right="117" w:firstLine="432"/>
                        <w:rPr>
                          <w:rFonts w:ascii="Courier New"/>
                          <w:sz w:val="18"/>
                        </w:rPr>
                      </w:pPr>
                      <w:r>
                        <w:rPr>
                          <w:rFonts w:ascii="Courier New"/>
                          <w:sz w:val="18"/>
                        </w:rPr>
                        <w:t>SslConfigurator sslConfig = SslConfigurator.newInstance().trustStoreFile("./resources/sample.jks").trustStorePassword ("sample").securityProtocol("TLS");</w:t>
                      </w:r>
                    </w:p>
                    <w:p w:rsidR="007D1F60" w:rsidRDefault="007D1F60">
                      <w:pPr>
                        <w:spacing w:before="5" w:line="320" w:lineRule="atLeast"/>
                        <w:ind w:left="460" w:right="3574"/>
                        <w:rPr>
                          <w:rFonts w:ascii="Courier New"/>
                          <w:sz w:val="18"/>
                        </w:rPr>
                      </w:pPr>
                      <w:r>
                        <w:rPr>
                          <w:rFonts w:ascii="Courier New"/>
                          <w:sz w:val="18"/>
                        </w:rPr>
                        <w:t>SSLContext sslContext = sslConfig.createSSLContext(); Client client =</w:t>
                      </w:r>
                    </w:p>
                    <w:p w:rsidR="007D1F60" w:rsidRDefault="007D1F60">
                      <w:pPr>
                        <w:spacing w:before="4" w:line="381" w:lineRule="auto"/>
                        <w:ind w:left="460" w:right="657" w:hanging="432"/>
                        <w:rPr>
                          <w:rFonts w:ascii="Courier New"/>
                          <w:sz w:val="18"/>
                        </w:rPr>
                      </w:pPr>
                      <w:r>
                        <w:rPr>
                          <w:rFonts w:ascii="Courier New"/>
                          <w:sz w:val="18"/>
                        </w:rPr>
                        <w:t>ClientBuilder.newBuilder().sslContext(sslContext).register(getAuthFilter()).build(); return client;</w:t>
                      </w:r>
                    </w:p>
                    <w:p w:rsidR="007D1F60" w:rsidRDefault="007D1F60">
                      <w:pPr>
                        <w:spacing w:before="2"/>
                        <w:ind w:left="28"/>
                        <w:rPr>
                          <w:rFonts w:ascii="Courier New"/>
                          <w:sz w:val="18"/>
                        </w:rPr>
                      </w:pPr>
                      <w:r>
                        <w:rPr>
                          <w:rFonts w:ascii="Courier New"/>
                          <w:sz w:val="18"/>
                        </w:rPr>
                        <w:t>}</w:t>
                      </w:r>
                    </w:p>
                  </w:txbxContent>
                </v:textbox>
                <w10:wrap type="topAndBottom" anchorx="page"/>
              </v:shape>
            </w:pict>
          </mc:Fallback>
        </mc:AlternateContent>
      </w:r>
    </w:p>
    <w:p w14:paraId="0B88C388" w14:textId="77777777" w:rsidR="00954357" w:rsidRDefault="00954357">
      <w:pPr>
        <w:rPr>
          <w:sz w:val="8"/>
        </w:rPr>
        <w:sectPr w:rsidR="00954357" w:rsidSect="00581925">
          <w:headerReference w:type="default" r:id="rId104"/>
          <w:footerReference w:type="default" r:id="rId105"/>
          <w:pgSz w:w="12240" w:h="15840"/>
          <w:pgMar w:top="1180" w:right="860" w:bottom="700" w:left="1140" w:header="883" w:footer="720" w:gutter="0"/>
          <w:cols w:space="720"/>
          <w:docGrid w:linePitch="299"/>
        </w:sectPr>
      </w:pPr>
    </w:p>
    <w:p w14:paraId="18C2006A" w14:textId="77777777" w:rsidR="00954357" w:rsidRDefault="005D1EB8">
      <w:pPr>
        <w:pStyle w:val="BodyText"/>
        <w:rPr>
          <w:sz w:val="15"/>
        </w:rPr>
      </w:pPr>
      <w:r>
        <w:rPr>
          <w:noProof/>
        </w:rPr>
        <w:lastRenderedPageBreak/>
        <mc:AlternateContent>
          <mc:Choice Requires="wps">
            <w:drawing>
              <wp:anchor distT="0" distB="0" distL="114300" distR="114300" simplePos="0" relativeHeight="251844608" behindDoc="0" locked="0" layoutInCell="1" allowOverlap="1" wp14:anchorId="686FC1CF" wp14:editId="226B0B07">
                <wp:simplePos x="0" y="0"/>
                <wp:positionH relativeFrom="page">
                  <wp:posOffset>896620</wp:posOffset>
                </wp:positionH>
                <wp:positionV relativeFrom="page">
                  <wp:posOffset>9342120</wp:posOffset>
                </wp:positionV>
                <wp:extent cx="6209665" cy="0"/>
                <wp:effectExtent l="0" t="0" r="0" b="0"/>
                <wp:wrapNone/>
                <wp:docPr id="174"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11D30" id="Line 34" o:spid="_x0000_s1026" style="position:absolute;z-index:251844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35.6pt" to="559.55pt,7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" strokeweight=".24pt">
                <w10:wrap anchorx="page" anchory="page"/>
              </v:line>
            </w:pict>
          </mc:Fallback>
        </mc:AlternateContent>
      </w:r>
    </w:p>
    <w:p w14:paraId="6596AB56" w14:textId="77777777" w:rsidR="00954357" w:rsidRDefault="005D1EB8">
      <w:pPr>
        <w:pStyle w:val="BodyText"/>
        <w:spacing w:before="56"/>
        <w:ind w:left="300"/>
      </w:pPr>
      <w:r>
        <w:rPr>
          <w:noProof/>
        </w:rPr>
        <mc:AlternateContent>
          <mc:Choice Requires="wps">
            <w:drawing>
              <wp:anchor distT="0" distB="0" distL="114300" distR="114300" simplePos="0" relativeHeight="251841536" behindDoc="0" locked="0" layoutInCell="1" allowOverlap="1" wp14:anchorId="7F92C370" wp14:editId="3C608CDC">
                <wp:simplePos x="0" y="0"/>
                <wp:positionH relativeFrom="page">
                  <wp:posOffset>896620</wp:posOffset>
                </wp:positionH>
                <wp:positionV relativeFrom="paragraph">
                  <wp:posOffset>286385</wp:posOffset>
                </wp:positionV>
                <wp:extent cx="6209665" cy="0"/>
                <wp:effectExtent l="0" t="0" r="0" b="0"/>
                <wp:wrapNone/>
                <wp:docPr id="173"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D92D42" id="Line 33" o:spid="_x0000_s1026" style="position:absolute;z-index:251841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22.55pt" to="559.55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" strokeweight=".24pt">
                <w10:wrap anchorx="page"/>
              </v:line>
            </w:pict>
          </mc:Fallback>
        </mc:AlternateContent>
      </w:r>
      <w:r w:rsidR="00DD1A20">
        <w:t>A very simple HTTP basic authentication filter that does not handle preemptive requests can be as follows:</w:t>
      </w:r>
    </w:p>
    <w:p w14:paraId="6037F15C" w14:textId="77777777" w:rsidR="00954357" w:rsidRDefault="005D1EB8">
      <w:pPr>
        <w:pStyle w:val="BodyText"/>
        <w:spacing w:before="7"/>
        <w:rPr>
          <w:sz w:val="8"/>
        </w:rPr>
      </w:pPr>
      <w:r>
        <w:rPr>
          <w:noProof/>
        </w:rPr>
        <mc:AlternateContent>
          <mc:Choice Requires="wps">
            <w:drawing>
              <wp:anchor distT="0" distB="0" distL="0" distR="0" simplePos="0" relativeHeight="251839488" behindDoc="1" locked="0" layoutInCell="1" allowOverlap="1" wp14:anchorId="5F08A06C" wp14:editId="68FF3A88">
                <wp:simplePos x="0" y="0"/>
                <wp:positionH relativeFrom="page">
                  <wp:posOffset>896620</wp:posOffset>
                </wp:positionH>
                <wp:positionV relativeFrom="paragraph">
                  <wp:posOffset>81915</wp:posOffset>
                </wp:positionV>
                <wp:extent cx="6209665" cy="4399280"/>
                <wp:effectExtent l="0" t="0" r="0" b="0"/>
                <wp:wrapTopAndBottom/>
                <wp:docPr id="17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439928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667028" w14:textId="77777777" w:rsidR="007D1F60" w:rsidRDefault="007D1F60">
                            <w:pPr>
                              <w:spacing w:before="23" w:line="379" w:lineRule="auto"/>
                              <w:ind w:left="460" w:right="3033" w:hanging="432"/>
                              <w:rPr>
                                <w:rFonts w:ascii="Courier New"/>
                                <w:sz w:val="18"/>
                              </w:rPr>
                            </w:pPr>
                            <w:r>
                              <w:rPr>
                                <w:rFonts w:ascii="Courier New"/>
                                <w:sz w:val="18"/>
                              </w:rPr>
                              <w:t>public static class BasicAuth implements ClientRequestFilter</w:t>
                            </w:r>
                            <w:r>
                              <w:rPr>
                                <w:rFonts w:ascii="Courier New"/>
                                <w:spacing w:val="-51"/>
                                <w:sz w:val="18"/>
                              </w:rPr>
                              <w:t xml:space="preserve"> </w:t>
                            </w:r>
                            <w:r>
                              <w:rPr>
                                <w:rFonts w:ascii="Courier New"/>
                                <w:sz w:val="18"/>
                              </w:rPr>
                              <w:t>{ private final String user;</w:t>
                            </w:r>
                          </w:p>
                          <w:p w14:paraId="1AE992CA" w14:textId="77777777" w:rsidR="007D1F60" w:rsidRDefault="007D1F60">
                            <w:pPr>
                              <w:spacing w:before="1"/>
                              <w:ind w:left="460"/>
                              <w:rPr>
                                <w:rFonts w:ascii="Courier New"/>
                                <w:sz w:val="18"/>
                              </w:rPr>
                            </w:pPr>
                            <w:r>
                              <w:rPr>
                                <w:rFonts w:ascii="Courier New"/>
                                <w:sz w:val="18"/>
                              </w:rPr>
                              <w:t>private final String password;</w:t>
                            </w:r>
                          </w:p>
                          <w:p w14:paraId="0DB10436" w14:textId="77777777" w:rsidR="007D1F60" w:rsidRDefault="007D1F60">
                            <w:pPr>
                              <w:spacing w:before="120" w:line="381" w:lineRule="auto"/>
                              <w:ind w:left="892" w:right="4114" w:hanging="432"/>
                              <w:rPr>
                                <w:rFonts w:ascii="Courier New"/>
                                <w:sz w:val="18"/>
                              </w:rPr>
                            </w:pPr>
                            <w:r>
                              <w:rPr>
                                <w:rFonts w:ascii="Courier New"/>
                                <w:sz w:val="18"/>
                              </w:rPr>
                              <w:t>public BasicAuth(String user, String password) { this.user = user;</w:t>
                            </w:r>
                          </w:p>
                          <w:p w14:paraId="5AFB4144" w14:textId="77777777" w:rsidR="007D1F60" w:rsidRDefault="007D1F60">
                            <w:pPr>
                              <w:spacing w:line="203" w:lineRule="exact"/>
                              <w:ind w:left="892"/>
                              <w:rPr>
                                <w:rFonts w:ascii="Courier New"/>
                                <w:sz w:val="18"/>
                              </w:rPr>
                            </w:pPr>
                            <w:r>
                              <w:rPr>
                                <w:rFonts w:ascii="Courier New"/>
                                <w:sz w:val="18"/>
                              </w:rPr>
                              <w:t>this.password = password;</w:t>
                            </w:r>
                          </w:p>
                          <w:p w14:paraId="7403A9A3" w14:textId="77777777" w:rsidR="007D1F60" w:rsidRDefault="007D1F60">
                            <w:pPr>
                              <w:spacing w:before="120"/>
                              <w:ind w:left="460"/>
                              <w:rPr>
                                <w:rFonts w:ascii="Courier New"/>
                                <w:sz w:val="18"/>
                              </w:rPr>
                            </w:pPr>
                            <w:r>
                              <w:rPr>
                                <w:rFonts w:ascii="Courier New"/>
                                <w:sz w:val="18"/>
                              </w:rPr>
                              <w:t>}</w:t>
                            </w:r>
                          </w:p>
                          <w:p w14:paraId="4B8FCD8C" w14:textId="77777777" w:rsidR="007D1F60" w:rsidRDefault="007D1F60">
                            <w:pPr>
                              <w:spacing w:before="120" w:line="381" w:lineRule="auto"/>
                              <w:ind w:left="892" w:right="1072" w:hanging="432"/>
                              <w:rPr>
                                <w:rFonts w:ascii="Courier New"/>
                                <w:sz w:val="18"/>
                              </w:rPr>
                            </w:pPr>
                            <w:r>
                              <w:rPr>
                                <w:rFonts w:ascii="Courier New"/>
                                <w:sz w:val="18"/>
                              </w:rPr>
                              <w:t>public void filter(ClientRequestContext requestContext) throws IOException</w:t>
                            </w:r>
                            <w:r>
                              <w:rPr>
                                <w:rFonts w:ascii="Courier New"/>
                                <w:spacing w:val="-62"/>
                                <w:sz w:val="18"/>
                              </w:rPr>
                              <w:t xml:space="preserve"> </w:t>
                            </w:r>
                            <w:r>
                              <w:rPr>
                                <w:rFonts w:ascii="Courier New"/>
                                <w:sz w:val="18"/>
                              </w:rPr>
                              <w:t>{ MultivaluedMap&lt;String, Object&gt; headers = requestContext.getHeaders(); final String basicAuthentication = getBasicAuthentication(); headers.add("Authorization", basicAuthentication);</w:t>
                            </w:r>
                          </w:p>
                          <w:p w14:paraId="66CD4D19" w14:textId="77777777" w:rsidR="007D1F60" w:rsidRDefault="007D1F60">
                            <w:pPr>
                              <w:spacing w:line="204" w:lineRule="exact"/>
                              <w:ind w:left="460"/>
                              <w:rPr>
                                <w:rFonts w:ascii="Courier New"/>
                                <w:sz w:val="18"/>
                              </w:rPr>
                            </w:pPr>
                            <w:r>
                              <w:rPr>
                                <w:rFonts w:ascii="Courier New"/>
                                <w:sz w:val="18"/>
                              </w:rPr>
                              <w:t>}</w:t>
                            </w:r>
                          </w:p>
                          <w:p w14:paraId="6D139EBB" w14:textId="77777777" w:rsidR="007D1F60" w:rsidRDefault="007D1F60">
                            <w:pPr>
                              <w:spacing w:before="120"/>
                              <w:ind w:left="460"/>
                              <w:rPr>
                                <w:rFonts w:ascii="Courier New"/>
                                <w:sz w:val="18"/>
                              </w:rPr>
                            </w:pPr>
                            <w:r>
                              <w:rPr>
                                <w:rFonts w:ascii="Courier New"/>
                                <w:sz w:val="18"/>
                              </w:rPr>
                              <w:t>private String getBasicAuthentication() {</w:t>
                            </w:r>
                          </w:p>
                          <w:p w14:paraId="24BD664B" w14:textId="77777777" w:rsidR="007D1F60" w:rsidRDefault="007D1F60">
                            <w:pPr>
                              <w:spacing w:before="120" w:line="381" w:lineRule="auto"/>
                              <w:ind w:left="892" w:right="3790"/>
                              <w:rPr>
                                <w:rFonts w:ascii="Courier New"/>
                                <w:sz w:val="18"/>
                              </w:rPr>
                            </w:pPr>
                            <w:r>
                              <w:rPr>
                                <w:rFonts w:ascii="Courier New"/>
                                <w:sz w:val="18"/>
                              </w:rPr>
                              <w:t>String token = this.user + ":" + this.password; try {</w:t>
                            </w:r>
                          </w:p>
                          <w:p w14:paraId="110A168D" w14:textId="77777777" w:rsidR="007D1F60" w:rsidRDefault="007D1F60">
                            <w:pPr>
                              <w:spacing w:line="203" w:lineRule="exact"/>
                              <w:ind w:left="1324"/>
                              <w:rPr>
                                <w:rFonts w:ascii="Courier New"/>
                                <w:sz w:val="18"/>
                              </w:rPr>
                            </w:pPr>
                            <w:r>
                              <w:rPr>
                                <w:rFonts w:ascii="Courier New"/>
                                <w:sz w:val="18"/>
                              </w:rPr>
                              <w:t>return "BASIC " + DatatypeConverter.printBase64Binary(token.getBytes("UTF-</w:t>
                            </w:r>
                          </w:p>
                          <w:p w14:paraId="4B0FE7C1" w14:textId="77777777" w:rsidR="007D1F60" w:rsidRDefault="007D1F60">
                            <w:pPr>
                              <w:ind w:left="28"/>
                              <w:rPr>
                                <w:rFonts w:ascii="Courier New"/>
                                <w:sz w:val="18"/>
                              </w:rPr>
                            </w:pPr>
                            <w:r>
                              <w:rPr>
                                <w:rFonts w:ascii="Courier New"/>
                                <w:sz w:val="18"/>
                              </w:rPr>
                              <w:t>8"));</w:t>
                            </w:r>
                          </w:p>
                          <w:p w14:paraId="3C3AAA5C" w14:textId="77777777" w:rsidR="007D1F60" w:rsidRDefault="007D1F60">
                            <w:pPr>
                              <w:spacing w:before="121"/>
                              <w:ind w:left="892"/>
                              <w:rPr>
                                <w:rFonts w:ascii="Courier New"/>
                                <w:sz w:val="18"/>
                              </w:rPr>
                            </w:pPr>
                            <w:r>
                              <w:rPr>
                                <w:rFonts w:ascii="Courier New"/>
                                <w:sz w:val="18"/>
                              </w:rPr>
                              <w:t>} catch (Exception ex) {</w:t>
                            </w:r>
                          </w:p>
                          <w:p w14:paraId="31A65DB2" w14:textId="77777777" w:rsidR="007D1F60" w:rsidRDefault="007D1F60">
                            <w:pPr>
                              <w:spacing w:before="120"/>
                              <w:ind w:left="1324"/>
                              <w:rPr>
                                <w:rFonts w:ascii="Courier New"/>
                                <w:sz w:val="18"/>
                              </w:rPr>
                            </w:pPr>
                            <w:r>
                              <w:rPr>
                                <w:rFonts w:ascii="Courier New"/>
                                <w:sz w:val="18"/>
                              </w:rPr>
                              <w:t>throw new IllegalStateException("Cannot encode with UTF-8", ex);</w:t>
                            </w:r>
                          </w:p>
                          <w:p w14:paraId="56653A13" w14:textId="77777777" w:rsidR="007D1F60" w:rsidRDefault="007D1F60">
                            <w:pPr>
                              <w:spacing w:before="120"/>
                              <w:ind w:left="892"/>
                              <w:rPr>
                                <w:rFonts w:ascii="Courier New"/>
                                <w:sz w:val="18"/>
                              </w:rPr>
                            </w:pPr>
                            <w:r>
                              <w:rPr>
                                <w:rFonts w:ascii="Courier New"/>
                                <w:sz w:val="18"/>
                              </w:rPr>
                              <w:t>}</w:t>
                            </w:r>
                          </w:p>
                          <w:p w14:paraId="0471BE87" w14:textId="77777777" w:rsidR="007D1F60" w:rsidRDefault="007D1F60">
                            <w:pPr>
                              <w:spacing w:before="120"/>
                              <w:ind w:left="460"/>
                              <w:rPr>
                                <w:rFonts w:ascii="Courier New"/>
                                <w:sz w:val="18"/>
                              </w:rPr>
                            </w:pPr>
                            <w:r>
                              <w:rPr>
                                <w:rFonts w:ascii="Courier New"/>
                                <w:sz w:val="18"/>
                              </w:rPr>
                              <w:t>}</w:t>
                            </w:r>
                          </w:p>
                          <w:p w14:paraId="1AA6E96F" w14:textId="77777777" w:rsidR="007D1F60" w:rsidRDefault="007D1F60">
                            <w:pPr>
                              <w:spacing w:before="120"/>
                              <w:ind w:left="28"/>
                              <w:rPr>
                                <w:rFonts w:ascii="Courier New"/>
                                <w:sz w:val="18"/>
                              </w:rPr>
                            </w:pPr>
                            <w:r>
                              <w:rPr>
                                <w:rFonts w:ascii="Courier New"/>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350D34" id="Text Box 32" o:spid="_x0000_s1069" type="#_x0000_t202" style="position:absolute;margin-left:70.6pt;margin-top:6.45pt;width:488.95pt;height:346.4pt;z-index:-251476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" fillcolor="#f1f1f1" stroked="f">
                <v:textbox inset="0,0,0,0">
                  <w:txbxContent>
                    <w:p w:rsidR="007D1F60" w:rsidRDefault="007D1F60">
                      <w:pPr>
                        <w:spacing w:before="23" w:line="379" w:lineRule="auto"/>
                        <w:ind w:left="460" w:right="3033" w:hanging="432"/>
                        <w:rPr>
                          <w:rFonts w:ascii="Courier New"/>
                          <w:sz w:val="18"/>
                        </w:rPr>
                      </w:pPr>
                      <w:r>
                        <w:rPr>
                          <w:rFonts w:ascii="Courier New"/>
                          <w:sz w:val="18"/>
                        </w:rPr>
                        <w:t>public static class BasicAuth implements ClientRequestFilter</w:t>
                      </w:r>
                      <w:r>
                        <w:rPr>
                          <w:rFonts w:ascii="Courier New"/>
                          <w:spacing w:val="-51"/>
                          <w:sz w:val="18"/>
                        </w:rPr>
                        <w:t xml:space="preserve"> </w:t>
                      </w:r>
                      <w:r>
                        <w:rPr>
                          <w:rFonts w:ascii="Courier New"/>
                          <w:sz w:val="18"/>
                        </w:rPr>
                        <w:t>{ private final String user;</w:t>
                      </w:r>
                    </w:p>
                    <w:p w:rsidR="007D1F60" w:rsidRDefault="007D1F60">
                      <w:pPr>
                        <w:spacing w:before="1"/>
                        <w:ind w:left="460"/>
                        <w:rPr>
                          <w:rFonts w:ascii="Courier New"/>
                          <w:sz w:val="18"/>
                        </w:rPr>
                      </w:pPr>
                      <w:r>
                        <w:rPr>
                          <w:rFonts w:ascii="Courier New"/>
                          <w:sz w:val="18"/>
                        </w:rPr>
                        <w:t>private final String password;</w:t>
                      </w:r>
                    </w:p>
                    <w:p w:rsidR="007D1F60" w:rsidRDefault="007D1F60">
                      <w:pPr>
                        <w:spacing w:before="120" w:line="381" w:lineRule="auto"/>
                        <w:ind w:left="892" w:right="4114" w:hanging="432"/>
                        <w:rPr>
                          <w:rFonts w:ascii="Courier New"/>
                          <w:sz w:val="18"/>
                        </w:rPr>
                      </w:pPr>
                      <w:r>
                        <w:rPr>
                          <w:rFonts w:ascii="Courier New"/>
                          <w:sz w:val="18"/>
                        </w:rPr>
                        <w:t>public BasicAuth(String user, String password) { this.user = user;</w:t>
                      </w:r>
                    </w:p>
                    <w:p w:rsidR="007D1F60" w:rsidRDefault="007D1F60">
                      <w:pPr>
                        <w:spacing w:line="203" w:lineRule="exact"/>
                        <w:ind w:left="892"/>
                        <w:rPr>
                          <w:rFonts w:ascii="Courier New"/>
                          <w:sz w:val="18"/>
                        </w:rPr>
                      </w:pPr>
                      <w:r>
                        <w:rPr>
                          <w:rFonts w:ascii="Courier New"/>
                          <w:sz w:val="18"/>
                        </w:rPr>
                        <w:t>this.password = password;</w:t>
                      </w:r>
                    </w:p>
                    <w:p w:rsidR="007D1F60" w:rsidRDefault="007D1F60">
                      <w:pPr>
                        <w:spacing w:before="120"/>
                        <w:ind w:left="460"/>
                        <w:rPr>
                          <w:rFonts w:ascii="Courier New"/>
                          <w:sz w:val="18"/>
                        </w:rPr>
                      </w:pPr>
                      <w:r>
                        <w:rPr>
                          <w:rFonts w:ascii="Courier New"/>
                          <w:sz w:val="18"/>
                        </w:rPr>
                        <w:t>}</w:t>
                      </w:r>
                    </w:p>
                    <w:p w:rsidR="007D1F60" w:rsidRDefault="007D1F60">
                      <w:pPr>
                        <w:spacing w:before="120" w:line="381" w:lineRule="auto"/>
                        <w:ind w:left="892" w:right="1072" w:hanging="432"/>
                        <w:rPr>
                          <w:rFonts w:ascii="Courier New"/>
                          <w:sz w:val="18"/>
                        </w:rPr>
                      </w:pPr>
                      <w:r>
                        <w:rPr>
                          <w:rFonts w:ascii="Courier New"/>
                          <w:sz w:val="18"/>
                        </w:rPr>
                        <w:t>public void filter(ClientRequestContext requestContext) throws IOException</w:t>
                      </w:r>
                      <w:r>
                        <w:rPr>
                          <w:rFonts w:ascii="Courier New"/>
                          <w:spacing w:val="-62"/>
                          <w:sz w:val="18"/>
                        </w:rPr>
                        <w:t xml:space="preserve"> </w:t>
                      </w:r>
                      <w:r>
                        <w:rPr>
                          <w:rFonts w:ascii="Courier New"/>
                          <w:sz w:val="18"/>
                        </w:rPr>
                        <w:t>{ MultivaluedMap&lt;String, Object&gt; headers = requestContext.getHeaders(); final String basicAuthentication = getBasicAuthentication(); headers.add("Authorization", basicAuthentication);</w:t>
                      </w:r>
                    </w:p>
                    <w:p w:rsidR="007D1F60" w:rsidRDefault="007D1F60">
                      <w:pPr>
                        <w:spacing w:line="204" w:lineRule="exact"/>
                        <w:ind w:left="460"/>
                        <w:rPr>
                          <w:rFonts w:ascii="Courier New"/>
                          <w:sz w:val="18"/>
                        </w:rPr>
                      </w:pPr>
                      <w:r>
                        <w:rPr>
                          <w:rFonts w:ascii="Courier New"/>
                          <w:sz w:val="18"/>
                        </w:rPr>
                        <w:t>}</w:t>
                      </w:r>
                    </w:p>
                    <w:p w:rsidR="007D1F60" w:rsidRDefault="007D1F60">
                      <w:pPr>
                        <w:spacing w:before="120"/>
                        <w:ind w:left="460"/>
                        <w:rPr>
                          <w:rFonts w:ascii="Courier New"/>
                          <w:sz w:val="18"/>
                        </w:rPr>
                      </w:pPr>
                      <w:r>
                        <w:rPr>
                          <w:rFonts w:ascii="Courier New"/>
                          <w:sz w:val="18"/>
                        </w:rPr>
                        <w:t>private String getBasicAuthentication() {</w:t>
                      </w:r>
                    </w:p>
                    <w:p w:rsidR="007D1F60" w:rsidRDefault="007D1F60">
                      <w:pPr>
                        <w:spacing w:before="120" w:line="381" w:lineRule="auto"/>
                        <w:ind w:left="892" w:right="3790"/>
                        <w:rPr>
                          <w:rFonts w:ascii="Courier New"/>
                          <w:sz w:val="18"/>
                        </w:rPr>
                      </w:pPr>
                      <w:r>
                        <w:rPr>
                          <w:rFonts w:ascii="Courier New"/>
                          <w:sz w:val="18"/>
                        </w:rPr>
                        <w:t>String token = this.user + ":" + this.password; try {</w:t>
                      </w:r>
                    </w:p>
                    <w:p w:rsidR="007D1F60" w:rsidRDefault="007D1F60">
                      <w:pPr>
                        <w:spacing w:line="203" w:lineRule="exact"/>
                        <w:ind w:left="1324"/>
                        <w:rPr>
                          <w:rFonts w:ascii="Courier New"/>
                          <w:sz w:val="18"/>
                        </w:rPr>
                      </w:pPr>
                      <w:r>
                        <w:rPr>
                          <w:rFonts w:ascii="Courier New"/>
                          <w:sz w:val="18"/>
                        </w:rPr>
                        <w:t>return "BASIC " + DatatypeConverter.printBase64Binary(token.getBytes("UTF-</w:t>
                      </w:r>
                    </w:p>
                    <w:p w:rsidR="007D1F60" w:rsidRDefault="007D1F60">
                      <w:pPr>
                        <w:ind w:left="28"/>
                        <w:rPr>
                          <w:rFonts w:ascii="Courier New"/>
                          <w:sz w:val="18"/>
                        </w:rPr>
                      </w:pPr>
                      <w:r>
                        <w:rPr>
                          <w:rFonts w:ascii="Courier New"/>
                          <w:sz w:val="18"/>
                        </w:rPr>
                        <w:t>8"));</w:t>
                      </w:r>
                    </w:p>
                    <w:p w:rsidR="007D1F60" w:rsidRDefault="007D1F60">
                      <w:pPr>
                        <w:spacing w:before="121"/>
                        <w:ind w:left="892"/>
                        <w:rPr>
                          <w:rFonts w:ascii="Courier New"/>
                          <w:sz w:val="18"/>
                        </w:rPr>
                      </w:pPr>
                      <w:r>
                        <w:rPr>
                          <w:rFonts w:ascii="Courier New"/>
                          <w:sz w:val="18"/>
                        </w:rPr>
                        <w:t>} catch (Exception ex) {</w:t>
                      </w:r>
                    </w:p>
                    <w:p w:rsidR="007D1F60" w:rsidRDefault="007D1F60">
                      <w:pPr>
                        <w:spacing w:before="120"/>
                        <w:ind w:left="1324"/>
                        <w:rPr>
                          <w:rFonts w:ascii="Courier New"/>
                          <w:sz w:val="18"/>
                        </w:rPr>
                      </w:pPr>
                      <w:r>
                        <w:rPr>
                          <w:rFonts w:ascii="Courier New"/>
                          <w:sz w:val="18"/>
                        </w:rPr>
                        <w:t>throw new IllegalStateException("Cannot encode with UTF-8", ex);</w:t>
                      </w:r>
                    </w:p>
                    <w:p w:rsidR="007D1F60" w:rsidRDefault="007D1F60">
                      <w:pPr>
                        <w:spacing w:before="120"/>
                        <w:ind w:left="892"/>
                        <w:rPr>
                          <w:rFonts w:ascii="Courier New"/>
                          <w:sz w:val="18"/>
                        </w:rPr>
                      </w:pPr>
                      <w:r>
                        <w:rPr>
                          <w:rFonts w:ascii="Courier New"/>
                          <w:sz w:val="18"/>
                        </w:rPr>
                        <w:t>}</w:t>
                      </w:r>
                    </w:p>
                    <w:p w:rsidR="007D1F60" w:rsidRDefault="007D1F60">
                      <w:pPr>
                        <w:spacing w:before="120"/>
                        <w:ind w:left="460"/>
                        <w:rPr>
                          <w:rFonts w:ascii="Courier New"/>
                          <w:sz w:val="18"/>
                        </w:rPr>
                      </w:pPr>
                      <w:r>
                        <w:rPr>
                          <w:rFonts w:ascii="Courier New"/>
                          <w:sz w:val="18"/>
                        </w:rPr>
                        <w:t>}</w:t>
                      </w:r>
                    </w:p>
                    <w:p w:rsidR="007D1F60" w:rsidRDefault="007D1F60">
                      <w:pPr>
                        <w:spacing w:before="120"/>
                        <w:ind w:left="28"/>
                        <w:rPr>
                          <w:rFonts w:ascii="Courier New"/>
                          <w:sz w:val="18"/>
                        </w:rPr>
                      </w:pPr>
                      <w:r>
                        <w:rPr>
                          <w:rFonts w:ascii="Courier New"/>
                          <w:sz w:val="18"/>
                        </w:rPr>
                        <w:t>}</w:t>
                      </w:r>
                    </w:p>
                  </w:txbxContent>
                </v:textbox>
                <w10:wrap type="topAndBottom" anchorx="page"/>
              </v:shape>
            </w:pict>
          </mc:Fallback>
        </mc:AlternateContent>
      </w:r>
    </w:p>
    <w:p w14:paraId="5D333E92" w14:textId="77777777" w:rsidR="00954357" w:rsidRDefault="00954357">
      <w:pPr>
        <w:pStyle w:val="BodyText"/>
        <w:rPr>
          <w:sz w:val="20"/>
        </w:rPr>
      </w:pPr>
    </w:p>
    <w:bookmarkStart w:id="222" w:name="_Toc71048218"/>
    <w:bookmarkStart w:id="223" w:name="_Toc71048308"/>
    <w:bookmarkStart w:id="224" w:name="_Toc151555588"/>
    <w:p w14:paraId="11F45350" w14:textId="77777777" w:rsidR="00954357" w:rsidRDefault="005D1EB8">
      <w:pPr>
        <w:pStyle w:val="Heading2"/>
        <w:tabs>
          <w:tab w:val="left" w:pos="10050"/>
        </w:tabs>
        <w:spacing w:before="224"/>
        <w:rPr>
          <w:u w:val="none"/>
        </w:rPr>
      </w:pPr>
      <w:r>
        <w:rPr>
          <w:noProof/>
        </w:rPr>
        <mc:AlternateContent>
          <mc:Choice Requires="wps">
            <w:drawing>
              <wp:anchor distT="0" distB="0" distL="114300" distR="114300" simplePos="0" relativeHeight="251842560" behindDoc="0" locked="0" layoutInCell="1" allowOverlap="1" wp14:anchorId="22755172" wp14:editId="09C23452">
                <wp:simplePos x="0" y="0"/>
                <wp:positionH relativeFrom="page">
                  <wp:posOffset>896620</wp:posOffset>
                </wp:positionH>
                <wp:positionV relativeFrom="paragraph">
                  <wp:posOffset>-163830</wp:posOffset>
                </wp:positionV>
                <wp:extent cx="6209665" cy="0"/>
                <wp:effectExtent l="0" t="0" r="0" b="0"/>
                <wp:wrapNone/>
                <wp:docPr id="17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A592DA" id="Line 31" o:spid="_x0000_s1026" style="position:absolute;z-index:251842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12.9pt" to="559.5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" strokeweight=".24pt">
                <w10:wrap anchorx="page"/>
              </v:line>
            </w:pict>
          </mc:Fallback>
        </mc:AlternateContent>
      </w:r>
      <w:r>
        <w:rPr>
          <w:noProof/>
        </w:rPr>
        <mc:AlternateContent>
          <mc:Choice Requires="wps">
            <w:drawing>
              <wp:anchor distT="0" distB="0" distL="114300" distR="114300" simplePos="0" relativeHeight="251843584" behindDoc="0" locked="0" layoutInCell="1" allowOverlap="1" wp14:anchorId="7A5DE036" wp14:editId="7E6F812F">
                <wp:simplePos x="0" y="0"/>
                <wp:positionH relativeFrom="page">
                  <wp:posOffset>896620</wp:posOffset>
                </wp:positionH>
                <wp:positionV relativeFrom="paragraph">
                  <wp:posOffset>781050</wp:posOffset>
                </wp:positionV>
                <wp:extent cx="6209665" cy="0"/>
                <wp:effectExtent l="0" t="0" r="0" b="0"/>
                <wp:wrapNone/>
                <wp:docPr id="170"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5A1A4C" id="Line 30" o:spid="_x0000_s1026" style="position:absolute;z-index:251843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61.5pt" to="559.5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" strokeweight=".24pt">
                <w10:wrap anchorx="page"/>
              </v:line>
            </w:pict>
          </mc:Fallback>
        </mc:AlternateContent>
      </w:r>
      <w:r w:rsidR="00DD1A20">
        <w:t>Session Manager</w:t>
      </w:r>
      <w:r w:rsidR="00DD1A20">
        <w:rPr>
          <w:spacing w:val="-16"/>
        </w:rPr>
        <w:t xml:space="preserve"> </w:t>
      </w:r>
      <w:r w:rsidR="00DD1A20">
        <w:t>Status</w:t>
      </w:r>
      <w:bookmarkEnd w:id="222"/>
      <w:bookmarkEnd w:id="223"/>
      <w:bookmarkEnd w:id="224"/>
      <w:r w:rsidR="00DD1A20">
        <w:tab/>
      </w:r>
    </w:p>
    <w:p w14:paraId="652CE998" w14:textId="77777777" w:rsidR="00954357" w:rsidRDefault="00954357">
      <w:pPr>
        <w:pStyle w:val="BodyText"/>
        <w:rPr>
          <w:rFonts w:ascii="Cambria"/>
          <w:b/>
          <w:sz w:val="20"/>
        </w:rPr>
      </w:pPr>
    </w:p>
    <w:p w14:paraId="070A5BA4" w14:textId="77777777" w:rsidR="00954357" w:rsidRDefault="005D1EB8">
      <w:pPr>
        <w:pStyle w:val="BodyText"/>
        <w:rPr>
          <w:rFonts w:ascii="Cambria"/>
          <w:b/>
          <w:sz w:val="24"/>
        </w:rPr>
      </w:pPr>
      <w:r>
        <w:rPr>
          <w:noProof/>
        </w:rPr>
        <mc:AlternateContent>
          <mc:Choice Requires="wps">
            <w:drawing>
              <wp:anchor distT="0" distB="0" distL="0" distR="0" simplePos="0" relativeHeight="251840512" behindDoc="1" locked="0" layoutInCell="1" allowOverlap="1" wp14:anchorId="16BBD4CC" wp14:editId="3EDF5F2A">
                <wp:simplePos x="0" y="0"/>
                <wp:positionH relativeFrom="page">
                  <wp:posOffset>896620</wp:posOffset>
                </wp:positionH>
                <wp:positionV relativeFrom="paragraph">
                  <wp:posOffset>194310</wp:posOffset>
                </wp:positionV>
                <wp:extent cx="6209665" cy="2828925"/>
                <wp:effectExtent l="0" t="0" r="0" b="0"/>
                <wp:wrapTopAndBottom/>
                <wp:docPr id="16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282892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F6827B" w14:textId="77777777" w:rsidR="007D1F60" w:rsidRDefault="007D1F60">
                            <w:pPr>
                              <w:spacing w:before="23"/>
                              <w:ind w:left="28"/>
                              <w:rPr>
                                <w:rFonts w:ascii="Courier New"/>
                                <w:sz w:val="18"/>
                              </w:rPr>
                            </w:pPr>
                            <w:r>
                              <w:rPr>
                                <w:rFonts w:ascii="Courier New"/>
                                <w:sz w:val="18"/>
                              </w:rPr>
                              <w:t>/*</w:t>
                            </w:r>
                          </w:p>
                          <w:p w14:paraId="27F88C31" w14:textId="77777777" w:rsidR="007D1F60" w:rsidRDefault="007D1F60">
                            <w:pPr>
                              <w:spacing w:before="117"/>
                              <w:ind w:left="1576"/>
                              <w:rPr>
                                <w:rFonts w:ascii="Courier New"/>
                                <w:sz w:val="18"/>
                              </w:rPr>
                            </w:pPr>
                            <w:r>
                              <w:rPr>
                                <w:rFonts w:ascii="Courier New"/>
                                <w:sz w:val="18"/>
                              </w:rPr>
                              <w:t>* Query all statuses.</w:t>
                            </w:r>
                          </w:p>
                          <w:p w14:paraId="0526EFAC" w14:textId="77777777" w:rsidR="007D1F60" w:rsidRDefault="007D1F60">
                            <w:pPr>
                              <w:spacing w:before="120"/>
                              <w:ind w:left="1576"/>
                              <w:rPr>
                                <w:rFonts w:ascii="Courier New"/>
                                <w:sz w:val="18"/>
                              </w:rPr>
                            </w:pPr>
                            <w:r>
                              <w:rPr>
                                <w:rFonts w:ascii="Courier New"/>
                                <w:sz w:val="18"/>
                              </w:rPr>
                              <w:t>*/</w:t>
                            </w:r>
                          </w:p>
                          <w:p w14:paraId="41C551FB" w14:textId="77777777" w:rsidR="007D1F60" w:rsidRDefault="007D1F60">
                            <w:pPr>
                              <w:pStyle w:val="BodyText"/>
                              <w:rPr>
                                <w:rFonts w:ascii="Courier New"/>
                                <w:sz w:val="20"/>
                              </w:rPr>
                            </w:pPr>
                          </w:p>
                          <w:p w14:paraId="49E6E260" w14:textId="77777777" w:rsidR="007D1F60" w:rsidRDefault="007D1F60">
                            <w:pPr>
                              <w:pStyle w:val="BodyText"/>
                              <w:spacing w:before="3"/>
                              <w:rPr>
                                <w:rFonts w:ascii="Courier New"/>
                                <w:sz w:val="19"/>
                              </w:rPr>
                            </w:pPr>
                          </w:p>
                          <w:p w14:paraId="39874EB3" w14:textId="77777777" w:rsidR="007D1F60" w:rsidRDefault="007D1F60">
                            <w:pPr>
                              <w:spacing w:line="381" w:lineRule="auto"/>
                              <w:ind w:left="1468" w:right="134"/>
                              <w:rPr>
                                <w:rFonts w:ascii="Courier New"/>
                                <w:sz w:val="18"/>
                              </w:rPr>
                            </w:pPr>
                            <w:r>
                              <w:rPr>
                                <w:rFonts w:ascii="Courier New"/>
                                <w:sz w:val="18"/>
                              </w:rPr>
                              <w:t>WebTarget target =</w:t>
                            </w:r>
                            <w:r>
                              <w:rPr>
                                <w:rFonts w:ascii="Courier New"/>
                                <w:spacing w:val="-56"/>
                                <w:sz w:val="18"/>
                              </w:rPr>
                              <w:t xml:space="preserve"> </w:t>
                            </w:r>
                            <w:r>
                              <w:rPr>
                                <w:rFonts w:ascii="Courier New"/>
                                <w:sz w:val="18"/>
                              </w:rPr>
                              <w:t>client.target(Common.URLBASE).path("asmstatuses"); Response response = target.request(MediaType.APPLICATION_XML).get(); Common.checkError(response);</w:t>
                            </w:r>
                          </w:p>
                          <w:p w14:paraId="16E2E9FE" w14:textId="77777777" w:rsidR="007D1F60" w:rsidRDefault="007D1F60">
                            <w:pPr>
                              <w:ind w:left="1468"/>
                              <w:rPr>
                                <w:rFonts w:ascii="Courier New"/>
                                <w:sz w:val="18"/>
                              </w:rPr>
                            </w:pPr>
                            <w:r>
                              <w:rPr>
                                <w:rFonts w:ascii="Courier New"/>
                                <w:sz w:val="18"/>
                              </w:rPr>
                              <w:t>/*</w:t>
                            </w:r>
                          </w:p>
                          <w:p w14:paraId="1A377B42" w14:textId="77777777" w:rsidR="007D1F60" w:rsidRDefault="007D1F60">
                            <w:pPr>
                              <w:numPr>
                                <w:ilvl w:val="0"/>
                                <w:numId w:val="6"/>
                              </w:numPr>
                              <w:tabs>
                                <w:tab w:val="left" w:pos="1793"/>
                              </w:tabs>
                              <w:spacing w:before="120"/>
                              <w:ind w:hanging="217"/>
                              <w:rPr>
                                <w:rFonts w:ascii="Courier New"/>
                                <w:sz w:val="18"/>
                              </w:rPr>
                            </w:pPr>
                            <w:r>
                              <w:rPr>
                                <w:rFonts w:ascii="Courier New"/>
                                <w:sz w:val="18"/>
                              </w:rPr>
                              <w:t>In this case we are manually telling what entity type is to</w:t>
                            </w:r>
                            <w:r>
                              <w:rPr>
                                <w:rFonts w:ascii="Courier New"/>
                                <w:spacing w:val="-31"/>
                                <w:sz w:val="18"/>
                              </w:rPr>
                              <w:t xml:space="preserve"> </w:t>
                            </w:r>
                            <w:r>
                              <w:rPr>
                                <w:rFonts w:ascii="Courier New"/>
                                <w:sz w:val="18"/>
                              </w:rPr>
                              <w:t>be</w:t>
                            </w:r>
                          </w:p>
                          <w:p w14:paraId="5D805F7A" w14:textId="77777777" w:rsidR="007D1F60" w:rsidRDefault="007D1F60">
                            <w:pPr>
                              <w:numPr>
                                <w:ilvl w:val="0"/>
                                <w:numId w:val="6"/>
                              </w:numPr>
                              <w:tabs>
                                <w:tab w:val="left" w:pos="1793"/>
                              </w:tabs>
                              <w:spacing w:before="120"/>
                              <w:ind w:hanging="217"/>
                              <w:rPr>
                                <w:rFonts w:ascii="Courier New"/>
                                <w:sz w:val="18"/>
                              </w:rPr>
                            </w:pPr>
                            <w:r>
                              <w:rPr>
                                <w:rFonts w:ascii="Courier New"/>
                                <w:sz w:val="18"/>
                              </w:rPr>
                              <w:t>unmarshalled. Many clients allow registration of the JAXB</w:t>
                            </w:r>
                            <w:r>
                              <w:rPr>
                                <w:rFonts w:ascii="Courier New"/>
                                <w:spacing w:val="-31"/>
                                <w:sz w:val="18"/>
                              </w:rPr>
                              <w:t xml:space="preserve"> </w:t>
                            </w:r>
                            <w:r>
                              <w:rPr>
                                <w:rFonts w:ascii="Courier New"/>
                                <w:sz w:val="18"/>
                              </w:rPr>
                              <w:t>mapping</w:t>
                            </w:r>
                          </w:p>
                          <w:p w14:paraId="20DBB69F" w14:textId="77777777" w:rsidR="007D1F60" w:rsidRDefault="007D1F60">
                            <w:pPr>
                              <w:numPr>
                                <w:ilvl w:val="0"/>
                                <w:numId w:val="6"/>
                              </w:numPr>
                              <w:tabs>
                                <w:tab w:val="left" w:pos="1793"/>
                              </w:tabs>
                              <w:spacing w:before="120"/>
                              <w:ind w:hanging="217"/>
                              <w:rPr>
                                <w:rFonts w:ascii="Courier New"/>
                                <w:sz w:val="18"/>
                              </w:rPr>
                            </w:pPr>
                            <w:r>
                              <w:rPr>
                                <w:rFonts w:ascii="Courier New"/>
                                <w:sz w:val="18"/>
                              </w:rPr>
                              <w:t>classes so this is not</w:t>
                            </w:r>
                            <w:r>
                              <w:rPr>
                                <w:rFonts w:ascii="Courier New"/>
                                <w:spacing w:val="-8"/>
                                <w:sz w:val="18"/>
                              </w:rPr>
                              <w:t xml:space="preserve"> </w:t>
                            </w:r>
                            <w:r>
                              <w:rPr>
                                <w:rFonts w:ascii="Courier New"/>
                                <w:sz w:val="18"/>
                              </w:rPr>
                              <w:t>needed.</w:t>
                            </w:r>
                          </w:p>
                          <w:p w14:paraId="27F9A96F" w14:textId="77777777" w:rsidR="007D1F60" w:rsidRDefault="007D1F60">
                            <w:pPr>
                              <w:spacing w:before="120"/>
                              <w:ind w:left="1576"/>
                              <w:rPr>
                                <w:rFonts w:ascii="Courier New"/>
                                <w:sz w:val="18"/>
                              </w:rPr>
                            </w:pPr>
                            <w:r>
                              <w:rPr>
                                <w:rFonts w:ascii="Courier New"/>
                                <w:sz w:val="18"/>
                              </w:rPr>
                              <w:t>*/</w:t>
                            </w:r>
                          </w:p>
                          <w:p w14:paraId="2FE5DF97" w14:textId="77777777" w:rsidR="007D1F60" w:rsidRDefault="007D1F60">
                            <w:pPr>
                              <w:spacing w:before="4" w:line="320" w:lineRule="atLeast"/>
                              <w:ind w:left="1468" w:right="1215"/>
                              <w:rPr>
                                <w:rFonts w:ascii="Courier New"/>
                                <w:sz w:val="18"/>
                              </w:rPr>
                            </w:pPr>
                            <w:r>
                              <w:rPr>
                                <w:rFonts w:ascii="Courier New"/>
                                <w:sz w:val="18"/>
                              </w:rPr>
                              <w:t>AsmStatuses statuses =</w:t>
                            </w:r>
                            <w:r>
                              <w:rPr>
                                <w:rFonts w:ascii="Courier New"/>
                                <w:spacing w:val="-51"/>
                                <w:sz w:val="18"/>
                              </w:rPr>
                              <w:t xml:space="preserve"> </w:t>
                            </w:r>
                            <w:r>
                              <w:rPr>
                                <w:rFonts w:ascii="Courier New"/>
                                <w:sz w:val="18"/>
                              </w:rPr>
                              <w:t>response.readEntity(AsmStatuses.class); System.out.println("Recieved " + statuses.getCount() + " of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9D1CB9" id="Text Box 29" o:spid="_x0000_s1070" type="#_x0000_t202" style="position:absolute;margin-left:70.6pt;margin-top:15.3pt;width:488.95pt;height:222.75pt;z-index:-251475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" fillcolor="#f1f1f1" stroked="f">
                <v:textbox inset="0,0,0,0">
                  <w:txbxContent>
                    <w:p w:rsidR="007D1F60" w:rsidRDefault="007D1F60">
                      <w:pPr>
                        <w:spacing w:before="23"/>
                        <w:ind w:left="28"/>
                        <w:rPr>
                          <w:rFonts w:ascii="Courier New"/>
                          <w:sz w:val="18"/>
                        </w:rPr>
                      </w:pPr>
                      <w:r>
                        <w:rPr>
                          <w:rFonts w:ascii="Courier New"/>
                          <w:sz w:val="18"/>
                        </w:rPr>
                        <w:t>/*</w:t>
                      </w:r>
                    </w:p>
                    <w:p w:rsidR="007D1F60" w:rsidRDefault="007D1F60">
                      <w:pPr>
                        <w:spacing w:before="117"/>
                        <w:ind w:left="1576"/>
                        <w:rPr>
                          <w:rFonts w:ascii="Courier New"/>
                          <w:sz w:val="18"/>
                        </w:rPr>
                      </w:pPr>
                      <w:r>
                        <w:rPr>
                          <w:rFonts w:ascii="Courier New"/>
                          <w:sz w:val="18"/>
                        </w:rPr>
                        <w:t>* Query all statuses.</w:t>
                      </w:r>
                    </w:p>
                    <w:p w:rsidR="007D1F60" w:rsidRDefault="007D1F60">
                      <w:pPr>
                        <w:spacing w:before="120"/>
                        <w:ind w:left="1576"/>
                        <w:rPr>
                          <w:rFonts w:ascii="Courier New"/>
                          <w:sz w:val="18"/>
                        </w:rPr>
                      </w:pPr>
                      <w:r>
                        <w:rPr>
                          <w:rFonts w:ascii="Courier New"/>
                          <w:sz w:val="18"/>
                        </w:rPr>
                        <w:t>*/</w:t>
                      </w:r>
                    </w:p>
                    <w:p w:rsidR="007D1F60" w:rsidRDefault="007D1F60">
                      <w:pPr>
                        <w:pStyle w:val="BodyText"/>
                        <w:rPr>
                          <w:rFonts w:ascii="Courier New"/>
                          <w:sz w:val="20"/>
                        </w:rPr>
                      </w:pPr>
                    </w:p>
                    <w:p w:rsidR="007D1F60" w:rsidRDefault="007D1F60">
                      <w:pPr>
                        <w:pStyle w:val="BodyText"/>
                        <w:spacing w:before="3"/>
                        <w:rPr>
                          <w:rFonts w:ascii="Courier New"/>
                          <w:sz w:val="19"/>
                        </w:rPr>
                      </w:pPr>
                    </w:p>
                    <w:p w:rsidR="007D1F60" w:rsidRDefault="007D1F60">
                      <w:pPr>
                        <w:spacing w:line="381" w:lineRule="auto"/>
                        <w:ind w:left="1468" w:right="134"/>
                        <w:rPr>
                          <w:rFonts w:ascii="Courier New"/>
                          <w:sz w:val="18"/>
                        </w:rPr>
                      </w:pPr>
                      <w:r>
                        <w:rPr>
                          <w:rFonts w:ascii="Courier New"/>
                          <w:sz w:val="18"/>
                        </w:rPr>
                        <w:t>WebTarget target =</w:t>
                      </w:r>
                      <w:r>
                        <w:rPr>
                          <w:rFonts w:ascii="Courier New"/>
                          <w:spacing w:val="-56"/>
                          <w:sz w:val="18"/>
                        </w:rPr>
                        <w:t xml:space="preserve"> </w:t>
                      </w:r>
                      <w:r>
                        <w:rPr>
                          <w:rFonts w:ascii="Courier New"/>
                          <w:sz w:val="18"/>
                        </w:rPr>
                        <w:t>client.target(Common.URLBASE).path("asmstatuses"); Response response = target.request(MediaType.APPLICATION_XML).get(); Common.checkError(response);</w:t>
                      </w:r>
                    </w:p>
                    <w:p w:rsidR="007D1F60" w:rsidRDefault="007D1F60">
                      <w:pPr>
                        <w:ind w:left="1468"/>
                        <w:rPr>
                          <w:rFonts w:ascii="Courier New"/>
                          <w:sz w:val="18"/>
                        </w:rPr>
                      </w:pPr>
                      <w:r>
                        <w:rPr>
                          <w:rFonts w:ascii="Courier New"/>
                          <w:sz w:val="18"/>
                        </w:rPr>
                        <w:t>/*</w:t>
                      </w:r>
                    </w:p>
                    <w:p w:rsidR="007D1F60" w:rsidRDefault="007D1F60">
                      <w:pPr>
                        <w:numPr>
                          <w:ilvl w:val="0"/>
                          <w:numId w:val="6"/>
                        </w:numPr>
                        <w:tabs>
                          <w:tab w:val="left" w:pos="1793"/>
                        </w:tabs>
                        <w:spacing w:before="120"/>
                        <w:ind w:hanging="217"/>
                        <w:rPr>
                          <w:rFonts w:ascii="Courier New"/>
                          <w:sz w:val="18"/>
                        </w:rPr>
                      </w:pPr>
                      <w:r>
                        <w:rPr>
                          <w:rFonts w:ascii="Courier New"/>
                          <w:sz w:val="18"/>
                        </w:rPr>
                        <w:t>In this case we are manually telling what entity type is to</w:t>
                      </w:r>
                      <w:r>
                        <w:rPr>
                          <w:rFonts w:ascii="Courier New"/>
                          <w:spacing w:val="-31"/>
                          <w:sz w:val="18"/>
                        </w:rPr>
                        <w:t xml:space="preserve"> </w:t>
                      </w:r>
                      <w:r>
                        <w:rPr>
                          <w:rFonts w:ascii="Courier New"/>
                          <w:sz w:val="18"/>
                        </w:rPr>
                        <w:t>be</w:t>
                      </w:r>
                    </w:p>
                    <w:p w:rsidR="007D1F60" w:rsidRDefault="007D1F60">
                      <w:pPr>
                        <w:numPr>
                          <w:ilvl w:val="0"/>
                          <w:numId w:val="6"/>
                        </w:numPr>
                        <w:tabs>
                          <w:tab w:val="left" w:pos="1793"/>
                        </w:tabs>
                        <w:spacing w:before="120"/>
                        <w:ind w:hanging="217"/>
                        <w:rPr>
                          <w:rFonts w:ascii="Courier New"/>
                          <w:sz w:val="18"/>
                        </w:rPr>
                      </w:pPr>
                      <w:r>
                        <w:rPr>
                          <w:rFonts w:ascii="Courier New"/>
                          <w:sz w:val="18"/>
                        </w:rPr>
                        <w:t>unmarshalled. Many clients allow registration of the JAXB</w:t>
                      </w:r>
                      <w:r>
                        <w:rPr>
                          <w:rFonts w:ascii="Courier New"/>
                          <w:spacing w:val="-31"/>
                          <w:sz w:val="18"/>
                        </w:rPr>
                        <w:t xml:space="preserve"> </w:t>
                      </w:r>
                      <w:r>
                        <w:rPr>
                          <w:rFonts w:ascii="Courier New"/>
                          <w:sz w:val="18"/>
                        </w:rPr>
                        <w:t>mapping</w:t>
                      </w:r>
                    </w:p>
                    <w:p w:rsidR="007D1F60" w:rsidRDefault="007D1F60">
                      <w:pPr>
                        <w:numPr>
                          <w:ilvl w:val="0"/>
                          <w:numId w:val="6"/>
                        </w:numPr>
                        <w:tabs>
                          <w:tab w:val="left" w:pos="1793"/>
                        </w:tabs>
                        <w:spacing w:before="120"/>
                        <w:ind w:hanging="217"/>
                        <w:rPr>
                          <w:rFonts w:ascii="Courier New"/>
                          <w:sz w:val="18"/>
                        </w:rPr>
                      </w:pPr>
                      <w:r>
                        <w:rPr>
                          <w:rFonts w:ascii="Courier New"/>
                          <w:sz w:val="18"/>
                        </w:rPr>
                        <w:t>classes so this is not</w:t>
                      </w:r>
                      <w:r>
                        <w:rPr>
                          <w:rFonts w:ascii="Courier New"/>
                          <w:spacing w:val="-8"/>
                          <w:sz w:val="18"/>
                        </w:rPr>
                        <w:t xml:space="preserve"> </w:t>
                      </w:r>
                      <w:r>
                        <w:rPr>
                          <w:rFonts w:ascii="Courier New"/>
                          <w:sz w:val="18"/>
                        </w:rPr>
                        <w:t>needed.</w:t>
                      </w:r>
                    </w:p>
                    <w:p w:rsidR="007D1F60" w:rsidRDefault="007D1F60">
                      <w:pPr>
                        <w:spacing w:before="120"/>
                        <w:ind w:left="1576"/>
                        <w:rPr>
                          <w:rFonts w:ascii="Courier New"/>
                          <w:sz w:val="18"/>
                        </w:rPr>
                      </w:pPr>
                      <w:r>
                        <w:rPr>
                          <w:rFonts w:ascii="Courier New"/>
                          <w:sz w:val="18"/>
                        </w:rPr>
                        <w:t>*/</w:t>
                      </w:r>
                    </w:p>
                    <w:p w:rsidR="007D1F60" w:rsidRDefault="007D1F60">
                      <w:pPr>
                        <w:spacing w:before="4" w:line="320" w:lineRule="atLeast"/>
                        <w:ind w:left="1468" w:right="1215"/>
                        <w:rPr>
                          <w:rFonts w:ascii="Courier New"/>
                          <w:sz w:val="18"/>
                        </w:rPr>
                      </w:pPr>
                      <w:r>
                        <w:rPr>
                          <w:rFonts w:ascii="Courier New"/>
                          <w:sz w:val="18"/>
                        </w:rPr>
                        <w:t>AsmStatuses statuses =</w:t>
                      </w:r>
                      <w:r>
                        <w:rPr>
                          <w:rFonts w:ascii="Courier New"/>
                          <w:spacing w:val="-51"/>
                          <w:sz w:val="18"/>
                        </w:rPr>
                        <w:t xml:space="preserve"> </w:t>
                      </w:r>
                      <w:r>
                        <w:rPr>
                          <w:rFonts w:ascii="Courier New"/>
                          <w:sz w:val="18"/>
                        </w:rPr>
                        <w:t>response.readEntity(AsmStatuses.class); System.out.println("Recieved " + statuses.getCount() + " of "</w:t>
                      </w:r>
                    </w:p>
                  </w:txbxContent>
                </v:textbox>
                <w10:wrap type="topAndBottom" anchorx="page"/>
              </v:shape>
            </w:pict>
          </mc:Fallback>
        </mc:AlternateContent>
      </w:r>
    </w:p>
    <w:p w14:paraId="336A59E0" w14:textId="77777777" w:rsidR="00954357" w:rsidRDefault="00954357">
      <w:pPr>
        <w:rPr>
          <w:rFonts w:ascii="Cambria"/>
          <w:sz w:val="24"/>
        </w:rPr>
        <w:sectPr w:rsidR="00954357" w:rsidSect="00581925">
          <w:headerReference w:type="default" r:id="rId106"/>
          <w:footerReference w:type="default" r:id="rId107"/>
          <w:pgSz w:w="12240" w:h="15840"/>
          <w:pgMar w:top="1180" w:right="860" w:bottom="700" w:left="1140" w:header="883" w:footer="720" w:gutter="0"/>
          <w:cols w:space="720"/>
          <w:docGrid w:linePitch="299"/>
        </w:sectPr>
      </w:pPr>
    </w:p>
    <w:p w14:paraId="1206C22A" w14:textId="77777777" w:rsidR="00954357" w:rsidRDefault="005D1EB8">
      <w:pPr>
        <w:pStyle w:val="BodyText"/>
        <w:spacing w:before="1"/>
        <w:rPr>
          <w:rFonts w:ascii="Cambria"/>
          <w:b/>
          <w:sz w:val="21"/>
        </w:rPr>
      </w:pPr>
      <w:r>
        <w:rPr>
          <w:noProof/>
        </w:rPr>
        <w:lastRenderedPageBreak/>
        <mc:AlternateContent>
          <mc:Choice Requires="wps">
            <w:drawing>
              <wp:anchor distT="0" distB="0" distL="114300" distR="114300" simplePos="0" relativeHeight="251847680" behindDoc="0" locked="0" layoutInCell="1" allowOverlap="1" wp14:anchorId="1A52ABEC" wp14:editId="709A3228">
                <wp:simplePos x="0" y="0"/>
                <wp:positionH relativeFrom="page">
                  <wp:posOffset>896620</wp:posOffset>
                </wp:positionH>
                <wp:positionV relativeFrom="page">
                  <wp:posOffset>915670</wp:posOffset>
                </wp:positionV>
                <wp:extent cx="6209665" cy="0"/>
                <wp:effectExtent l="0" t="0" r="0" b="0"/>
                <wp:wrapNone/>
                <wp:docPr id="168"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639332" id="Line 28" o:spid="_x0000_s1026" style="position:absolute;z-index:25184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2.1pt" to="559.55pt,7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" strokeweight=".24pt">
                <w10:wrap anchorx="page" anchory="page"/>
              </v:line>
            </w:pict>
          </mc:Fallback>
        </mc:AlternateContent>
      </w:r>
      <w:r>
        <w:rPr>
          <w:noProof/>
        </w:rPr>
        <mc:AlternateContent>
          <mc:Choice Requires="wps">
            <w:drawing>
              <wp:anchor distT="0" distB="0" distL="114300" distR="114300" simplePos="0" relativeHeight="251850752" behindDoc="0" locked="0" layoutInCell="1" allowOverlap="1" wp14:anchorId="668315ED" wp14:editId="4DED066E">
                <wp:simplePos x="0" y="0"/>
                <wp:positionH relativeFrom="page">
                  <wp:posOffset>896620</wp:posOffset>
                </wp:positionH>
                <wp:positionV relativeFrom="page">
                  <wp:posOffset>9300845</wp:posOffset>
                </wp:positionV>
                <wp:extent cx="6209665" cy="0"/>
                <wp:effectExtent l="0" t="0" r="0" b="0"/>
                <wp:wrapNone/>
                <wp:docPr id="16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0C1ECF" id="Line 27" o:spid="_x0000_s1026" style="position:absolute;z-index:25185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32.35pt" to="559.55pt,7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" strokeweight=".24pt">
                <w10:wrap anchorx="page" anchory="page"/>
              </v:line>
            </w:pict>
          </mc:Fallback>
        </mc:AlternateContent>
      </w:r>
    </w:p>
    <w:p w14:paraId="28538C4B" w14:textId="77777777" w:rsidR="00954357" w:rsidRDefault="005D1EB8">
      <w:pPr>
        <w:pStyle w:val="BodyText"/>
        <w:ind w:left="271"/>
        <w:rPr>
          <w:rFonts w:ascii="Cambria"/>
          <w:sz w:val="20"/>
        </w:rPr>
      </w:pPr>
      <w:r>
        <w:rPr>
          <w:rFonts w:ascii="Cambria"/>
          <w:noProof/>
          <w:sz w:val="20"/>
        </w:rPr>
        <mc:AlternateContent>
          <mc:Choice Requires="wps">
            <w:drawing>
              <wp:inline distT="0" distB="0" distL="0" distR="0" wp14:anchorId="191C81EE" wp14:editId="75B14460">
                <wp:extent cx="6209665" cy="3576320"/>
                <wp:effectExtent l="0" t="0" r="635" b="0"/>
                <wp:docPr id="166" name="Text 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357632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1DA925" w14:textId="77777777" w:rsidR="007D1F60" w:rsidRDefault="007D1F60">
                            <w:pPr>
                              <w:spacing w:before="23" w:line="379" w:lineRule="auto"/>
                              <w:ind w:left="1468" w:right="2314" w:firstLine="1440"/>
                              <w:rPr>
                                <w:rFonts w:ascii="Courier New"/>
                                <w:sz w:val="18"/>
                              </w:rPr>
                            </w:pPr>
                            <w:r>
                              <w:rPr>
                                <w:rFonts w:ascii="Courier New"/>
                                <w:sz w:val="18"/>
                              </w:rPr>
                              <w:t>+ statuses.getTotalcount() + " statuses"); for (AsmStatus astatus : statuses.getStatus()) {</w:t>
                            </w:r>
                          </w:p>
                          <w:p w14:paraId="25EEDD2A" w14:textId="77777777" w:rsidR="007D1F60" w:rsidRDefault="007D1F60">
                            <w:pPr>
                              <w:spacing w:before="1"/>
                              <w:ind w:left="2188"/>
                              <w:rPr>
                                <w:rFonts w:ascii="Courier New"/>
                                <w:sz w:val="18"/>
                              </w:rPr>
                            </w:pPr>
                            <w:r>
                              <w:rPr>
                                <w:rFonts w:ascii="Courier New"/>
                                <w:sz w:val="18"/>
                              </w:rPr>
                              <w:t>System.out.println("Recieved status for SM: " + astatus.getName());</w:t>
                            </w:r>
                          </w:p>
                          <w:p w14:paraId="57A75D50" w14:textId="77777777" w:rsidR="007D1F60" w:rsidRDefault="007D1F60">
                            <w:pPr>
                              <w:spacing w:before="120"/>
                              <w:ind w:left="1468"/>
                              <w:rPr>
                                <w:rFonts w:ascii="Courier New"/>
                                <w:sz w:val="18"/>
                              </w:rPr>
                            </w:pPr>
                            <w:r>
                              <w:rPr>
                                <w:rFonts w:ascii="Courier New"/>
                                <w:sz w:val="18"/>
                              </w:rPr>
                              <w:t>}</w:t>
                            </w:r>
                          </w:p>
                          <w:p w14:paraId="4AB3A3B9" w14:textId="77777777" w:rsidR="007D1F60" w:rsidRDefault="007D1F60">
                            <w:pPr>
                              <w:spacing w:before="120"/>
                              <w:ind w:left="1468"/>
                              <w:rPr>
                                <w:rFonts w:ascii="Courier New"/>
                                <w:sz w:val="18"/>
                              </w:rPr>
                            </w:pPr>
                            <w:r>
                              <w:rPr>
                                <w:rFonts w:ascii="Courier New"/>
                                <w:sz w:val="18"/>
                              </w:rPr>
                              <w:t>/*</w:t>
                            </w:r>
                          </w:p>
                          <w:p w14:paraId="689CCBFE" w14:textId="77777777" w:rsidR="007D1F60" w:rsidRDefault="007D1F60">
                            <w:pPr>
                              <w:numPr>
                                <w:ilvl w:val="0"/>
                                <w:numId w:val="5"/>
                              </w:numPr>
                              <w:tabs>
                                <w:tab w:val="left" w:pos="1793"/>
                              </w:tabs>
                              <w:spacing w:before="121"/>
                              <w:ind w:hanging="217"/>
                              <w:rPr>
                                <w:rFonts w:ascii="Courier New"/>
                                <w:sz w:val="18"/>
                              </w:rPr>
                            </w:pPr>
                            <w:r>
                              <w:rPr>
                                <w:rFonts w:ascii="Courier New"/>
                                <w:sz w:val="18"/>
                              </w:rPr>
                              <w:t>Now take first status found and GET based on reference</w:t>
                            </w:r>
                            <w:r>
                              <w:rPr>
                                <w:rFonts w:ascii="Courier New"/>
                                <w:spacing w:val="-26"/>
                                <w:sz w:val="18"/>
                              </w:rPr>
                              <w:t xml:space="preserve"> </w:t>
                            </w:r>
                            <w:r>
                              <w:rPr>
                                <w:rFonts w:ascii="Courier New"/>
                                <w:sz w:val="18"/>
                              </w:rPr>
                              <w:t>URI.</w:t>
                            </w:r>
                          </w:p>
                          <w:p w14:paraId="624ABCAB" w14:textId="77777777" w:rsidR="007D1F60" w:rsidRDefault="007D1F60">
                            <w:pPr>
                              <w:numPr>
                                <w:ilvl w:val="0"/>
                                <w:numId w:val="5"/>
                              </w:numPr>
                              <w:tabs>
                                <w:tab w:val="left" w:pos="1793"/>
                              </w:tabs>
                              <w:spacing w:before="120"/>
                              <w:ind w:hanging="217"/>
                              <w:rPr>
                                <w:rFonts w:ascii="Courier New"/>
                                <w:sz w:val="18"/>
                              </w:rPr>
                            </w:pPr>
                            <w:r>
                              <w:rPr>
                                <w:rFonts w:ascii="Courier New"/>
                                <w:sz w:val="18"/>
                              </w:rPr>
                              <w:t>This is not required, it is just a find of a particular SM status</w:t>
                            </w:r>
                            <w:r>
                              <w:rPr>
                                <w:rFonts w:ascii="Courier New"/>
                                <w:spacing w:val="-49"/>
                                <w:sz w:val="18"/>
                              </w:rPr>
                              <w:t xml:space="preserve"> </w:t>
                            </w:r>
                            <w:r>
                              <w:rPr>
                                <w:rFonts w:ascii="Courier New"/>
                                <w:sz w:val="18"/>
                              </w:rPr>
                              <w:t>based</w:t>
                            </w:r>
                          </w:p>
                          <w:p w14:paraId="6834CD73" w14:textId="77777777" w:rsidR="007D1F60" w:rsidRDefault="007D1F60">
                            <w:pPr>
                              <w:ind w:left="28"/>
                              <w:rPr>
                                <w:rFonts w:ascii="Courier New"/>
                                <w:sz w:val="18"/>
                              </w:rPr>
                            </w:pPr>
                            <w:r>
                              <w:rPr>
                                <w:rFonts w:ascii="Courier New"/>
                                <w:sz w:val="18"/>
                              </w:rPr>
                              <w:t>on</w:t>
                            </w:r>
                          </w:p>
                          <w:p w14:paraId="4CBAB31B" w14:textId="77777777" w:rsidR="007D1F60" w:rsidRDefault="007D1F60">
                            <w:pPr>
                              <w:spacing w:before="120"/>
                              <w:ind w:left="1000"/>
                              <w:rPr>
                                <w:rFonts w:ascii="Courier New"/>
                                <w:sz w:val="18"/>
                              </w:rPr>
                            </w:pPr>
                            <w:r>
                              <w:rPr>
                                <w:rFonts w:ascii="Courier New"/>
                                <w:sz w:val="18"/>
                              </w:rPr>
                              <w:t>* reference URI.</w:t>
                            </w:r>
                          </w:p>
                          <w:p w14:paraId="3175F617" w14:textId="77777777" w:rsidR="007D1F60" w:rsidRDefault="007D1F60">
                            <w:pPr>
                              <w:spacing w:before="120"/>
                              <w:ind w:left="1576"/>
                              <w:rPr>
                                <w:rFonts w:ascii="Courier New"/>
                                <w:sz w:val="18"/>
                              </w:rPr>
                            </w:pPr>
                            <w:r>
                              <w:rPr>
                                <w:rFonts w:ascii="Courier New"/>
                                <w:sz w:val="18"/>
                              </w:rPr>
                              <w:t>*/</w:t>
                            </w:r>
                          </w:p>
                          <w:p w14:paraId="156E9DAF" w14:textId="77777777" w:rsidR="007D1F60" w:rsidRDefault="007D1F60">
                            <w:pPr>
                              <w:spacing w:before="120" w:line="381" w:lineRule="auto"/>
                              <w:ind w:left="1468" w:right="2802"/>
                              <w:rPr>
                                <w:rFonts w:ascii="Courier New"/>
                                <w:sz w:val="18"/>
                              </w:rPr>
                            </w:pPr>
                            <w:r>
                              <w:rPr>
                                <w:rFonts w:ascii="Courier New"/>
                                <w:sz w:val="18"/>
                              </w:rPr>
                              <w:t>AsmStatus status = statuses.getList().get(0); target =</w:t>
                            </w:r>
                            <w:r>
                              <w:rPr>
                                <w:rFonts w:ascii="Courier New"/>
                                <w:spacing w:val="-40"/>
                                <w:sz w:val="18"/>
                              </w:rPr>
                              <w:t xml:space="preserve"> </w:t>
                            </w:r>
                            <w:r>
                              <w:rPr>
                                <w:rFonts w:ascii="Courier New"/>
                                <w:sz w:val="18"/>
                              </w:rPr>
                              <w:t>client.target(status.getLink().getHref());</w:t>
                            </w:r>
                          </w:p>
                          <w:p w14:paraId="4FA4076F" w14:textId="77777777" w:rsidR="007D1F60" w:rsidRDefault="007D1F60">
                            <w:pPr>
                              <w:spacing w:line="381" w:lineRule="auto"/>
                              <w:ind w:left="1468" w:right="1917"/>
                              <w:rPr>
                                <w:rFonts w:ascii="Courier New"/>
                                <w:sz w:val="18"/>
                              </w:rPr>
                            </w:pPr>
                            <w:r>
                              <w:rPr>
                                <w:rFonts w:ascii="Courier New"/>
                                <w:sz w:val="18"/>
                              </w:rPr>
                              <w:t>response = target.request(MediaType.APPLICATION_XML).get(); Common.checkError(response);</w:t>
                            </w:r>
                          </w:p>
                          <w:p w14:paraId="62BE0464" w14:textId="77777777" w:rsidR="007D1F60" w:rsidRDefault="007D1F60">
                            <w:pPr>
                              <w:tabs>
                                <w:tab w:val="left" w:pos="5896"/>
                              </w:tabs>
                              <w:spacing w:line="381" w:lineRule="auto"/>
                              <w:ind w:left="1468" w:right="1072"/>
                              <w:rPr>
                                <w:rFonts w:ascii="Courier New"/>
                                <w:sz w:val="18"/>
                              </w:rPr>
                            </w:pPr>
                            <w:r>
                              <w:rPr>
                                <w:rFonts w:ascii="Courier New"/>
                                <w:sz w:val="18"/>
                              </w:rPr>
                              <w:t>AsmStatus status2 = response.readEntity(AsmStatus.class); System.out.println("Recieved status for SM: " +</w:t>
                            </w:r>
                            <w:r>
                              <w:rPr>
                                <w:rFonts w:ascii="Courier New"/>
                                <w:spacing w:val="-56"/>
                                <w:sz w:val="18"/>
                              </w:rPr>
                              <w:t xml:space="preserve"> </w:t>
                            </w:r>
                            <w:r>
                              <w:rPr>
                                <w:rFonts w:ascii="Courier New"/>
                                <w:sz w:val="18"/>
                              </w:rPr>
                              <w:t>status2.getName()); System.out.println("SM has release:</w:t>
                            </w:r>
                            <w:r>
                              <w:rPr>
                                <w:rFonts w:ascii="Courier New"/>
                                <w:spacing w:val="-22"/>
                                <w:sz w:val="18"/>
                              </w:rPr>
                              <w:t xml:space="preserve"> </w:t>
                            </w:r>
                            <w:r>
                              <w:rPr>
                                <w:rFonts w:ascii="Courier New"/>
                                <w:sz w:val="18"/>
                              </w:rPr>
                              <w:t>"</w:t>
                            </w:r>
                            <w:r>
                              <w:rPr>
                                <w:rFonts w:ascii="Courier New"/>
                                <w:spacing w:val="-7"/>
                                <w:sz w:val="18"/>
                              </w:rPr>
                              <w:t xml:space="preserve"> </w:t>
                            </w:r>
                            <w:r>
                              <w:rPr>
                                <w:rFonts w:ascii="Courier New"/>
                                <w:sz w:val="18"/>
                              </w:rPr>
                              <w:t>+</w:t>
                            </w:r>
                            <w:r>
                              <w:rPr>
                                <w:rFonts w:ascii="Courier New"/>
                                <w:sz w:val="18"/>
                              </w:rPr>
                              <w:tab/>
                              <w:t>status2.getRelease());</w:t>
                            </w:r>
                          </w:p>
                          <w:p w14:paraId="2EBB4CB7" w14:textId="77777777" w:rsidR="007D1F60" w:rsidRDefault="007D1F60">
                            <w:pPr>
                              <w:spacing w:before="2"/>
                              <w:ind w:left="1468"/>
                              <w:rPr>
                                <w:rFonts w:ascii="Courier New"/>
                                <w:sz w:val="18"/>
                              </w:rPr>
                            </w:pPr>
                            <w:r>
                              <w:rPr>
                                <w:rFonts w:ascii="Courier New"/>
                                <w:sz w:val="18"/>
                              </w:rPr>
                              <w:t>System.out.println("Deny New Service: " + status2.getDenyNewService());</w:t>
                            </w:r>
                          </w:p>
                        </w:txbxContent>
                      </wps:txbx>
                      <wps:bodyPr rot="0" vert="horz" wrap="square" lIns="0" tIns="0" rIns="0" bIns="0" anchor="t" anchorCtr="0" upright="1">
                        <a:noAutofit/>
                      </wps:bodyPr>
                    </wps:wsp>
                  </a:graphicData>
                </a:graphic>
              </wp:inline>
            </w:drawing>
          </mc:Choice>
          <mc:Fallback>
            <w:pict>
              <v:shape w14:anchorId="401FC681" id="Text Box 411" o:spid="_x0000_s1071" type="#_x0000_t202" style="width:488.95pt;height:28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" fillcolor="#f1f1f1" stroked="f">
                <v:textbox inset="0,0,0,0">
                  <w:txbxContent>
                    <w:p w:rsidR="007D1F60" w:rsidRDefault="007D1F60">
                      <w:pPr>
                        <w:spacing w:before="23" w:line="379" w:lineRule="auto"/>
                        <w:ind w:left="1468" w:right="2314" w:firstLine="1440"/>
                        <w:rPr>
                          <w:rFonts w:ascii="Courier New"/>
                          <w:sz w:val="18"/>
                        </w:rPr>
                      </w:pPr>
                      <w:r>
                        <w:rPr>
                          <w:rFonts w:ascii="Courier New"/>
                          <w:sz w:val="18"/>
                        </w:rPr>
                        <w:t>+ statuses.getTotalcount() + " statuses"); for (AsmStatus astatus : statuses.getStatus()) {</w:t>
                      </w:r>
                    </w:p>
                    <w:p w:rsidR="007D1F60" w:rsidRDefault="007D1F60">
                      <w:pPr>
                        <w:spacing w:before="1"/>
                        <w:ind w:left="2188"/>
                        <w:rPr>
                          <w:rFonts w:ascii="Courier New"/>
                          <w:sz w:val="18"/>
                        </w:rPr>
                      </w:pPr>
                      <w:r>
                        <w:rPr>
                          <w:rFonts w:ascii="Courier New"/>
                          <w:sz w:val="18"/>
                        </w:rPr>
                        <w:t>System.out.println("Recieved status for SM: " + astatus.getName());</w:t>
                      </w:r>
                    </w:p>
                    <w:p w:rsidR="007D1F60" w:rsidRDefault="007D1F60">
                      <w:pPr>
                        <w:spacing w:before="120"/>
                        <w:ind w:left="1468"/>
                        <w:rPr>
                          <w:rFonts w:ascii="Courier New"/>
                          <w:sz w:val="18"/>
                        </w:rPr>
                      </w:pPr>
                      <w:r>
                        <w:rPr>
                          <w:rFonts w:ascii="Courier New"/>
                          <w:sz w:val="18"/>
                        </w:rPr>
                        <w:t>}</w:t>
                      </w:r>
                    </w:p>
                    <w:p w:rsidR="007D1F60" w:rsidRDefault="007D1F60">
                      <w:pPr>
                        <w:spacing w:before="120"/>
                        <w:ind w:left="1468"/>
                        <w:rPr>
                          <w:rFonts w:ascii="Courier New"/>
                          <w:sz w:val="18"/>
                        </w:rPr>
                      </w:pPr>
                      <w:r>
                        <w:rPr>
                          <w:rFonts w:ascii="Courier New"/>
                          <w:sz w:val="18"/>
                        </w:rPr>
                        <w:t>/*</w:t>
                      </w:r>
                    </w:p>
                    <w:p w:rsidR="007D1F60" w:rsidRDefault="007D1F60">
                      <w:pPr>
                        <w:numPr>
                          <w:ilvl w:val="0"/>
                          <w:numId w:val="5"/>
                        </w:numPr>
                        <w:tabs>
                          <w:tab w:val="left" w:pos="1793"/>
                        </w:tabs>
                        <w:spacing w:before="121"/>
                        <w:ind w:hanging="217"/>
                        <w:rPr>
                          <w:rFonts w:ascii="Courier New"/>
                          <w:sz w:val="18"/>
                        </w:rPr>
                      </w:pPr>
                      <w:r>
                        <w:rPr>
                          <w:rFonts w:ascii="Courier New"/>
                          <w:sz w:val="18"/>
                        </w:rPr>
                        <w:t>Now take first status found and GET based on reference</w:t>
                      </w:r>
                      <w:r>
                        <w:rPr>
                          <w:rFonts w:ascii="Courier New"/>
                          <w:spacing w:val="-26"/>
                          <w:sz w:val="18"/>
                        </w:rPr>
                        <w:t xml:space="preserve"> </w:t>
                      </w:r>
                      <w:r>
                        <w:rPr>
                          <w:rFonts w:ascii="Courier New"/>
                          <w:sz w:val="18"/>
                        </w:rPr>
                        <w:t>URI.</w:t>
                      </w:r>
                    </w:p>
                    <w:p w:rsidR="007D1F60" w:rsidRDefault="007D1F60">
                      <w:pPr>
                        <w:numPr>
                          <w:ilvl w:val="0"/>
                          <w:numId w:val="5"/>
                        </w:numPr>
                        <w:tabs>
                          <w:tab w:val="left" w:pos="1793"/>
                        </w:tabs>
                        <w:spacing w:before="120"/>
                        <w:ind w:hanging="217"/>
                        <w:rPr>
                          <w:rFonts w:ascii="Courier New"/>
                          <w:sz w:val="18"/>
                        </w:rPr>
                      </w:pPr>
                      <w:r>
                        <w:rPr>
                          <w:rFonts w:ascii="Courier New"/>
                          <w:sz w:val="18"/>
                        </w:rPr>
                        <w:t>This is not required, it is just a find of a particular SM status</w:t>
                      </w:r>
                      <w:r>
                        <w:rPr>
                          <w:rFonts w:ascii="Courier New"/>
                          <w:spacing w:val="-49"/>
                          <w:sz w:val="18"/>
                        </w:rPr>
                        <w:t xml:space="preserve"> </w:t>
                      </w:r>
                      <w:r>
                        <w:rPr>
                          <w:rFonts w:ascii="Courier New"/>
                          <w:sz w:val="18"/>
                        </w:rPr>
                        <w:t>based</w:t>
                      </w:r>
                    </w:p>
                    <w:p w:rsidR="007D1F60" w:rsidRDefault="007D1F60">
                      <w:pPr>
                        <w:ind w:left="28"/>
                        <w:rPr>
                          <w:rFonts w:ascii="Courier New"/>
                          <w:sz w:val="18"/>
                        </w:rPr>
                      </w:pPr>
                      <w:r>
                        <w:rPr>
                          <w:rFonts w:ascii="Courier New"/>
                          <w:sz w:val="18"/>
                        </w:rPr>
                        <w:t>on</w:t>
                      </w:r>
                    </w:p>
                    <w:p w:rsidR="007D1F60" w:rsidRDefault="007D1F60">
                      <w:pPr>
                        <w:spacing w:before="120"/>
                        <w:ind w:left="1000"/>
                        <w:rPr>
                          <w:rFonts w:ascii="Courier New"/>
                          <w:sz w:val="18"/>
                        </w:rPr>
                      </w:pPr>
                      <w:r>
                        <w:rPr>
                          <w:rFonts w:ascii="Courier New"/>
                          <w:sz w:val="18"/>
                        </w:rPr>
                        <w:t>* reference URI.</w:t>
                      </w:r>
                    </w:p>
                    <w:p w:rsidR="007D1F60" w:rsidRDefault="007D1F60">
                      <w:pPr>
                        <w:spacing w:before="120"/>
                        <w:ind w:left="1576"/>
                        <w:rPr>
                          <w:rFonts w:ascii="Courier New"/>
                          <w:sz w:val="18"/>
                        </w:rPr>
                      </w:pPr>
                      <w:r>
                        <w:rPr>
                          <w:rFonts w:ascii="Courier New"/>
                          <w:sz w:val="18"/>
                        </w:rPr>
                        <w:t>*/</w:t>
                      </w:r>
                    </w:p>
                    <w:p w:rsidR="007D1F60" w:rsidRDefault="007D1F60">
                      <w:pPr>
                        <w:spacing w:before="120" w:line="381" w:lineRule="auto"/>
                        <w:ind w:left="1468" w:right="2802"/>
                        <w:rPr>
                          <w:rFonts w:ascii="Courier New"/>
                          <w:sz w:val="18"/>
                        </w:rPr>
                      </w:pPr>
                      <w:r>
                        <w:rPr>
                          <w:rFonts w:ascii="Courier New"/>
                          <w:sz w:val="18"/>
                        </w:rPr>
                        <w:t>AsmStatus status = statuses.getList().get(0); target =</w:t>
                      </w:r>
                      <w:r>
                        <w:rPr>
                          <w:rFonts w:ascii="Courier New"/>
                          <w:spacing w:val="-40"/>
                          <w:sz w:val="18"/>
                        </w:rPr>
                        <w:t xml:space="preserve"> </w:t>
                      </w:r>
                      <w:r>
                        <w:rPr>
                          <w:rFonts w:ascii="Courier New"/>
                          <w:sz w:val="18"/>
                        </w:rPr>
                        <w:t>client.target(status.getLink().getHref());</w:t>
                      </w:r>
                    </w:p>
                    <w:p w:rsidR="007D1F60" w:rsidRDefault="007D1F60">
                      <w:pPr>
                        <w:spacing w:line="381" w:lineRule="auto"/>
                        <w:ind w:left="1468" w:right="1917"/>
                        <w:rPr>
                          <w:rFonts w:ascii="Courier New"/>
                          <w:sz w:val="18"/>
                        </w:rPr>
                      </w:pPr>
                      <w:r>
                        <w:rPr>
                          <w:rFonts w:ascii="Courier New"/>
                          <w:sz w:val="18"/>
                        </w:rPr>
                        <w:t>response = target.request(MediaType.APPLICATION_XML).get(); Common.checkError(response);</w:t>
                      </w:r>
                    </w:p>
                    <w:p w:rsidR="007D1F60" w:rsidRDefault="007D1F60">
                      <w:pPr>
                        <w:tabs>
                          <w:tab w:val="left" w:pos="5896"/>
                        </w:tabs>
                        <w:spacing w:line="381" w:lineRule="auto"/>
                        <w:ind w:left="1468" w:right="1072"/>
                        <w:rPr>
                          <w:rFonts w:ascii="Courier New"/>
                          <w:sz w:val="18"/>
                        </w:rPr>
                      </w:pPr>
                      <w:r>
                        <w:rPr>
                          <w:rFonts w:ascii="Courier New"/>
                          <w:sz w:val="18"/>
                        </w:rPr>
                        <w:t>AsmStatus status2 = response.readEntity(AsmStatus.class); System.out.println("Recieved status for SM: " +</w:t>
                      </w:r>
                      <w:r>
                        <w:rPr>
                          <w:rFonts w:ascii="Courier New"/>
                          <w:spacing w:val="-56"/>
                          <w:sz w:val="18"/>
                        </w:rPr>
                        <w:t xml:space="preserve"> </w:t>
                      </w:r>
                      <w:r>
                        <w:rPr>
                          <w:rFonts w:ascii="Courier New"/>
                          <w:sz w:val="18"/>
                        </w:rPr>
                        <w:t>status2.getName()); System.out.println("SM has release:</w:t>
                      </w:r>
                      <w:r>
                        <w:rPr>
                          <w:rFonts w:ascii="Courier New"/>
                          <w:spacing w:val="-22"/>
                          <w:sz w:val="18"/>
                        </w:rPr>
                        <w:t xml:space="preserve"> </w:t>
                      </w:r>
                      <w:r>
                        <w:rPr>
                          <w:rFonts w:ascii="Courier New"/>
                          <w:sz w:val="18"/>
                        </w:rPr>
                        <w:t>"</w:t>
                      </w:r>
                      <w:r>
                        <w:rPr>
                          <w:rFonts w:ascii="Courier New"/>
                          <w:spacing w:val="-7"/>
                          <w:sz w:val="18"/>
                        </w:rPr>
                        <w:t xml:space="preserve"> </w:t>
                      </w:r>
                      <w:r>
                        <w:rPr>
                          <w:rFonts w:ascii="Courier New"/>
                          <w:sz w:val="18"/>
                        </w:rPr>
                        <w:t>+</w:t>
                      </w:r>
                      <w:r>
                        <w:rPr>
                          <w:rFonts w:ascii="Courier New"/>
                          <w:sz w:val="18"/>
                        </w:rPr>
                        <w:tab/>
                        <w:t>status2.getRelease());</w:t>
                      </w:r>
                    </w:p>
                    <w:p w:rsidR="007D1F60" w:rsidRDefault="007D1F60">
                      <w:pPr>
                        <w:spacing w:before="2"/>
                        <w:ind w:left="1468"/>
                        <w:rPr>
                          <w:rFonts w:ascii="Courier New"/>
                          <w:sz w:val="18"/>
                        </w:rPr>
                      </w:pPr>
                      <w:r>
                        <w:rPr>
                          <w:rFonts w:ascii="Courier New"/>
                          <w:sz w:val="18"/>
                        </w:rPr>
                        <w:t>System.out.println("Deny New Service: " + status2.getDenyNewService());</w:t>
                      </w:r>
                    </w:p>
                  </w:txbxContent>
                </v:textbox>
                <w10:anchorlock/>
              </v:shape>
            </w:pict>
          </mc:Fallback>
        </mc:AlternateContent>
      </w:r>
    </w:p>
    <w:p w14:paraId="2839D437" w14:textId="77777777" w:rsidR="00954357" w:rsidRDefault="00954357">
      <w:pPr>
        <w:pStyle w:val="BodyText"/>
        <w:rPr>
          <w:rFonts w:ascii="Cambria"/>
          <w:b/>
          <w:sz w:val="20"/>
        </w:rPr>
      </w:pPr>
    </w:p>
    <w:bookmarkStart w:id="225" w:name="_Toc71048219"/>
    <w:bookmarkStart w:id="226" w:name="_Toc71048309"/>
    <w:bookmarkStart w:id="227" w:name="_Toc151555589"/>
    <w:p w14:paraId="4D8F19F2" w14:textId="77777777" w:rsidR="00954357" w:rsidRDefault="005D1EB8">
      <w:pPr>
        <w:pStyle w:val="Heading2"/>
        <w:tabs>
          <w:tab w:val="left" w:pos="10050"/>
        </w:tabs>
        <w:spacing w:before="226"/>
        <w:rPr>
          <w:u w:val="none"/>
        </w:rPr>
      </w:pPr>
      <w:r>
        <w:rPr>
          <w:noProof/>
        </w:rPr>
        <mc:AlternateContent>
          <mc:Choice Requires="wps">
            <w:drawing>
              <wp:anchor distT="0" distB="0" distL="114300" distR="114300" simplePos="0" relativeHeight="251848704" behindDoc="0" locked="0" layoutInCell="1" allowOverlap="1" wp14:anchorId="2C990A91" wp14:editId="0637218A">
                <wp:simplePos x="0" y="0"/>
                <wp:positionH relativeFrom="page">
                  <wp:posOffset>896620</wp:posOffset>
                </wp:positionH>
                <wp:positionV relativeFrom="paragraph">
                  <wp:posOffset>-162560</wp:posOffset>
                </wp:positionV>
                <wp:extent cx="6209665" cy="0"/>
                <wp:effectExtent l="0" t="0" r="0" b="0"/>
                <wp:wrapNone/>
                <wp:docPr id="165"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B0D079" id="Line 25" o:spid="_x0000_s1026" style="position:absolute;z-index:251848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12.8pt" to="559.5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" strokeweight=".24pt">
                <w10:wrap anchorx="page"/>
              </v:line>
            </w:pict>
          </mc:Fallback>
        </mc:AlternateContent>
      </w:r>
      <w:r>
        <w:rPr>
          <w:noProof/>
        </w:rPr>
        <mc:AlternateContent>
          <mc:Choice Requires="wps">
            <w:drawing>
              <wp:anchor distT="0" distB="0" distL="114300" distR="114300" simplePos="0" relativeHeight="251849728" behindDoc="0" locked="0" layoutInCell="1" allowOverlap="1" wp14:anchorId="0C0E5BD7" wp14:editId="1DE5FD22">
                <wp:simplePos x="0" y="0"/>
                <wp:positionH relativeFrom="page">
                  <wp:posOffset>896620</wp:posOffset>
                </wp:positionH>
                <wp:positionV relativeFrom="paragraph">
                  <wp:posOffset>782955</wp:posOffset>
                </wp:positionV>
                <wp:extent cx="6209665" cy="0"/>
                <wp:effectExtent l="0" t="0" r="0" b="0"/>
                <wp:wrapNone/>
                <wp:docPr id="16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3090E" id="Line 24" o:spid="_x0000_s1026" style="position:absolute;z-index:251849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61.65pt" to="559.55pt,6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" strokeweight=".24pt">
                <w10:wrap anchorx="page"/>
              </v:line>
            </w:pict>
          </mc:Fallback>
        </mc:AlternateContent>
      </w:r>
      <w:r w:rsidR="00DD1A20">
        <w:t>Session Manger Operation</w:t>
      </w:r>
      <w:r w:rsidR="00DD1A20">
        <w:rPr>
          <w:spacing w:val="-19"/>
        </w:rPr>
        <w:t xml:space="preserve"> </w:t>
      </w:r>
      <w:r w:rsidR="00DD1A20">
        <w:t>Request</w:t>
      </w:r>
      <w:bookmarkEnd w:id="225"/>
      <w:bookmarkEnd w:id="226"/>
      <w:bookmarkEnd w:id="227"/>
      <w:r w:rsidR="00DD1A20">
        <w:tab/>
      </w:r>
    </w:p>
    <w:p w14:paraId="05E33C33" w14:textId="77777777" w:rsidR="00954357" w:rsidRDefault="00954357">
      <w:pPr>
        <w:pStyle w:val="BodyText"/>
        <w:rPr>
          <w:rFonts w:ascii="Cambria"/>
          <w:b/>
          <w:sz w:val="20"/>
        </w:rPr>
      </w:pPr>
    </w:p>
    <w:p w14:paraId="7989177D" w14:textId="77777777" w:rsidR="00954357" w:rsidRDefault="005D1EB8">
      <w:pPr>
        <w:pStyle w:val="BodyText"/>
        <w:rPr>
          <w:rFonts w:ascii="Cambria"/>
          <w:b/>
          <w:sz w:val="24"/>
        </w:rPr>
      </w:pPr>
      <w:r>
        <w:rPr>
          <w:noProof/>
        </w:rPr>
        <mc:AlternateContent>
          <mc:Choice Requires="wps">
            <w:drawing>
              <wp:anchor distT="0" distB="0" distL="0" distR="0" simplePos="0" relativeHeight="251846656" behindDoc="1" locked="0" layoutInCell="1" allowOverlap="1" wp14:anchorId="1B2CB368" wp14:editId="1CEB5D26">
                <wp:simplePos x="0" y="0"/>
                <wp:positionH relativeFrom="page">
                  <wp:posOffset>896620</wp:posOffset>
                </wp:positionH>
                <wp:positionV relativeFrom="paragraph">
                  <wp:posOffset>194310</wp:posOffset>
                </wp:positionV>
                <wp:extent cx="6209665" cy="3857625"/>
                <wp:effectExtent l="0" t="0" r="0" b="0"/>
                <wp:wrapTopAndBottom/>
                <wp:docPr id="16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385762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1297EC" w14:textId="77777777" w:rsidR="007D1F60" w:rsidRDefault="007D1F60">
                            <w:pPr>
                              <w:spacing w:before="23"/>
                              <w:ind w:left="28"/>
                              <w:rPr>
                                <w:rFonts w:ascii="Courier New"/>
                                <w:sz w:val="18"/>
                              </w:rPr>
                            </w:pPr>
                            <w:r>
                              <w:rPr>
                                <w:rFonts w:ascii="Courier New"/>
                                <w:sz w:val="18"/>
                              </w:rPr>
                              <w:t>Client client = Common.getClient();</w:t>
                            </w:r>
                          </w:p>
                          <w:p w14:paraId="275AED56" w14:textId="77777777" w:rsidR="007D1F60" w:rsidRDefault="007D1F60">
                            <w:pPr>
                              <w:spacing w:before="117"/>
                              <w:ind w:left="1468"/>
                              <w:rPr>
                                <w:rFonts w:ascii="Courier New"/>
                                <w:sz w:val="18"/>
                              </w:rPr>
                            </w:pPr>
                            <w:r>
                              <w:rPr>
                                <w:rFonts w:ascii="Courier New"/>
                                <w:sz w:val="18"/>
                              </w:rPr>
                              <w:t>/*</w:t>
                            </w:r>
                          </w:p>
                          <w:p w14:paraId="664FC359" w14:textId="77777777" w:rsidR="007D1F60" w:rsidRDefault="007D1F60">
                            <w:pPr>
                              <w:spacing w:before="120"/>
                              <w:ind w:left="1576"/>
                              <w:rPr>
                                <w:rFonts w:ascii="Courier New"/>
                                <w:sz w:val="18"/>
                              </w:rPr>
                            </w:pPr>
                            <w:r>
                              <w:rPr>
                                <w:rFonts w:ascii="Courier New"/>
                                <w:sz w:val="18"/>
                              </w:rPr>
                              <w:t>* Query to get first SM URI</w:t>
                            </w:r>
                          </w:p>
                          <w:p w14:paraId="1D0615A2" w14:textId="77777777" w:rsidR="007D1F60" w:rsidRDefault="007D1F60">
                            <w:pPr>
                              <w:spacing w:before="121"/>
                              <w:ind w:left="1576"/>
                              <w:rPr>
                                <w:rFonts w:ascii="Courier New"/>
                                <w:sz w:val="18"/>
                              </w:rPr>
                            </w:pPr>
                            <w:r>
                              <w:rPr>
                                <w:rFonts w:ascii="Courier New"/>
                                <w:sz w:val="18"/>
                              </w:rPr>
                              <w:t>*/</w:t>
                            </w:r>
                          </w:p>
                          <w:p w14:paraId="0D78BBB3" w14:textId="77777777" w:rsidR="007D1F60" w:rsidRDefault="007D1F60">
                            <w:pPr>
                              <w:pStyle w:val="BodyText"/>
                              <w:rPr>
                                <w:rFonts w:ascii="Courier New"/>
                                <w:sz w:val="20"/>
                              </w:rPr>
                            </w:pPr>
                          </w:p>
                          <w:p w14:paraId="6BC57F51" w14:textId="77777777" w:rsidR="007D1F60" w:rsidRDefault="007D1F60">
                            <w:pPr>
                              <w:pStyle w:val="BodyText"/>
                              <w:spacing w:before="2"/>
                              <w:rPr>
                                <w:rFonts w:ascii="Courier New"/>
                                <w:sz w:val="19"/>
                              </w:rPr>
                            </w:pPr>
                          </w:p>
                          <w:p w14:paraId="12B23699" w14:textId="77777777" w:rsidR="007D1F60" w:rsidRDefault="007D1F60">
                            <w:pPr>
                              <w:spacing w:line="381" w:lineRule="auto"/>
                              <w:ind w:left="1468" w:right="134"/>
                              <w:rPr>
                                <w:rFonts w:ascii="Courier New"/>
                                <w:sz w:val="18"/>
                              </w:rPr>
                            </w:pPr>
                            <w:r>
                              <w:rPr>
                                <w:rFonts w:ascii="Courier New"/>
                                <w:sz w:val="18"/>
                              </w:rPr>
                              <w:t>WebTarget target =</w:t>
                            </w:r>
                            <w:r>
                              <w:rPr>
                                <w:rFonts w:ascii="Courier New"/>
                                <w:spacing w:val="-56"/>
                                <w:sz w:val="18"/>
                              </w:rPr>
                              <w:t xml:space="preserve"> </w:t>
                            </w:r>
                            <w:r>
                              <w:rPr>
                                <w:rFonts w:ascii="Courier New"/>
                                <w:sz w:val="18"/>
                              </w:rPr>
                              <w:t>client.target(Common.URLBASE).path("asmstatuses"); Response response = target.request(MediaType.APPLICATION_XML).get(); Common.checkError(response);</w:t>
                            </w:r>
                          </w:p>
                          <w:p w14:paraId="59E53BE9" w14:textId="77777777" w:rsidR="007D1F60" w:rsidRDefault="007D1F60">
                            <w:pPr>
                              <w:spacing w:line="203" w:lineRule="exact"/>
                              <w:ind w:left="1468"/>
                              <w:rPr>
                                <w:rFonts w:ascii="Courier New"/>
                                <w:sz w:val="18"/>
                              </w:rPr>
                            </w:pPr>
                            <w:r>
                              <w:rPr>
                                <w:rFonts w:ascii="Courier New"/>
                                <w:sz w:val="18"/>
                              </w:rPr>
                              <w:t>/*</w:t>
                            </w:r>
                          </w:p>
                          <w:p w14:paraId="4A38398D" w14:textId="77777777" w:rsidR="007D1F60" w:rsidRDefault="007D1F60">
                            <w:pPr>
                              <w:numPr>
                                <w:ilvl w:val="0"/>
                                <w:numId w:val="4"/>
                              </w:numPr>
                              <w:tabs>
                                <w:tab w:val="left" w:pos="1793"/>
                              </w:tabs>
                              <w:spacing w:before="120"/>
                              <w:ind w:hanging="217"/>
                              <w:rPr>
                                <w:rFonts w:ascii="Courier New"/>
                                <w:sz w:val="18"/>
                              </w:rPr>
                            </w:pPr>
                            <w:r>
                              <w:rPr>
                                <w:rFonts w:ascii="Courier New"/>
                                <w:sz w:val="18"/>
                              </w:rPr>
                              <w:t>In this case we are manually telling what entity type is to</w:t>
                            </w:r>
                            <w:r>
                              <w:rPr>
                                <w:rFonts w:ascii="Courier New"/>
                                <w:spacing w:val="-31"/>
                                <w:sz w:val="18"/>
                              </w:rPr>
                              <w:t xml:space="preserve"> </w:t>
                            </w:r>
                            <w:r>
                              <w:rPr>
                                <w:rFonts w:ascii="Courier New"/>
                                <w:sz w:val="18"/>
                              </w:rPr>
                              <w:t>be</w:t>
                            </w:r>
                          </w:p>
                          <w:p w14:paraId="6A04C33E" w14:textId="77777777" w:rsidR="007D1F60" w:rsidRDefault="007D1F60">
                            <w:pPr>
                              <w:numPr>
                                <w:ilvl w:val="0"/>
                                <w:numId w:val="4"/>
                              </w:numPr>
                              <w:tabs>
                                <w:tab w:val="left" w:pos="1793"/>
                              </w:tabs>
                              <w:spacing w:before="121"/>
                              <w:ind w:hanging="217"/>
                              <w:rPr>
                                <w:rFonts w:ascii="Courier New"/>
                                <w:sz w:val="18"/>
                              </w:rPr>
                            </w:pPr>
                            <w:r>
                              <w:rPr>
                                <w:rFonts w:ascii="Courier New"/>
                                <w:sz w:val="18"/>
                              </w:rPr>
                              <w:t>unmarshalled. Many clients allow registration of the JAXB</w:t>
                            </w:r>
                            <w:r>
                              <w:rPr>
                                <w:rFonts w:ascii="Courier New"/>
                                <w:spacing w:val="-31"/>
                                <w:sz w:val="18"/>
                              </w:rPr>
                              <w:t xml:space="preserve"> </w:t>
                            </w:r>
                            <w:r>
                              <w:rPr>
                                <w:rFonts w:ascii="Courier New"/>
                                <w:sz w:val="18"/>
                              </w:rPr>
                              <w:t>mapping</w:t>
                            </w:r>
                          </w:p>
                          <w:p w14:paraId="53C30660" w14:textId="77777777" w:rsidR="007D1F60" w:rsidRDefault="007D1F60">
                            <w:pPr>
                              <w:numPr>
                                <w:ilvl w:val="0"/>
                                <w:numId w:val="4"/>
                              </w:numPr>
                              <w:tabs>
                                <w:tab w:val="left" w:pos="1793"/>
                              </w:tabs>
                              <w:spacing w:before="120"/>
                              <w:ind w:hanging="217"/>
                              <w:rPr>
                                <w:rFonts w:ascii="Courier New"/>
                                <w:sz w:val="18"/>
                              </w:rPr>
                            </w:pPr>
                            <w:r>
                              <w:rPr>
                                <w:rFonts w:ascii="Courier New"/>
                                <w:sz w:val="18"/>
                              </w:rPr>
                              <w:t>classes so this is not</w:t>
                            </w:r>
                            <w:r>
                              <w:rPr>
                                <w:rFonts w:ascii="Courier New"/>
                                <w:spacing w:val="-8"/>
                                <w:sz w:val="18"/>
                              </w:rPr>
                              <w:t xml:space="preserve"> </w:t>
                            </w:r>
                            <w:r>
                              <w:rPr>
                                <w:rFonts w:ascii="Courier New"/>
                                <w:sz w:val="18"/>
                              </w:rPr>
                              <w:t>needed.</w:t>
                            </w:r>
                          </w:p>
                          <w:p w14:paraId="7BD87D71" w14:textId="77777777" w:rsidR="007D1F60" w:rsidRDefault="007D1F60">
                            <w:pPr>
                              <w:spacing w:before="120"/>
                              <w:ind w:left="1576"/>
                              <w:rPr>
                                <w:rFonts w:ascii="Courier New"/>
                                <w:sz w:val="18"/>
                              </w:rPr>
                            </w:pPr>
                            <w:r>
                              <w:rPr>
                                <w:rFonts w:ascii="Courier New"/>
                                <w:sz w:val="18"/>
                              </w:rPr>
                              <w:t>*/</w:t>
                            </w:r>
                          </w:p>
                          <w:p w14:paraId="3B515FD2" w14:textId="77777777" w:rsidR="007D1F60" w:rsidRDefault="007D1F60">
                            <w:pPr>
                              <w:spacing w:before="120" w:line="381" w:lineRule="auto"/>
                              <w:ind w:left="1468" w:right="1215"/>
                              <w:rPr>
                                <w:rFonts w:ascii="Courier New"/>
                                <w:sz w:val="18"/>
                              </w:rPr>
                            </w:pPr>
                            <w:r>
                              <w:rPr>
                                <w:rFonts w:ascii="Courier New"/>
                                <w:sz w:val="18"/>
                              </w:rPr>
                              <w:t>AsmStatuses statuses =</w:t>
                            </w:r>
                            <w:r>
                              <w:rPr>
                                <w:rFonts w:ascii="Courier New"/>
                                <w:spacing w:val="-51"/>
                                <w:sz w:val="18"/>
                              </w:rPr>
                              <w:t xml:space="preserve"> </w:t>
                            </w:r>
                            <w:r>
                              <w:rPr>
                                <w:rFonts w:ascii="Courier New"/>
                                <w:sz w:val="18"/>
                              </w:rPr>
                              <w:t>response.readEntity(AsmStatuses.class); System.out.println("Recieved " + statuses.getCount() + " of "</w:t>
                            </w:r>
                          </w:p>
                          <w:p w14:paraId="3BD5DA39" w14:textId="77777777" w:rsidR="007D1F60" w:rsidRDefault="007D1F60">
                            <w:pPr>
                              <w:spacing w:line="203" w:lineRule="exact"/>
                              <w:ind w:left="2909"/>
                              <w:rPr>
                                <w:rFonts w:ascii="Courier New"/>
                                <w:sz w:val="18"/>
                              </w:rPr>
                            </w:pPr>
                            <w:r>
                              <w:rPr>
                                <w:rFonts w:ascii="Courier New"/>
                                <w:sz w:val="18"/>
                              </w:rPr>
                              <w:t>+ statuses.getTotalcount() + " statuses");</w:t>
                            </w:r>
                          </w:p>
                          <w:p w14:paraId="16219BDE" w14:textId="77777777" w:rsidR="007D1F60" w:rsidRDefault="007D1F60">
                            <w:pPr>
                              <w:spacing w:before="120"/>
                              <w:ind w:left="1468"/>
                              <w:rPr>
                                <w:rFonts w:ascii="Courier New"/>
                                <w:sz w:val="18"/>
                              </w:rPr>
                            </w:pPr>
                            <w:r>
                              <w:rPr>
                                <w:rFonts w:ascii="Courier New"/>
                                <w:sz w:val="18"/>
                              </w:rPr>
                              <w:t>/*</w:t>
                            </w:r>
                          </w:p>
                          <w:p w14:paraId="2265615A" w14:textId="77777777" w:rsidR="007D1F60" w:rsidRDefault="007D1F60">
                            <w:pPr>
                              <w:numPr>
                                <w:ilvl w:val="0"/>
                                <w:numId w:val="4"/>
                              </w:numPr>
                              <w:tabs>
                                <w:tab w:val="left" w:pos="1793"/>
                              </w:tabs>
                              <w:spacing w:before="120"/>
                              <w:ind w:hanging="217"/>
                              <w:rPr>
                                <w:rFonts w:ascii="Courier New"/>
                                <w:sz w:val="18"/>
                              </w:rPr>
                            </w:pPr>
                            <w:r>
                              <w:rPr>
                                <w:rFonts w:ascii="Courier New"/>
                                <w:sz w:val="18"/>
                              </w:rPr>
                              <w:t>Now take first status found and GET based on reference</w:t>
                            </w:r>
                            <w:r>
                              <w:rPr>
                                <w:rFonts w:ascii="Courier New"/>
                                <w:spacing w:val="-26"/>
                                <w:sz w:val="18"/>
                              </w:rPr>
                              <w:t xml:space="preserve"> </w:t>
                            </w:r>
                            <w:r>
                              <w:rPr>
                                <w:rFonts w:ascii="Courier New"/>
                                <w:sz w:val="18"/>
                              </w:rPr>
                              <w:t>URI.</w:t>
                            </w:r>
                          </w:p>
                          <w:p w14:paraId="26547B09" w14:textId="77777777" w:rsidR="007D1F60" w:rsidRDefault="007D1F60">
                            <w:pPr>
                              <w:numPr>
                                <w:ilvl w:val="0"/>
                                <w:numId w:val="4"/>
                              </w:numPr>
                              <w:tabs>
                                <w:tab w:val="left" w:pos="1793"/>
                              </w:tabs>
                              <w:spacing w:before="122"/>
                              <w:ind w:hanging="217"/>
                              <w:rPr>
                                <w:rFonts w:ascii="Courier New"/>
                                <w:sz w:val="18"/>
                              </w:rPr>
                            </w:pPr>
                            <w:r>
                              <w:rPr>
                                <w:rFonts w:ascii="Courier New"/>
                                <w:sz w:val="18"/>
                              </w:rPr>
                              <w:t>Let's turn maintenance mode off, and set Accept New</w:t>
                            </w:r>
                            <w:r>
                              <w:rPr>
                                <w:rFonts w:ascii="Courier New"/>
                                <w:spacing w:val="-26"/>
                                <w:sz w:val="18"/>
                              </w:rPr>
                              <w:t xml:space="preserve"> </w:t>
                            </w:r>
                            <w:r>
                              <w:rPr>
                                <w:rFonts w:ascii="Courier New"/>
                                <w:sz w:val="18"/>
                              </w:rPr>
                              <w:t>Service.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AB6EA2" id="Text Box 23" o:spid="_x0000_s1072" type="#_x0000_t202" style="position:absolute;margin-left:70.6pt;margin-top:15.3pt;width:488.95pt;height:303.75pt;z-index:-251469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" fillcolor="#f1f1f1" stroked="f">
                <v:textbox inset="0,0,0,0">
                  <w:txbxContent>
                    <w:p w:rsidR="007D1F60" w:rsidRDefault="007D1F60">
                      <w:pPr>
                        <w:spacing w:before="23"/>
                        <w:ind w:left="28"/>
                        <w:rPr>
                          <w:rFonts w:ascii="Courier New"/>
                          <w:sz w:val="18"/>
                        </w:rPr>
                      </w:pPr>
                      <w:r>
                        <w:rPr>
                          <w:rFonts w:ascii="Courier New"/>
                          <w:sz w:val="18"/>
                        </w:rPr>
                        <w:t>Client client = Common.getClient();</w:t>
                      </w:r>
                    </w:p>
                    <w:p w:rsidR="007D1F60" w:rsidRDefault="007D1F60">
                      <w:pPr>
                        <w:spacing w:before="117"/>
                        <w:ind w:left="1468"/>
                        <w:rPr>
                          <w:rFonts w:ascii="Courier New"/>
                          <w:sz w:val="18"/>
                        </w:rPr>
                      </w:pPr>
                      <w:r>
                        <w:rPr>
                          <w:rFonts w:ascii="Courier New"/>
                          <w:sz w:val="18"/>
                        </w:rPr>
                        <w:t>/*</w:t>
                      </w:r>
                    </w:p>
                    <w:p w:rsidR="007D1F60" w:rsidRDefault="007D1F60">
                      <w:pPr>
                        <w:spacing w:before="120"/>
                        <w:ind w:left="1576"/>
                        <w:rPr>
                          <w:rFonts w:ascii="Courier New"/>
                          <w:sz w:val="18"/>
                        </w:rPr>
                      </w:pPr>
                      <w:r>
                        <w:rPr>
                          <w:rFonts w:ascii="Courier New"/>
                          <w:sz w:val="18"/>
                        </w:rPr>
                        <w:t>* Query to get first SM URI</w:t>
                      </w:r>
                    </w:p>
                    <w:p w:rsidR="007D1F60" w:rsidRDefault="007D1F60">
                      <w:pPr>
                        <w:spacing w:before="121"/>
                        <w:ind w:left="1576"/>
                        <w:rPr>
                          <w:rFonts w:ascii="Courier New"/>
                          <w:sz w:val="18"/>
                        </w:rPr>
                      </w:pPr>
                      <w:r>
                        <w:rPr>
                          <w:rFonts w:ascii="Courier New"/>
                          <w:sz w:val="18"/>
                        </w:rPr>
                        <w:t>*/</w:t>
                      </w:r>
                    </w:p>
                    <w:p w:rsidR="007D1F60" w:rsidRDefault="007D1F60">
                      <w:pPr>
                        <w:pStyle w:val="BodyText"/>
                        <w:rPr>
                          <w:rFonts w:ascii="Courier New"/>
                          <w:sz w:val="20"/>
                        </w:rPr>
                      </w:pPr>
                    </w:p>
                    <w:p w:rsidR="007D1F60" w:rsidRDefault="007D1F60">
                      <w:pPr>
                        <w:pStyle w:val="BodyText"/>
                        <w:spacing w:before="2"/>
                        <w:rPr>
                          <w:rFonts w:ascii="Courier New"/>
                          <w:sz w:val="19"/>
                        </w:rPr>
                      </w:pPr>
                    </w:p>
                    <w:p w:rsidR="007D1F60" w:rsidRDefault="007D1F60">
                      <w:pPr>
                        <w:spacing w:line="381" w:lineRule="auto"/>
                        <w:ind w:left="1468" w:right="134"/>
                        <w:rPr>
                          <w:rFonts w:ascii="Courier New"/>
                          <w:sz w:val="18"/>
                        </w:rPr>
                      </w:pPr>
                      <w:r>
                        <w:rPr>
                          <w:rFonts w:ascii="Courier New"/>
                          <w:sz w:val="18"/>
                        </w:rPr>
                        <w:t>WebTarget target =</w:t>
                      </w:r>
                      <w:r>
                        <w:rPr>
                          <w:rFonts w:ascii="Courier New"/>
                          <w:spacing w:val="-56"/>
                          <w:sz w:val="18"/>
                        </w:rPr>
                        <w:t xml:space="preserve"> </w:t>
                      </w:r>
                      <w:r>
                        <w:rPr>
                          <w:rFonts w:ascii="Courier New"/>
                          <w:sz w:val="18"/>
                        </w:rPr>
                        <w:t>client.target(Common.URLBASE).path("asmstatuses"); Response response = target.request(MediaType.APPLICATION_XML).get(); Common.checkError(response);</w:t>
                      </w:r>
                    </w:p>
                    <w:p w:rsidR="007D1F60" w:rsidRDefault="007D1F60">
                      <w:pPr>
                        <w:spacing w:line="203" w:lineRule="exact"/>
                        <w:ind w:left="1468"/>
                        <w:rPr>
                          <w:rFonts w:ascii="Courier New"/>
                          <w:sz w:val="18"/>
                        </w:rPr>
                      </w:pPr>
                      <w:r>
                        <w:rPr>
                          <w:rFonts w:ascii="Courier New"/>
                          <w:sz w:val="18"/>
                        </w:rPr>
                        <w:t>/*</w:t>
                      </w:r>
                    </w:p>
                    <w:p w:rsidR="007D1F60" w:rsidRDefault="007D1F60">
                      <w:pPr>
                        <w:numPr>
                          <w:ilvl w:val="0"/>
                          <w:numId w:val="4"/>
                        </w:numPr>
                        <w:tabs>
                          <w:tab w:val="left" w:pos="1793"/>
                        </w:tabs>
                        <w:spacing w:before="120"/>
                        <w:ind w:hanging="217"/>
                        <w:rPr>
                          <w:rFonts w:ascii="Courier New"/>
                          <w:sz w:val="18"/>
                        </w:rPr>
                      </w:pPr>
                      <w:r>
                        <w:rPr>
                          <w:rFonts w:ascii="Courier New"/>
                          <w:sz w:val="18"/>
                        </w:rPr>
                        <w:t>In this case we are manually telling what entity type is to</w:t>
                      </w:r>
                      <w:r>
                        <w:rPr>
                          <w:rFonts w:ascii="Courier New"/>
                          <w:spacing w:val="-31"/>
                          <w:sz w:val="18"/>
                        </w:rPr>
                        <w:t xml:space="preserve"> </w:t>
                      </w:r>
                      <w:r>
                        <w:rPr>
                          <w:rFonts w:ascii="Courier New"/>
                          <w:sz w:val="18"/>
                        </w:rPr>
                        <w:t>be</w:t>
                      </w:r>
                    </w:p>
                    <w:p w:rsidR="007D1F60" w:rsidRDefault="007D1F60">
                      <w:pPr>
                        <w:numPr>
                          <w:ilvl w:val="0"/>
                          <w:numId w:val="4"/>
                        </w:numPr>
                        <w:tabs>
                          <w:tab w:val="left" w:pos="1793"/>
                        </w:tabs>
                        <w:spacing w:before="121"/>
                        <w:ind w:hanging="217"/>
                        <w:rPr>
                          <w:rFonts w:ascii="Courier New"/>
                          <w:sz w:val="18"/>
                        </w:rPr>
                      </w:pPr>
                      <w:r>
                        <w:rPr>
                          <w:rFonts w:ascii="Courier New"/>
                          <w:sz w:val="18"/>
                        </w:rPr>
                        <w:t>unmarshalled. Many clients allow registration of the JAXB</w:t>
                      </w:r>
                      <w:r>
                        <w:rPr>
                          <w:rFonts w:ascii="Courier New"/>
                          <w:spacing w:val="-31"/>
                          <w:sz w:val="18"/>
                        </w:rPr>
                        <w:t xml:space="preserve"> </w:t>
                      </w:r>
                      <w:r>
                        <w:rPr>
                          <w:rFonts w:ascii="Courier New"/>
                          <w:sz w:val="18"/>
                        </w:rPr>
                        <w:t>mapping</w:t>
                      </w:r>
                    </w:p>
                    <w:p w:rsidR="007D1F60" w:rsidRDefault="007D1F60">
                      <w:pPr>
                        <w:numPr>
                          <w:ilvl w:val="0"/>
                          <w:numId w:val="4"/>
                        </w:numPr>
                        <w:tabs>
                          <w:tab w:val="left" w:pos="1793"/>
                        </w:tabs>
                        <w:spacing w:before="120"/>
                        <w:ind w:hanging="217"/>
                        <w:rPr>
                          <w:rFonts w:ascii="Courier New"/>
                          <w:sz w:val="18"/>
                        </w:rPr>
                      </w:pPr>
                      <w:r>
                        <w:rPr>
                          <w:rFonts w:ascii="Courier New"/>
                          <w:sz w:val="18"/>
                        </w:rPr>
                        <w:t>classes so this is not</w:t>
                      </w:r>
                      <w:r>
                        <w:rPr>
                          <w:rFonts w:ascii="Courier New"/>
                          <w:spacing w:val="-8"/>
                          <w:sz w:val="18"/>
                        </w:rPr>
                        <w:t xml:space="preserve"> </w:t>
                      </w:r>
                      <w:r>
                        <w:rPr>
                          <w:rFonts w:ascii="Courier New"/>
                          <w:sz w:val="18"/>
                        </w:rPr>
                        <w:t>needed.</w:t>
                      </w:r>
                    </w:p>
                    <w:p w:rsidR="007D1F60" w:rsidRDefault="007D1F60">
                      <w:pPr>
                        <w:spacing w:before="120"/>
                        <w:ind w:left="1576"/>
                        <w:rPr>
                          <w:rFonts w:ascii="Courier New"/>
                          <w:sz w:val="18"/>
                        </w:rPr>
                      </w:pPr>
                      <w:r>
                        <w:rPr>
                          <w:rFonts w:ascii="Courier New"/>
                          <w:sz w:val="18"/>
                        </w:rPr>
                        <w:t>*/</w:t>
                      </w:r>
                    </w:p>
                    <w:p w:rsidR="007D1F60" w:rsidRDefault="007D1F60">
                      <w:pPr>
                        <w:spacing w:before="120" w:line="381" w:lineRule="auto"/>
                        <w:ind w:left="1468" w:right="1215"/>
                        <w:rPr>
                          <w:rFonts w:ascii="Courier New"/>
                          <w:sz w:val="18"/>
                        </w:rPr>
                      </w:pPr>
                      <w:r>
                        <w:rPr>
                          <w:rFonts w:ascii="Courier New"/>
                          <w:sz w:val="18"/>
                        </w:rPr>
                        <w:t>AsmStatuses statuses =</w:t>
                      </w:r>
                      <w:r>
                        <w:rPr>
                          <w:rFonts w:ascii="Courier New"/>
                          <w:spacing w:val="-51"/>
                          <w:sz w:val="18"/>
                        </w:rPr>
                        <w:t xml:space="preserve"> </w:t>
                      </w:r>
                      <w:r>
                        <w:rPr>
                          <w:rFonts w:ascii="Courier New"/>
                          <w:sz w:val="18"/>
                        </w:rPr>
                        <w:t>response.readEntity(AsmStatuses.class); System.out.println("Recieved " + statuses.getCount() + " of "</w:t>
                      </w:r>
                    </w:p>
                    <w:p w:rsidR="007D1F60" w:rsidRDefault="007D1F60">
                      <w:pPr>
                        <w:spacing w:line="203" w:lineRule="exact"/>
                        <w:ind w:left="2909"/>
                        <w:rPr>
                          <w:rFonts w:ascii="Courier New"/>
                          <w:sz w:val="18"/>
                        </w:rPr>
                      </w:pPr>
                      <w:r>
                        <w:rPr>
                          <w:rFonts w:ascii="Courier New"/>
                          <w:sz w:val="18"/>
                        </w:rPr>
                        <w:t>+ statuses.getTotalcount() + " statuses");</w:t>
                      </w:r>
                    </w:p>
                    <w:p w:rsidR="007D1F60" w:rsidRDefault="007D1F60">
                      <w:pPr>
                        <w:spacing w:before="120"/>
                        <w:ind w:left="1468"/>
                        <w:rPr>
                          <w:rFonts w:ascii="Courier New"/>
                          <w:sz w:val="18"/>
                        </w:rPr>
                      </w:pPr>
                      <w:r>
                        <w:rPr>
                          <w:rFonts w:ascii="Courier New"/>
                          <w:sz w:val="18"/>
                        </w:rPr>
                        <w:t>/*</w:t>
                      </w:r>
                    </w:p>
                    <w:p w:rsidR="007D1F60" w:rsidRDefault="007D1F60">
                      <w:pPr>
                        <w:numPr>
                          <w:ilvl w:val="0"/>
                          <w:numId w:val="4"/>
                        </w:numPr>
                        <w:tabs>
                          <w:tab w:val="left" w:pos="1793"/>
                        </w:tabs>
                        <w:spacing w:before="120"/>
                        <w:ind w:hanging="217"/>
                        <w:rPr>
                          <w:rFonts w:ascii="Courier New"/>
                          <w:sz w:val="18"/>
                        </w:rPr>
                      </w:pPr>
                      <w:r>
                        <w:rPr>
                          <w:rFonts w:ascii="Courier New"/>
                          <w:sz w:val="18"/>
                        </w:rPr>
                        <w:t>Now take first status found and GET based on reference</w:t>
                      </w:r>
                      <w:r>
                        <w:rPr>
                          <w:rFonts w:ascii="Courier New"/>
                          <w:spacing w:val="-26"/>
                          <w:sz w:val="18"/>
                        </w:rPr>
                        <w:t xml:space="preserve"> </w:t>
                      </w:r>
                      <w:r>
                        <w:rPr>
                          <w:rFonts w:ascii="Courier New"/>
                          <w:sz w:val="18"/>
                        </w:rPr>
                        <w:t>URI.</w:t>
                      </w:r>
                    </w:p>
                    <w:p w:rsidR="007D1F60" w:rsidRDefault="007D1F60">
                      <w:pPr>
                        <w:numPr>
                          <w:ilvl w:val="0"/>
                          <w:numId w:val="4"/>
                        </w:numPr>
                        <w:tabs>
                          <w:tab w:val="left" w:pos="1793"/>
                        </w:tabs>
                        <w:spacing w:before="122"/>
                        <w:ind w:hanging="217"/>
                        <w:rPr>
                          <w:rFonts w:ascii="Courier New"/>
                          <w:sz w:val="18"/>
                        </w:rPr>
                      </w:pPr>
                      <w:r>
                        <w:rPr>
                          <w:rFonts w:ascii="Courier New"/>
                          <w:sz w:val="18"/>
                        </w:rPr>
                        <w:t>Let's turn maintenance mode off, and set Accept New</w:t>
                      </w:r>
                      <w:r>
                        <w:rPr>
                          <w:rFonts w:ascii="Courier New"/>
                          <w:spacing w:val="-26"/>
                          <w:sz w:val="18"/>
                        </w:rPr>
                        <w:t xml:space="preserve"> </w:t>
                      </w:r>
                      <w:r>
                        <w:rPr>
                          <w:rFonts w:ascii="Courier New"/>
                          <w:sz w:val="18"/>
                        </w:rPr>
                        <w:t>Service.</w:t>
                      </w:r>
                    </w:p>
                  </w:txbxContent>
                </v:textbox>
                <w10:wrap type="topAndBottom" anchorx="page"/>
              </v:shape>
            </w:pict>
          </mc:Fallback>
        </mc:AlternateContent>
      </w:r>
    </w:p>
    <w:p w14:paraId="1B5701A3" w14:textId="77777777" w:rsidR="00954357" w:rsidRDefault="00954357">
      <w:pPr>
        <w:rPr>
          <w:rFonts w:ascii="Cambria"/>
          <w:sz w:val="24"/>
        </w:rPr>
        <w:sectPr w:rsidR="00954357" w:rsidSect="00165853">
          <w:headerReference w:type="default" r:id="rId108"/>
          <w:footerReference w:type="default" r:id="rId109"/>
          <w:pgSz w:w="12240" w:h="15840"/>
          <w:pgMar w:top="1180" w:right="860" w:bottom="700" w:left="1140" w:header="883" w:footer="720" w:gutter="0"/>
          <w:cols w:space="720"/>
          <w:docGrid w:linePitch="299"/>
        </w:sectPr>
      </w:pPr>
    </w:p>
    <w:p w14:paraId="73E67AFE" w14:textId="77777777" w:rsidR="00954357" w:rsidRDefault="005D1EB8">
      <w:pPr>
        <w:pStyle w:val="BodyText"/>
        <w:spacing w:before="1"/>
        <w:rPr>
          <w:rFonts w:ascii="Cambria"/>
          <w:b/>
          <w:sz w:val="21"/>
        </w:rPr>
      </w:pPr>
      <w:r>
        <w:rPr>
          <w:noProof/>
        </w:rPr>
        <w:lastRenderedPageBreak/>
        <mc:AlternateContent>
          <mc:Choice Requires="wps">
            <w:drawing>
              <wp:anchor distT="0" distB="0" distL="114300" distR="114300" simplePos="0" relativeHeight="251853824" behindDoc="0" locked="0" layoutInCell="1" allowOverlap="1" wp14:anchorId="0C612F68" wp14:editId="07646FE4">
                <wp:simplePos x="0" y="0"/>
                <wp:positionH relativeFrom="page">
                  <wp:posOffset>896620</wp:posOffset>
                </wp:positionH>
                <wp:positionV relativeFrom="page">
                  <wp:posOffset>915670</wp:posOffset>
                </wp:positionV>
                <wp:extent cx="6209665" cy="0"/>
                <wp:effectExtent l="0" t="0" r="0" b="0"/>
                <wp:wrapNone/>
                <wp:docPr id="16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1110B" id="Line 22" o:spid="_x0000_s1026" style="position:absolute;z-index:25185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2.1pt" to="559.55pt,7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" strokeweight=".24pt">
                <w10:wrap anchorx="page" anchory="page"/>
              </v:line>
            </w:pict>
          </mc:Fallback>
        </mc:AlternateContent>
      </w:r>
      <w:r>
        <w:rPr>
          <w:noProof/>
        </w:rPr>
        <mc:AlternateContent>
          <mc:Choice Requires="wps">
            <w:drawing>
              <wp:anchor distT="0" distB="0" distL="114300" distR="114300" simplePos="0" relativeHeight="251856896" behindDoc="0" locked="0" layoutInCell="1" allowOverlap="1" wp14:anchorId="33253FC4" wp14:editId="370C160C">
                <wp:simplePos x="0" y="0"/>
                <wp:positionH relativeFrom="page">
                  <wp:posOffset>896620</wp:posOffset>
                </wp:positionH>
                <wp:positionV relativeFrom="page">
                  <wp:posOffset>9224645</wp:posOffset>
                </wp:positionV>
                <wp:extent cx="6209665" cy="0"/>
                <wp:effectExtent l="0" t="0" r="0" b="0"/>
                <wp:wrapNone/>
                <wp:docPr id="16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C0847D" id="Line 21" o:spid="_x0000_s1026" style="position:absolute;z-index:25185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26.35pt" to="559.55pt,7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" strokeweight=".24pt">
                <w10:wrap anchorx="page" anchory="page"/>
              </v:line>
            </w:pict>
          </mc:Fallback>
        </mc:AlternateContent>
      </w:r>
    </w:p>
    <w:p w14:paraId="6C0945A0" w14:textId="77777777" w:rsidR="00954357" w:rsidRDefault="005D1EB8">
      <w:pPr>
        <w:pStyle w:val="BodyText"/>
        <w:ind w:left="271"/>
        <w:rPr>
          <w:rFonts w:ascii="Cambria"/>
          <w:sz w:val="20"/>
        </w:rPr>
      </w:pPr>
      <w:r>
        <w:rPr>
          <w:rFonts w:ascii="Cambria"/>
          <w:noProof/>
          <w:sz w:val="20"/>
        </w:rPr>
        <mc:AlternateContent>
          <mc:Choice Requires="wps">
            <w:drawing>
              <wp:inline distT="0" distB="0" distL="0" distR="0" wp14:anchorId="65B6AE03" wp14:editId="2C3E9942">
                <wp:extent cx="6209665" cy="4734560"/>
                <wp:effectExtent l="0" t="0" r="635" b="0"/>
                <wp:docPr id="160" name="Text Box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473456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6E4632" w14:textId="77777777" w:rsidR="007D1F60" w:rsidRDefault="007D1F60">
                            <w:pPr>
                              <w:numPr>
                                <w:ilvl w:val="0"/>
                                <w:numId w:val="3"/>
                              </w:numPr>
                              <w:tabs>
                                <w:tab w:val="left" w:pos="1793"/>
                              </w:tabs>
                              <w:spacing w:before="23"/>
                              <w:ind w:hanging="217"/>
                              <w:rPr>
                                <w:rFonts w:ascii="Courier New"/>
                                <w:sz w:val="18"/>
                              </w:rPr>
                            </w:pPr>
                            <w:r>
                              <w:rPr>
                                <w:rFonts w:ascii="Courier New"/>
                                <w:sz w:val="18"/>
                              </w:rPr>
                              <w:t>The later is a little odd in that control Accept New Service</w:t>
                            </w:r>
                            <w:r>
                              <w:rPr>
                                <w:rFonts w:ascii="Courier New"/>
                                <w:spacing w:val="-32"/>
                                <w:sz w:val="18"/>
                              </w:rPr>
                              <w:t xml:space="preserve"> </w:t>
                            </w:r>
                            <w:r>
                              <w:rPr>
                                <w:rFonts w:ascii="Courier New"/>
                                <w:sz w:val="18"/>
                              </w:rPr>
                              <w:t>by</w:t>
                            </w:r>
                          </w:p>
                          <w:p w14:paraId="7887B2F8" w14:textId="77777777" w:rsidR="007D1F60" w:rsidRDefault="007D1F60">
                            <w:pPr>
                              <w:numPr>
                                <w:ilvl w:val="0"/>
                                <w:numId w:val="3"/>
                              </w:numPr>
                              <w:tabs>
                                <w:tab w:val="left" w:pos="1793"/>
                              </w:tabs>
                              <w:spacing w:before="118"/>
                              <w:ind w:hanging="217"/>
                              <w:rPr>
                                <w:rFonts w:ascii="Courier New"/>
                                <w:sz w:val="18"/>
                              </w:rPr>
                            </w:pPr>
                            <w:r>
                              <w:rPr>
                                <w:rFonts w:ascii="Courier New"/>
                                <w:sz w:val="18"/>
                              </w:rPr>
                              <w:t>turning "off" Deny New</w:t>
                            </w:r>
                            <w:r>
                              <w:rPr>
                                <w:rFonts w:ascii="Courier New"/>
                                <w:spacing w:val="-6"/>
                                <w:sz w:val="18"/>
                              </w:rPr>
                              <w:t xml:space="preserve"> </w:t>
                            </w:r>
                            <w:r>
                              <w:rPr>
                                <w:rFonts w:ascii="Courier New"/>
                                <w:sz w:val="18"/>
                              </w:rPr>
                              <w:t>Service.</w:t>
                            </w:r>
                          </w:p>
                          <w:p w14:paraId="08E9C6E3" w14:textId="77777777" w:rsidR="007D1F60" w:rsidRDefault="007D1F60">
                            <w:pPr>
                              <w:spacing w:before="120"/>
                              <w:ind w:left="1576"/>
                              <w:rPr>
                                <w:rFonts w:ascii="Courier New"/>
                                <w:sz w:val="18"/>
                              </w:rPr>
                            </w:pPr>
                            <w:r>
                              <w:rPr>
                                <w:rFonts w:ascii="Courier New"/>
                                <w:sz w:val="18"/>
                              </w:rPr>
                              <w:t>*</w:t>
                            </w:r>
                          </w:p>
                          <w:p w14:paraId="0B7FB06F" w14:textId="77777777" w:rsidR="007D1F60" w:rsidRDefault="007D1F60">
                            <w:pPr>
                              <w:numPr>
                                <w:ilvl w:val="0"/>
                                <w:numId w:val="3"/>
                              </w:numPr>
                              <w:tabs>
                                <w:tab w:val="left" w:pos="1793"/>
                              </w:tabs>
                              <w:spacing w:before="120"/>
                              <w:ind w:hanging="217"/>
                              <w:rPr>
                                <w:rFonts w:ascii="Courier New"/>
                                <w:sz w:val="18"/>
                              </w:rPr>
                            </w:pPr>
                            <w:r>
                              <w:rPr>
                                <w:rFonts w:ascii="Courier New"/>
                                <w:sz w:val="18"/>
                              </w:rPr>
                              <w:t>There is no request body nor reply body for these</w:t>
                            </w:r>
                            <w:r>
                              <w:rPr>
                                <w:rFonts w:ascii="Courier New"/>
                                <w:spacing w:val="-22"/>
                                <w:sz w:val="18"/>
                              </w:rPr>
                              <w:t xml:space="preserve"> </w:t>
                            </w:r>
                            <w:r>
                              <w:rPr>
                                <w:rFonts w:ascii="Courier New"/>
                                <w:sz w:val="18"/>
                              </w:rPr>
                              <w:t>URIs</w:t>
                            </w:r>
                          </w:p>
                          <w:p w14:paraId="3CA04E1E" w14:textId="77777777" w:rsidR="007D1F60" w:rsidRDefault="007D1F60">
                            <w:pPr>
                              <w:spacing w:before="120"/>
                              <w:ind w:left="1576"/>
                              <w:rPr>
                                <w:rFonts w:ascii="Courier New"/>
                                <w:sz w:val="18"/>
                              </w:rPr>
                            </w:pPr>
                            <w:r>
                              <w:rPr>
                                <w:rFonts w:ascii="Courier New"/>
                                <w:sz w:val="18"/>
                              </w:rPr>
                              <w:t>*/</w:t>
                            </w:r>
                          </w:p>
                          <w:p w14:paraId="6CE1ACC9" w14:textId="77777777" w:rsidR="007D1F60" w:rsidRDefault="007D1F60">
                            <w:pPr>
                              <w:spacing w:before="120"/>
                              <w:ind w:left="1468"/>
                              <w:rPr>
                                <w:rFonts w:ascii="Courier New"/>
                                <w:sz w:val="18"/>
                              </w:rPr>
                            </w:pPr>
                            <w:r>
                              <w:rPr>
                                <w:rFonts w:ascii="Courier New"/>
                                <w:sz w:val="18"/>
                              </w:rPr>
                              <w:t>AsmStatus status = statuses.getList().get(0);</w:t>
                            </w:r>
                          </w:p>
                          <w:p w14:paraId="28AE9DB2" w14:textId="77777777" w:rsidR="007D1F60" w:rsidRDefault="007D1F60">
                            <w:pPr>
                              <w:spacing w:before="120" w:line="381" w:lineRule="auto"/>
                              <w:ind w:left="1468" w:right="2134"/>
                              <w:rPr>
                                <w:rFonts w:ascii="Courier New"/>
                                <w:sz w:val="18"/>
                              </w:rPr>
                            </w:pPr>
                            <w:r>
                              <w:rPr>
                                <w:rFonts w:ascii="Courier New"/>
                                <w:sz w:val="18"/>
                              </w:rPr>
                              <w:t>String smuri = status.getLink().getHref().toString(); target = client.target(smuri + "/maintenanceMode/false");</w:t>
                            </w:r>
                          </w:p>
                          <w:p w14:paraId="4DE4871C" w14:textId="77777777" w:rsidR="007D1F60" w:rsidRDefault="007D1F60">
                            <w:pPr>
                              <w:spacing w:line="381" w:lineRule="auto"/>
                              <w:ind w:left="1468" w:right="1377"/>
                              <w:rPr>
                                <w:rFonts w:ascii="Courier New"/>
                                <w:sz w:val="18"/>
                              </w:rPr>
                            </w:pPr>
                            <w:r>
                              <w:rPr>
                                <w:rFonts w:ascii="Courier New"/>
                                <w:sz w:val="18"/>
                              </w:rPr>
                              <w:t>response = target.request(MediaType.APPLICATION_XML).post(null); Common.checkError(response);</w:t>
                            </w:r>
                          </w:p>
                          <w:p w14:paraId="53202805" w14:textId="77777777" w:rsidR="007D1F60" w:rsidRDefault="007D1F60">
                            <w:pPr>
                              <w:pStyle w:val="BodyText"/>
                              <w:spacing w:before="7"/>
                              <w:rPr>
                                <w:rFonts w:ascii="Courier New"/>
                                <w:sz w:val="28"/>
                              </w:rPr>
                            </w:pPr>
                          </w:p>
                          <w:p w14:paraId="13AC2268" w14:textId="77777777" w:rsidR="007D1F60" w:rsidRDefault="007D1F60">
                            <w:pPr>
                              <w:spacing w:line="381" w:lineRule="auto"/>
                              <w:ind w:left="1468" w:right="1215"/>
                              <w:rPr>
                                <w:rFonts w:ascii="Courier New"/>
                                <w:sz w:val="18"/>
                              </w:rPr>
                            </w:pPr>
                            <w:r>
                              <w:rPr>
                                <w:rFonts w:ascii="Courier New"/>
                                <w:sz w:val="18"/>
                              </w:rPr>
                              <w:t>// Give some time to allow for state change and network</w:t>
                            </w:r>
                            <w:r>
                              <w:rPr>
                                <w:rFonts w:ascii="Courier New"/>
                                <w:spacing w:val="-51"/>
                                <w:sz w:val="18"/>
                              </w:rPr>
                              <w:t xml:space="preserve"> </w:t>
                            </w:r>
                            <w:r>
                              <w:rPr>
                                <w:rFonts w:ascii="Courier New"/>
                                <w:sz w:val="18"/>
                              </w:rPr>
                              <w:t>latency Thread.currentThread().sleep(10000);</w:t>
                            </w:r>
                          </w:p>
                          <w:p w14:paraId="4DB0BA69" w14:textId="77777777" w:rsidR="007D1F60" w:rsidRDefault="007D1F60">
                            <w:pPr>
                              <w:spacing w:line="203" w:lineRule="exact"/>
                              <w:ind w:left="1468"/>
                              <w:rPr>
                                <w:rFonts w:ascii="Courier New"/>
                                <w:sz w:val="18"/>
                              </w:rPr>
                            </w:pPr>
                            <w:r>
                              <w:rPr>
                                <w:rFonts w:ascii="Courier New"/>
                                <w:sz w:val="18"/>
                              </w:rPr>
                              <w:t>/*</w:t>
                            </w:r>
                          </w:p>
                          <w:p w14:paraId="0FEC24B1" w14:textId="77777777" w:rsidR="007D1F60" w:rsidRDefault="007D1F60">
                            <w:pPr>
                              <w:numPr>
                                <w:ilvl w:val="0"/>
                                <w:numId w:val="3"/>
                              </w:numPr>
                              <w:tabs>
                                <w:tab w:val="left" w:pos="1793"/>
                              </w:tabs>
                              <w:spacing w:before="120"/>
                              <w:ind w:hanging="217"/>
                              <w:rPr>
                                <w:rFonts w:ascii="Courier New"/>
                                <w:sz w:val="18"/>
                              </w:rPr>
                            </w:pPr>
                            <w:r>
                              <w:rPr>
                                <w:rFonts w:ascii="Courier New"/>
                                <w:sz w:val="18"/>
                              </w:rPr>
                              <w:t>The recommended approach for setting this state would be "set and</w:t>
                            </w:r>
                            <w:r>
                              <w:rPr>
                                <w:rFonts w:ascii="Courier New"/>
                                <w:spacing w:val="-52"/>
                                <w:sz w:val="18"/>
                              </w:rPr>
                              <w:t xml:space="preserve"> </w:t>
                            </w:r>
                            <w:r>
                              <w:rPr>
                                <w:rFonts w:ascii="Courier New"/>
                                <w:sz w:val="18"/>
                              </w:rPr>
                              <w:t>test".</w:t>
                            </w:r>
                          </w:p>
                          <w:p w14:paraId="714845E8" w14:textId="77777777" w:rsidR="007D1F60" w:rsidRDefault="007D1F60">
                            <w:pPr>
                              <w:numPr>
                                <w:ilvl w:val="0"/>
                                <w:numId w:val="3"/>
                              </w:numPr>
                              <w:tabs>
                                <w:tab w:val="left" w:pos="1793"/>
                              </w:tabs>
                              <w:spacing w:before="120"/>
                              <w:ind w:hanging="217"/>
                              <w:rPr>
                                <w:rFonts w:ascii="Courier New"/>
                                <w:sz w:val="18"/>
                              </w:rPr>
                            </w:pPr>
                            <w:r>
                              <w:rPr>
                                <w:rFonts w:ascii="Courier New"/>
                                <w:sz w:val="18"/>
                              </w:rPr>
                              <w:t>E.g. wait a bit and see if Accept New Service has been entered. There</w:t>
                            </w:r>
                            <w:r>
                              <w:rPr>
                                <w:rFonts w:ascii="Courier New"/>
                                <w:spacing w:val="-52"/>
                                <w:sz w:val="18"/>
                              </w:rPr>
                              <w:t xml:space="preserve"> </w:t>
                            </w:r>
                            <w:r>
                              <w:rPr>
                                <w:rFonts w:ascii="Courier New"/>
                                <w:sz w:val="18"/>
                              </w:rPr>
                              <w:t>is</w:t>
                            </w:r>
                          </w:p>
                          <w:p w14:paraId="7CAECA8A" w14:textId="77777777" w:rsidR="007D1F60" w:rsidRDefault="007D1F60">
                            <w:pPr>
                              <w:ind w:left="28"/>
                              <w:rPr>
                                <w:rFonts w:ascii="Courier New"/>
                                <w:sz w:val="18"/>
                              </w:rPr>
                            </w:pPr>
                            <w:r>
                              <w:rPr>
                                <w:rFonts w:ascii="Courier New"/>
                                <w:sz w:val="18"/>
                              </w:rPr>
                              <w:t>some delay</w:t>
                            </w:r>
                          </w:p>
                          <w:p w14:paraId="589D1AAD" w14:textId="77777777" w:rsidR="007D1F60" w:rsidRDefault="007D1F60">
                            <w:pPr>
                              <w:numPr>
                                <w:ilvl w:val="0"/>
                                <w:numId w:val="3"/>
                              </w:numPr>
                              <w:tabs>
                                <w:tab w:val="left" w:pos="1793"/>
                              </w:tabs>
                              <w:spacing w:before="120"/>
                              <w:ind w:hanging="217"/>
                              <w:rPr>
                                <w:rFonts w:ascii="Courier New"/>
                                <w:sz w:val="18"/>
                              </w:rPr>
                            </w:pPr>
                            <w:r>
                              <w:rPr>
                                <w:rFonts w:ascii="Courier New"/>
                                <w:sz w:val="18"/>
                              </w:rPr>
                              <w:t>since this is an operation request sent through SMGR and then sent to</w:t>
                            </w:r>
                            <w:r>
                              <w:rPr>
                                <w:rFonts w:ascii="Courier New"/>
                                <w:spacing w:val="-55"/>
                                <w:sz w:val="18"/>
                              </w:rPr>
                              <w:t xml:space="preserve"> </w:t>
                            </w:r>
                            <w:r>
                              <w:rPr>
                                <w:rFonts w:ascii="Courier New"/>
                                <w:sz w:val="18"/>
                              </w:rPr>
                              <w:t>the</w:t>
                            </w:r>
                          </w:p>
                          <w:p w14:paraId="1E153325" w14:textId="77777777" w:rsidR="007D1F60" w:rsidRDefault="007D1F60">
                            <w:pPr>
                              <w:ind w:left="28"/>
                              <w:rPr>
                                <w:rFonts w:ascii="Courier New"/>
                                <w:sz w:val="18"/>
                              </w:rPr>
                            </w:pPr>
                            <w:r>
                              <w:rPr>
                                <w:rFonts w:ascii="Courier New"/>
                                <w:sz w:val="18"/>
                              </w:rPr>
                              <w:t>particular SM.</w:t>
                            </w:r>
                          </w:p>
                          <w:p w14:paraId="2E57D32E" w14:textId="77777777" w:rsidR="007D1F60" w:rsidRDefault="007D1F60">
                            <w:pPr>
                              <w:numPr>
                                <w:ilvl w:val="0"/>
                                <w:numId w:val="3"/>
                              </w:numPr>
                              <w:tabs>
                                <w:tab w:val="left" w:pos="1793"/>
                              </w:tabs>
                              <w:spacing w:before="120"/>
                              <w:ind w:hanging="217"/>
                              <w:rPr>
                                <w:rFonts w:ascii="Courier New"/>
                                <w:sz w:val="18"/>
                              </w:rPr>
                            </w:pPr>
                            <w:r>
                              <w:rPr>
                                <w:rFonts w:ascii="Courier New"/>
                                <w:sz w:val="18"/>
                              </w:rPr>
                              <w:t>Usually takes a few seconds for the SM to stablize the new</w:t>
                            </w:r>
                            <w:r>
                              <w:rPr>
                                <w:rFonts w:ascii="Courier New"/>
                                <w:spacing w:val="-35"/>
                                <w:sz w:val="18"/>
                              </w:rPr>
                              <w:t xml:space="preserve"> </w:t>
                            </w:r>
                            <w:r>
                              <w:rPr>
                                <w:rFonts w:ascii="Courier New"/>
                                <w:sz w:val="18"/>
                              </w:rPr>
                              <w:t>state.</w:t>
                            </w:r>
                          </w:p>
                          <w:p w14:paraId="7A4D6326" w14:textId="77777777" w:rsidR="007D1F60" w:rsidRDefault="007D1F60">
                            <w:pPr>
                              <w:spacing w:before="120"/>
                              <w:ind w:left="1576"/>
                              <w:rPr>
                                <w:rFonts w:ascii="Courier New"/>
                                <w:sz w:val="18"/>
                              </w:rPr>
                            </w:pPr>
                            <w:r>
                              <w:rPr>
                                <w:rFonts w:ascii="Courier New"/>
                                <w:sz w:val="18"/>
                              </w:rPr>
                              <w:t>*/</w:t>
                            </w:r>
                          </w:p>
                          <w:p w14:paraId="05E1A809" w14:textId="77777777" w:rsidR="007D1F60" w:rsidRDefault="007D1F60">
                            <w:pPr>
                              <w:spacing w:before="121" w:line="381" w:lineRule="auto"/>
                              <w:ind w:left="1468" w:right="1397"/>
                              <w:rPr>
                                <w:rFonts w:ascii="Courier New"/>
                                <w:sz w:val="18"/>
                              </w:rPr>
                            </w:pPr>
                            <w:r>
                              <w:rPr>
                                <w:rFonts w:ascii="Courier New"/>
                                <w:sz w:val="18"/>
                              </w:rPr>
                              <w:t>target = client.target(smuri + "/denyNewService/false"); response =</w:t>
                            </w:r>
                            <w:r>
                              <w:rPr>
                                <w:rFonts w:ascii="Courier New"/>
                                <w:spacing w:val="-47"/>
                                <w:sz w:val="18"/>
                              </w:rPr>
                              <w:t xml:space="preserve"> </w:t>
                            </w:r>
                            <w:r>
                              <w:rPr>
                                <w:rFonts w:ascii="Courier New"/>
                                <w:sz w:val="18"/>
                              </w:rPr>
                              <w:t>target.request(MediaType.APPLICATION_XML).post(null);</w:t>
                            </w:r>
                          </w:p>
                          <w:p w14:paraId="3CF8253B" w14:textId="77777777" w:rsidR="007D1F60" w:rsidRDefault="007D1F60">
                            <w:pPr>
                              <w:spacing w:before="2"/>
                              <w:ind w:left="1468"/>
                              <w:rPr>
                                <w:rFonts w:ascii="Courier New"/>
                                <w:sz w:val="18"/>
                              </w:rPr>
                            </w:pPr>
                            <w:r>
                              <w:rPr>
                                <w:rFonts w:ascii="Courier New"/>
                                <w:sz w:val="18"/>
                              </w:rPr>
                              <w:t>Common.checkError(response);</w:t>
                            </w:r>
                          </w:p>
                        </w:txbxContent>
                      </wps:txbx>
                      <wps:bodyPr rot="0" vert="horz" wrap="square" lIns="0" tIns="0" rIns="0" bIns="0" anchor="t" anchorCtr="0" upright="1">
                        <a:noAutofit/>
                      </wps:bodyPr>
                    </wps:wsp>
                  </a:graphicData>
                </a:graphic>
              </wp:inline>
            </w:drawing>
          </mc:Choice>
          <mc:Fallback>
            <w:pict>
              <v:shape w14:anchorId="3B12CD89" id="Text Box 410" o:spid="_x0000_s1073" type="#_x0000_t202" style="width:488.95pt;height:372.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" fillcolor="#f1f1f1" stroked="f">
                <v:textbox inset="0,0,0,0">
                  <w:txbxContent>
                    <w:p w:rsidR="007D1F60" w:rsidRDefault="007D1F60">
                      <w:pPr>
                        <w:numPr>
                          <w:ilvl w:val="0"/>
                          <w:numId w:val="3"/>
                        </w:numPr>
                        <w:tabs>
                          <w:tab w:val="left" w:pos="1793"/>
                        </w:tabs>
                        <w:spacing w:before="23"/>
                        <w:ind w:hanging="217"/>
                        <w:rPr>
                          <w:rFonts w:ascii="Courier New"/>
                          <w:sz w:val="18"/>
                        </w:rPr>
                      </w:pPr>
                      <w:r>
                        <w:rPr>
                          <w:rFonts w:ascii="Courier New"/>
                          <w:sz w:val="18"/>
                        </w:rPr>
                        <w:t>The later is a little odd in that control Accept New Service</w:t>
                      </w:r>
                      <w:r>
                        <w:rPr>
                          <w:rFonts w:ascii="Courier New"/>
                          <w:spacing w:val="-32"/>
                          <w:sz w:val="18"/>
                        </w:rPr>
                        <w:t xml:space="preserve"> </w:t>
                      </w:r>
                      <w:r>
                        <w:rPr>
                          <w:rFonts w:ascii="Courier New"/>
                          <w:sz w:val="18"/>
                        </w:rPr>
                        <w:t>by</w:t>
                      </w:r>
                    </w:p>
                    <w:p w:rsidR="007D1F60" w:rsidRDefault="007D1F60">
                      <w:pPr>
                        <w:numPr>
                          <w:ilvl w:val="0"/>
                          <w:numId w:val="3"/>
                        </w:numPr>
                        <w:tabs>
                          <w:tab w:val="left" w:pos="1793"/>
                        </w:tabs>
                        <w:spacing w:before="118"/>
                        <w:ind w:hanging="217"/>
                        <w:rPr>
                          <w:rFonts w:ascii="Courier New"/>
                          <w:sz w:val="18"/>
                        </w:rPr>
                      </w:pPr>
                      <w:r>
                        <w:rPr>
                          <w:rFonts w:ascii="Courier New"/>
                          <w:sz w:val="18"/>
                        </w:rPr>
                        <w:t>turning "off" Deny New</w:t>
                      </w:r>
                      <w:r>
                        <w:rPr>
                          <w:rFonts w:ascii="Courier New"/>
                          <w:spacing w:val="-6"/>
                          <w:sz w:val="18"/>
                        </w:rPr>
                        <w:t xml:space="preserve"> </w:t>
                      </w:r>
                      <w:r>
                        <w:rPr>
                          <w:rFonts w:ascii="Courier New"/>
                          <w:sz w:val="18"/>
                        </w:rPr>
                        <w:t>Service.</w:t>
                      </w:r>
                    </w:p>
                    <w:p w:rsidR="007D1F60" w:rsidRDefault="007D1F60">
                      <w:pPr>
                        <w:spacing w:before="120"/>
                        <w:ind w:left="1576"/>
                        <w:rPr>
                          <w:rFonts w:ascii="Courier New"/>
                          <w:sz w:val="18"/>
                        </w:rPr>
                      </w:pPr>
                      <w:r>
                        <w:rPr>
                          <w:rFonts w:ascii="Courier New"/>
                          <w:sz w:val="18"/>
                        </w:rPr>
                        <w:t>*</w:t>
                      </w:r>
                    </w:p>
                    <w:p w:rsidR="007D1F60" w:rsidRDefault="007D1F60">
                      <w:pPr>
                        <w:numPr>
                          <w:ilvl w:val="0"/>
                          <w:numId w:val="3"/>
                        </w:numPr>
                        <w:tabs>
                          <w:tab w:val="left" w:pos="1793"/>
                        </w:tabs>
                        <w:spacing w:before="120"/>
                        <w:ind w:hanging="217"/>
                        <w:rPr>
                          <w:rFonts w:ascii="Courier New"/>
                          <w:sz w:val="18"/>
                        </w:rPr>
                      </w:pPr>
                      <w:r>
                        <w:rPr>
                          <w:rFonts w:ascii="Courier New"/>
                          <w:sz w:val="18"/>
                        </w:rPr>
                        <w:t>There is no request body nor reply body for these</w:t>
                      </w:r>
                      <w:r>
                        <w:rPr>
                          <w:rFonts w:ascii="Courier New"/>
                          <w:spacing w:val="-22"/>
                          <w:sz w:val="18"/>
                        </w:rPr>
                        <w:t xml:space="preserve"> </w:t>
                      </w:r>
                      <w:r>
                        <w:rPr>
                          <w:rFonts w:ascii="Courier New"/>
                          <w:sz w:val="18"/>
                        </w:rPr>
                        <w:t>URIs</w:t>
                      </w:r>
                    </w:p>
                    <w:p w:rsidR="007D1F60" w:rsidRDefault="007D1F60">
                      <w:pPr>
                        <w:spacing w:before="120"/>
                        <w:ind w:left="1576"/>
                        <w:rPr>
                          <w:rFonts w:ascii="Courier New"/>
                          <w:sz w:val="18"/>
                        </w:rPr>
                      </w:pPr>
                      <w:r>
                        <w:rPr>
                          <w:rFonts w:ascii="Courier New"/>
                          <w:sz w:val="18"/>
                        </w:rPr>
                        <w:t>*/</w:t>
                      </w:r>
                    </w:p>
                    <w:p w:rsidR="007D1F60" w:rsidRDefault="007D1F60">
                      <w:pPr>
                        <w:spacing w:before="120"/>
                        <w:ind w:left="1468"/>
                        <w:rPr>
                          <w:rFonts w:ascii="Courier New"/>
                          <w:sz w:val="18"/>
                        </w:rPr>
                      </w:pPr>
                      <w:r>
                        <w:rPr>
                          <w:rFonts w:ascii="Courier New"/>
                          <w:sz w:val="18"/>
                        </w:rPr>
                        <w:t>AsmStatus status = statuses.getList().get(0);</w:t>
                      </w:r>
                    </w:p>
                    <w:p w:rsidR="007D1F60" w:rsidRDefault="007D1F60">
                      <w:pPr>
                        <w:spacing w:before="120" w:line="381" w:lineRule="auto"/>
                        <w:ind w:left="1468" w:right="2134"/>
                        <w:rPr>
                          <w:rFonts w:ascii="Courier New"/>
                          <w:sz w:val="18"/>
                        </w:rPr>
                      </w:pPr>
                      <w:r>
                        <w:rPr>
                          <w:rFonts w:ascii="Courier New"/>
                          <w:sz w:val="18"/>
                        </w:rPr>
                        <w:t>String smuri = status.getLink().getHref().toString(); target = client.target(smuri + "/maintenanceMode/false");</w:t>
                      </w:r>
                    </w:p>
                    <w:p w:rsidR="007D1F60" w:rsidRDefault="007D1F60">
                      <w:pPr>
                        <w:spacing w:line="381" w:lineRule="auto"/>
                        <w:ind w:left="1468" w:right="1377"/>
                        <w:rPr>
                          <w:rFonts w:ascii="Courier New"/>
                          <w:sz w:val="18"/>
                        </w:rPr>
                      </w:pPr>
                      <w:r>
                        <w:rPr>
                          <w:rFonts w:ascii="Courier New"/>
                          <w:sz w:val="18"/>
                        </w:rPr>
                        <w:t>response = target.request(MediaType.APPLICATION_XML).post(null); Common.checkError(response);</w:t>
                      </w:r>
                    </w:p>
                    <w:p w:rsidR="007D1F60" w:rsidRDefault="007D1F60">
                      <w:pPr>
                        <w:pStyle w:val="BodyText"/>
                        <w:spacing w:before="7"/>
                        <w:rPr>
                          <w:rFonts w:ascii="Courier New"/>
                          <w:sz w:val="28"/>
                        </w:rPr>
                      </w:pPr>
                    </w:p>
                    <w:p w:rsidR="007D1F60" w:rsidRDefault="007D1F60">
                      <w:pPr>
                        <w:spacing w:line="381" w:lineRule="auto"/>
                        <w:ind w:left="1468" w:right="1215"/>
                        <w:rPr>
                          <w:rFonts w:ascii="Courier New"/>
                          <w:sz w:val="18"/>
                        </w:rPr>
                      </w:pPr>
                      <w:r>
                        <w:rPr>
                          <w:rFonts w:ascii="Courier New"/>
                          <w:sz w:val="18"/>
                        </w:rPr>
                        <w:t>// Give some time to allow for state change and network</w:t>
                      </w:r>
                      <w:r>
                        <w:rPr>
                          <w:rFonts w:ascii="Courier New"/>
                          <w:spacing w:val="-51"/>
                          <w:sz w:val="18"/>
                        </w:rPr>
                        <w:t xml:space="preserve"> </w:t>
                      </w:r>
                      <w:r>
                        <w:rPr>
                          <w:rFonts w:ascii="Courier New"/>
                          <w:sz w:val="18"/>
                        </w:rPr>
                        <w:t>latency Thread.currentThread().sleep(10000);</w:t>
                      </w:r>
                    </w:p>
                    <w:p w:rsidR="007D1F60" w:rsidRDefault="007D1F60">
                      <w:pPr>
                        <w:spacing w:line="203" w:lineRule="exact"/>
                        <w:ind w:left="1468"/>
                        <w:rPr>
                          <w:rFonts w:ascii="Courier New"/>
                          <w:sz w:val="18"/>
                        </w:rPr>
                      </w:pPr>
                      <w:r>
                        <w:rPr>
                          <w:rFonts w:ascii="Courier New"/>
                          <w:sz w:val="18"/>
                        </w:rPr>
                        <w:t>/*</w:t>
                      </w:r>
                    </w:p>
                    <w:p w:rsidR="007D1F60" w:rsidRDefault="007D1F60">
                      <w:pPr>
                        <w:numPr>
                          <w:ilvl w:val="0"/>
                          <w:numId w:val="3"/>
                        </w:numPr>
                        <w:tabs>
                          <w:tab w:val="left" w:pos="1793"/>
                        </w:tabs>
                        <w:spacing w:before="120"/>
                        <w:ind w:hanging="217"/>
                        <w:rPr>
                          <w:rFonts w:ascii="Courier New"/>
                          <w:sz w:val="18"/>
                        </w:rPr>
                      </w:pPr>
                      <w:r>
                        <w:rPr>
                          <w:rFonts w:ascii="Courier New"/>
                          <w:sz w:val="18"/>
                        </w:rPr>
                        <w:t>The recommended approach for setting this state would be "set and</w:t>
                      </w:r>
                      <w:r>
                        <w:rPr>
                          <w:rFonts w:ascii="Courier New"/>
                          <w:spacing w:val="-52"/>
                          <w:sz w:val="18"/>
                        </w:rPr>
                        <w:t xml:space="preserve"> </w:t>
                      </w:r>
                      <w:r>
                        <w:rPr>
                          <w:rFonts w:ascii="Courier New"/>
                          <w:sz w:val="18"/>
                        </w:rPr>
                        <w:t>test".</w:t>
                      </w:r>
                    </w:p>
                    <w:p w:rsidR="007D1F60" w:rsidRDefault="007D1F60">
                      <w:pPr>
                        <w:numPr>
                          <w:ilvl w:val="0"/>
                          <w:numId w:val="3"/>
                        </w:numPr>
                        <w:tabs>
                          <w:tab w:val="left" w:pos="1793"/>
                        </w:tabs>
                        <w:spacing w:before="120"/>
                        <w:ind w:hanging="217"/>
                        <w:rPr>
                          <w:rFonts w:ascii="Courier New"/>
                          <w:sz w:val="18"/>
                        </w:rPr>
                      </w:pPr>
                      <w:r>
                        <w:rPr>
                          <w:rFonts w:ascii="Courier New"/>
                          <w:sz w:val="18"/>
                        </w:rPr>
                        <w:t>E.g. wait a bit and see if Accept New Service has been entered. There</w:t>
                      </w:r>
                      <w:r>
                        <w:rPr>
                          <w:rFonts w:ascii="Courier New"/>
                          <w:spacing w:val="-52"/>
                          <w:sz w:val="18"/>
                        </w:rPr>
                        <w:t xml:space="preserve"> </w:t>
                      </w:r>
                      <w:r>
                        <w:rPr>
                          <w:rFonts w:ascii="Courier New"/>
                          <w:sz w:val="18"/>
                        </w:rPr>
                        <w:t>is</w:t>
                      </w:r>
                    </w:p>
                    <w:p w:rsidR="007D1F60" w:rsidRDefault="007D1F60">
                      <w:pPr>
                        <w:ind w:left="28"/>
                        <w:rPr>
                          <w:rFonts w:ascii="Courier New"/>
                          <w:sz w:val="18"/>
                        </w:rPr>
                      </w:pPr>
                      <w:r>
                        <w:rPr>
                          <w:rFonts w:ascii="Courier New"/>
                          <w:sz w:val="18"/>
                        </w:rPr>
                        <w:t>some delay</w:t>
                      </w:r>
                    </w:p>
                    <w:p w:rsidR="007D1F60" w:rsidRDefault="007D1F60">
                      <w:pPr>
                        <w:numPr>
                          <w:ilvl w:val="0"/>
                          <w:numId w:val="3"/>
                        </w:numPr>
                        <w:tabs>
                          <w:tab w:val="left" w:pos="1793"/>
                        </w:tabs>
                        <w:spacing w:before="120"/>
                        <w:ind w:hanging="217"/>
                        <w:rPr>
                          <w:rFonts w:ascii="Courier New"/>
                          <w:sz w:val="18"/>
                        </w:rPr>
                      </w:pPr>
                      <w:r>
                        <w:rPr>
                          <w:rFonts w:ascii="Courier New"/>
                          <w:sz w:val="18"/>
                        </w:rPr>
                        <w:t>since this is an operation request sent through SMGR and then sent to</w:t>
                      </w:r>
                      <w:r>
                        <w:rPr>
                          <w:rFonts w:ascii="Courier New"/>
                          <w:spacing w:val="-55"/>
                          <w:sz w:val="18"/>
                        </w:rPr>
                        <w:t xml:space="preserve"> </w:t>
                      </w:r>
                      <w:r>
                        <w:rPr>
                          <w:rFonts w:ascii="Courier New"/>
                          <w:sz w:val="18"/>
                        </w:rPr>
                        <w:t>the</w:t>
                      </w:r>
                    </w:p>
                    <w:p w:rsidR="007D1F60" w:rsidRDefault="007D1F60">
                      <w:pPr>
                        <w:ind w:left="28"/>
                        <w:rPr>
                          <w:rFonts w:ascii="Courier New"/>
                          <w:sz w:val="18"/>
                        </w:rPr>
                      </w:pPr>
                      <w:r>
                        <w:rPr>
                          <w:rFonts w:ascii="Courier New"/>
                          <w:sz w:val="18"/>
                        </w:rPr>
                        <w:t>particular SM.</w:t>
                      </w:r>
                    </w:p>
                    <w:p w:rsidR="007D1F60" w:rsidRDefault="007D1F60">
                      <w:pPr>
                        <w:numPr>
                          <w:ilvl w:val="0"/>
                          <w:numId w:val="3"/>
                        </w:numPr>
                        <w:tabs>
                          <w:tab w:val="left" w:pos="1793"/>
                        </w:tabs>
                        <w:spacing w:before="120"/>
                        <w:ind w:hanging="217"/>
                        <w:rPr>
                          <w:rFonts w:ascii="Courier New"/>
                          <w:sz w:val="18"/>
                        </w:rPr>
                      </w:pPr>
                      <w:r>
                        <w:rPr>
                          <w:rFonts w:ascii="Courier New"/>
                          <w:sz w:val="18"/>
                        </w:rPr>
                        <w:t>Usually takes a few seconds for the SM to stablize the new</w:t>
                      </w:r>
                      <w:r>
                        <w:rPr>
                          <w:rFonts w:ascii="Courier New"/>
                          <w:spacing w:val="-35"/>
                          <w:sz w:val="18"/>
                        </w:rPr>
                        <w:t xml:space="preserve"> </w:t>
                      </w:r>
                      <w:r>
                        <w:rPr>
                          <w:rFonts w:ascii="Courier New"/>
                          <w:sz w:val="18"/>
                        </w:rPr>
                        <w:t>state.</w:t>
                      </w:r>
                    </w:p>
                    <w:p w:rsidR="007D1F60" w:rsidRDefault="007D1F60">
                      <w:pPr>
                        <w:spacing w:before="120"/>
                        <w:ind w:left="1576"/>
                        <w:rPr>
                          <w:rFonts w:ascii="Courier New"/>
                          <w:sz w:val="18"/>
                        </w:rPr>
                      </w:pPr>
                      <w:r>
                        <w:rPr>
                          <w:rFonts w:ascii="Courier New"/>
                          <w:sz w:val="18"/>
                        </w:rPr>
                        <w:t>*/</w:t>
                      </w:r>
                    </w:p>
                    <w:p w:rsidR="007D1F60" w:rsidRDefault="007D1F60">
                      <w:pPr>
                        <w:spacing w:before="121" w:line="381" w:lineRule="auto"/>
                        <w:ind w:left="1468" w:right="1397"/>
                        <w:rPr>
                          <w:rFonts w:ascii="Courier New"/>
                          <w:sz w:val="18"/>
                        </w:rPr>
                      </w:pPr>
                      <w:r>
                        <w:rPr>
                          <w:rFonts w:ascii="Courier New"/>
                          <w:sz w:val="18"/>
                        </w:rPr>
                        <w:t>target = client.target(smuri + "/denyNewService/false"); response =</w:t>
                      </w:r>
                      <w:r>
                        <w:rPr>
                          <w:rFonts w:ascii="Courier New"/>
                          <w:spacing w:val="-47"/>
                          <w:sz w:val="18"/>
                        </w:rPr>
                        <w:t xml:space="preserve"> </w:t>
                      </w:r>
                      <w:r>
                        <w:rPr>
                          <w:rFonts w:ascii="Courier New"/>
                          <w:sz w:val="18"/>
                        </w:rPr>
                        <w:t>target.request(MediaType.APPLICATION_XML).post(null);</w:t>
                      </w:r>
                    </w:p>
                    <w:p w:rsidR="007D1F60" w:rsidRDefault="007D1F60">
                      <w:pPr>
                        <w:spacing w:before="2"/>
                        <w:ind w:left="1468"/>
                        <w:rPr>
                          <w:rFonts w:ascii="Courier New"/>
                          <w:sz w:val="18"/>
                        </w:rPr>
                      </w:pPr>
                      <w:r>
                        <w:rPr>
                          <w:rFonts w:ascii="Courier New"/>
                          <w:sz w:val="18"/>
                        </w:rPr>
                        <w:t>Common.checkError(response);</w:t>
                      </w:r>
                    </w:p>
                  </w:txbxContent>
                </v:textbox>
                <w10:anchorlock/>
              </v:shape>
            </w:pict>
          </mc:Fallback>
        </mc:AlternateContent>
      </w:r>
    </w:p>
    <w:p w14:paraId="3AC105EF" w14:textId="77777777" w:rsidR="00954357" w:rsidRDefault="00954357">
      <w:pPr>
        <w:pStyle w:val="BodyText"/>
        <w:rPr>
          <w:rFonts w:ascii="Cambria"/>
          <w:b/>
          <w:sz w:val="20"/>
        </w:rPr>
      </w:pPr>
    </w:p>
    <w:bookmarkStart w:id="228" w:name="_Toc71048220"/>
    <w:bookmarkStart w:id="229" w:name="_Toc71048310"/>
    <w:bookmarkStart w:id="230" w:name="_Toc151555590"/>
    <w:p w14:paraId="1A0D7094" w14:textId="77777777" w:rsidR="00954357" w:rsidRDefault="005D1EB8">
      <w:pPr>
        <w:pStyle w:val="Heading2"/>
        <w:tabs>
          <w:tab w:val="left" w:pos="10050"/>
        </w:tabs>
        <w:spacing w:before="220"/>
        <w:rPr>
          <w:u w:val="none"/>
        </w:rPr>
      </w:pPr>
      <w:r>
        <w:rPr>
          <w:noProof/>
        </w:rPr>
        <mc:AlternateContent>
          <mc:Choice Requires="wps">
            <w:drawing>
              <wp:anchor distT="0" distB="0" distL="114300" distR="114300" simplePos="0" relativeHeight="251854848" behindDoc="0" locked="0" layoutInCell="1" allowOverlap="1" wp14:anchorId="788A4F97" wp14:editId="6D1C5328">
                <wp:simplePos x="0" y="0"/>
                <wp:positionH relativeFrom="page">
                  <wp:posOffset>896620</wp:posOffset>
                </wp:positionH>
                <wp:positionV relativeFrom="paragraph">
                  <wp:posOffset>-166370</wp:posOffset>
                </wp:positionV>
                <wp:extent cx="6209665" cy="0"/>
                <wp:effectExtent l="0" t="0" r="0" b="0"/>
                <wp:wrapNone/>
                <wp:docPr id="15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8CF33C" id="Line 19" o:spid="_x0000_s1026" style="position:absolute;z-index:251854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13.1pt" to="559.5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" strokeweight=".24pt">
                <w10:wrap anchorx="page"/>
              </v:line>
            </w:pict>
          </mc:Fallback>
        </mc:AlternateContent>
      </w:r>
      <w:r>
        <w:rPr>
          <w:noProof/>
        </w:rPr>
        <mc:AlternateContent>
          <mc:Choice Requires="wps">
            <w:drawing>
              <wp:anchor distT="0" distB="0" distL="114300" distR="114300" simplePos="0" relativeHeight="251855872" behindDoc="0" locked="0" layoutInCell="1" allowOverlap="1" wp14:anchorId="72AF16BF" wp14:editId="420888E9">
                <wp:simplePos x="0" y="0"/>
                <wp:positionH relativeFrom="page">
                  <wp:posOffset>896620</wp:posOffset>
                </wp:positionH>
                <wp:positionV relativeFrom="paragraph">
                  <wp:posOffset>778510</wp:posOffset>
                </wp:positionV>
                <wp:extent cx="6209665" cy="0"/>
                <wp:effectExtent l="0" t="0" r="0" b="0"/>
                <wp:wrapNone/>
                <wp:docPr id="15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5AE803" id="Line 18" o:spid="_x0000_s1026" style="position:absolute;z-index:251855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61.3pt" to="559.55pt,6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" strokeweight=".24pt">
                <w10:wrap anchorx="page"/>
              </v:line>
            </w:pict>
          </mc:Fallback>
        </mc:AlternateContent>
      </w:r>
      <w:r w:rsidR="00DD1A20">
        <w:t>Registration</w:t>
      </w:r>
      <w:r w:rsidR="00DD1A20">
        <w:rPr>
          <w:spacing w:val="-5"/>
        </w:rPr>
        <w:t xml:space="preserve"> </w:t>
      </w:r>
      <w:r w:rsidR="00DD1A20">
        <w:t>Status</w:t>
      </w:r>
      <w:bookmarkEnd w:id="228"/>
      <w:bookmarkEnd w:id="229"/>
      <w:bookmarkEnd w:id="230"/>
      <w:r w:rsidR="00DD1A20">
        <w:tab/>
      </w:r>
    </w:p>
    <w:p w14:paraId="10A48D93" w14:textId="77777777" w:rsidR="00954357" w:rsidRDefault="00954357">
      <w:pPr>
        <w:pStyle w:val="BodyText"/>
        <w:rPr>
          <w:rFonts w:ascii="Cambria"/>
          <w:b/>
          <w:sz w:val="20"/>
        </w:rPr>
      </w:pPr>
    </w:p>
    <w:p w14:paraId="13D7EF89" w14:textId="77777777" w:rsidR="00954357" w:rsidRDefault="005D1EB8">
      <w:pPr>
        <w:pStyle w:val="BodyText"/>
        <w:rPr>
          <w:rFonts w:ascii="Cambria"/>
          <w:b/>
          <w:sz w:val="24"/>
        </w:rPr>
      </w:pPr>
      <w:r>
        <w:rPr>
          <w:noProof/>
        </w:rPr>
        <mc:AlternateContent>
          <mc:Choice Requires="wps">
            <w:drawing>
              <wp:anchor distT="0" distB="0" distL="0" distR="0" simplePos="0" relativeHeight="251852800" behindDoc="1" locked="0" layoutInCell="1" allowOverlap="1" wp14:anchorId="5C791F4B" wp14:editId="2DB2797B">
                <wp:simplePos x="0" y="0"/>
                <wp:positionH relativeFrom="page">
                  <wp:posOffset>896620</wp:posOffset>
                </wp:positionH>
                <wp:positionV relativeFrom="paragraph">
                  <wp:posOffset>194310</wp:posOffset>
                </wp:positionV>
                <wp:extent cx="6209665" cy="2623185"/>
                <wp:effectExtent l="0" t="0" r="0" b="0"/>
                <wp:wrapTopAndBottom/>
                <wp:docPr id="15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262318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F1D9C9" w14:textId="77777777" w:rsidR="007D1F60" w:rsidRDefault="007D1F60">
                            <w:pPr>
                              <w:spacing w:before="23"/>
                              <w:ind w:right="5968"/>
                              <w:jc w:val="right"/>
                              <w:rPr>
                                <w:rFonts w:ascii="Courier New"/>
                                <w:sz w:val="18"/>
                              </w:rPr>
                            </w:pPr>
                            <w:r>
                              <w:rPr>
                                <w:rFonts w:ascii="Courier New"/>
                                <w:sz w:val="18"/>
                              </w:rPr>
                              <w:t>Client client = Common.getClient();</w:t>
                            </w:r>
                          </w:p>
                          <w:p w14:paraId="3A3CC7F1" w14:textId="77777777" w:rsidR="007D1F60" w:rsidRDefault="007D1F60">
                            <w:pPr>
                              <w:spacing w:before="117"/>
                              <w:ind w:left="1468"/>
                              <w:rPr>
                                <w:rFonts w:ascii="Courier New"/>
                                <w:sz w:val="18"/>
                              </w:rPr>
                            </w:pPr>
                            <w:r>
                              <w:rPr>
                                <w:rFonts w:ascii="Courier New"/>
                                <w:sz w:val="18"/>
                              </w:rPr>
                              <w:t>/*</w:t>
                            </w:r>
                          </w:p>
                          <w:p w14:paraId="48CF2CCF" w14:textId="77777777" w:rsidR="007D1F60" w:rsidRDefault="007D1F60">
                            <w:pPr>
                              <w:spacing w:before="120"/>
                              <w:ind w:right="5932"/>
                              <w:jc w:val="right"/>
                              <w:rPr>
                                <w:rFonts w:ascii="Courier New"/>
                                <w:sz w:val="18"/>
                              </w:rPr>
                            </w:pPr>
                            <w:r>
                              <w:rPr>
                                <w:rFonts w:ascii="Courier New"/>
                                <w:sz w:val="18"/>
                              </w:rPr>
                              <w:t>* Query all statuses.</w:t>
                            </w:r>
                          </w:p>
                          <w:p w14:paraId="4EF6ED3F" w14:textId="77777777" w:rsidR="007D1F60" w:rsidRDefault="007D1F60">
                            <w:pPr>
                              <w:spacing w:before="121"/>
                              <w:ind w:left="1576"/>
                              <w:rPr>
                                <w:rFonts w:ascii="Courier New"/>
                                <w:sz w:val="18"/>
                              </w:rPr>
                            </w:pPr>
                            <w:r>
                              <w:rPr>
                                <w:rFonts w:ascii="Courier New"/>
                                <w:sz w:val="18"/>
                              </w:rPr>
                              <w:t>*/</w:t>
                            </w:r>
                          </w:p>
                          <w:p w14:paraId="71F860E0" w14:textId="77777777" w:rsidR="007D1F60" w:rsidRDefault="007D1F60">
                            <w:pPr>
                              <w:spacing w:before="120" w:line="381" w:lineRule="auto"/>
                              <w:ind w:left="1468" w:right="678"/>
                              <w:rPr>
                                <w:rFonts w:ascii="Courier New"/>
                                <w:sz w:val="18"/>
                              </w:rPr>
                            </w:pPr>
                            <w:r>
                              <w:rPr>
                                <w:rFonts w:ascii="Courier New"/>
                                <w:sz w:val="18"/>
                              </w:rPr>
                              <w:t>WebTarget target =</w:t>
                            </w:r>
                            <w:r>
                              <w:rPr>
                                <w:rFonts w:ascii="Courier New"/>
                                <w:spacing w:val="-57"/>
                                <w:sz w:val="18"/>
                              </w:rPr>
                              <w:t xml:space="preserve"> </w:t>
                            </w:r>
                            <w:r>
                              <w:rPr>
                                <w:rFonts w:ascii="Courier New"/>
                                <w:sz w:val="18"/>
                              </w:rPr>
                              <w:t>client.target(Common.URLBASE).path("registrations"); Response response = target.request(MediaType.APPLICATION_XML).get();  if (response.getStatus() == 503)</w:t>
                            </w:r>
                            <w:r>
                              <w:rPr>
                                <w:rFonts w:ascii="Courier New"/>
                                <w:spacing w:val="-7"/>
                                <w:sz w:val="18"/>
                              </w:rPr>
                              <w:t xml:space="preserve"> </w:t>
                            </w:r>
                            <w:r>
                              <w:rPr>
                                <w:rFonts w:ascii="Courier New"/>
                                <w:sz w:val="18"/>
                              </w:rPr>
                              <w:t>{</w:t>
                            </w:r>
                          </w:p>
                          <w:p w14:paraId="60A96D28" w14:textId="77777777" w:rsidR="007D1F60" w:rsidRDefault="007D1F60">
                            <w:pPr>
                              <w:spacing w:line="381" w:lineRule="auto"/>
                              <w:ind w:left="2188" w:right="2062"/>
                              <w:rPr>
                                <w:rFonts w:ascii="Courier New"/>
                                <w:sz w:val="18"/>
                              </w:rPr>
                            </w:pPr>
                            <w:r>
                              <w:rPr>
                                <w:rFonts w:ascii="Courier New"/>
                                <w:sz w:val="18"/>
                              </w:rPr>
                              <w:t>// Registration cache not loaded, let's wait a bit. Thread.currentThread().sleep(15000);</w:t>
                            </w:r>
                          </w:p>
                          <w:p w14:paraId="5ECD7411" w14:textId="77777777" w:rsidR="007D1F60" w:rsidRDefault="007D1F60">
                            <w:pPr>
                              <w:spacing w:line="203" w:lineRule="exact"/>
                              <w:ind w:left="2188"/>
                              <w:rPr>
                                <w:rFonts w:ascii="Courier New"/>
                                <w:sz w:val="18"/>
                              </w:rPr>
                            </w:pPr>
                            <w:r>
                              <w:rPr>
                                <w:rFonts w:ascii="Courier New"/>
                                <w:sz w:val="18"/>
                              </w:rPr>
                              <w:t>response = target.request(MediaType.APPLICATION_XML).get();</w:t>
                            </w:r>
                          </w:p>
                          <w:p w14:paraId="0AEA9688" w14:textId="77777777" w:rsidR="007D1F60" w:rsidRDefault="007D1F60">
                            <w:pPr>
                              <w:spacing w:before="120"/>
                              <w:ind w:left="1468"/>
                              <w:rPr>
                                <w:rFonts w:ascii="Courier New"/>
                                <w:sz w:val="18"/>
                              </w:rPr>
                            </w:pPr>
                            <w:r>
                              <w:rPr>
                                <w:rFonts w:ascii="Courier New"/>
                                <w:sz w:val="18"/>
                              </w:rPr>
                              <w:t>}</w:t>
                            </w:r>
                          </w:p>
                          <w:p w14:paraId="649D9787" w14:textId="77777777" w:rsidR="007D1F60" w:rsidRDefault="007D1F60">
                            <w:pPr>
                              <w:spacing w:before="120"/>
                              <w:ind w:left="1468"/>
                              <w:rPr>
                                <w:rFonts w:ascii="Courier New"/>
                                <w:sz w:val="18"/>
                              </w:rPr>
                            </w:pPr>
                            <w:r>
                              <w:rPr>
                                <w:rFonts w:ascii="Courier New"/>
                                <w:sz w:val="18"/>
                              </w:rPr>
                              <w:t>Common.checkError(response);</w:t>
                            </w:r>
                          </w:p>
                          <w:p w14:paraId="0CCAF1C2" w14:textId="77777777" w:rsidR="007D1F60" w:rsidRDefault="007D1F60">
                            <w:pPr>
                              <w:spacing w:before="122"/>
                              <w:ind w:left="1468"/>
                              <w:rPr>
                                <w:rFonts w:ascii="Courier New"/>
                                <w:sz w:val="18"/>
                              </w:rPr>
                            </w:pPr>
                            <w:r>
                              <w:rPr>
                                <w:rFonts w:ascii="Courier New"/>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38381D" id="Text Box 17" o:spid="_x0000_s1074" type="#_x0000_t202" style="position:absolute;margin-left:70.6pt;margin-top:15.3pt;width:488.95pt;height:206.55pt;z-index:-251463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" fillcolor="#f1f1f1" stroked="f">
                <v:textbox inset="0,0,0,0">
                  <w:txbxContent>
                    <w:p w:rsidR="007D1F60" w:rsidRDefault="007D1F60">
                      <w:pPr>
                        <w:spacing w:before="23"/>
                        <w:ind w:right="5968"/>
                        <w:jc w:val="right"/>
                        <w:rPr>
                          <w:rFonts w:ascii="Courier New"/>
                          <w:sz w:val="18"/>
                        </w:rPr>
                      </w:pPr>
                      <w:r>
                        <w:rPr>
                          <w:rFonts w:ascii="Courier New"/>
                          <w:sz w:val="18"/>
                        </w:rPr>
                        <w:t>Client client = Common.getClient();</w:t>
                      </w:r>
                    </w:p>
                    <w:p w:rsidR="007D1F60" w:rsidRDefault="007D1F60">
                      <w:pPr>
                        <w:spacing w:before="117"/>
                        <w:ind w:left="1468"/>
                        <w:rPr>
                          <w:rFonts w:ascii="Courier New"/>
                          <w:sz w:val="18"/>
                        </w:rPr>
                      </w:pPr>
                      <w:r>
                        <w:rPr>
                          <w:rFonts w:ascii="Courier New"/>
                          <w:sz w:val="18"/>
                        </w:rPr>
                        <w:t>/*</w:t>
                      </w:r>
                    </w:p>
                    <w:p w:rsidR="007D1F60" w:rsidRDefault="007D1F60">
                      <w:pPr>
                        <w:spacing w:before="120"/>
                        <w:ind w:right="5932"/>
                        <w:jc w:val="right"/>
                        <w:rPr>
                          <w:rFonts w:ascii="Courier New"/>
                          <w:sz w:val="18"/>
                        </w:rPr>
                      </w:pPr>
                      <w:r>
                        <w:rPr>
                          <w:rFonts w:ascii="Courier New"/>
                          <w:sz w:val="18"/>
                        </w:rPr>
                        <w:t>* Query all statuses.</w:t>
                      </w:r>
                    </w:p>
                    <w:p w:rsidR="007D1F60" w:rsidRDefault="007D1F60">
                      <w:pPr>
                        <w:spacing w:before="121"/>
                        <w:ind w:left="1576"/>
                        <w:rPr>
                          <w:rFonts w:ascii="Courier New"/>
                          <w:sz w:val="18"/>
                        </w:rPr>
                      </w:pPr>
                      <w:r>
                        <w:rPr>
                          <w:rFonts w:ascii="Courier New"/>
                          <w:sz w:val="18"/>
                        </w:rPr>
                        <w:t>*/</w:t>
                      </w:r>
                    </w:p>
                    <w:p w:rsidR="007D1F60" w:rsidRDefault="007D1F60">
                      <w:pPr>
                        <w:spacing w:before="120" w:line="381" w:lineRule="auto"/>
                        <w:ind w:left="1468" w:right="678"/>
                        <w:rPr>
                          <w:rFonts w:ascii="Courier New"/>
                          <w:sz w:val="18"/>
                        </w:rPr>
                      </w:pPr>
                      <w:r>
                        <w:rPr>
                          <w:rFonts w:ascii="Courier New"/>
                          <w:sz w:val="18"/>
                        </w:rPr>
                        <w:t>WebTarget target =</w:t>
                      </w:r>
                      <w:r>
                        <w:rPr>
                          <w:rFonts w:ascii="Courier New"/>
                          <w:spacing w:val="-57"/>
                          <w:sz w:val="18"/>
                        </w:rPr>
                        <w:t xml:space="preserve"> </w:t>
                      </w:r>
                      <w:r>
                        <w:rPr>
                          <w:rFonts w:ascii="Courier New"/>
                          <w:sz w:val="18"/>
                        </w:rPr>
                        <w:t>client.target(Common.URLBASE).path("registrations"); Response response = target.request(MediaType.APPLICATION_XML).get();  if (response.getStatus() == 503)</w:t>
                      </w:r>
                      <w:r>
                        <w:rPr>
                          <w:rFonts w:ascii="Courier New"/>
                          <w:spacing w:val="-7"/>
                          <w:sz w:val="18"/>
                        </w:rPr>
                        <w:t xml:space="preserve"> </w:t>
                      </w:r>
                      <w:r>
                        <w:rPr>
                          <w:rFonts w:ascii="Courier New"/>
                          <w:sz w:val="18"/>
                        </w:rPr>
                        <w:t>{</w:t>
                      </w:r>
                    </w:p>
                    <w:p w:rsidR="007D1F60" w:rsidRDefault="007D1F60">
                      <w:pPr>
                        <w:spacing w:line="381" w:lineRule="auto"/>
                        <w:ind w:left="2188" w:right="2062"/>
                        <w:rPr>
                          <w:rFonts w:ascii="Courier New"/>
                          <w:sz w:val="18"/>
                        </w:rPr>
                      </w:pPr>
                      <w:r>
                        <w:rPr>
                          <w:rFonts w:ascii="Courier New"/>
                          <w:sz w:val="18"/>
                        </w:rPr>
                        <w:t>// Registration cache not loaded, let's wait a bit. Thread.currentThread().sleep(15000);</w:t>
                      </w:r>
                    </w:p>
                    <w:p w:rsidR="007D1F60" w:rsidRDefault="007D1F60">
                      <w:pPr>
                        <w:spacing w:line="203" w:lineRule="exact"/>
                        <w:ind w:left="2188"/>
                        <w:rPr>
                          <w:rFonts w:ascii="Courier New"/>
                          <w:sz w:val="18"/>
                        </w:rPr>
                      </w:pPr>
                      <w:r>
                        <w:rPr>
                          <w:rFonts w:ascii="Courier New"/>
                          <w:sz w:val="18"/>
                        </w:rPr>
                        <w:t>response = target.request(MediaType.APPLICATION_XML).get();</w:t>
                      </w:r>
                    </w:p>
                    <w:p w:rsidR="007D1F60" w:rsidRDefault="007D1F60">
                      <w:pPr>
                        <w:spacing w:before="120"/>
                        <w:ind w:left="1468"/>
                        <w:rPr>
                          <w:rFonts w:ascii="Courier New"/>
                          <w:sz w:val="18"/>
                        </w:rPr>
                      </w:pPr>
                      <w:r>
                        <w:rPr>
                          <w:rFonts w:ascii="Courier New"/>
                          <w:sz w:val="18"/>
                        </w:rPr>
                        <w:t>}</w:t>
                      </w:r>
                    </w:p>
                    <w:p w:rsidR="007D1F60" w:rsidRDefault="007D1F60">
                      <w:pPr>
                        <w:spacing w:before="120"/>
                        <w:ind w:left="1468"/>
                        <w:rPr>
                          <w:rFonts w:ascii="Courier New"/>
                          <w:sz w:val="18"/>
                        </w:rPr>
                      </w:pPr>
                      <w:r>
                        <w:rPr>
                          <w:rFonts w:ascii="Courier New"/>
                          <w:sz w:val="18"/>
                        </w:rPr>
                        <w:t>Common.checkError(response);</w:t>
                      </w:r>
                    </w:p>
                    <w:p w:rsidR="007D1F60" w:rsidRDefault="007D1F60">
                      <w:pPr>
                        <w:spacing w:before="122"/>
                        <w:ind w:left="1468"/>
                        <w:rPr>
                          <w:rFonts w:ascii="Courier New"/>
                          <w:sz w:val="18"/>
                        </w:rPr>
                      </w:pPr>
                      <w:r>
                        <w:rPr>
                          <w:rFonts w:ascii="Courier New"/>
                          <w:sz w:val="18"/>
                        </w:rPr>
                        <w:t>/*</w:t>
                      </w:r>
                    </w:p>
                  </w:txbxContent>
                </v:textbox>
                <w10:wrap type="topAndBottom" anchorx="page"/>
              </v:shape>
            </w:pict>
          </mc:Fallback>
        </mc:AlternateContent>
      </w:r>
    </w:p>
    <w:p w14:paraId="5E0D17E9" w14:textId="77777777" w:rsidR="00954357" w:rsidRDefault="00954357">
      <w:pPr>
        <w:rPr>
          <w:rFonts w:ascii="Cambria"/>
          <w:sz w:val="24"/>
        </w:rPr>
        <w:sectPr w:rsidR="00954357" w:rsidSect="00165853">
          <w:headerReference w:type="default" r:id="rId110"/>
          <w:footerReference w:type="default" r:id="rId111"/>
          <w:pgSz w:w="12240" w:h="15840"/>
          <w:pgMar w:top="1180" w:right="860" w:bottom="700" w:left="1140" w:header="883" w:footer="720" w:gutter="0"/>
          <w:cols w:space="720"/>
          <w:docGrid w:linePitch="299"/>
        </w:sectPr>
      </w:pPr>
    </w:p>
    <w:p w14:paraId="375B27E0" w14:textId="77777777" w:rsidR="00954357" w:rsidRDefault="005D1EB8">
      <w:pPr>
        <w:pStyle w:val="BodyText"/>
        <w:spacing w:before="1"/>
        <w:rPr>
          <w:rFonts w:ascii="Cambria"/>
          <w:b/>
          <w:sz w:val="21"/>
        </w:rPr>
      </w:pPr>
      <w:r>
        <w:rPr>
          <w:noProof/>
        </w:rPr>
        <w:lastRenderedPageBreak/>
        <mc:AlternateContent>
          <mc:Choice Requires="wps">
            <w:drawing>
              <wp:anchor distT="0" distB="0" distL="114300" distR="114300" simplePos="0" relativeHeight="251859968" behindDoc="0" locked="0" layoutInCell="1" allowOverlap="1" wp14:anchorId="32EB397A" wp14:editId="0508D657">
                <wp:simplePos x="0" y="0"/>
                <wp:positionH relativeFrom="page">
                  <wp:posOffset>896620</wp:posOffset>
                </wp:positionH>
                <wp:positionV relativeFrom="page">
                  <wp:posOffset>915670</wp:posOffset>
                </wp:positionV>
                <wp:extent cx="6209665" cy="0"/>
                <wp:effectExtent l="0" t="0" r="0" b="0"/>
                <wp:wrapNone/>
                <wp:docPr id="15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172653" id="Line 16" o:spid="_x0000_s1026" style="position:absolute;z-index:25185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2.1pt" to="559.55pt,7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" strokeweight=".24pt">
                <w10:wrap anchorx="page" anchory="page"/>
              </v:line>
            </w:pict>
          </mc:Fallback>
        </mc:AlternateContent>
      </w:r>
    </w:p>
    <w:p w14:paraId="3F159B3C" w14:textId="77777777" w:rsidR="00954357" w:rsidRDefault="005D1EB8">
      <w:pPr>
        <w:pStyle w:val="BodyText"/>
        <w:ind w:left="271"/>
        <w:rPr>
          <w:rFonts w:ascii="Cambria"/>
          <w:sz w:val="20"/>
        </w:rPr>
      </w:pPr>
      <w:r>
        <w:rPr>
          <w:rFonts w:ascii="Cambria"/>
          <w:noProof/>
          <w:sz w:val="20"/>
        </w:rPr>
        <mc:AlternateContent>
          <mc:Choice Requires="wps">
            <w:drawing>
              <wp:inline distT="0" distB="0" distL="0" distR="0" wp14:anchorId="3F1372FD" wp14:editId="682F3444">
                <wp:extent cx="6209665" cy="6640195"/>
                <wp:effectExtent l="0" t="0" r="635" b="0"/>
                <wp:docPr id="155" name="Text Box 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664019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C31696" w14:textId="77777777" w:rsidR="007D1F60" w:rsidRDefault="007D1F60">
                            <w:pPr>
                              <w:numPr>
                                <w:ilvl w:val="0"/>
                                <w:numId w:val="2"/>
                              </w:numPr>
                              <w:tabs>
                                <w:tab w:val="left" w:pos="1793"/>
                              </w:tabs>
                              <w:spacing w:before="23"/>
                              <w:ind w:hanging="217"/>
                              <w:rPr>
                                <w:rFonts w:ascii="Courier New"/>
                                <w:sz w:val="18"/>
                              </w:rPr>
                            </w:pPr>
                            <w:r>
                              <w:rPr>
                                <w:rFonts w:ascii="Courier New"/>
                                <w:sz w:val="18"/>
                              </w:rPr>
                              <w:t>In this case we are manually telling what entity type is to</w:t>
                            </w:r>
                            <w:r>
                              <w:rPr>
                                <w:rFonts w:ascii="Courier New"/>
                                <w:spacing w:val="-31"/>
                                <w:sz w:val="18"/>
                              </w:rPr>
                              <w:t xml:space="preserve"> </w:t>
                            </w:r>
                            <w:r>
                              <w:rPr>
                                <w:rFonts w:ascii="Courier New"/>
                                <w:sz w:val="18"/>
                              </w:rPr>
                              <w:t>be</w:t>
                            </w:r>
                          </w:p>
                          <w:p w14:paraId="43465015" w14:textId="77777777" w:rsidR="007D1F60" w:rsidRDefault="007D1F60">
                            <w:pPr>
                              <w:numPr>
                                <w:ilvl w:val="0"/>
                                <w:numId w:val="2"/>
                              </w:numPr>
                              <w:tabs>
                                <w:tab w:val="left" w:pos="1793"/>
                              </w:tabs>
                              <w:spacing w:before="118"/>
                              <w:ind w:hanging="217"/>
                              <w:rPr>
                                <w:rFonts w:ascii="Courier New"/>
                                <w:sz w:val="18"/>
                              </w:rPr>
                            </w:pPr>
                            <w:r>
                              <w:rPr>
                                <w:rFonts w:ascii="Courier New"/>
                                <w:sz w:val="18"/>
                              </w:rPr>
                              <w:t>unmarshalled. Many clients allow registration of the JAXB</w:t>
                            </w:r>
                            <w:r>
                              <w:rPr>
                                <w:rFonts w:ascii="Courier New"/>
                                <w:spacing w:val="-31"/>
                                <w:sz w:val="18"/>
                              </w:rPr>
                              <w:t xml:space="preserve"> </w:t>
                            </w:r>
                            <w:r>
                              <w:rPr>
                                <w:rFonts w:ascii="Courier New"/>
                                <w:sz w:val="18"/>
                              </w:rPr>
                              <w:t>mapping</w:t>
                            </w:r>
                          </w:p>
                          <w:p w14:paraId="7B7B1C6D" w14:textId="77777777" w:rsidR="007D1F60" w:rsidRDefault="007D1F60">
                            <w:pPr>
                              <w:numPr>
                                <w:ilvl w:val="0"/>
                                <w:numId w:val="2"/>
                              </w:numPr>
                              <w:tabs>
                                <w:tab w:val="left" w:pos="1793"/>
                              </w:tabs>
                              <w:spacing w:before="120"/>
                              <w:ind w:hanging="217"/>
                              <w:rPr>
                                <w:rFonts w:ascii="Courier New"/>
                                <w:sz w:val="18"/>
                              </w:rPr>
                            </w:pPr>
                            <w:r>
                              <w:rPr>
                                <w:rFonts w:ascii="Courier New"/>
                                <w:sz w:val="18"/>
                              </w:rPr>
                              <w:t>classes so this is not</w:t>
                            </w:r>
                            <w:r>
                              <w:rPr>
                                <w:rFonts w:ascii="Courier New"/>
                                <w:spacing w:val="-8"/>
                                <w:sz w:val="18"/>
                              </w:rPr>
                              <w:t xml:space="preserve"> </w:t>
                            </w:r>
                            <w:r>
                              <w:rPr>
                                <w:rFonts w:ascii="Courier New"/>
                                <w:sz w:val="18"/>
                              </w:rPr>
                              <w:t>needed.</w:t>
                            </w:r>
                          </w:p>
                          <w:p w14:paraId="3CFE89E5" w14:textId="77777777" w:rsidR="007D1F60" w:rsidRDefault="007D1F60">
                            <w:pPr>
                              <w:spacing w:before="120"/>
                              <w:ind w:left="1576"/>
                              <w:rPr>
                                <w:rFonts w:ascii="Courier New"/>
                                <w:sz w:val="18"/>
                              </w:rPr>
                            </w:pPr>
                            <w:r>
                              <w:rPr>
                                <w:rFonts w:ascii="Courier New"/>
                                <w:sz w:val="18"/>
                              </w:rPr>
                              <w:t>*/</w:t>
                            </w:r>
                          </w:p>
                          <w:p w14:paraId="0BFCD941" w14:textId="77777777" w:rsidR="007D1F60" w:rsidRDefault="007D1F60">
                            <w:pPr>
                              <w:spacing w:before="4" w:line="320" w:lineRule="atLeast"/>
                              <w:ind w:left="1468" w:right="1593"/>
                              <w:rPr>
                                <w:rFonts w:ascii="Courier New"/>
                                <w:sz w:val="18"/>
                              </w:rPr>
                            </w:pPr>
                            <w:r>
                              <w:rPr>
                                <w:rFonts w:ascii="Courier New"/>
                                <w:sz w:val="18"/>
                              </w:rPr>
                              <w:t>Registrations regs = response.readEntity(Registrations.class); System.out.println("Recieved " + regs.getCount() + " of " +</w:t>
                            </w:r>
                          </w:p>
                          <w:p w14:paraId="7E275BE4" w14:textId="77777777" w:rsidR="007D1F60" w:rsidRDefault="007D1F60">
                            <w:pPr>
                              <w:spacing w:before="4"/>
                              <w:ind w:left="28"/>
                              <w:rPr>
                                <w:rFonts w:ascii="Courier New"/>
                                <w:sz w:val="18"/>
                              </w:rPr>
                            </w:pPr>
                            <w:r>
                              <w:rPr>
                                <w:rFonts w:ascii="Courier New"/>
                                <w:sz w:val="18"/>
                              </w:rPr>
                              <w:t>regs.getTotalcount() + " statuses");</w:t>
                            </w:r>
                          </w:p>
                          <w:p w14:paraId="46FD2C65" w14:textId="77777777" w:rsidR="007D1F60" w:rsidRDefault="007D1F60">
                            <w:pPr>
                              <w:spacing w:before="120" w:line="381" w:lineRule="auto"/>
                              <w:ind w:left="2188" w:right="134" w:hanging="720"/>
                              <w:rPr>
                                <w:rFonts w:ascii="Courier New"/>
                                <w:sz w:val="18"/>
                              </w:rPr>
                            </w:pPr>
                            <w:r>
                              <w:rPr>
                                <w:rFonts w:ascii="Courier New"/>
                                <w:sz w:val="18"/>
                              </w:rPr>
                              <w:t>for (Registration reg : regs.getRegistration()) { System.out.println("Recieved status for login: " +</w:t>
                            </w:r>
                            <w:r>
                              <w:rPr>
                                <w:rFonts w:ascii="Courier New"/>
                                <w:spacing w:val="-57"/>
                                <w:sz w:val="18"/>
                              </w:rPr>
                              <w:t xml:space="preserve"> </w:t>
                            </w:r>
                            <w:r>
                              <w:rPr>
                                <w:rFonts w:ascii="Courier New"/>
                                <w:sz w:val="18"/>
                              </w:rPr>
                              <w:t>reg.getLogin());</w:t>
                            </w:r>
                          </w:p>
                          <w:p w14:paraId="799CEE30" w14:textId="77777777" w:rsidR="007D1F60" w:rsidRDefault="007D1F60">
                            <w:pPr>
                              <w:spacing w:line="203" w:lineRule="exact"/>
                              <w:ind w:left="1468"/>
                              <w:rPr>
                                <w:rFonts w:ascii="Courier New"/>
                                <w:sz w:val="18"/>
                              </w:rPr>
                            </w:pPr>
                            <w:r>
                              <w:rPr>
                                <w:rFonts w:ascii="Courier New"/>
                                <w:sz w:val="18"/>
                              </w:rPr>
                              <w:t>}</w:t>
                            </w:r>
                          </w:p>
                          <w:p w14:paraId="146A9CEE" w14:textId="77777777" w:rsidR="007D1F60" w:rsidRDefault="007D1F60">
                            <w:pPr>
                              <w:spacing w:before="120"/>
                              <w:ind w:left="1468"/>
                              <w:rPr>
                                <w:rFonts w:ascii="Courier New"/>
                                <w:sz w:val="18"/>
                              </w:rPr>
                            </w:pPr>
                            <w:r>
                              <w:rPr>
                                <w:rFonts w:ascii="Courier New"/>
                                <w:sz w:val="18"/>
                              </w:rPr>
                              <w:t>/*</w:t>
                            </w:r>
                          </w:p>
                          <w:p w14:paraId="591302BE" w14:textId="77777777" w:rsidR="007D1F60" w:rsidRDefault="007D1F60">
                            <w:pPr>
                              <w:numPr>
                                <w:ilvl w:val="0"/>
                                <w:numId w:val="2"/>
                              </w:numPr>
                              <w:tabs>
                                <w:tab w:val="left" w:pos="1793"/>
                              </w:tabs>
                              <w:spacing w:before="121"/>
                              <w:ind w:hanging="217"/>
                              <w:rPr>
                                <w:rFonts w:ascii="Courier New"/>
                                <w:sz w:val="18"/>
                              </w:rPr>
                            </w:pPr>
                            <w:r>
                              <w:rPr>
                                <w:rFonts w:ascii="Courier New"/>
                                <w:sz w:val="18"/>
                              </w:rPr>
                              <w:t>Now take first status found and GET based on reference</w:t>
                            </w:r>
                            <w:r>
                              <w:rPr>
                                <w:rFonts w:ascii="Courier New"/>
                                <w:spacing w:val="-26"/>
                                <w:sz w:val="18"/>
                              </w:rPr>
                              <w:t xml:space="preserve"> </w:t>
                            </w:r>
                            <w:r>
                              <w:rPr>
                                <w:rFonts w:ascii="Courier New"/>
                                <w:sz w:val="18"/>
                              </w:rPr>
                              <w:t>URI.</w:t>
                            </w:r>
                          </w:p>
                          <w:p w14:paraId="495D1A46" w14:textId="77777777" w:rsidR="007D1F60" w:rsidRDefault="007D1F60">
                            <w:pPr>
                              <w:spacing w:before="120"/>
                              <w:ind w:left="1576"/>
                              <w:rPr>
                                <w:rFonts w:ascii="Courier New"/>
                                <w:sz w:val="18"/>
                              </w:rPr>
                            </w:pPr>
                            <w:r>
                              <w:rPr>
                                <w:rFonts w:ascii="Courier New"/>
                                <w:sz w:val="18"/>
                              </w:rPr>
                              <w:t>*/</w:t>
                            </w:r>
                          </w:p>
                          <w:p w14:paraId="13C5D4D0" w14:textId="77777777" w:rsidR="007D1F60" w:rsidRDefault="007D1F60">
                            <w:pPr>
                              <w:spacing w:before="120"/>
                              <w:ind w:left="1468"/>
                              <w:rPr>
                                <w:rFonts w:ascii="Courier New"/>
                                <w:sz w:val="18"/>
                              </w:rPr>
                            </w:pPr>
                            <w:r>
                              <w:rPr>
                                <w:rFonts w:ascii="Courier New"/>
                                <w:sz w:val="18"/>
                              </w:rPr>
                              <w:t>Registration reg = regs.getList().get(0);</w:t>
                            </w:r>
                          </w:p>
                          <w:p w14:paraId="2781D9D3" w14:textId="77777777" w:rsidR="007D1F60" w:rsidRDefault="007D1F60">
                            <w:pPr>
                              <w:spacing w:before="120"/>
                              <w:ind w:left="1468"/>
                              <w:rPr>
                                <w:rFonts w:ascii="Courier New"/>
                                <w:sz w:val="18"/>
                              </w:rPr>
                            </w:pPr>
                            <w:r>
                              <w:rPr>
                                <w:rFonts w:ascii="Courier New"/>
                                <w:sz w:val="18"/>
                              </w:rPr>
                              <w:t>target = client.target(reg.getLink().getHref());</w:t>
                            </w:r>
                          </w:p>
                          <w:p w14:paraId="3B8E3836" w14:textId="77777777" w:rsidR="007D1F60" w:rsidRDefault="007D1F60">
                            <w:pPr>
                              <w:spacing w:before="120" w:line="381" w:lineRule="auto"/>
                              <w:ind w:left="1468" w:right="1917"/>
                              <w:rPr>
                                <w:rFonts w:ascii="Courier New"/>
                                <w:sz w:val="18"/>
                              </w:rPr>
                            </w:pPr>
                            <w:r>
                              <w:rPr>
                                <w:rFonts w:ascii="Courier New"/>
                                <w:sz w:val="18"/>
                              </w:rPr>
                              <w:t>response = target.request(MediaType.APPLICATION_XML).get(); Common.checkError(response);</w:t>
                            </w:r>
                          </w:p>
                          <w:p w14:paraId="5A0F512C" w14:textId="77777777" w:rsidR="007D1F60" w:rsidRDefault="007D1F60">
                            <w:pPr>
                              <w:spacing w:line="203" w:lineRule="exact"/>
                              <w:ind w:left="1468"/>
                              <w:rPr>
                                <w:rFonts w:ascii="Courier New"/>
                                <w:sz w:val="18"/>
                              </w:rPr>
                            </w:pPr>
                            <w:r>
                              <w:rPr>
                                <w:rFonts w:ascii="Courier New"/>
                                <w:sz w:val="18"/>
                              </w:rPr>
                              <w:t>reg = response.readEntity(Registration.class);</w:t>
                            </w:r>
                          </w:p>
                          <w:p w14:paraId="18A9F1DC" w14:textId="77777777" w:rsidR="007D1F60" w:rsidRDefault="007D1F60">
                            <w:pPr>
                              <w:spacing w:before="120"/>
                              <w:ind w:left="1468"/>
                              <w:rPr>
                                <w:rFonts w:ascii="Courier New"/>
                                <w:sz w:val="18"/>
                              </w:rPr>
                            </w:pPr>
                            <w:r>
                              <w:rPr>
                                <w:rFonts w:ascii="Courier New"/>
                                <w:sz w:val="18"/>
                              </w:rPr>
                              <w:t>System.out.println("Recieved status for user login: " + reg.getLogin());</w:t>
                            </w:r>
                          </w:p>
                          <w:p w14:paraId="4AB0357A" w14:textId="77777777" w:rsidR="007D1F60" w:rsidRDefault="007D1F60">
                            <w:pPr>
                              <w:spacing w:before="120"/>
                              <w:ind w:left="28" w:right="1215" w:firstLine="1439"/>
                              <w:rPr>
                                <w:rFonts w:ascii="Courier New"/>
                                <w:sz w:val="18"/>
                              </w:rPr>
                            </w:pPr>
                            <w:r>
                              <w:rPr>
                                <w:rFonts w:ascii="Courier New"/>
                                <w:sz w:val="18"/>
                              </w:rPr>
                              <w:t>System.out.println("Controller (no controller means not</w:t>
                            </w:r>
                            <w:r>
                              <w:rPr>
                                <w:rFonts w:ascii="Courier New"/>
                                <w:spacing w:val="-52"/>
                                <w:sz w:val="18"/>
                              </w:rPr>
                              <w:t xml:space="preserve"> </w:t>
                            </w:r>
                            <w:r>
                              <w:rPr>
                                <w:rFonts w:ascii="Courier New"/>
                                <w:sz w:val="18"/>
                              </w:rPr>
                              <w:t>actice registration): " + reg.getController());</w:t>
                            </w:r>
                          </w:p>
                          <w:p w14:paraId="650057C5" w14:textId="77777777" w:rsidR="007D1F60" w:rsidRDefault="007D1F60">
                            <w:pPr>
                              <w:spacing w:before="121"/>
                              <w:ind w:left="1468"/>
                              <w:rPr>
                                <w:rFonts w:ascii="Courier New"/>
                                <w:sz w:val="18"/>
                              </w:rPr>
                            </w:pPr>
                            <w:r>
                              <w:rPr>
                                <w:rFonts w:ascii="Courier New"/>
                                <w:sz w:val="18"/>
                              </w:rPr>
                              <w:t>System.out.println("Primary controller: " + reg.getPrimName());</w:t>
                            </w:r>
                          </w:p>
                          <w:p w14:paraId="59340139" w14:textId="77777777" w:rsidR="007D1F60" w:rsidRDefault="007D1F60">
                            <w:pPr>
                              <w:spacing w:before="120"/>
                              <w:ind w:left="1468"/>
                              <w:rPr>
                                <w:rFonts w:ascii="Courier New"/>
                                <w:sz w:val="18"/>
                              </w:rPr>
                            </w:pPr>
                            <w:r>
                              <w:rPr>
                                <w:rFonts w:ascii="Courier New"/>
                                <w:sz w:val="18"/>
                              </w:rPr>
                              <w:t>/*</w:t>
                            </w:r>
                          </w:p>
                          <w:p w14:paraId="3B1FCDAF" w14:textId="77777777" w:rsidR="007D1F60" w:rsidRDefault="007D1F60">
                            <w:pPr>
                              <w:numPr>
                                <w:ilvl w:val="0"/>
                                <w:numId w:val="2"/>
                              </w:numPr>
                              <w:tabs>
                                <w:tab w:val="left" w:pos="1793"/>
                              </w:tabs>
                              <w:spacing w:before="120"/>
                              <w:ind w:hanging="217"/>
                              <w:rPr>
                                <w:rFonts w:ascii="Courier New"/>
                                <w:sz w:val="18"/>
                              </w:rPr>
                            </w:pPr>
                            <w:r>
                              <w:rPr>
                                <w:rFonts w:ascii="Courier New"/>
                                <w:sz w:val="18"/>
                              </w:rPr>
                              <w:t>Now get the status via a</w:t>
                            </w:r>
                            <w:r>
                              <w:rPr>
                                <w:rFonts w:ascii="Courier New"/>
                                <w:spacing w:val="-9"/>
                                <w:sz w:val="18"/>
                              </w:rPr>
                              <w:t xml:space="preserve"> </w:t>
                            </w:r>
                            <w:r>
                              <w:rPr>
                                <w:rFonts w:ascii="Courier New"/>
                                <w:sz w:val="18"/>
                              </w:rPr>
                              <w:t>query.</w:t>
                            </w:r>
                          </w:p>
                          <w:p w14:paraId="4E229494" w14:textId="77777777" w:rsidR="007D1F60" w:rsidRDefault="007D1F60">
                            <w:pPr>
                              <w:spacing w:before="118"/>
                              <w:ind w:left="1576"/>
                              <w:rPr>
                                <w:rFonts w:ascii="Courier New"/>
                                <w:sz w:val="18"/>
                              </w:rPr>
                            </w:pPr>
                            <w:r>
                              <w:rPr>
                                <w:rFonts w:ascii="Courier New"/>
                                <w:sz w:val="18"/>
                              </w:rPr>
                              <w:t>*/</w:t>
                            </w:r>
                          </w:p>
                          <w:p w14:paraId="1FAAE216" w14:textId="77777777" w:rsidR="007D1F60" w:rsidRDefault="007D1F60">
                            <w:pPr>
                              <w:spacing w:before="4" w:line="320" w:lineRule="atLeast"/>
                              <w:ind w:left="1468" w:right="5050"/>
                              <w:rPr>
                                <w:rFonts w:ascii="Courier New"/>
                                <w:sz w:val="18"/>
                              </w:rPr>
                            </w:pPr>
                            <w:r>
                              <w:rPr>
                                <w:rFonts w:ascii="Courier New"/>
                                <w:sz w:val="18"/>
                              </w:rPr>
                              <w:t>String login = reg.getLogin(); target =</w:t>
                            </w:r>
                          </w:p>
                          <w:p w14:paraId="79B0242E" w14:textId="77777777" w:rsidR="007D1F60" w:rsidRDefault="007D1F60">
                            <w:pPr>
                              <w:spacing w:before="4"/>
                              <w:ind w:left="28"/>
                              <w:rPr>
                                <w:rFonts w:ascii="Courier New"/>
                                <w:sz w:val="18"/>
                              </w:rPr>
                            </w:pPr>
                            <w:r>
                              <w:rPr>
                                <w:rFonts w:ascii="Courier New"/>
                                <w:sz w:val="18"/>
                              </w:rPr>
                              <w:t>client.target(Common.URLBASE).path("registrations").queryParam("login", login)</w:t>
                            </w:r>
                          </w:p>
                          <w:p w14:paraId="7568EFC5" w14:textId="77777777" w:rsidR="007D1F60" w:rsidRDefault="007D1F60">
                            <w:pPr>
                              <w:spacing w:before="120"/>
                              <w:ind w:left="2909"/>
                              <w:rPr>
                                <w:rFonts w:ascii="Courier New"/>
                                <w:sz w:val="18"/>
                              </w:rPr>
                            </w:pPr>
                            <w:r>
                              <w:rPr>
                                <w:rFonts w:ascii="Courier New"/>
                                <w:sz w:val="18"/>
                              </w:rPr>
                              <w:t>.queryParam("limit", "1");</w:t>
                            </w:r>
                          </w:p>
                          <w:p w14:paraId="55C34A88" w14:textId="77777777" w:rsidR="007D1F60" w:rsidRDefault="007D1F60">
                            <w:pPr>
                              <w:spacing w:before="120" w:line="381" w:lineRule="auto"/>
                              <w:ind w:left="1468" w:right="1917"/>
                              <w:rPr>
                                <w:rFonts w:ascii="Courier New"/>
                                <w:sz w:val="18"/>
                              </w:rPr>
                            </w:pPr>
                            <w:r>
                              <w:rPr>
                                <w:rFonts w:ascii="Courier New"/>
                                <w:sz w:val="18"/>
                              </w:rPr>
                              <w:t>response = target.request(MediaType.APPLICATION_XML).get(); Common.checkError(response);</w:t>
                            </w:r>
                          </w:p>
                          <w:p w14:paraId="400F27E3" w14:textId="77777777" w:rsidR="007D1F60" w:rsidRDefault="007D1F60">
                            <w:pPr>
                              <w:spacing w:line="203" w:lineRule="exact"/>
                              <w:ind w:left="1468"/>
                              <w:rPr>
                                <w:rFonts w:ascii="Courier New"/>
                                <w:sz w:val="18"/>
                              </w:rPr>
                            </w:pPr>
                            <w:r>
                              <w:rPr>
                                <w:rFonts w:ascii="Courier New"/>
                                <w:sz w:val="18"/>
                              </w:rPr>
                              <w:t>regs = response.readEntity(Registrations.class);</w:t>
                            </w:r>
                          </w:p>
                          <w:p w14:paraId="2079F932" w14:textId="77777777" w:rsidR="007D1F60" w:rsidRDefault="007D1F60">
                            <w:pPr>
                              <w:spacing w:before="120" w:line="244" w:lineRule="auto"/>
                              <w:ind w:left="28" w:right="1918" w:firstLine="1439"/>
                              <w:rPr>
                                <w:rFonts w:ascii="Courier New"/>
                                <w:sz w:val="18"/>
                              </w:rPr>
                            </w:pPr>
                            <w:r>
                              <w:rPr>
                                <w:rFonts w:ascii="Courier New"/>
                                <w:sz w:val="18"/>
                              </w:rPr>
                              <w:t>System.out.println("Recieved " + regs.getCount() + " of " + regs.getTotalcount() + " statuses");</w:t>
                            </w:r>
                          </w:p>
                        </w:txbxContent>
                      </wps:txbx>
                      <wps:bodyPr rot="0" vert="horz" wrap="square" lIns="0" tIns="0" rIns="0" bIns="0" anchor="t" anchorCtr="0" upright="1">
                        <a:noAutofit/>
                      </wps:bodyPr>
                    </wps:wsp>
                  </a:graphicData>
                </a:graphic>
              </wp:inline>
            </w:drawing>
          </mc:Choice>
          <mc:Fallback>
            <w:pict>
              <v:shape w14:anchorId="128C72F0" id="Text Box 409" o:spid="_x0000_s1075" type="#_x0000_t202" style="width:488.95pt;height:52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" fillcolor="#f1f1f1" stroked="f">
                <v:textbox inset="0,0,0,0">
                  <w:txbxContent>
                    <w:p w:rsidR="007D1F60" w:rsidRDefault="007D1F60">
                      <w:pPr>
                        <w:numPr>
                          <w:ilvl w:val="0"/>
                          <w:numId w:val="2"/>
                        </w:numPr>
                        <w:tabs>
                          <w:tab w:val="left" w:pos="1793"/>
                        </w:tabs>
                        <w:spacing w:before="23"/>
                        <w:ind w:hanging="217"/>
                        <w:rPr>
                          <w:rFonts w:ascii="Courier New"/>
                          <w:sz w:val="18"/>
                        </w:rPr>
                      </w:pPr>
                      <w:r>
                        <w:rPr>
                          <w:rFonts w:ascii="Courier New"/>
                          <w:sz w:val="18"/>
                        </w:rPr>
                        <w:t>In this case we are manually telling what entity type is to</w:t>
                      </w:r>
                      <w:r>
                        <w:rPr>
                          <w:rFonts w:ascii="Courier New"/>
                          <w:spacing w:val="-31"/>
                          <w:sz w:val="18"/>
                        </w:rPr>
                        <w:t xml:space="preserve"> </w:t>
                      </w:r>
                      <w:r>
                        <w:rPr>
                          <w:rFonts w:ascii="Courier New"/>
                          <w:sz w:val="18"/>
                        </w:rPr>
                        <w:t>be</w:t>
                      </w:r>
                    </w:p>
                    <w:p w:rsidR="007D1F60" w:rsidRDefault="007D1F60">
                      <w:pPr>
                        <w:numPr>
                          <w:ilvl w:val="0"/>
                          <w:numId w:val="2"/>
                        </w:numPr>
                        <w:tabs>
                          <w:tab w:val="left" w:pos="1793"/>
                        </w:tabs>
                        <w:spacing w:before="118"/>
                        <w:ind w:hanging="217"/>
                        <w:rPr>
                          <w:rFonts w:ascii="Courier New"/>
                          <w:sz w:val="18"/>
                        </w:rPr>
                      </w:pPr>
                      <w:r>
                        <w:rPr>
                          <w:rFonts w:ascii="Courier New"/>
                          <w:sz w:val="18"/>
                        </w:rPr>
                        <w:t>unmarshalled. Many clients allow registration of the JAXB</w:t>
                      </w:r>
                      <w:r>
                        <w:rPr>
                          <w:rFonts w:ascii="Courier New"/>
                          <w:spacing w:val="-31"/>
                          <w:sz w:val="18"/>
                        </w:rPr>
                        <w:t xml:space="preserve"> </w:t>
                      </w:r>
                      <w:r>
                        <w:rPr>
                          <w:rFonts w:ascii="Courier New"/>
                          <w:sz w:val="18"/>
                        </w:rPr>
                        <w:t>mapping</w:t>
                      </w:r>
                    </w:p>
                    <w:p w:rsidR="007D1F60" w:rsidRDefault="007D1F60">
                      <w:pPr>
                        <w:numPr>
                          <w:ilvl w:val="0"/>
                          <w:numId w:val="2"/>
                        </w:numPr>
                        <w:tabs>
                          <w:tab w:val="left" w:pos="1793"/>
                        </w:tabs>
                        <w:spacing w:before="120"/>
                        <w:ind w:hanging="217"/>
                        <w:rPr>
                          <w:rFonts w:ascii="Courier New"/>
                          <w:sz w:val="18"/>
                        </w:rPr>
                      </w:pPr>
                      <w:r>
                        <w:rPr>
                          <w:rFonts w:ascii="Courier New"/>
                          <w:sz w:val="18"/>
                        </w:rPr>
                        <w:t>classes so this is not</w:t>
                      </w:r>
                      <w:r>
                        <w:rPr>
                          <w:rFonts w:ascii="Courier New"/>
                          <w:spacing w:val="-8"/>
                          <w:sz w:val="18"/>
                        </w:rPr>
                        <w:t xml:space="preserve"> </w:t>
                      </w:r>
                      <w:r>
                        <w:rPr>
                          <w:rFonts w:ascii="Courier New"/>
                          <w:sz w:val="18"/>
                        </w:rPr>
                        <w:t>needed.</w:t>
                      </w:r>
                    </w:p>
                    <w:p w:rsidR="007D1F60" w:rsidRDefault="007D1F60">
                      <w:pPr>
                        <w:spacing w:before="120"/>
                        <w:ind w:left="1576"/>
                        <w:rPr>
                          <w:rFonts w:ascii="Courier New"/>
                          <w:sz w:val="18"/>
                        </w:rPr>
                      </w:pPr>
                      <w:r>
                        <w:rPr>
                          <w:rFonts w:ascii="Courier New"/>
                          <w:sz w:val="18"/>
                        </w:rPr>
                        <w:t>*/</w:t>
                      </w:r>
                    </w:p>
                    <w:p w:rsidR="007D1F60" w:rsidRDefault="007D1F60">
                      <w:pPr>
                        <w:spacing w:before="4" w:line="320" w:lineRule="atLeast"/>
                        <w:ind w:left="1468" w:right="1593"/>
                        <w:rPr>
                          <w:rFonts w:ascii="Courier New"/>
                          <w:sz w:val="18"/>
                        </w:rPr>
                      </w:pPr>
                      <w:r>
                        <w:rPr>
                          <w:rFonts w:ascii="Courier New"/>
                          <w:sz w:val="18"/>
                        </w:rPr>
                        <w:t>Registrations regs = response.readEntity(Registrations.class); System.out.println("Recieved " + regs.getCount() + " of " +</w:t>
                      </w:r>
                    </w:p>
                    <w:p w:rsidR="007D1F60" w:rsidRDefault="007D1F60">
                      <w:pPr>
                        <w:spacing w:before="4"/>
                        <w:ind w:left="28"/>
                        <w:rPr>
                          <w:rFonts w:ascii="Courier New"/>
                          <w:sz w:val="18"/>
                        </w:rPr>
                      </w:pPr>
                      <w:r>
                        <w:rPr>
                          <w:rFonts w:ascii="Courier New"/>
                          <w:sz w:val="18"/>
                        </w:rPr>
                        <w:t>regs.getTotalcount() + " statuses");</w:t>
                      </w:r>
                    </w:p>
                    <w:p w:rsidR="007D1F60" w:rsidRDefault="007D1F60">
                      <w:pPr>
                        <w:spacing w:before="120" w:line="381" w:lineRule="auto"/>
                        <w:ind w:left="2188" w:right="134" w:hanging="720"/>
                        <w:rPr>
                          <w:rFonts w:ascii="Courier New"/>
                          <w:sz w:val="18"/>
                        </w:rPr>
                      </w:pPr>
                      <w:r>
                        <w:rPr>
                          <w:rFonts w:ascii="Courier New"/>
                          <w:sz w:val="18"/>
                        </w:rPr>
                        <w:t>for (Registration reg : regs.getRegistration()) { System.out.println("Recieved status for login: " +</w:t>
                      </w:r>
                      <w:r>
                        <w:rPr>
                          <w:rFonts w:ascii="Courier New"/>
                          <w:spacing w:val="-57"/>
                          <w:sz w:val="18"/>
                        </w:rPr>
                        <w:t xml:space="preserve"> </w:t>
                      </w:r>
                      <w:r>
                        <w:rPr>
                          <w:rFonts w:ascii="Courier New"/>
                          <w:sz w:val="18"/>
                        </w:rPr>
                        <w:t>reg.getLogin());</w:t>
                      </w:r>
                    </w:p>
                    <w:p w:rsidR="007D1F60" w:rsidRDefault="007D1F60">
                      <w:pPr>
                        <w:spacing w:line="203" w:lineRule="exact"/>
                        <w:ind w:left="1468"/>
                        <w:rPr>
                          <w:rFonts w:ascii="Courier New"/>
                          <w:sz w:val="18"/>
                        </w:rPr>
                      </w:pPr>
                      <w:r>
                        <w:rPr>
                          <w:rFonts w:ascii="Courier New"/>
                          <w:sz w:val="18"/>
                        </w:rPr>
                        <w:t>}</w:t>
                      </w:r>
                    </w:p>
                    <w:p w:rsidR="007D1F60" w:rsidRDefault="007D1F60">
                      <w:pPr>
                        <w:spacing w:before="120"/>
                        <w:ind w:left="1468"/>
                        <w:rPr>
                          <w:rFonts w:ascii="Courier New"/>
                          <w:sz w:val="18"/>
                        </w:rPr>
                      </w:pPr>
                      <w:r>
                        <w:rPr>
                          <w:rFonts w:ascii="Courier New"/>
                          <w:sz w:val="18"/>
                        </w:rPr>
                        <w:t>/*</w:t>
                      </w:r>
                    </w:p>
                    <w:p w:rsidR="007D1F60" w:rsidRDefault="007D1F60">
                      <w:pPr>
                        <w:numPr>
                          <w:ilvl w:val="0"/>
                          <w:numId w:val="2"/>
                        </w:numPr>
                        <w:tabs>
                          <w:tab w:val="left" w:pos="1793"/>
                        </w:tabs>
                        <w:spacing w:before="121"/>
                        <w:ind w:hanging="217"/>
                        <w:rPr>
                          <w:rFonts w:ascii="Courier New"/>
                          <w:sz w:val="18"/>
                        </w:rPr>
                      </w:pPr>
                      <w:r>
                        <w:rPr>
                          <w:rFonts w:ascii="Courier New"/>
                          <w:sz w:val="18"/>
                        </w:rPr>
                        <w:t>Now take first status found and GET based on reference</w:t>
                      </w:r>
                      <w:r>
                        <w:rPr>
                          <w:rFonts w:ascii="Courier New"/>
                          <w:spacing w:val="-26"/>
                          <w:sz w:val="18"/>
                        </w:rPr>
                        <w:t xml:space="preserve"> </w:t>
                      </w:r>
                      <w:r>
                        <w:rPr>
                          <w:rFonts w:ascii="Courier New"/>
                          <w:sz w:val="18"/>
                        </w:rPr>
                        <w:t>URI.</w:t>
                      </w:r>
                    </w:p>
                    <w:p w:rsidR="007D1F60" w:rsidRDefault="007D1F60">
                      <w:pPr>
                        <w:spacing w:before="120"/>
                        <w:ind w:left="1576"/>
                        <w:rPr>
                          <w:rFonts w:ascii="Courier New"/>
                          <w:sz w:val="18"/>
                        </w:rPr>
                      </w:pPr>
                      <w:r>
                        <w:rPr>
                          <w:rFonts w:ascii="Courier New"/>
                          <w:sz w:val="18"/>
                        </w:rPr>
                        <w:t>*/</w:t>
                      </w:r>
                    </w:p>
                    <w:p w:rsidR="007D1F60" w:rsidRDefault="007D1F60">
                      <w:pPr>
                        <w:spacing w:before="120"/>
                        <w:ind w:left="1468"/>
                        <w:rPr>
                          <w:rFonts w:ascii="Courier New"/>
                          <w:sz w:val="18"/>
                        </w:rPr>
                      </w:pPr>
                      <w:r>
                        <w:rPr>
                          <w:rFonts w:ascii="Courier New"/>
                          <w:sz w:val="18"/>
                        </w:rPr>
                        <w:t>Registration reg = regs.getList().get(0);</w:t>
                      </w:r>
                    </w:p>
                    <w:p w:rsidR="007D1F60" w:rsidRDefault="007D1F60">
                      <w:pPr>
                        <w:spacing w:before="120"/>
                        <w:ind w:left="1468"/>
                        <w:rPr>
                          <w:rFonts w:ascii="Courier New"/>
                          <w:sz w:val="18"/>
                        </w:rPr>
                      </w:pPr>
                      <w:r>
                        <w:rPr>
                          <w:rFonts w:ascii="Courier New"/>
                          <w:sz w:val="18"/>
                        </w:rPr>
                        <w:t>target = client.target(reg.getLink().getHref());</w:t>
                      </w:r>
                    </w:p>
                    <w:p w:rsidR="007D1F60" w:rsidRDefault="007D1F60">
                      <w:pPr>
                        <w:spacing w:before="120" w:line="381" w:lineRule="auto"/>
                        <w:ind w:left="1468" w:right="1917"/>
                        <w:rPr>
                          <w:rFonts w:ascii="Courier New"/>
                          <w:sz w:val="18"/>
                        </w:rPr>
                      </w:pPr>
                      <w:r>
                        <w:rPr>
                          <w:rFonts w:ascii="Courier New"/>
                          <w:sz w:val="18"/>
                        </w:rPr>
                        <w:t>response = target.request(MediaType.APPLICATION_XML).get(); Common.checkError(response);</w:t>
                      </w:r>
                    </w:p>
                    <w:p w:rsidR="007D1F60" w:rsidRDefault="007D1F60">
                      <w:pPr>
                        <w:spacing w:line="203" w:lineRule="exact"/>
                        <w:ind w:left="1468"/>
                        <w:rPr>
                          <w:rFonts w:ascii="Courier New"/>
                          <w:sz w:val="18"/>
                        </w:rPr>
                      </w:pPr>
                      <w:r>
                        <w:rPr>
                          <w:rFonts w:ascii="Courier New"/>
                          <w:sz w:val="18"/>
                        </w:rPr>
                        <w:t>reg = response.readEntity(Registration.class);</w:t>
                      </w:r>
                    </w:p>
                    <w:p w:rsidR="007D1F60" w:rsidRDefault="007D1F60">
                      <w:pPr>
                        <w:spacing w:before="120"/>
                        <w:ind w:left="1468"/>
                        <w:rPr>
                          <w:rFonts w:ascii="Courier New"/>
                          <w:sz w:val="18"/>
                        </w:rPr>
                      </w:pPr>
                      <w:r>
                        <w:rPr>
                          <w:rFonts w:ascii="Courier New"/>
                          <w:sz w:val="18"/>
                        </w:rPr>
                        <w:t>System.out.println("Recieved status for user login: " + reg.getLogin());</w:t>
                      </w:r>
                    </w:p>
                    <w:p w:rsidR="007D1F60" w:rsidRDefault="007D1F60">
                      <w:pPr>
                        <w:spacing w:before="120"/>
                        <w:ind w:left="28" w:right="1215" w:firstLine="1439"/>
                        <w:rPr>
                          <w:rFonts w:ascii="Courier New"/>
                          <w:sz w:val="18"/>
                        </w:rPr>
                      </w:pPr>
                      <w:r>
                        <w:rPr>
                          <w:rFonts w:ascii="Courier New"/>
                          <w:sz w:val="18"/>
                        </w:rPr>
                        <w:t>System.out.println("Controller (no controller means not</w:t>
                      </w:r>
                      <w:r>
                        <w:rPr>
                          <w:rFonts w:ascii="Courier New"/>
                          <w:spacing w:val="-52"/>
                          <w:sz w:val="18"/>
                        </w:rPr>
                        <w:t xml:space="preserve"> </w:t>
                      </w:r>
                      <w:r>
                        <w:rPr>
                          <w:rFonts w:ascii="Courier New"/>
                          <w:sz w:val="18"/>
                        </w:rPr>
                        <w:t>actice registration): " + reg.getController());</w:t>
                      </w:r>
                    </w:p>
                    <w:p w:rsidR="007D1F60" w:rsidRDefault="007D1F60">
                      <w:pPr>
                        <w:spacing w:before="121"/>
                        <w:ind w:left="1468"/>
                        <w:rPr>
                          <w:rFonts w:ascii="Courier New"/>
                          <w:sz w:val="18"/>
                        </w:rPr>
                      </w:pPr>
                      <w:r>
                        <w:rPr>
                          <w:rFonts w:ascii="Courier New"/>
                          <w:sz w:val="18"/>
                        </w:rPr>
                        <w:t>System.out.println("Primary controller: " + reg.getPrimName());</w:t>
                      </w:r>
                    </w:p>
                    <w:p w:rsidR="007D1F60" w:rsidRDefault="007D1F60">
                      <w:pPr>
                        <w:spacing w:before="120"/>
                        <w:ind w:left="1468"/>
                        <w:rPr>
                          <w:rFonts w:ascii="Courier New"/>
                          <w:sz w:val="18"/>
                        </w:rPr>
                      </w:pPr>
                      <w:r>
                        <w:rPr>
                          <w:rFonts w:ascii="Courier New"/>
                          <w:sz w:val="18"/>
                        </w:rPr>
                        <w:t>/*</w:t>
                      </w:r>
                    </w:p>
                    <w:p w:rsidR="007D1F60" w:rsidRDefault="007D1F60">
                      <w:pPr>
                        <w:numPr>
                          <w:ilvl w:val="0"/>
                          <w:numId w:val="2"/>
                        </w:numPr>
                        <w:tabs>
                          <w:tab w:val="left" w:pos="1793"/>
                        </w:tabs>
                        <w:spacing w:before="120"/>
                        <w:ind w:hanging="217"/>
                        <w:rPr>
                          <w:rFonts w:ascii="Courier New"/>
                          <w:sz w:val="18"/>
                        </w:rPr>
                      </w:pPr>
                      <w:r>
                        <w:rPr>
                          <w:rFonts w:ascii="Courier New"/>
                          <w:sz w:val="18"/>
                        </w:rPr>
                        <w:t>Now get the status via a</w:t>
                      </w:r>
                      <w:r>
                        <w:rPr>
                          <w:rFonts w:ascii="Courier New"/>
                          <w:spacing w:val="-9"/>
                          <w:sz w:val="18"/>
                        </w:rPr>
                        <w:t xml:space="preserve"> </w:t>
                      </w:r>
                      <w:r>
                        <w:rPr>
                          <w:rFonts w:ascii="Courier New"/>
                          <w:sz w:val="18"/>
                        </w:rPr>
                        <w:t>query.</w:t>
                      </w:r>
                    </w:p>
                    <w:p w:rsidR="007D1F60" w:rsidRDefault="007D1F60">
                      <w:pPr>
                        <w:spacing w:before="118"/>
                        <w:ind w:left="1576"/>
                        <w:rPr>
                          <w:rFonts w:ascii="Courier New"/>
                          <w:sz w:val="18"/>
                        </w:rPr>
                      </w:pPr>
                      <w:r>
                        <w:rPr>
                          <w:rFonts w:ascii="Courier New"/>
                          <w:sz w:val="18"/>
                        </w:rPr>
                        <w:t>*/</w:t>
                      </w:r>
                    </w:p>
                    <w:p w:rsidR="007D1F60" w:rsidRDefault="007D1F60">
                      <w:pPr>
                        <w:spacing w:before="4" w:line="320" w:lineRule="atLeast"/>
                        <w:ind w:left="1468" w:right="5050"/>
                        <w:rPr>
                          <w:rFonts w:ascii="Courier New"/>
                          <w:sz w:val="18"/>
                        </w:rPr>
                      </w:pPr>
                      <w:r>
                        <w:rPr>
                          <w:rFonts w:ascii="Courier New"/>
                          <w:sz w:val="18"/>
                        </w:rPr>
                        <w:t>String login = reg.getLogin(); target =</w:t>
                      </w:r>
                    </w:p>
                    <w:p w:rsidR="007D1F60" w:rsidRDefault="007D1F60">
                      <w:pPr>
                        <w:spacing w:before="4"/>
                        <w:ind w:left="28"/>
                        <w:rPr>
                          <w:rFonts w:ascii="Courier New"/>
                          <w:sz w:val="18"/>
                        </w:rPr>
                      </w:pPr>
                      <w:r>
                        <w:rPr>
                          <w:rFonts w:ascii="Courier New"/>
                          <w:sz w:val="18"/>
                        </w:rPr>
                        <w:t>client.target(Common.URLBASE).path("registrations").queryParam("login", login)</w:t>
                      </w:r>
                    </w:p>
                    <w:p w:rsidR="007D1F60" w:rsidRDefault="007D1F60">
                      <w:pPr>
                        <w:spacing w:before="120"/>
                        <w:ind w:left="2909"/>
                        <w:rPr>
                          <w:rFonts w:ascii="Courier New"/>
                          <w:sz w:val="18"/>
                        </w:rPr>
                      </w:pPr>
                      <w:r>
                        <w:rPr>
                          <w:rFonts w:ascii="Courier New"/>
                          <w:sz w:val="18"/>
                        </w:rPr>
                        <w:t>.queryParam("limit", "1");</w:t>
                      </w:r>
                    </w:p>
                    <w:p w:rsidR="007D1F60" w:rsidRDefault="007D1F60">
                      <w:pPr>
                        <w:spacing w:before="120" w:line="381" w:lineRule="auto"/>
                        <w:ind w:left="1468" w:right="1917"/>
                        <w:rPr>
                          <w:rFonts w:ascii="Courier New"/>
                          <w:sz w:val="18"/>
                        </w:rPr>
                      </w:pPr>
                      <w:r>
                        <w:rPr>
                          <w:rFonts w:ascii="Courier New"/>
                          <w:sz w:val="18"/>
                        </w:rPr>
                        <w:t>response = target.request(MediaType.APPLICATION_XML).get(); Common.checkError(response);</w:t>
                      </w:r>
                    </w:p>
                    <w:p w:rsidR="007D1F60" w:rsidRDefault="007D1F60">
                      <w:pPr>
                        <w:spacing w:line="203" w:lineRule="exact"/>
                        <w:ind w:left="1468"/>
                        <w:rPr>
                          <w:rFonts w:ascii="Courier New"/>
                          <w:sz w:val="18"/>
                        </w:rPr>
                      </w:pPr>
                      <w:r>
                        <w:rPr>
                          <w:rFonts w:ascii="Courier New"/>
                          <w:sz w:val="18"/>
                        </w:rPr>
                        <w:t>regs = response.readEntity(Registrations.class);</w:t>
                      </w:r>
                    </w:p>
                    <w:p w:rsidR="007D1F60" w:rsidRDefault="007D1F60">
                      <w:pPr>
                        <w:spacing w:before="120" w:line="244" w:lineRule="auto"/>
                        <w:ind w:left="28" w:right="1918" w:firstLine="1439"/>
                        <w:rPr>
                          <w:rFonts w:ascii="Courier New"/>
                          <w:sz w:val="18"/>
                        </w:rPr>
                      </w:pPr>
                      <w:r>
                        <w:rPr>
                          <w:rFonts w:ascii="Courier New"/>
                          <w:sz w:val="18"/>
                        </w:rPr>
                        <w:t>System.out.println("Recieved " + regs.getCount() + " of " + regs.getTotalcount() + " statuses");</w:t>
                      </w:r>
                    </w:p>
                  </w:txbxContent>
                </v:textbox>
                <w10:anchorlock/>
              </v:shape>
            </w:pict>
          </mc:Fallback>
        </mc:AlternateContent>
      </w:r>
    </w:p>
    <w:p w14:paraId="3AF124FD" w14:textId="77777777" w:rsidR="00954357" w:rsidRDefault="00954357">
      <w:pPr>
        <w:pStyle w:val="BodyText"/>
        <w:rPr>
          <w:rFonts w:ascii="Cambria"/>
          <w:b/>
          <w:sz w:val="20"/>
        </w:rPr>
      </w:pPr>
    </w:p>
    <w:bookmarkStart w:id="231" w:name="_Toc71048221"/>
    <w:bookmarkStart w:id="232" w:name="_Toc71048311"/>
    <w:bookmarkStart w:id="233" w:name="_Toc151555591"/>
    <w:p w14:paraId="5024CFBB" w14:textId="77777777" w:rsidR="00954357" w:rsidRDefault="005D1EB8">
      <w:pPr>
        <w:pStyle w:val="Heading2"/>
        <w:tabs>
          <w:tab w:val="left" w:pos="10050"/>
        </w:tabs>
        <w:spacing w:before="221"/>
        <w:rPr>
          <w:u w:val="none"/>
        </w:rPr>
      </w:pPr>
      <w:r>
        <w:rPr>
          <w:noProof/>
        </w:rPr>
        <mc:AlternateContent>
          <mc:Choice Requires="wps">
            <w:drawing>
              <wp:anchor distT="0" distB="0" distL="114300" distR="114300" simplePos="0" relativeHeight="251860992" behindDoc="0" locked="0" layoutInCell="1" allowOverlap="1" wp14:anchorId="75F5052B" wp14:editId="53D4351C">
                <wp:simplePos x="0" y="0"/>
                <wp:positionH relativeFrom="page">
                  <wp:posOffset>896620</wp:posOffset>
                </wp:positionH>
                <wp:positionV relativeFrom="paragraph">
                  <wp:posOffset>-165735</wp:posOffset>
                </wp:positionV>
                <wp:extent cx="6209665" cy="0"/>
                <wp:effectExtent l="0" t="0" r="0" b="0"/>
                <wp:wrapNone/>
                <wp:docPr id="15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493966" id="Line 14" o:spid="_x0000_s1026" style="position:absolute;z-index:251860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13.05pt" to="559.5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" strokeweight=".24pt">
                <w10:wrap anchorx="page"/>
              </v:line>
            </w:pict>
          </mc:Fallback>
        </mc:AlternateContent>
      </w:r>
      <w:r>
        <w:rPr>
          <w:noProof/>
        </w:rPr>
        <mc:AlternateContent>
          <mc:Choice Requires="wps">
            <w:drawing>
              <wp:anchor distT="0" distB="0" distL="114300" distR="114300" simplePos="0" relativeHeight="251862016" behindDoc="0" locked="0" layoutInCell="1" allowOverlap="1" wp14:anchorId="0F0661FE" wp14:editId="02EA198E">
                <wp:simplePos x="0" y="0"/>
                <wp:positionH relativeFrom="page">
                  <wp:posOffset>896620</wp:posOffset>
                </wp:positionH>
                <wp:positionV relativeFrom="paragraph">
                  <wp:posOffset>777875</wp:posOffset>
                </wp:positionV>
                <wp:extent cx="6209665" cy="0"/>
                <wp:effectExtent l="0" t="0" r="0" b="0"/>
                <wp:wrapNone/>
                <wp:docPr id="15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2FD5AA" id="Line 13" o:spid="_x0000_s1026" style="position:absolute;z-index:251862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61.25pt" to="559.55pt,6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" strokeweight=".24pt">
                <w10:wrap anchorx="page"/>
              </v:line>
            </w:pict>
          </mc:Fallback>
        </mc:AlternateContent>
      </w:r>
      <w:r>
        <w:rPr>
          <w:noProof/>
        </w:rPr>
        <mc:AlternateContent>
          <mc:Choice Requires="wps">
            <w:drawing>
              <wp:anchor distT="0" distB="0" distL="114300" distR="114300" simplePos="0" relativeHeight="251863040" behindDoc="0" locked="0" layoutInCell="1" allowOverlap="1" wp14:anchorId="69E30C9D" wp14:editId="4667CD70">
                <wp:simplePos x="0" y="0"/>
                <wp:positionH relativeFrom="page">
                  <wp:posOffset>896620</wp:posOffset>
                </wp:positionH>
                <wp:positionV relativeFrom="paragraph">
                  <wp:posOffset>1553845</wp:posOffset>
                </wp:positionV>
                <wp:extent cx="6209665" cy="0"/>
                <wp:effectExtent l="0" t="0" r="0" b="0"/>
                <wp:wrapNone/>
                <wp:docPr id="15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2A650" id="Line 12" o:spid="_x0000_s1026" style="position:absolute;z-index:251863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6pt,122.35pt" to="559.55pt,1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" strokeweight=".24pt">
                <w10:wrap anchorx="page"/>
              </v:line>
            </w:pict>
          </mc:Fallback>
        </mc:AlternateContent>
      </w:r>
      <w:r w:rsidR="00DD1A20">
        <w:t>Registration Notification</w:t>
      </w:r>
      <w:r w:rsidR="00DD1A20">
        <w:rPr>
          <w:spacing w:val="-13"/>
        </w:rPr>
        <w:t xml:space="preserve"> </w:t>
      </w:r>
      <w:r w:rsidR="00DD1A20">
        <w:t>Request</w:t>
      </w:r>
      <w:bookmarkEnd w:id="231"/>
      <w:bookmarkEnd w:id="232"/>
      <w:bookmarkEnd w:id="233"/>
      <w:r w:rsidR="00DD1A20">
        <w:tab/>
      </w:r>
    </w:p>
    <w:p w14:paraId="2F422043" w14:textId="77777777" w:rsidR="00954357" w:rsidRDefault="00954357">
      <w:pPr>
        <w:pStyle w:val="BodyText"/>
        <w:rPr>
          <w:rFonts w:ascii="Cambria"/>
          <w:b/>
          <w:sz w:val="20"/>
        </w:rPr>
      </w:pPr>
    </w:p>
    <w:p w14:paraId="16DC7053" w14:textId="77777777" w:rsidR="00954357" w:rsidRDefault="005D1EB8">
      <w:pPr>
        <w:pStyle w:val="BodyText"/>
        <w:spacing w:before="9"/>
        <w:rPr>
          <w:rFonts w:ascii="Cambria"/>
          <w:b/>
          <w:sz w:val="23"/>
        </w:rPr>
      </w:pPr>
      <w:r>
        <w:rPr>
          <w:noProof/>
        </w:rPr>
        <mc:AlternateContent>
          <mc:Choice Requires="wps">
            <w:drawing>
              <wp:anchor distT="0" distB="0" distL="0" distR="0" simplePos="0" relativeHeight="251858944" behindDoc="1" locked="0" layoutInCell="1" allowOverlap="1" wp14:anchorId="17410979" wp14:editId="35151AE2">
                <wp:simplePos x="0" y="0"/>
                <wp:positionH relativeFrom="page">
                  <wp:posOffset>896620</wp:posOffset>
                </wp:positionH>
                <wp:positionV relativeFrom="paragraph">
                  <wp:posOffset>192405</wp:posOffset>
                </wp:positionV>
                <wp:extent cx="6209665" cy="772795"/>
                <wp:effectExtent l="0" t="0" r="0" b="0"/>
                <wp:wrapTopAndBottom/>
                <wp:docPr id="15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77279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9382A0" w14:textId="77777777" w:rsidR="007D1F60" w:rsidRDefault="007D1F60">
                            <w:pPr>
                              <w:spacing w:before="23"/>
                              <w:ind w:right="5968"/>
                              <w:jc w:val="right"/>
                              <w:rPr>
                                <w:rFonts w:ascii="Courier New"/>
                                <w:sz w:val="18"/>
                              </w:rPr>
                            </w:pPr>
                            <w:r>
                              <w:rPr>
                                <w:rFonts w:ascii="Courier New"/>
                                <w:sz w:val="18"/>
                              </w:rPr>
                              <w:t>Client client = Common.getClient();</w:t>
                            </w:r>
                          </w:p>
                          <w:p w14:paraId="5E06FE88" w14:textId="77777777" w:rsidR="007D1F60" w:rsidRDefault="007D1F60">
                            <w:pPr>
                              <w:spacing w:before="120"/>
                              <w:ind w:left="1468"/>
                              <w:rPr>
                                <w:rFonts w:ascii="Courier New"/>
                                <w:sz w:val="18"/>
                              </w:rPr>
                            </w:pPr>
                            <w:r>
                              <w:rPr>
                                <w:rFonts w:ascii="Courier New"/>
                                <w:sz w:val="18"/>
                              </w:rPr>
                              <w:t>/*</w:t>
                            </w:r>
                          </w:p>
                          <w:p w14:paraId="4D5F800C" w14:textId="77777777" w:rsidR="007D1F60" w:rsidRDefault="007D1F60">
                            <w:pPr>
                              <w:spacing w:before="120"/>
                              <w:ind w:right="5932"/>
                              <w:jc w:val="right"/>
                              <w:rPr>
                                <w:rFonts w:ascii="Courier New"/>
                                <w:sz w:val="18"/>
                              </w:rPr>
                            </w:pPr>
                            <w:r>
                              <w:rPr>
                                <w:rFonts w:ascii="Courier New"/>
                                <w:sz w:val="18"/>
                              </w:rPr>
                              <w:t>* Query all statuses.</w:t>
                            </w:r>
                          </w:p>
                          <w:p w14:paraId="63C021A0" w14:textId="77777777" w:rsidR="007D1F60" w:rsidRDefault="007D1F60">
                            <w:pPr>
                              <w:spacing w:before="122"/>
                              <w:ind w:left="1576"/>
                              <w:rPr>
                                <w:rFonts w:ascii="Courier New"/>
                                <w:sz w:val="18"/>
                              </w:rPr>
                            </w:pPr>
                            <w:r>
                              <w:rPr>
                                <w:rFonts w:ascii="Courier New"/>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709AA" id="Text Box 11" o:spid="_x0000_s1076" type="#_x0000_t202" style="position:absolute;margin-left:70.6pt;margin-top:15.15pt;width:488.95pt;height:60.85pt;z-index:-251457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" fillcolor="#f1f1f1" stroked="f">
                <v:textbox inset="0,0,0,0">
                  <w:txbxContent>
                    <w:p w:rsidR="007D1F60" w:rsidRDefault="007D1F60">
                      <w:pPr>
                        <w:spacing w:before="23"/>
                        <w:ind w:right="5968"/>
                        <w:jc w:val="right"/>
                        <w:rPr>
                          <w:rFonts w:ascii="Courier New"/>
                          <w:sz w:val="18"/>
                        </w:rPr>
                      </w:pPr>
                      <w:r>
                        <w:rPr>
                          <w:rFonts w:ascii="Courier New"/>
                          <w:sz w:val="18"/>
                        </w:rPr>
                        <w:t>Client client = Common.getClient();</w:t>
                      </w:r>
                    </w:p>
                    <w:p w:rsidR="007D1F60" w:rsidRDefault="007D1F60">
                      <w:pPr>
                        <w:spacing w:before="120"/>
                        <w:ind w:left="1468"/>
                        <w:rPr>
                          <w:rFonts w:ascii="Courier New"/>
                          <w:sz w:val="18"/>
                        </w:rPr>
                      </w:pPr>
                      <w:r>
                        <w:rPr>
                          <w:rFonts w:ascii="Courier New"/>
                          <w:sz w:val="18"/>
                        </w:rPr>
                        <w:t>/*</w:t>
                      </w:r>
                    </w:p>
                    <w:p w:rsidR="007D1F60" w:rsidRDefault="007D1F60">
                      <w:pPr>
                        <w:spacing w:before="120"/>
                        <w:ind w:right="5932"/>
                        <w:jc w:val="right"/>
                        <w:rPr>
                          <w:rFonts w:ascii="Courier New"/>
                          <w:sz w:val="18"/>
                        </w:rPr>
                      </w:pPr>
                      <w:r>
                        <w:rPr>
                          <w:rFonts w:ascii="Courier New"/>
                          <w:sz w:val="18"/>
                        </w:rPr>
                        <w:t>* Query all statuses.</w:t>
                      </w:r>
                    </w:p>
                    <w:p w:rsidR="007D1F60" w:rsidRDefault="007D1F60">
                      <w:pPr>
                        <w:spacing w:before="122"/>
                        <w:ind w:left="1576"/>
                        <w:rPr>
                          <w:rFonts w:ascii="Courier New"/>
                          <w:sz w:val="18"/>
                        </w:rPr>
                      </w:pPr>
                      <w:r>
                        <w:rPr>
                          <w:rFonts w:ascii="Courier New"/>
                          <w:sz w:val="18"/>
                        </w:rPr>
                        <w:t>*/</w:t>
                      </w:r>
                    </w:p>
                  </w:txbxContent>
                </v:textbox>
                <w10:wrap type="topAndBottom" anchorx="page"/>
              </v:shape>
            </w:pict>
          </mc:Fallback>
        </mc:AlternateContent>
      </w:r>
    </w:p>
    <w:p w14:paraId="21CDECA8" w14:textId="77777777" w:rsidR="00954357" w:rsidRDefault="00954357">
      <w:pPr>
        <w:rPr>
          <w:rFonts w:ascii="Cambria"/>
          <w:sz w:val="23"/>
        </w:rPr>
        <w:sectPr w:rsidR="00954357" w:rsidSect="006E7C95">
          <w:headerReference w:type="default" r:id="rId112"/>
          <w:footerReference w:type="default" r:id="rId113"/>
          <w:pgSz w:w="12240" w:h="15840"/>
          <w:pgMar w:top="1180" w:right="860" w:bottom="700" w:left="1140" w:header="883" w:footer="720" w:gutter="0"/>
          <w:cols w:space="720"/>
          <w:docGrid w:linePitch="299"/>
        </w:sectPr>
      </w:pPr>
    </w:p>
    <w:p w14:paraId="73FCADF6" w14:textId="77777777" w:rsidR="00954357" w:rsidRDefault="00954357">
      <w:pPr>
        <w:pStyle w:val="BodyText"/>
        <w:spacing w:before="6"/>
        <w:rPr>
          <w:rFonts w:ascii="Cambria"/>
          <w:b/>
          <w:sz w:val="14"/>
        </w:rPr>
      </w:pPr>
    </w:p>
    <w:p w14:paraId="3FAABAC4" w14:textId="77777777" w:rsidR="00954357" w:rsidRDefault="00DD1A20">
      <w:pPr>
        <w:spacing w:before="100" w:line="379" w:lineRule="auto"/>
        <w:ind w:left="1740" w:right="206"/>
        <w:rPr>
          <w:rFonts w:ascii="Courier New"/>
          <w:sz w:val="18"/>
        </w:rPr>
      </w:pPr>
      <w:r>
        <w:rPr>
          <w:rFonts w:ascii="Courier New"/>
          <w:sz w:val="18"/>
        </w:rPr>
        <w:t>WebTarget target =</w:t>
      </w:r>
      <w:r>
        <w:rPr>
          <w:rFonts w:ascii="Courier New"/>
          <w:spacing w:val="-57"/>
          <w:sz w:val="18"/>
        </w:rPr>
        <w:t xml:space="preserve"> </w:t>
      </w:r>
      <w:r>
        <w:rPr>
          <w:rFonts w:ascii="Courier New"/>
          <w:sz w:val="18"/>
        </w:rPr>
        <w:t>client.target(Common.URLBASE).path("registrations"); Response response = target.request(MediaType.APPLICATION_XML).get();</w:t>
      </w:r>
    </w:p>
    <w:p w14:paraId="13CBC98C" w14:textId="77777777" w:rsidR="00954357" w:rsidRDefault="00DD1A20">
      <w:pPr>
        <w:spacing w:before="1"/>
        <w:ind w:left="1740"/>
        <w:rPr>
          <w:rFonts w:ascii="Courier New"/>
          <w:sz w:val="18"/>
        </w:rPr>
      </w:pPr>
      <w:r>
        <w:rPr>
          <w:rFonts w:ascii="Courier New"/>
          <w:sz w:val="18"/>
        </w:rPr>
        <w:t>if (response.getStatus() == 503) {</w:t>
      </w:r>
    </w:p>
    <w:p w14:paraId="0BFFB942" w14:textId="77777777" w:rsidR="00954357" w:rsidRDefault="00DD1A20">
      <w:pPr>
        <w:spacing w:before="120" w:line="381" w:lineRule="auto"/>
        <w:ind w:left="2460" w:right="2251"/>
        <w:rPr>
          <w:rFonts w:ascii="Courier New"/>
          <w:sz w:val="18"/>
        </w:rPr>
      </w:pPr>
      <w:r>
        <w:rPr>
          <w:rFonts w:ascii="Courier New"/>
          <w:sz w:val="18"/>
        </w:rPr>
        <w:t>// Registration cache not loaded, let's wait a bit. Thread.currentThread().sleep(15000);</w:t>
      </w:r>
    </w:p>
    <w:p w14:paraId="6C72D1B2" w14:textId="77777777" w:rsidR="00954357" w:rsidRDefault="00DD1A20">
      <w:pPr>
        <w:spacing w:line="203" w:lineRule="exact"/>
        <w:ind w:left="2460"/>
        <w:rPr>
          <w:rFonts w:ascii="Courier New"/>
          <w:sz w:val="18"/>
        </w:rPr>
      </w:pPr>
      <w:r>
        <w:rPr>
          <w:rFonts w:ascii="Courier New"/>
          <w:sz w:val="18"/>
        </w:rPr>
        <w:t>response = target.request(MediaType.APPLICATION_XML).get();</w:t>
      </w:r>
    </w:p>
    <w:p w14:paraId="0BE386C3" w14:textId="77777777" w:rsidR="00954357" w:rsidRDefault="00DD1A20">
      <w:pPr>
        <w:spacing w:before="121"/>
        <w:ind w:left="1740"/>
        <w:rPr>
          <w:rFonts w:ascii="Courier New"/>
          <w:sz w:val="18"/>
        </w:rPr>
      </w:pPr>
      <w:r>
        <w:rPr>
          <w:rFonts w:ascii="Courier New"/>
          <w:sz w:val="18"/>
        </w:rPr>
        <w:t>}</w:t>
      </w:r>
    </w:p>
    <w:p w14:paraId="32B5AC4D" w14:textId="77777777" w:rsidR="00954357" w:rsidRDefault="00DD1A20">
      <w:pPr>
        <w:spacing w:before="120"/>
        <w:ind w:left="1740"/>
        <w:rPr>
          <w:rFonts w:ascii="Courier New"/>
          <w:sz w:val="18"/>
        </w:rPr>
      </w:pPr>
      <w:r>
        <w:rPr>
          <w:rFonts w:ascii="Courier New"/>
          <w:sz w:val="18"/>
        </w:rPr>
        <w:t>Common.checkError(response);</w:t>
      </w:r>
    </w:p>
    <w:p w14:paraId="7E9FC80E" w14:textId="77777777" w:rsidR="00954357" w:rsidRDefault="00DD1A20">
      <w:pPr>
        <w:spacing w:before="120"/>
        <w:ind w:left="1740"/>
        <w:rPr>
          <w:rFonts w:ascii="Courier New"/>
          <w:sz w:val="18"/>
        </w:rPr>
      </w:pPr>
      <w:r>
        <w:rPr>
          <w:rFonts w:ascii="Courier New"/>
          <w:sz w:val="18"/>
        </w:rPr>
        <w:t>/*</w:t>
      </w:r>
    </w:p>
    <w:p w14:paraId="52CAC93B" w14:textId="77777777" w:rsidR="00954357" w:rsidRDefault="00DD1A20">
      <w:pPr>
        <w:pStyle w:val="ListParagraph"/>
        <w:numPr>
          <w:ilvl w:val="0"/>
          <w:numId w:val="1"/>
        </w:numPr>
        <w:tabs>
          <w:tab w:val="left" w:pos="2065"/>
        </w:tabs>
        <w:spacing w:before="120"/>
        <w:ind w:hanging="217"/>
        <w:rPr>
          <w:rFonts w:ascii="Courier New" w:hAnsi="Courier New"/>
          <w:sz w:val="18"/>
        </w:rPr>
      </w:pPr>
      <w:r>
        <w:rPr>
          <w:rFonts w:ascii="Courier New" w:hAnsi="Courier New"/>
          <w:sz w:val="18"/>
        </w:rPr>
        <w:t>In this case we are manually telling what entity type is to</w:t>
      </w:r>
      <w:r>
        <w:rPr>
          <w:rFonts w:ascii="Courier New" w:hAnsi="Courier New"/>
          <w:spacing w:val="-29"/>
          <w:sz w:val="18"/>
        </w:rPr>
        <w:t xml:space="preserve"> </w:t>
      </w:r>
      <w:r>
        <w:rPr>
          <w:rFonts w:ascii="Courier New" w:hAnsi="Courier New"/>
          <w:sz w:val="18"/>
        </w:rPr>
        <w:t>be</w:t>
      </w:r>
    </w:p>
    <w:p w14:paraId="4896B7EC" w14:textId="77777777" w:rsidR="00954357" w:rsidRDefault="00DD1A20">
      <w:pPr>
        <w:pStyle w:val="ListParagraph"/>
        <w:numPr>
          <w:ilvl w:val="0"/>
          <w:numId w:val="1"/>
        </w:numPr>
        <w:tabs>
          <w:tab w:val="left" w:pos="2065"/>
        </w:tabs>
        <w:spacing w:before="120"/>
        <w:ind w:hanging="217"/>
        <w:rPr>
          <w:rFonts w:ascii="Courier New" w:hAnsi="Courier New"/>
          <w:sz w:val="18"/>
        </w:rPr>
      </w:pPr>
      <w:r>
        <w:rPr>
          <w:rFonts w:ascii="Courier New" w:hAnsi="Courier New"/>
          <w:sz w:val="18"/>
        </w:rPr>
        <w:t>unmarshalled. Many clients allow registration of the JAXB</w:t>
      </w:r>
      <w:r>
        <w:rPr>
          <w:rFonts w:ascii="Courier New" w:hAnsi="Courier New"/>
          <w:spacing w:val="-29"/>
          <w:sz w:val="18"/>
        </w:rPr>
        <w:t xml:space="preserve"> </w:t>
      </w:r>
      <w:r>
        <w:rPr>
          <w:rFonts w:ascii="Courier New" w:hAnsi="Courier New"/>
          <w:sz w:val="18"/>
        </w:rPr>
        <w:t>mapping</w:t>
      </w:r>
    </w:p>
    <w:p w14:paraId="591AAA41" w14:textId="77777777" w:rsidR="00954357" w:rsidRDefault="00DD1A20">
      <w:pPr>
        <w:pStyle w:val="ListParagraph"/>
        <w:numPr>
          <w:ilvl w:val="0"/>
          <w:numId w:val="1"/>
        </w:numPr>
        <w:tabs>
          <w:tab w:val="left" w:pos="2065"/>
        </w:tabs>
        <w:spacing w:before="121"/>
        <w:ind w:hanging="217"/>
        <w:rPr>
          <w:rFonts w:ascii="Courier New" w:hAnsi="Courier New"/>
          <w:sz w:val="18"/>
        </w:rPr>
      </w:pPr>
      <w:r>
        <w:rPr>
          <w:rFonts w:ascii="Courier New" w:hAnsi="Courier New"/>
          <w:sz w:val="18"/>
        </w:rPr>
        <w:t>classes so this is not</w:t>
      </w:r>
      <w:r>
        <w:rPr>
          <w:rFonts w:ascii="Courier New" w:hAnsi="Courier New"/>
          <w:spacing w:val="-7"/>
          <w:sz w:val="18"/>
        </w:rPr>
        <w:t xml:space="preserve"> </w:t>
      </w:r>
      <w:r>
        <w:rPr>
          <w:rFonts w:ascii="Courier New" w:hAnsi="Courier New"/>
          <w:sz w:val="18"/>
        </w:rPr>
        <w:t>needed.</w:t>
      </w:r>
    </w:p>
    <w:p w14:paraId="6F02716D" w14:textId="77777777" w:rsidR="00954357" w:rsidRDefault="00DD1A20">
      <w:pPr>
        <w:spacing w:before="120"/>
        <w:ind w:left="1848"/>
        <w:rPr>
          <w:rFonts w:ascii="Courier New"/>
          <w:sz w:val="18"/>
        </w:rPr>
      </w:pPr>
      <w:r>
        <w:rPr>
          <w:rFonts w:ascii="Courier New"/>
          <w:sz w:val="18"/>
        </w:rPr>
        <w:t>*/</w:t>
      </w:r>
    </w:p>
    <w:p w14:paraId="4BC65F6E" w14:textId="77777777" w:rsidR="00954357" w:rsidRDefault="00DD1A20">
      <w:pPr>
        <w:spacing w:before="4" w:line="320" w:lineRule="atLeast"/>
        <w:ind w:left="1740"/>
        <w:rPr>
          <w:rFonts w:ascii="Courier New"/>
          <w:sz w:val="18"/>
        </w:rPr>
      </w:pPr>
      <w:r>
        <w:rPr>
          <w:rFonts w:ascii="Courier New"/>
          <w:sz w:val="18"/>
        </w:rPr>
        <w:t>Registrations regs =</w:t>
      </w:r>
      <w:r>
        <w:rPr>
          <w:rFonts w:ascii="Courier New"/>
          <w:spacing w:val="-51"/>
          <w:sz w:val="18"/>
        </w:rPr>
        <w:t xml:space="preserve"> </w:t>
      </w:r>
      <w:r>
        <w:rPr>
          <w:rFonts w:ascii="Courier New"/>
          <w:sz w:val="18"/>
        </w:rPr>
        <w:t>response.readEntity(Registrations.class); System.out.println("Recieved " + regs.getCount() + " of " +</w:t>
      </w:r>
    </w:p>
    <w:p w14:paraId="1447CA1E" w14:textId="77777777" w:rsidR="00954357" w:rsidRDefault="00DD1A20">
      <w:pPr>
        <w:spacing w:before="4"/>
        <w:ind w:left="300"/>
        <w:rPr>
          <w:rFonts w:ascii="Courier New"/>
          <w:sz w:val="18"/>
        </w:rPr>
      </w:pPr>
      <w:r>
        <w:rPr>
          <w:rFonts w:ascii="Courier New"/>
          <w:sz w:val="18"/>
        </w:rPr>
        <w:t>regs.getTotalcount() + " statuses");</w:t>
      </w:r>
    </w:p>
    <w:p w14:paraId="21219B7F" w14:textId="77777777" w:rsidR="00954357" w:rsidRDefault="00DD1A20">
      <w:pPr>
        <w:spacing w:before="120" w:line="381" w:lineRule="auto"/>
        <w:ind w:left="2460" w:right="206" w:hanging="720"/>
        <w:rPr>
          <w:rFonts w:ascii="Courier New"/>
          <w:sz w:val="18"/>
        </w:rPr>
      </w:pPr>
      <w:r>
        <w:rPr>
          <w:rFonts w:ascii="Courier New"/>
          <w:sz w:val="18"/>
        </w:rPr>
        <w:t>for (Registration reg : regs.getRegistration()) { System.out.println("Recieved status for login: " +</w:t>
      </w:r>
      <w:r>
        <w:rPr>
          <w:rFonts w:ascii="Courier New"/>
          <w:spacing w:val="-57"/>
          <w:sz w:val="18"/>
        </w:rPr>
        <w:t xml:space="preserve"> </w:t>
      </w:r>
      <w:r>
        <w:rPr>
          <w:rFonts w:ascii="Courier New"/>
          <w:sz w:val="18"/>
        </w:rPr>
        <w:t>reg.getLogin());</w:t>
      </w:r>
    </w:p>
    <w:p w14:paraId="21570C43" w14:textId="77777777" w:rsidR="00954357" w:rsidRDefault="00954357">
      <w:pPr>
        <w:spacing w:line="381" w:lineRule="auto"/>
        <w:rPr>
          <w:rFonts w:ascii="Courier New"/>
          <w:sz w:val="18"/>
        </w:rPr>
        <w:sectPr w:rsidR="00954357" w:rsidSect="004C5F49">
          <w:headerReference w:type="default" r:id="rId114"/>
          <w:footerReference w:type="default" r:id="rId115"/>
          <w:pgSz w:w="12240" w:h="15840"/>
          <w:pgMar w:top="1180" w:right="860" w:bottom="700" w:left="1140" w:header="883" w:footer="720" w:gutter="0"/>
          <w:cols w:space="720"/>
          <w:docGrid w:linePitch="299"/>
        </w:sectPr>
      </w:pPr>
    </w:p>
    <w:p w14:paraId="237E37DD" w14:textId="77777777" w:rsidR="00954357" w:rsidRDefault="00954357">
      <w:pPr>
        <w:pStyle w:val="BodyText"/>
        <w:rPr>
          <w:rFonts w:ascii="Courier New"/>
          <w:sz w:val="20"/>
        </w:rPr>
      </w:pPr>
    </w:p>
    <w:p w14:paraId="3C31E4BD" w14:textId="77777777" w:rsidR="00954357" w:rsidRDefault="00954357">
      <w:pPr>
        <w:pStyle w:val="BodyText"/>
        <w:rPr>
          <w:rFonts w:ascii="Courier New"/>
          <w:sz w:val="20"/>
        </w:rPr>
      </w:pPr>
    </w:p>
    <w:p w14:paraId="6120FD20" w14:textId="77777777" w:rsidR="00954357" w:rsidRDefault="00954357">
      <w:pPr>
        <w:pStyle w:val="BodyText"/>
        <w:rPr>
          <w:rFonts w:ascii="Courier New"/>
          <w:sz w:val="20"/>
        </w:rPr>
      </w:pPr>
    </w:p>
    <w:p w14:paraId="499BA5FE" w14:textId="77777777" w:rsidR="00954357" w:rsidRDefault="00954357">
      <w:pPr>
        <w:pStyle w:val="BodyText"/>
        <w:rPr>
          <w:rFonts w:ascii="Courier New"/>
          <w:sz w:val="20"/>
        </w:rPr>
      </w:pPr>
    </w:p>
    <w:p w14:paraId="733BD44B" w14:textId="77777777" w:rsidR="00954357" w:rsidRDefault="00954357">
      <w:pPr>
        <w:pStyle w:val="BodyText"/>
        <w:rPr>
          <w:rFonts w:ascii="Courier New"/>
          <w:sz w:val="20"/>
        </w:rPr>
      </w:pPr>
    </w:p>
    <w:p w14:paraId="594C24F9" w14:textId="77777777" w:rsidR="00954357" w:rsidRDefault="00954357">
      <w:pPr>
        <w:pStyle w:val="BodyText"/>
        <w:rPr>
          <w:rFonts w:ascii="Courier New"/>
          <w:sz w:val="20"/>
        </w:rPr>
      </w:pPr>
    </w:p>
    <w:p w14:paraId="59335BAB" w14:textId="77777777" w:rsidR="00954357" w:rsidRDefault="00954357">
      <w:pPr>
        <w:pStyle w:val="BodyText"/>
        <w:rPr>
          <w:rFonts w:ascii="Courier New"/>
          <w:sz w:val="20"/>
        </w:rPr>
      </w:pPr>
    </w:p>
    <w:p w14:paraId="22508896" w14:textId="77777777" w:rsidR="00954357" w:rsidRDefault="00954357">
      <w:pPr>
        <w:pStyle w:val="BodyText"/>
        <w:spacing w:before="9"/>
        <w:rPr>
          <w:rFonts w:ascii="Courier New"/>
          <w:sz w:val="20"/>
        </w:rPr>
      </w:pPr>
    </w:p>
    <w:p w14:paraId="0694B7B1" w14:textId="77777777" w:rsidR="00954357" w:rsidRDefault="00DD1A20">
      <w:pPr>
        <w:ind w:left="300"/>
        <w:rPr>
          <w:rFonts w:ascii="Courier New"/>
          <w:sz w:val="18"/>
        </w:rPr>
      </w:pPr>
      <w:r>
        <w:rPr>
          <w:rFonts w:ascii="Courier New"/>
          <w:sz w:val="18"/>
        </w:rPr>
        <w:t>"reboot");</w:t>
      </w:r>
    </w:p>
    <w:p w14:paraId="1257A292" w14:textId="77777777" w:rsidR="00954357" w:rsidRDefault="00DD1A20">
      <w:pPr>
        <w:spacing w:line="204" w:lineRule="exact"/>
        <w:ind w:left="300"/>
        <w:rPr>
          <w:rFonts w:ascii="Courier New"/>
          <w:sz w:val="18"/>
        </w:rPr>
      </w:pPr>
      <w:r>
        <w:br w:type="column"/>
      </w:r>
      <w:r>
        <w:rPr>
          <w:rFonts w:ascii="Courier New"/>
          <w:sz w:val="18"/>
        </w:rPr>
        <w:t>}</w:t>
      </w:r>
    </w:p>
    <w:p w14:paraId="47048764" w14:textId="77777777" w:rsidR="00954357" w:rsidRDefault="00DD1A20">
      <w:pPr>
        <w:spacing w:before="120"/>
        <w:ind w:left="300"/>
        <w:rPr>
          <w:rFonts w:ascii="Courier New"/>
          <w:sz w:val="18"/>
        </w:rPr>
      </w:pPr>
      <w:r>
        <w:rPr>
          <w:rFonts w:ascii="Courier New"/>
          <w:sz w:val="18"/>
        </w:rPr>
        <w:t>/*</w:t>
      </w:r>
    </w:p>
    <w:p w14:paraId="13CAE4B1" w14:textId="77777777" w:rsidR="00954357" w:rsidRDefault="00DD1A20">
      <w:pPr>
        <w:spacing w:before="120"/>
        <w:ind w:left="408"/>
        <w:rPr>
          <w:rFonts w:ascii="Courier New"/>
          <w:sz w:val="18"/>
        </w:rPr>
      </w:pPr>
      <w:r>
        <w:rPr>
          <w:rFonts w:ascii="Courier New"/>
          <w:sz w:val="18"/>
        </w:rPr>
        <w:t>* Now take first status found send notification based on reference URI.</w:t>
      </w:r>
    </w:p>
    <w:p w14:paraId="69B41A36" w14:textId="77777777" w:rsidR="00954357" w:rsidRDefault="00DD1A20">
      <w:pPr>
        <w:spacing w:before="120"/>
        <w:ind w:left="408"/>
        <w:rPr>
          <w:rFonts w:ascii="Courier New"/>
          <w:sz w:val="18"/>
        </w:rPr>
      </w:pPr>
      <w:r>
        <w:rPr>
          <w:rFonts w:ascii="Courier New"/>
          <w:sz w:val="18"/>
        </w:rPr>
        <w:t>*/</w:t>
      </w:r>
    </w:p>
    <w:p w14:paraId="3D5E877F" w14:textId="77777777" w:rsidR="00954357" w:rsidRDefault="00DD1A20">
      <w:pPr>
        <w:spacing w:before="120"/>
        <w:ind w:left="300"/>
        <w:rPr>
          <w:rFonts w:ascii="Courier New"/>
          <w:sz w:val="18"/>
        </w:rPr>
      </w:pPr>
      <w:r>
        <w:rPr>
          <w:rFonts w:ascii="Courier New"/>
          <w:sz w:val="18"/>
        </w:rPr>
        <w:t>Registration reg = regs.getList().get(0);</w:t>
      </w:r>
    </w:p>
    <w:p w14:paraId="6E80F2F8" w14:textId="77777777" w:rsidR="00954357" w:rsidRDefault="00DD1A20">
      <w:pPr>
        <w:spacing w:before="121"/>
        <w:ind w:left="300"/>
        <w:rPr>
          <w:rFonts w:ascii="Courier New"/>
          <w:sz w:val="18"/>
        </w:rPr>
      </w:pPr>
      <w:r>
        <w:rPr>
          <w:rFonts w:ascii="Courier New"/>
          <w:sz w:val="18"/>
        </w:rPr>
        <w:t>target = client.target(reg.getLink().getHref()).queryParam("notify",</w:t>
      </w:r>
    </w:p>
    <w:p w14:paraId="63F5FA25" w14:textId="77777777" w:rsidR="00954357" w:rsidRDefault="00954357">
      <w:pPr>
        <w:pStyle w:val="BodyText"/>
        <w:spacing w:before="4"/>
        <w:rPr>
          <w:rFonts w:ascii="Courier New"/>
          <w:sz w:val="28"/>
        </w:rPr>
      </w:pPr>
    </w:p>
    <w:p w14:paraId="6E8A4690" w14:textId="77777777" w:rsidR="00954357" w:rsidRDefault="00DD1A20">
      <w:pPr>
        <w:spacing w:line="381" w:lineRule="auto"/>
        <w:ind w:left="300" w:right="1566"/>
        <w:rPr>
          <w:rFonts w:ascii="Courier New"/>
          <w:sz w:val="18"/>
        </w:rPr>
      </w:pPr>
      <w:r>
        <w:rPr>
          <w:rFonts w:ascii="Courier New"/>
          <w:sz w:val="18"/>
        </w:rPr>
        <w:t>response = target.request(MediaType.APPLICATION_XML).post(null); Common.checkError(response);</w:t>
      </w:r>
    </w:p>
    <w:p w14:paraId="49C1FC72" w14:textId="77777777" w:rsidR="00954357" w:rsidRDefault="00DD1A20">
      <w:pPr>
        <w:spacing w:line="203" w:lineRule="exact"/>
        <w:ind w:left="300"/>
        <w:rPr>
          <w:rFonts w:ascii="Courier New"/>
          <w:sz w:val="18"/>
        </w:rPr>
      </w:pPr>
      <w:r>
        <w:rPr>
          <w:rFonts w:ascii="Courier New"/>
          <w:sz w:val="18"/>
        </w:rPr>
        <w:t>RegistrationNotifyStatuses statuses =</w:t>
      </w:r>
    </w:p>
    <w:p w14:paraId="31FE7E40" w14:textId="77777777" w:rsidR="00954357" w:rsidRDefault="00954357">
      <w:pPr>
        <w:spacing w:line="203" w:lineRule="exact"/>
        <w:rPr>
          <w:rFonts w:ascii="Courier New"/>
          <w:sz w:val="18"/>
        </w:rPr>
        <w:sectPr w:rsidR="00954357">
          <w:type w:val="continuous"/>
          <w:pgSz w:w="12240" w:h="15840"/>
          <w:pgMar w:top="1180" w:right="860" w:bottom="280" w:left="1140" w:header="720" w:footer="720" w:gutter="0"/>
          <w:cols w:num="2" w:space="720" w:equalWidth="0">
            <w:col w:w="1381" w:space="59"/>
            <w:col w:w="8800"/>
          </w:cols>
        </w:sectPr>
      </w:pPr>
    </w:p>
    <w:p w14:paraId="0B3E391E" w14:textId="77777777" w:rsidR="00954357" w:rsidRDefault="005D1EB8">
      <w:pPr>
        <w:ind w:right="4105"/>
        <w:jc w:val="right"/>
        <w:rPr>
          <w:rFonts w:ascii="Courier New"/>
          <w:sz w:val="18"/>
        </w:rPr>
      </w:pPr>
      <w:r>
        <w:rPr>
          <w:noProof/>
        </w:rPr>
        <mc:AlternateContent>
          <mc:Choice Requires="wpg">
            <w:drawing>
              <wp:anchor distT="0" distB="0" distL="114300" distR="114300" simplePos="0" relativeHeight="247308288" behindDoc="1" locked="0" layoutInCell="1" allowOverlap="1" wp14:anchorId="05B52539" wp14:editId="1161BC60">
                <wp:simplePos x="0" y="0"/>
                <wp:positionH relativeFrom="page">
                  <wp:posOffset>896620</wp:posOffset>
                </wp:positionH>
                <wp:positionV relativeFrom="page">
                  <wp:posOffset>914400</wp:posOffset>
                </wp:positionV>
                <wp:extent cx="6209665" cy="8343900"/>
                <wp:effectExtent l="0" t="0" r="0" b="0"/>
                <wp:wrapNone/>
                <wp:docPr id="14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8343900"/>
                          <a:chOff x="1412" y="1440"/>
                          <a:chExt cx="9779" cy="13140"/>
                        </a:xfrm>
                      </wpg:grpSpPr>
                      <wps:wsp>
                        <wps:cNvPr id="396" name="Rectangle 10"/>
                        <wps:cNvSpPr>
                          <a:spLocks noChangeArrowheads="1"/>
                        </wps:cNvSpPr>
                        <wps:spPr bwMode="auto">
                          <a:xfrm>
                            <a:off x="1411" y="1444"/>
                            <a:ext cx="9779" cy="344"/>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7" name="Line 9"/>
                        <wps:cNvCnPr>
                          <a:cxnSpLocks noChangeShapeType="1"/>
                        </wps:cNvCnPr>
                        <wps:spPr bwMode="auto">
                          <a:xfrm>
                            <a:off x="1412" y="144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398" name="AutoShape 8"/>
                        <wps:cNvSpPr>
                          <a:spLocks/>
                        </wps:cNvSpPr>
                        <wps:spPr bwMode="auto">
                          <a:xfrm>
                            <a:off x="1411" y="1788"/>
                            <a:ext cx="9779" cy="12787"/>
                          </a:xfrm>
                          <a:custGeom>
                            <a:avLst/>
                            <a:gdLst>
                              <a:gd name="T0" fmla="+- 0 1412 1412"/>
                              <a:gd name="T1" fmla="*/ T0 w 9779"/>
                              <a:gd name="T2" fmla="+- 0 12528 1788"/>
                              <a:gd name="T3" fmla="*/ 12528 h 12787"/>
                              <a:gd name="T4" fmla="+- 0 1412 1412"/>
                              <a:gd name="T5" fmla="*/ T4 w 9779"/>
                              <a:gd name="T6" fmla="+- 0 13176 1788"/>
                              <a:gd name="T7" fmla="*/ 13176 h 12787"/>
                              <a:gd name="T8" fmla="+- 0 1412 1412"/>
                              <a:gd name="T9" fmla="*/ T8 w 9779"/>
                              <a:gd name="T10" fmla="+- 0 13824 1788"/>
                              <a:gd name="T11" fmla="*/ 13824 h 12787"/>
                              <a:gd name="T12" fmla="+- 0 1412 1412"/>
                              <a:gd name="T13" fmla="*/ T12 w 9779"/>
                              <a:gd name="T14" fmla="+- 0 14148 1788"/>
                              <a:gd name="T15" fmla="*/ 14148 h 12787"/>
                              <a:gd name="T16" fmla="+- 0 1412 1412"/>
                              <a:gd name="T17" fmla="*/ T16 w 9779"/>
                              <a:gd name="T18" fmla="+- 0 14575 1788"/>
                              <a:gd name="T19" fmla="*/ 14575 h 12787"/>
                              <a:gd name="T20" fmla="+- 0 11191 1412"/>
                              <a:gd name="T21" fmla="*/ T20 w 9779"/>
                              <a:gd name="T22" fmla="+- 0 14352 1788"/>
                              <a:gd name="T23" fmla="*/ 14352 h 12787"/>
                              <a:gd name="T24" fmla="+- 0 11191 1412"/>
                              <a:gd name="T25" fmla="*/ T24 w 9779"/>
                              <a:gd name="T26" fmla="+- 0 13824 1788"/>
                              <a:gd name="T27" fmla="*/ 13824 h 12787"/>
                              <a:gd name="T28" fmla="+- 0 11191 1412"/>
                              <a:gd name="T29" fmla="*/ T28 w 9779"/>
                              <a:gd name="T30" fmla="+- 0 13500 1788"/>
                              <a:gd name="T31" fmla="*/ 13500 h 12787"/>
                              <a:gd name="T32" fmla="+- 0 11191 1412"/>
                              <a:gd name="T33" fmla="*/ T32 w 9779"/>
                              <a:gd name="T34" fmla="+- 0 12852 1788"/>
                              <a:gd name="T35" fmla="*/ 12852 h 12787"/>
                              <a:gd name="T36" fmla="+- 0 11191 1412"/>
                              <a:gd name="T37" fmla="*/ T36 w 9779"/>
                              <a:gd name="T38" fmla="+- 0 12000 1788"/>
                              <a:gd name="T39" fmla="*/ 12000 h 12787"/>
                              <a:gd name="T40" fmla="+- 0 1412 1412"/>
                              <a:gd name="T41" fmla="*/ T40 w 9779"/>
                              <a:gd name="T42" fmla="+- 0 12324 1788"/>
                              <a:gd name="T43" fmla="*/ 12324 h 12787"/>
                              <a:gd name="T44" fmla="+- 0 11191 1412"/>
                              <a:gd name="T45" fmla="*/ T44 w 9779"/>
                              <a:gd name="T46" fmla="+- 0 12528 1788"/>
                              <a:gd name="T47" fmla="*/ 12528 h 12787"/>
                              <a:gd name="T48" fmla="+- 0 11191 1412"/>
                              <a:gd name="T49" fmla="*/ T48 w 9779"/>
                              <a:gd name="T50" fmla="+- 0 12000 1788"/>
                              <a:gd name="T51" fmla="*/ 12000 h 12787"/>
                              <a:gd name="T52" fmla="+- 0 1412 1412"/>
                              <a:gd name="T53" fmla="*/ T52 w 9779"/>
                              <a:gd name="T54" fmla="+- 0 11675 1788"/>
                              <a:gd name="T55" fmla="*/ 11675 h 12787"/>
                              <a:gd name="T56" fmla="+- 0 11191 1412"/>
                              <a:gd name="T57" fmla="*/ T56 w 9779"/>
                              <a:gd name="T58" fmla="+- 0 12000 1788"/>
                              <a:gd name="T59" fmla="*/ 12000 h 12787"/>
                              <a:gd name="T60" fmla="+- 0 11191 1412"/>
                              <a:gd name="T61" fmla="*/ T60 w 9779"/>
                              <a:gd name="T62" fmla="+- 0 11027 1788"/>
                              <a:gd name="T63" fmla="*/ 11027 h 12787"/>
                              <a:gd name="T64" fmla="+- 0 1412 1412"/>
                              <a:gd name="T65" fmla="*/ T64 w 9779"/>
                              <a:gd name="T66" fmla="+- 0 11351 1788"/>
                              <a:gd name="T67" fmla="*/ 11351 h 12787"/>
                              <a:gd name="T68" fmla="+- 0 11191 1412"/>
                              <a:gd name="T69" fmla="*/ T68 w 9779"/>
                              <a:gd name="T70" fmla="+- 0 11675 1788"/>
                              <a:gd name="T71" fmla="*/ 11675 h 12787"/>
                              <a:gd name="T72" fmla="+- 0 11191 1412"/>
                              <a:gd name="T73" fmla="*/ T72 w 9779"/>
                              <a:gd name="T74" fmla="+- 0 11027 1788"/>
                              <a:gd name="T75" fmla="*/ 11027 h 12787"/>
                              <a:gd name="T76" fmla="+- 0 1412 1412"/>
                              <a:gd name="T77" fmla="*/ T76 w 9779"/>
                              <a:gd name="T78" fmla="+- 0 9323 1788"/>
                              <a:gd name="T79" fmla="*/ 9323 h 12787"/>
                              <a:gd name="T80" fmla="+- 0 1412 1412"/>
                              <a:gd name="T81" fmla="*/ T80 w 9779"/>
                              <a:gd name="T82" fmla="+- 0 9971 1788"/>
                              <a:gd name="T83" fmla="*/ 9971 h 12787"/>
                              <a:gd name="T84" fmla="+- 0 1412 1412"/>
                              <a:gd name="T85" fmla="*/ T84 w 9779"/>
                              <a:gd name="T86" fmla="+- 0 10499 1788"/>
                              <a:gd name="T87" fmla="*/ 10499 h 12787"/>
                              <a:gd name="T88" fmla="+- 0 1412 1412"/>
                              <a:gd name="T89" fmla="*/ T88 w 9779"/>
                              <a:gd name="T90" fmla="+- 0 11027 1788"/>
                              <a:gd name="T91" fmla="*/ 11027 h 12787"/>
                              <a:gd name="T92" fmla="+- 0 11191 1412"/>
                              <a:gd name="T93" fmla="*/ T92 w 9779"/>
                              <a:gd name="T94" fmla="+- 0 10703 1788"/>
                              <a:gd name="T95" fmla="*/ 10703 h 12787"/>
                              <a:gd name="T96" fmla="+- 0 11191 1412"/>
                              <a:gd name="T97" fmla="*/ T96 w 9779"/>
                              <a:gd name="T98" fmla="+- 0 10175 1788"/>
                              <a:gd name="T99" fmla="*/ 10175 h 12787"/>
                              <a:gd name="T100" fmla="+- 0 11191 1412"/>
                              <a:gd name="T101" fmla="*/ T100 w 9779"/>
                              <a:gd name="T102" fmla="+- 0 9647 1788"/>
                              <a:gd name="T103" fmla="*/ 9647 h 12787"/>
                              <a:gd name="T104" fmla="+- 0 11191 1412"/>
                              <a:gd name="T105" fmla="*/ T104 w 9779"/>
                              <a:gd name="T106" fmla="+- 0 6853 1788"/>
                              <a:gd name="T107" fmla="*/ 6853 h 12787"/>
                              <a:gd name="T108" fmla="+- 0 1412 1412"/>
                              <a:gd name="T109" fmla="*/ T108 w 9779"/>
                              <a:gd name="T110" fmla="+- 0 7177 1788"/>
                              <a:gd name="T111" fmla="*/ 7177 h 12787"/>
                              <a:gd name="T112" fmla="+- 0 1412 1412"/>
                              <a:gd name="T113" fmla="*/ T112 w 9779"/>
                              <a:gd name="T114" fmla="+- 0 7825 1788"/>
                              <a:gd name="T115" fmla="*/ 7825 h 12787"/>
                              <a:gd name="T116" fmla="+- 0 1412 1412"/>
                              <a:gd name="T117" fmla="*/ T116 w 9779"/>
                              <a:gd name="T118" fmla="+- 0 8149 1788"/>
                              <a:gd name="T119" fmla="*/ 8149 h 12787"/>
                              <a:gd name="T120" fmla="+- 0 1412 1412"/>
                              <a:gd name="T121" fmla="*/ T120 w 9779"/>
                              <a:gd name="T122" fmla="+- 0 8797 1788"/>
                              <a:gd name="T123" fmla="*/ 8797 h 12787"/>
                              <a:gd name="T124" fmla="+- 0 1412 1412"/>
                              <a:gd name="T125" fmla="*/ T124 w 9779"/>
                              <a:gd name="T126" fmla="+- 0 9323 1788"/>
                              <a:gd name="T127" fmla="*/ 9323 h 12787"/>
                              <a:gd name="T128" fmla="+- 0 11191 1412"/>
                              <a:gd name="T129" fmla="*/ T128 w 9779"/>
                              <a:gd name="T130" fmla="+- 0 8999 1788"/>
                              <a:gd name="T131" fmla="*/ 8999 h 12787"/>
                              <a:gd name="T132" fmla="+- 0 11191 1412"/>
                              <a:gd name="T133" fmla="*/ T132 w 9779"/>
                              <a:gd name="T134" fmla="+- 0 8473 1788"/>
                              <a:gd name="T135" fmla="*/ 8473 h 12787"/>
                              <a:gd name="T136" fmla="+- 0 11191 1412"/>
                              <a:gd name="T137" fmla="*/ T136 w 9779"/>
                              <a:gd name="T138" fmla="+- 0 8149 1788"/>
                              <a:gd name="T139" fmla="*/ 8149 h 12787"/>
                              <a:gd name="T140" fmla="+- 0 11191 1412"/>
                              <a:gd name="T141" fmla="*/ T140 w 9779"/>
                              <a:gd name="T142" fmla="+- 0 7501 1788"/>
                              <a:gd name="T143" fmla="*/ 7501 h 12787"/>
                              <a:gd name="T144" fmla="+- 0 11191 1412"/>
                              <a:gd name="T145" fmla="*/ T144 w 9779"/>
                              <a:gd name="T146" fmla="+- 0 6853 1788"/>
                              <a:gd name="T147" fmla="*/ 6853 h 12787"/>
                              <a:gd name="T148" fmla="+- 0 1412 1412"/>
                              <a:gd name="T149" fmla="*/ T148 w 9779"/>
                              <a:gd name="T150" fmla="+- 0 5029 1788"/>
                              <a:gd name="T151" fmla="*/ 5029 h 12787"/>
                              <a:gd name="T152" fmla="+- 0 1412 1412"/>
                              <a:gd name="T153" fmla="*/ T152 w 9779"/>
                              <a:gd name="T154" fmla="+- 0 5677 1788"/>
                              <a:gd name="T155" fmla="*/ 5677 h 12787"/>
                              <a:gd name="T156" fmla="+- 0 1412 1412"/>
                              <a:gd name="T157" fmla="*/ T156 w 9779"/>
                              <a:gd name="T158" fmla="+- 0 6205 1788"/>
                              <a:gd name="T159" fmla="*/ 6205 h 12787"/>
                              <a:gd name="T160" fmla="+- 0 1412 1412"/>
                              <a:gd name="T161" fmla="*/ T160 w 9779"/>
                              <a:gd name="T162" fmla="+- 0 6853 1788"/>
                              <a:gd name="T163" fmla="*/ 6853 h 12787"/>
                              <a:gd name="T164" fmla="+- 0 11191 1412"/>
                              <a:gd name="T165" fmla="*/ T164 w 9779"/>
                              <a:gd name="T166" fmla="+- 0 6529 1788"/>
                              <a:gd name="T167" fmla="*/ 6529 h 12787"/>
                              <a:gd name="T168" fmla="+- 0 11191 1412"/>
                              <a:gd name="T169" fmla="*/ T168 w 9779"/>
                              <a:gd name="T170" fmla="+- 0 6001 1788"/>
                              <a:gd name="T171" fmla="*/ 6001 h 12787"/>
                              <a:gd name="T172" fmla="+- 0 11191 1412"/>
                              <a:gd name="T173" fmla="*/ T172 w 9779"/>
                              <a:gd name="T174" fmla="+- 0 5353 1788"/>
                              <a:gd name="T175" fmla="*/ 5353 h 12787"/>
                              <a:gd name="T176" fmla="+- 0 11191 1412"/>
                              <a:gd name="T177" fmla="*/ T176 w 9779"/>
                              <a:gd name="T178" fmla="+- 0 1788 1788"/>
                              <a:gd name="T179" fmla="*/ 1788 h 12787"/>
                              <a:gd name="T180" fmla="+- 0 1412 1412"/>
                              <a:gd name="T181" fmla="*/ T180 w 9779"/>
                              <a:gd name="T182" fmla="+- 0 2112 1788"/>
                              <a:gd name="T183" fmla="*/ 2112 h 12787"/>
                              <a:gd name="T184" fmla="+- 0 1412 1412"/>
                              <a:gd name="T185" fmla="*/ T184 w 9779"/>
                              <a:gd name="T186" fmla="+- 0 2760 1788"/>
                              <a:gd name="T187" fmla="*/ 2760 h 12787"/>
                              <a:gd name="T188" fmla="+- 0 1412 1412"/>
                              <a:gd name="T189" fmla="*/ T188 w 9779"/>
                              <a:gd name="T190" fmla="+- 0 3408 1788"/>
                              <a:gd name="T191" fmla="*/ 3408 h 12787"/>
                              <a:gd name="T192" fmla="+- 0 1412 1412"/>
                              <a:gd name="T193" fmla="*/ T192 w 9779"/>
                              <a:gd name="T194" fmla="+- 0 4056 1788"/>
                              <a:gd name="T195" fmla="*/ 4056 h 12787"/>
                              <a:gd name="T196" fmla="+- 0 1412 1412"/>
                              <a:gd name="T197" fmla="*/ T196 w 9779"/>
                              <a:gd name="T198" fmla="+- 0 4704 1788"/>
                              <a:gd name="T199" fmla="*/ 4704 h 12787"/>
                              <a:gd name="T200" fmla="+- 0 11191 1412"/>
                              <a:gd name="T201" fmla="*/ T200 w 9779"/>
                              <a:gd name="T202" fmla="+- 0 5028 1788"/>
                              <a:gd name="T203" fmla="*/ 5028 h 12787"/>
                              <a:gd name="T204" fmla="+- 0 11191 1412"/>
                              <a:gd name="T205" fmla="*/ T204 w 9779"/>
                              <a:gd name="T206" fmla="+- 0 4380 1788"/>
                              <a:gd name="T207" fmla="*/ 4380 h 12787"/>
                              <a:gd name="T208" fmla="+- 0 11191 1412"/>
                              <a:gd name="T209" fmla="*/ T208 w 9779"/>
                              <a:gd name="T210" fmla="+- 0 3732 1788"/>
                              <a:gd name="T211" fmla="*/ 3732 h 12787"/>
                              <a:gd name="T212" fmla="+- 0 11191 1412"/>
                              <a:gd name="T213" fmla="*/ T212 w 9779"/>
                              <a:gd name="T214" fmla="+- 0 3084 1788"/>
                              <a:gd name="T215" fmla="*/ 3084 h 12787"/>
                              <a:gd name="T216" fmla="+- 0 11191 1412"/>
                              <a:gd name="T217" fmla="*/ T216 w 9779"/>
                              <a:gd name="T218" fmla="+- 0 2436 1788"/>
                              <a:gd name="T219" fmla="*/ 2436 h 12787"/>
                              <a:gd name="T220" fmla="+- 0 11191 1412"/>
                              <a:gd name="T221" fmla="*/ T220 w 9779"/>
                              <a:gd name="T222" fmla="+- 0 1788 1788"/>
                              <a:gd name="T223" fmla="*/ 1788 h 127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9779" h="12787">
                                <a:moveTo>
                                  <a:pt x="9779" y="10740"/>
                                </a:moveTo>
                                <a:lnTo>
                                  <a:pt x="0" y="10740"/>
                                </a:lnTo>
                                <a:lnTo>
                                  <a:pt x="0" y="11064"/>
                                </a:lnTo>
                                <a:lnTo>
                                  <a:pt x="0" y="11388"/>
                                </a:lnTo>
                                <a:lnTo>
                                  <a:pt x="0" y="11712"/>
                                </a:lnTo>
                                <a:lnTo>
                                  <a:pt x="0" y="12036"/>
                                </a:lnTo>
                                <a:lnTo>
                                  <a:pt x="0" y="12360"/>
                                </a:lnTo>
                                <a:lnTo>
                                  <a:pt x="0" y="12564"/>
                                </a:lnTo>
                                <a:lnTo>
                                  <a:pt x="0" y="12787"/>
                                </a:lnTo>
                                <a:lnTo>
                                  <a:pt x="9779" y="12787"/>
                                </a:lnTo>
                                <a:lnTo>
                                  <a:pt x="9779" y="12564"/>
                                </a:lnTo>
                                <a:lnTo>
                                  <a:pt x="9779" y="12360"/>
                                </a:lnTo>
                                <a:lnTo>
                                  <a:pt x="9779" y="12036"/>
                                </a:lnTo>
                                <a:lnTo>
                                  <a:pt x="9779" y="11712"/>
                                </a:lnTo>
                                <a:lnTo>
                                  <a:pt x="9779" y="11388"/>
                                </a:lnTo>
                                <a:lnTo>
                                  <a:pt x="9779" y="11064"/>
                                </a:lnTo>
                                <a:lnTo>
                                  <a:pt x="9779" y="10740"/>
                                </a:lnTo>
                                <a:moveTo>
                                  <a:pt x="9779" y="10212"/>
                                </a:moveTo>
                                <a:lnTo>
                                  <a:pt x="0" y="10212"/>
                                </a:lnTo>
                                <a:lnTo>
                                  <a:pt x="0" y="10536"/>
                                </a:lnTo>
                                <a:lnTo>
                                  <a:pt x="0" y="10740"/>
                                </a:lnTo>
                                <a:lnTo>
                                  <a:pt x="9779" y="10740"/>
                                </a:lnTo>
                                <a:lnTo>
                                  <a:pt x="9779" y="10536"/>
                                </a:lnTo>
                                <a:lnTo>
                                  <a:pt x="9779" y="10212"/>
                                </a:lnTo>
                                <a:moveTo>
                                  <a:pt x="9779" y="9887"/>
                                </a:moveTo>
                                <a:lnTo>
                                  <a:pt x="0" y="9887"/>
                                </a:lnTo>
                                <a:lnTo>
                                  <a:pt x="0" y="10212"/>
                                </a:lnTo>
                                <a:lnTo>
                                  <a:pt x="9779" y="10212"/>
                                </a:lnTo>
                                <a:lnTo>
                                  <a:pt x="9779" y="9887"/>
                                </a:lnTo>
                                <a:moveTo>
                                  <a:pt x="9779" y="9239"/>
                                </a:moveTo>
                                <a:lnTo>
                                  <a:pt x="0" y="9239"/>
                                </a:lnTo>
                                <a:lnTo>
                                  <a:pt x="0" y="9563"/>
                                </a:lnTo>
                                <a:lnTo>
                                  <a:pt x="0" y="9887"/>
                                </a:lnTo>
                                <a:lnTo>
                                  <a:pt x="9779" y="9887"/>
                                </a:lnTo>
                                <a:lnTo>
                                  <a:pt x="9779" y="9563"/>
                                </a:lnTo>
                                <a:lnTo>
                                  <a:pt x="9779" y="9239"/>
                                </a:lnTo>
                                <a:moveTo>
                                  <a:pt x="9779" y="7535"/>
                                </a:moveTo>
                                <a:lnTo>
                                  <a:pt x="0" y="7535"/>
                                </a:lnTo>
                                <a:lnTo>
                                  <a:pt x="0" y="7859"/>
                                </a:lnTo>
                                <a:lnTo>
                                  <a:pt x="0" y="8183"/>
                                </a:lnTo>
                                <a:lnTo>
                                  <a:pt x="0" y="8387"/>
                                </a:lnTo>
                                <a:lnTo>
                                  <a:pt x="0" y="8711"/>
                                </a:lnTo>
                                <a:lnTo>
                                  <a:pt x="0" y="8915"/>
                                </a:lnTo>
                                <a:lnTo>
                                  <a:pt x="0" y="9239"/>
                                </a:lnTo>
                                <a:lnTo>
                                  <a:pt x="9779" y="9239"/>
                                </a:lnTo>
                                <a:lnTo>
                                  <a:pt x="9779" y="8915"/>
                                </a:lnTo>
                                <a:lnTo>
                                  <a:pt x="9779" y="8711"/>
                                </a:lnTo>
                                <a:lnTo>
                                  <a:pt x="9779" y="8387"/>
                                </a:lnTo>
                                <a:lnTo>
                                  <a:pt x="9779" y="8183"/>
                                </a:lnTo>
                                <a:lnTo>
                                  <a:pt x="9779" y="7859"/>
                                </a:lnTo>
                                <a:lnTo>
                                  <a:pt x="9779" y="7535"/>
                                </a:lnTo>
                                <a:moveTo>
                                  <a:pt x="9779" y="5065"/>
                                </a:moveTo>
                                <a:lnTo>
                                  <a:pt x="0" y="5065"/>
                                </a:lnTo>
                                <a:lnTo>
                                  <a:pt x="0" y="5389"/>
                                </a:lnTo>
                                <a:lnTo>
                                  <a:pt x="0" y="5713"/>
                                </a:lnTo>
                                <a:lnTo>
                                  <a:pt x="0" y="6037"/>
                                </a:lnTo>
                                <a:lnTo>
                                  <a:pt x="0" y="6361"/>
                                </a:lnTo>
                                <a:lnTo>
                                  <a:pt x="0" y="6685"/>
                                </a:lnTo>
                                <a:lnTo>
                                  <a:pt x="0" y="7009"/>
                                </a:lnTo>
                                <a:lnTo>
                                  <a:pt x="0" y="7211"/>
                                </a:lnTo>
                                <a:lnTo>
                                  <a:pt x="0" y="7535"/>
                                </a:lnTo>
                                <a:lnTo>
                                  <a:pt x="9779" y="7535"/>
                                </a:lnTo>
                                <a:lnTo>
                                  <a:pt x="9779" y="7211"/>
                                </a:lnTo>
                                <a:lnTo>
                                  <a:pt x="9779" y="7009"/>
                                </a:lnTo>
                                <a:lnTo>
                                  <a:pt x="9779" y="6685"/>
                                </a:lnTo>
                                <a:lnTo>
                                  <a:pt x="9779" y="6361"/>
                                </a:lnTo>
                                <a:lnTo>
                                  <a:pt x="9779" y="6037"/>
                                </a:lnTo>
                                <a:lnTo>
                                  <a:pt x="9779" y="5713"/>
                                </a:lnTo>
                                <a:lnTo>
                                  <a:pt x="9779" y="5389"/>
                                </a:lnTo>
                                <a:lnTo>
                                  <a:pt x="9779" y="5065"/>
                                </a:lnTo>
                                <a:moveTo>
                                  <a:pt x="9779" y="3241"/>
                                </a:moveTo>
                                <a:lnTo>
                                  <a:pt x="0" y="3241"/>
                                </a:lnTo>
                                <a:lnTo>
                                  <a:pt x="0" y="3565"/>
                                </a:lnTo>
                                <a:lnTo>
                                  <a:pt x="0" y="3889"/>
                                </a:lnTo>
                                <a:lnTo>
                                  <a:pt x="0" y="4213"/>
                                </a:lnTo>
                                <a:lnTo>
                                  <a:pt x="0" y="4417"/>
                                </a:lnTo>
                                <a:lnTo>
                                  <a:pt x="0" y="4741"/>
                                </a:lnTo>
                                <a:lnTo>
                                  <a:pt x="0" y="5065"/>
                                </a:lnTo>
                                <a:lnTo>
                                  <a:pt x="9779" y="5065"/>
                                </a:lnTo>
                                <a:lnTo>
                                  <a:pt x="9779" y="4741"/>
                                </a:lnTo>
                                <a:lnTo>
                                  <a:pt x="9779" y="4417"/>
                                </a:lnTo>
                                <a:lnTo>
                                  <a:pt x="9779" y="4213"/>
                                </a:lnTo>
                                <a:lnTo>
                                  <a:pt x="9779" y="3889"/>
                                </a:lnTo>
                                <a:lnTo>
                                  <a:pt x="9779" y="3565"/>
                                </a:lnTo>
                                <a:lnTo>
                                  <a:pt x="9779" y="3241"/>
                                </a:lnTo>
                                <a:moveTo>
                                  <a:pt x="9779" y="0"/>
                                </a:moveTo>
                                <a:lnTo>
                                  <a:pt x="0" y="0"/>
                                </a:lnTo>
                                <a:lnTo>
                                  <a:pt x="0" y="324"/>
                                </a:lnTo>
                                <a:lnTo>
                                  <a:pt x="0" y="648"/>
                                </a:lnTo>
                                <a:lnTo>
                                  <a:pt x="0" y="972"/>
                                </a:lnTo>
                                <a:lnTo>
                                  <a:pt x="0" y="1296"/>
                                </a:lnTo>
                                <a:lnTo>
                                  <a:pt x="0" y="1620"/>
                                </a:lnTo>
                                <a:lnTo>
                                  <a:pt x="0" y="1944"/>
                                </a:lnTo>
                                <a:lnTo>
                                  <a:pt x="0" y="2268"/>
                                </a:lnTo>
                                <a:lnTo>
                                  <a:pt x="0" y="2592"/>
                                </a:lnTo>
                                <a:lnTo>
                                  <a:pt x="0" y="2916"/>
                                </a:lnTo>
                                <a:lnTo>
                                  <a:pt x="0" y="3240"/>
                                </a:lnTo>
                                <a:lnTo>
                                  <a:pt x="9779" y="3240"/>
                                </a:lnTo>
                                <a:lnTo>
                                  <a:pt x="9779" y="2916"/>
                                </a:lnTo>
                                <a:lnTo>
                                  <a:pt x="9779" y="2592"/>
                                </a:lnTo>
                                <a:lnTo>
                                  <a:pt x="9779" y="2268"/>
                                </a:lnTo>
                                <a:lnTo>
                                  <a:pt x="9779" y="1944"/>
                                </a:lnTo>
                                <a:lnTo>
                                  <a:pt x="9779" y="1620"/>
                                </a:lnTo>
                                <a:lnTo>
                                  <a:pt x="9779" y="1296"/>
                                </a:lnTo>
                                <a:lnTo>
                                  <a:pt x="9779" y="972"/>
                                </a:lnTo>
                                <a:lnTo>
                                  <a:pt x="9779" y="648"/>
                                </a:lnTo>
                                <a:lnTo>
                                  <a:pt x="9779" y="324"/>
                                </a:lnTo>
                                <a:lnTo>
                                  <a:pt x="9779" y="0"/>
                                </a:lnTo>
                              </a:path>
                            </a:pathLst>
                          </a:custGeom>
                          <a:solidFill>
                            <a:srgbClr val="F1F1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9" name="Line 7"/>
                        <wps:cNvCnPr>
                          <a:cxnSpLocks noChangeShapeType="1"/>
                        </wps:cNvCnPr>
                        <wps:spPr bwMode="auto">
                          <a:xfrm>
                            <a:off x="1412" y="14577"/>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9154F4" id="Group 6" o:spid="_x0000_s1026" style="position:absolute;margin-left:70.6pt;margin-top:1in;width:488.95pt;height:657pt;z-index:-256008192;mso-position-horizontal-relative:page;mso-position-vertical-relative:page" coordorigin="1412,1440" coordsize="9779,13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">
                <v:rect id="Rectangle 10" o:spid="_x0000_s1027" style="position:absolute;left:1411;top:1444;width:9779;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" fillcolor="#f1f1f1" stroked="f"/>
                <v:line id="Line 9" o:spid="_x0000_s1028" style="position:absolute;visibility:visible;mso-wrap-style:square" from="1412,1442" to="11191,1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" strokeweight=".24pt"/>
                <v:shape id="AutoShape 8" o:spid="_x0000_s1029" style="position:absolute;left:1411;top:1788;width:9779;height:12787;visibility:visible;mso-wrap-style:square;v-text-anchor:top" coordsize="9779,12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" path="m9779,10740l,10740r,324l,11388r,324l,12036r,324l,12564r,223l9779,12787r,-223l9779,12360r,-324l9779,11712r,-324l9779,11064r,-324m9779,10212l,10212r,324l,10740r9779,l9779,10536r,-324m9779,9887l,9887r,325l9779,10212r,-325m9779,9239l,9239r,324l,9887r9779,l9779,9563r,-324m9779,7535l,7535r,324l,8183r,204l,8711r,204l,9239r9779,l9779,8915r,-204l9779,8387r,-204l9779,7859r,-324m9779,5065l,5065r,324l,5713r,324l,6361r,324l,7009r,202l,7535r9779,l9779,7211r,-202l9779,6685r,-324l9779,6037r,-324l9779,5389r,-324m9779,3241l,3241r,324l,3889r,324l,4417r,324l,5065r9779,l9779,4741r,-324l9779,4213r,-324l9779,3565r,-324m9779,l,,,324,,648,,972r,324l,1620r,324l,2268r,324l,2916r,324l9779,3240r,-324l9779,2592r,-324l9779,1944r,-324l9779,1296r,-324l9779,648r,-324l9779,e" fillcolor="#f1f1f1" stroked="f">
                  <v:path arrowok="t" o:connecttype="custom" o:connectlocs="0,12528;0,13176;0,13824;0,14148;0,14575;9779,14352;9779,13824;9779,13500;9779,12852;9779,12000;0,12324;9779,12528;9779,12000;0,11675;9779,12000;9779,11027;0,11351;9779,11675;9779,11027;0,9323;0,9971;0,10499;0,11027;9779,10703;9779,10175;9779,9647;9779,6853;0,7177;0,7825;0,8149;0,8797;0,9323;9779,8999;9779,8473;9779,8149;9779,7501;9779,6853;0,5029;0,5677;0,6205;0,6853;9779,6529;9779,6001;9779,5353;9779,1788;0,2112;0,2760;0,3408;0,4056;0,4704;9779,5028;9779,4380;9779,3732;9779,3084;9779,2436;9779,1788" o:connectangles="0,0,0,0,0,0,0,0,0,0,0,0,0,0,0,0,0,0,0,0,0,0,0,0,0,0,0,0,0,0,0,0,0,0,0,0,0,0,0,0,0,0,0,0,0,0,0,0,0,0,0,0,0,0,0,0"/>
                </v:shape>
                <v:line id="Line 7" o:spid="_x0000_s1030" style="position:absolute;visibility:visible;mso-wrap-style:square" from="1412,14577" to="11191,14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" strokeweight=".24pt"/>
                <w10:wrap anchorx="page" anchory="page"/>
              </v:group>
            </w:pict>
          </mc:Fallback>
        </mc:AlternateContent>
      </w:r>
      <w:r w:rsidR="00DD1A20">
        <w:rPr>
          <w:rFonts w:ascii="Courier New"/>
          <w:sz w:val="18"/>
        </w:rPr>
        <w:t>response.readEntity(RegistrationNotifyStatuses.class);</w:t>
      </w:r>
    </w:p>
    <w:p w14:paraId="6D21DB88" w14:textId="77777777" w:rsidR="00954357" w:rsidRDefault="00DD1A20">
      <w:pPr>
        <w:spacing w:before="120"/>
        <w:ind w:left="300" w:firstLine="1439"/>
        <w:rPr>
          <w:rFonts w:ascii="Courier New"/>
          <w:sz w:val="18"/>
        </w:rPr>
      </w:pPr>
      <w:r>
        <w:rPr>
          <w:rFonts w:ascii="Courier New"/>
          <w:sz w:val="18"/>
        </w:rPr>
        <w:t>System.out.println("Requested " + statuses.getRequested() + " and sent "</w:t>
      </w:r>
      <w:r>
        <w:rPr>
          <w:rFonts w:ascii="Courier New"/>
          <w:spacing w:val="-61"/>
          <w:sz w:val="18"/>
        </w:rPr>
        <w:t xml:space="preserve"> </w:t>
      </w:r>
      <w:r>
        <w:rPr>
          <w:rFonts w:ascii="Courier New"/>
          <w:sz w:val="18"/>
        </w:rPr>
        <w:t>+ statuses.getSent());</w:t>
      </w:r>
    </w:p>
    <w:p w14:paraId="46EFF3FB" w14:textId="77777777" w:rsidR="00954357" w:rsidRDefault="00DD1A20">
      <w:pPr>
        <w:spacing w:before="120"/>
        <w:ind w:left="1740"/>
        <w:rPr>
          <w:rFonts w:ascii="Courier New"/>
          <w:sz w:val="18"/>
        </w:rPr>
      </w:pPr>
      <w:r>
        <w:rPr>
          <w:rFonts w:ascii="Courier New"/>
          <w:sz w:val="18"/>
        </w:rPr>
        <w:t>/*</w:t>
      </w:r>
    </w:p>
    <w:p w14:paraId="7E6FBC85" w14:textId="77777777" w:rsidR="00954357" w:rsidRDefault="00DD1A20">
      <w:pPr>
        <w:spacing w:before="121"/>
        <w:ind w:right="4178"/>
        <w:jc w:val="right"/>
        <w:rPr>
          <w:rFonts w:ascii="Courier New"/>
          <w:sz w:val="18"/>
        </w:rPr>
      </w:pPr>
      <w:r>
        <w:rPr>
          <w:rFonts w:ascii="Courier New"/>
          <w:sz w:val="18"/>
        </w:rPr>
        <w:t>* Now send notification based on query.</w:t>
      </w:r>
    </w:p>
    <w:p w14:paraId="1FA04071" w14:textId="77777777" w:rsidR="00954357" w:rsidRDefault="00DD1A20">
      <w:pPr>
        <w:spacing w:before="120"/>
        <w:ind w:left="1848"/>
        <w:rPr>
          <w:rFonts w:ascii="Courier New"/>
          <w:sz w:val="18"/>
        </w:rPr>
      </w:pPr>
      <w:r>
        <w:rPr>
          <w:rFonts w:ascii="Courier New"/>
          <w:sz w:val="18"/>
        </w:rPr>
        <w:t>*/</w:t>
      </w:r>
    </w:p>
    <w:p w14:paraId="61D4E7EB" w14:textId="77777777" w:rsidR="00954357" w:rsidRDefault="00DD1A20">
      <w:pPr>
        <w:spacing w:before="4" w:line="320" w:lineRule="atLeast"/>
        <w:ind w:left="1740" w:right="5239"/>
        <w:rPr>
          <w:rFonts w:ascii="Courier New"/>
          <w:sz w:val="18"/>
        </w:rPr>
      </w:pPr>
      <w:r>
        <w:rPr>
          <w:rFonts w:ascii="Courier New"/>
          <w:sz w:val="18"/>
        </w:rPr>
        <w:t>String login = reg.getLogin(); target =</w:t>
      </w:r>
    </w:p>
    <w:p w14:paraId="3FD21D67" w14:textId="77777777" w:rsidR="00954357" w:rsidRDefault="00DD1A20">
      <w:pPr>
        <w:spacing w:before="4"/>
        <w:ind w:left="300"/>
        <w:rPr>
          <w:rFonts w:ascii="Courier New"/>
          <w:sz w:val="18"/>
        </w:rPr>
      </w:pPr>
      <w:r>
        <w:rPr>
          <w:rFonts w:ascii="Courier New"/>
          <w:sz w:val="18"/>
        </w:rPr>
        <w:t>client.target(Common.URLBASE).path("registrations").queryParam("login", login)</w:t>
      </w:r>
    </w:p>
    <w:p w14:paraId="7ABEDBFF" w14:textId="77777777" w:rsidR="00954357" w:rsidRDefault="00DD1A20">
      <w:pPr>
        <w:spacing w:before="120"/>
        <w:ind w:left="3181"/>
        <w:rPr>
          <w:rFonts w:ascii="Courier New"/>
          <w:sz w:val="18"/>
        </w:rPr>
      </w:pPr>
      <w:r>
        <w:rPr>
          <w:rFonts w:ascii="Courier New"/>
          <w:sz w:val="18"/>
        </w:rPr>
        <w:t>.queryParam("notify", "reboot");</w:t>
      </w:r>
    </w:p>
    <w:p w14:paraId="070AAED7" w14:textId="77777777" w:rsidR="00954357" w:rsidRDefault="00DD1A20">
      <w:pPr>
        <w:spacing w:before="121" w:line="381" w:lineRule="auto"/>
        <w:ind w:left="1740" w:right="1566"/>
        <w:rPr>
          <w:rFonts w:ascii="Courier New"/>
          <w:sz w:val="18"/>
        </w:rPr>
      </w:pPr>
      <w:r>
        <w:rPr>
          <w:rFonts w:ascii="Courier New"/>
          <w:sz w:val="18"/>
        </w:rPr>
        <w:t>response = target.request(MediaType.APPLICATION_XML).post(null); Common.checkError(response);</w:t>
      </w:r>
    </w:p>
    <w:p w14:paraId="3FE2227B" w14:textId="77777777" w:rsidR="00954357" w:rsidRDefault="00DD1A20">
      <w:pPr>
        <w:spacing w:line="203" w:lineRule="exact"/>
        <w:ind w:left="1740"/>
        <w:rPr>
          <w:rFonts w:ascii="Courier New"/>
          <w:sz w:val="18"/>
        </w:rPr>
      </w:pPr>
      <w:r>
        <w:rPr>
          <w:rFonts w:ascii="Courier New"/>
          <w:sz w:val="18"/>
        </w:rPr>
        <w:t>statuses = response.readEntity(RegistrationNotifyStatuses.class);</w:t>
      </w:r>
    </w:p>
    <w:p w14:paraId="6151A13F" w14:textId="77777777" w:rsidR="00954357" w:rsidRDefault="00DD1A20">
      <w:pPr>
        <w:spacing w:before="120" w:line="242" w:lineRule="auto"/>
        <w:ind w:left="300" w:firstLine="1439"/>
        <w:rPr>
          <w:rFonts w:ascii="Courier New"/>
          <w:sz w:val="18"/>
        </w:rPr>
      </w:pPr>
      <w:r>
        <w:rPr>
          <w:rFonts w:ascii="Courier New"/>
          <w:sz w:val="18"/>
        </w:rPr>
        <w:t>System.out.println("Requested " + statuses.getRequested() + " and sent "</w:t>
      </w:r>
      <w:r>
        <w:rPr>
          <w:rFonts w:ascii="Courier New"/>
          <w:spacing w:val="-61"/>
          <w:sz w:val="18"/>
        </w:rPr>
        <w:t xml:space="preserve"> </w:t>
      </w:r>
      <w:r>
        <w:rPr>
          <w:rFonts w:ascii="Courier New"/>
          <w:sz w:val="18"/>
        </w:rPr>
        <w:t xml:space="preserve">+ </w:t>
      </w:r>
    </w:p>
    <w:p w14:paraId="13A3E28E" w14:textId="77777777" w:rsidR="00954357" w:rsidRDefault="00954357">
      <w:pPr>
        <w:spacing w:line="242" w:lineRule="auto"/>
        <w:rPr>
          <w:rFonts w:ascii="Courier New"/>
          <w:sz w:val="18"/>
        </w:rPr>
        <w:sectPr w:rsidR="00954357">
          <w:type w:val="continuous"/>
          <w:pgSz w:w="12240" w:h="15840"/>
          <w:pgMar w:top="1180" w:right="860" w:bottom="280" w:left="1140" w:header="720" w:footer="720" w:gutter="0"/>
          <w:cols w:space="720"/>
        </w:sectPr>
      </w:pPr>
    </w:p>
    <w:p w14:paraId="11370DF2" w14:textId="77777777" w:rsidR="00954357" w:rsidRDefault="005D1EB8">
      <w:pPr>
        <w:pStyle w:val="BodyText"/>
        <w:spacing w:before="9"/>
        <w:rPr>
          <w:rFonts w:ascii="Courier New"/>
          <w:sz w:val="21"/>
        </w:rPr>
      </w:pPr>
      <w:r>
        <w:rPr>
          <w:noProof/>
        </w:rPr>
        <w:lastRenderedPageBreak/>
        <mc:AlternateContent>
          <mc:Choice Requires="wps">
            <w:drawing>
              <wp:anchor distT="0" distB="0" distL="114300" distR="114300" simplePos="0" relativeHeight="251866112" behindDoc="0" locked="0" layoutInCell="1" allowOverlap="1" wp14:anchorId="6D8458FB" wp14:editId="09569889">
                <wp:simplePos x="0" y="0"/>
                <wp:positionH relativeFrom="page">
                  <wp:posOffset>896620</wp:posOffset>
                </wp:positionH>
                <wp:positionV relativeFrom="page">
                  <wp:posOffset>915670</wp:posOffset>
                </wp:positionV>
                <wp:extent cx="6209665" cy="0"/>
                <wp:effectExtent l="0" t="0" r="0" b="0"/>
                <wp:wrapNone/>
                <wp:docPr id="14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294D2" id="Line 5" o:spid="_x0000_s1026" style="position:absolute;z-index:25186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2.1pt" to="559.55pt,7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" strokeweight=".24pt">
                <w10:wrap anchorx="page" anchory="page"/>
              </v:line>
            </w:pict>
          </mc:Fallback>
        </mc:AlternateContent>
      </w:r>
      <w:r>
        <w:rPr>
          <w:noProof/>
        </w:rPr>
        <mc:AlternateContent>
          <mc:Choice Requires="wps">
            <w:drawing>
              <wp:anchor distT="0" distB="0" distL="114300" distR="114300" simplePos="0" relativeHeight="251867136" behindDoc="0" locked="0" layoutInCell="1" allowOverlap="1" wp14:anchorId="5A268347" wp14:editId="12872DE3">
                <wp:simplePos x="0" y="0"/>
                <wp:positionH relativeFrom="page">
                  <wp:posOffset>896620</wp:posOffset>
                </wp:positionH>
                <wp:positionV relativeFrom="page">
                  <wp:posOffset>2026920</wp:posOffset>
                </wp:positionV>
                <wp:extent cx="6209665" cy="0"/>
                <wp:effectExtent l="0" t="0" r="0" b="0"/>
                <wp:wrapNone/>
                <wp:docPr id="14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31CB87" id="Line 4" o:spid="_x0000_s1026" style="position:absolute;z-index:251867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159.6pt" to="559.55pt,1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" strokeweight=".24pt">
                <w10:wrap anchorx="page" anchory="page"/>
              </v:line>
            </w:pict>
          </mc:Fallback>
        </mc:AlternateContent>
      </w:r>
    </w:p>
    <w:p w14:paraId="081EC4C6" w14:textId="77777777" w:rsidR="00954357" w:rsidRDefault="005D1EB8">
      <w:pPr>
        <w:pStyle w:val="BodyText"/>
        <w:ind w:left="271"/>
        <w:rPr>
          <w:rFonts w:ascii="Courier New"/>
          <w:sz w:val="20"/>
        </w:rPr>
      </w:pPr>
      <w:r>
        <w:rPr>
          <w:rFonts w:ascii="Courier New"/>
          <w:noProof/>
          <w:sz w:val="20"/>
        </w:rPr>
        <mc:AlternateContent>
          <mc:Choice Requires="wps">
            <w:drawing>
              <wp:inline distT="0" distB="0" distL="0" distR="0" wp14:anchorId="66F810F0" wp14:editId="55AEBF39">
                <wp:extent cx="6209665" cy="1108710"/>
                <wp:effectExtent l="0" t="0" r="635" b="0"/>
                <wp:docPr id="143" name="Text Box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110871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2BF696" w14:textId="77777777" w:rsidR="007D1F60" w:rsidRDefault="007D1F60" w:rsidP="001F3B9A">
                            <w:pPr>
                              <w:spacing w:before="23"/>
                              <w:rPr>
                                <w:rFonts w:ascii="Courier New"/>
                                <w:sz w:val="18"/>
                              </w:rPr>
                            </w:pPr>
                            <w:r w:rsidRPr="001F3B9A">
                              <w:rPr>
                                <w:rFonts w:ascii="Courier New"/>
                                <w:sz w:val="18"/>
                              </w:rPr>
                              <w:t>statuses.getSent());</w:t>
                            </w:r>
                          </w:p>
                          <w:p w14:paraId="7D9FB639" w14:textId="77777777" w:rsidR="007D1F60" w:rsidRDefault="007D1F60">
                            <w:pPr>
                              <w:spacing w:before="23"/>
                              <w:ind w:left="1468"/>
                              <w:rPr>
                                <w:rFonts w:ascii="Courier New"/>
                                <w:sz w:val="18"/>
                              </w:rPr>
                            </w:pPr>
                            <w:r>
                              <w:rPr>
                                <w:rFonts w:ascii="Courier New"/>
                                <w:sz w:val="18"/>
                              </w:rPr>
                              <w:t>for (RegistrationNotifyStatus status : statuses.getList()) {</w:t>
                            </w:r>
                          </w:p>
                          <w:p w14:paraId="731EB1D3" w14:textId="77777777" w:rsidR="007D1F60" w:rsidRDefault="007D1F60">
                            <w:pPr>
                              <w:spacing w:before="118"/>
                              <w:ind w:left="28" w:right="3033" w:firstLine="2159"/>
                              <w:rPr>
                                <w:rFonts w:ascii="Courier New"/>
                                <w:sz w:val="18"/>
                              </w:rPr>
                            </w:pPr>
                            <w:r>
                              <w:rPr>
                                <w:rFonts w:ascii="Courier New"/>
                                <w:sz w:val="18"/>
                              </w:rPr>
                              <w:t>System.out.println(" For sm " + status.getStatusLink().getLink().getHrefName() + " requested "</w:t>
                            </w:r>
                          </w:p>
                          <w:p w14:paraId="7B98D513" w14:textId="77777777" w:rsidR="007D1F60" w:rsidRDefault="007D1F60">
                            <w:pPr>
                              <w:spacing w:before="120"/>
                              <w:ind w:left="3629"/>
                              <w:rPr>
                                <w:rFonts w:ascii="Courier New"/>
                                <w:sz w:val="18"/>
                              </w:rPr>
                            </w:pPr>
                            <w:r>
                              <w:rPr>
                                <w:rFonts w:ascii="Courier New"/>
                                <w:sz w:val="18"/>
                              </w:rPr>
                              <w:t>+ status.getRequested() + " sent " + status.getSent());</w:t>
                            </w:r>
                          </w:p>
                          <w:p w14:paraId="3133299F" w14:textId="77777777" w:rsidR="007D1F60" w:rsidRDefault="007D1F60">
                            <w:pPr>
                              <w:spacing w:before="120"/>
                              <w:ind w:left="1468"/>
                              <w:rPr>
                                <w:rFonts w:ascii="Courier New"/>
                                <w:sz w:val="18"/>
                              </w:rPr>
                            </w:pPr>
                            <w:r>
                              <w:rPr>
                                <w:rFonts w:ascii="Courier New"/>
                                <w:sz w:val="18"/>
                              </w:rPr>
                              <w:t>}</w:t>
                            </w:r>
                          </w:p>
                          <w:p w14:paraId="12D08C03" w14:textId="77777777" w:rsidR="007D1F60" w:rsidRDefault="007D1F60">
                            <w:pPr>
                              <w:spacing w:before="123"/>
                              <w:ind w:left="748"/>
                              <w:rPr>
                                <w:rFonts w:ascii="Courier New"/>
                                <w:sz w:val="18"/>
                              </w:rPr>
                            </w:pPr>
                            <w:r>
                              <w:rPr>
                                <w:rFonts w:ascii="Courier New"/>
                                <w:sz w:val="18"/>
                              </w:rPr>
                              <w:t>}</w:t>
                            </w:r>
                          </w:p>
                        </w:txbxContent>
                      </wps:txbx>
                      <wps:bodyPr rot="0" vert="horz" wrap="square" lIns="0" tIns="0" rIns="0" bIns="0" anchor="t" anchorCtr="0" upright="1">
                        <a:noAutofit/>
                      </wps:bodyPr>
                    </wps:wsp>
                  </a:graphicData>
                </a:graphic>
              </wp:inline>
            </w:drawing>
          </mc:Choice>
          <mc:Fallback>
            <w:pict>
              <v:shape w14:anchorId="0D0070A0" id="Text Box 408" o:spid="_x0000_s1077" type="#_x0000_t202" style="width:488.95pt;height:8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" fillcolor="#f1f1f1" stroked="f">
                <v:textbox inset="0,0,0,0">
                  <w:txbxContent>
                    <w:p w:rsidR="007D1F60" w:rsidRDefault="007D1F60" w:rsidP="001F3B9A">
                      <w:pPr>
                        <w:spacing w:before="23"/>
                        <w:rPr>
                          <w:rFonts w:ascii="Courier New"/>
                          <w:sz w:val="18"/>
                        </w:rPr>
                      </w:pPr>
                      <w:r w:rsidRPr="001F3B9A">
                        <w:rPr>
                          <w:rFonts w:ascii="Courier New"/>
                          <w:sz w:val="18"/>
                        </w:rPr>
                        <w:t>statuses.getSent());</w:t>
                      </w:r>
                    </w:p>
                    <w:p w:rsidR="007D1F60" w:rsidRDefault="007D1F60">
                      <w:pPr>
                        <w:spacing w:before="23"/>
                        <w:ind w:left="1468"/>
                        <w:rPr>
                          <w:rFonts w:ascii="Courier New"/>
                          <w:sz w:val="18"/>
                        </w:rPr>
                      </w:pPr>
                      <w:r>
                        <w:rPr>
                          <w:rFonts w:ascii="Courier New"/>
                          <w:sz w:val="18"/>
                        </w:rPr>
                        <w:t>for (RegistrationNotifyStatus status : statuses.getList()) {</w:t>
                      </w:r>
                    </w:p>
                    <w:p w:rsidR="007D1F60" w:rsidRDefault="007D1F60">
                      <w:pPr>
                        <w:spacing w:before="118"/>
                        <w:ind w:left="28" w:right="3033" w:firstLine="2159"/>
                        <w:rPr>
                          <w:rFonts w:ascii="Courier New"/>
                          <w:sz w:val="18"/>
                        </w:rPr>
                      </w:pPr>
                      <w:r>
                        <w:rPr>
                          <w:rFonts w:ascii="Courier New"/>
                          <w:sz w:val="18"/>
                        </w:rPr>
                        <w:t>System.out.println(" For sm " + status.getStatusLink().getLink().getHrefName() + " requested "</w:t>
                      </w:r>
                    </w:p>
                    <w:p w:rsidR="007D1F60" w:rsidRDefault="007D1F60">
                      <w:pPr>
                        <w:spacing w:before="120"/>
                        <w:ind w:left="3629"/>
                        <w:rPr>
                          <w:rFonts w:ascii="Courier New"/>
                          <w:sz w:val="18"/>
                        </w:rPr>
                      </w:pPr>
                      <w:r>
                        <w:rPr>
                          <w:rFonts w:ascii="Courier New"/>
                          <w:sz w:val="18"/>
                        </w:rPr>
                        <w:t>+ status.getRequested() + " sent " + status.getSent());</w:t>
                      </w:r>
                    </w:p>
                    <w:p w:rsidR="007D1F60" w:rsidRDefault="007D1F60">
                      <w:pPr>
                        <w:spacing w:before="120"/>
                        <w:ind w:left="1468"/>
                        <w:rPr>
                          <w:rFonts w:ascii="Courier New"/>
                          <w:sz w:val="18"/>
                        </w:rPr>
                      </w:pPr>
                      <w:r>
                        <w:rPr>
                          <w:rFonts w:ascii="Courier New"/>
                          <w:sz w:val="18"/>
                        </w:rPr>
                        <w:t>}</w:t>
                      </w:r>
                    </w:p>
                    <w:p w:rsidR="007D1F60" w:rsidRDefault="007D1F60">
                      <w:pPr>
                        <w:spacing w:before="123"/>
                        <w:ind w:left="748"/>
                        <w:rPr>
                          <w:rFonts w:ascii="Courier New"/>
                          <w:sz w:val="18"/>
                        </w:rPr>
                      </w:pPr>
                      <w:r>
                        <w:rPr>
                          <w:rFonts w:ascii="Courier New"/>
                          <w:sz w:val="18"/>
                        </w:rPr>
                        <w:t>}</w:t>
                      </w:r>
                    </w:p>
                  </w:txbxContent>
                </v:textbox>
                <w10:anchorlock/>
              </v:shape>
            </w:pict>
          </mc:Fallback>
        </mc:AlternateContent>
      </w:r>
    </w:p>
    <w:p w14:paraId="1F6F9AD3" w14:textId="77777777" w:rsidR="00954357" w:rsidRDefault="00954357">
      <w:pPr>
        <w:rPr>
          <w:rFonts w:ascii="Courier New"/>
          <w:sz w:val="20"/>
        </w:rPr>
        <w:sectPr w:rsidR="00954357" w:rsidSect="001A3C50">
          <w:headerReference w:type="default" r:id="rId116"/>
          <w:footerReference w:type="default" r:id="rId117"/>
          <w:pgSz w:w="12240" w:h="15840"/>
          <w:pgMar w:top="1180" w:right="860" w:bottom="700" w:left="1140" w:header="883" w:footer="720" w:gutter="0"/>
          <w:cols w:space="720"/>
          <w:docGrid w:linePitch="299"/>
        </w:sectPr>
      </w:pPr>
    </w:p>
    <w:p w14:paraId="179361A7" w14:textId="77777777" w:rsidR="00954357" w:rsidRDefault="00954357">
      <w:pPr>
        <w:pStyle w:val="BodyText"/>
        <w:rPr>
          <w:rFonts w:ascii="Courier New"/>
          <w:sz w:val="20"/>
        </w:rPr>
      </w:pPr>
    </w:p>
    <w:p w14:paraId="0C1604B6" w14:textId="77777777" w:rsidR="00954357" w:rsidRDefault="00954357">
      <w:pPr>
        <w:pStyle w:val="BodyText"/>
        <w:rPr>
          <w:rFonts w:ascii="Courier New"/>
          <w:sz w:val="20"/>
        </w:rPr>
      </w:pPr>
    </w:p>
    <w:p w14:paraId="43BF60B5" w14:textId="77777777" w:rsidR="00EB29AB" w:rsidRDefault="00C17C3F" w:rsidP="00FB611E">
      <w:pPr>
        <w:pStyle w:val="Heading1"/>
      </w:pPr>
      <w:bookmarkStart w:id="234" w:name="_Toc71048222"/>
      <w:bookmarkStart w:id="235" w:name="_Toc71048312"/>
      <w:bookmarkStart w:id="236" w:name="_Toc151555592"/>
      <w:r>
        <w:t>Chapter</w:t>
      </w:r>
      <w:r>
        <w:rPr>
          <w:spacing w:val="-3"/>
        </w:rPr>
        <w:t xml:space="preserve"> </w:t>
      </w:r>
      <w:r w:rsidR="00DE4835">
        <w:rPr>
          <w:spacing w:val="-3"/>
        </w:rPr>
        <w:t>9</w:t>
      </w:r>
      <w:r>
        <w:t xml:space="preserve">: </w:t>
      </w:r>
      <w:r w:rsidR="00EB29AB">
        <w:t xml:space="preserve">Related </w:t>
      </w:r>
      <w:r w:rsidR="00EB29AB" w:rsidRPr="00FB611E">
        <w:t>resources</w:t>
      </w:r>
      <w:bookmarkEnd w:id="234"/>
      <w:bookmarkEnd w:id="235"/>
      <w:bookmarkEnd w:id="236"/>
    </w:p>
    <w:p w14:paraId="1FEDC823" w14:textId="77777777" w:rsidR="00EB29AB" w:rsidRDefault="005D1EB8" w:rsidP="00EB29AB">
      <w:pPr>
        <w:pStyle w:val="BodyText"/>
        <w:spacing w:line="20" w:lineRule="exact"/>
        <w:ind w:left="268"/>
        <w:rPr>
          <w:rFonts w:ascii="Cambria"/>
          <w:sz w:val="2"/>
        </w:rPr>
      </w:pPr>
      <w:r>
        <w:rPr>
          <w:rFonts w:ascii="Cambria"/>
          <w:noProof/>
          <w:sz w:val="2"/>
        </w:rPr>
        <mc:AlternateContent>
          <mc:Choice Requires="wpg">
            <w:drawing>
              <wp:inline distT="0" distB="0" distL="0" distR="0" wp14:anchorId="2BEAC719" wp14:editId="68E4D84E">
                <wp:extent cx="6209665" cy="3175"/>
                <wp:effectExtent l="9525" t="9525" r="10160" b="6350"/>
                <wp:docPr id="141"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3175"/>
                          <a:chOff x="0" y="0"/>
                          <a:chExt cx="9779" cy="5"/>
                        </a:xfrm>
                      </wpg:grpSpPr>
                      <wps:wsp>
                        <wps:cNvPr id="407" name="Line 322"/>
                        <wps:cNvCnPr>
                          <a:cxnSpLocks noChangeShapeType="1"/>
                        </wps:cNvCnPr>
                        <wps:spPr bwMode="auto">
                          <a:xfrm>
                            <a:off x="0" y="2"/>
                            <a:ext cx="9779"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68118C" id="Group 321" o:spid="_x0000_s1026" style="width:488.95pt;height:.25pt;mso-position-horizontal-relative:char;mso-position-vertical-relative:line" coordsize="9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">
                <v:line id="Line 322" o:spid="_x0000_s1027" style="position:absolute;visibility:visible;mso-wrap-style:square" from="0,2" to="9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" strokeweight=".24pt"/>
                <w10:anchorlock/>
              </v:group>
            </w:pict>
          </mc:Fallback>
        </mc:AlternateContent>
      </w:r>
    </w:p>
    <w:p w14:paraId="0023AC07" w14:textId="77777777" w:rsidR="00EB29AB" w:rsidRDefault="00EB29AB" w:rsidP="00EB29AB">
      <w:pPr>
        <w:pStyle w:val="BodyText"/>
        <w:rPr>
          <w:rFonts w:ascii="Cambria"/>
          <w:b/>
          <w:sz w:val="20"/>
        </w:rPr>
      </w:pPr>
    </w:p>
    <w:p w14:paraId="738B3CB1" w14:textId="77777777" w:rsidR="00EB29AB" w:rsidRDefault="00EB29AB" w:rsidP="00EB29AB">
      <w:pPr>
        <w:pStyle w:val="BodyText"/>
        <w:spacing w:before="3"/>
        <w:rPr>
          <w:rFonts w:ascii="Cambria"/>
          <w:b/>
          <w:sz w:val="16"/>
        </w:rPr>
      </w:pPr>
    </w:p>
    <w:p w14:paraId="3FA43C53" w14:textId="77777777" w:rsidR="00EB29AB" w:rsidRDefault="00C17C3F" w:rsidP="00C70102">
      <w:pPr>
        <w:pStyle w:val="Heading2"/>
      </w:pPr>
      <w:bookmarkStart w:id="237" w:name="_Toc71048223"/>
      <w:bookmarkStart w:id="238" w:name="_Toc71048313"/>
      <w:bookmarkStart w:id="239" w:name="_Toc151555593"/>
      <w:r>
        <w:t xml:space="preserve">Session Manager </w:t>
      </w:r>
      <w:r w:rsidR="00EB29AB">
        <w:t>Documentation</w:t>
      </w:r>
      <w:bookmarkEnd w:id="237"/>
      <w:bookmarkEnd w:id="238"/>
      <w:bookmarkEnd w:id="239"/>
    </w:p>
    <w:p w14:paraId="1AAB2548" w14:textId="77777777" w:rsidR="00EB29AB" w:rsidRDefault="00EB29AB" w:rsidP="00EB29AB">
      <w:pPr>
        <w:pStyle w:val="BodyText"/>
        <w:spacing w:before="8"/>
        <w:rPr>
          <w:rFonts w:ascii="Cambria"/>
          <w:b/>
          <w:sz w:val="15"/>
        </w:rPr>
      </w:pPr>
    </w:p>
    <w:p w14:paraId="32C1E890" w14:textId="77777777" w:rsidR="00EB29AB" w:rsidRDefault="00EB29AB" w:rsidP="00CD5BBA">
      <w:pPr>
        <w:pStyle w:val="BodyText"/>
        <w:tabs>
          <w:tab w:val="left" w:pos="879"/>
        </w:tabs>
        <w:spacing w:before="157"/>
        <w:ind w:left="229"/>
      </w:pPr>
      <w:r>
        <w:t xml:space="preserve">The following table </w:t>
      </w:r>
      <w:r w:rsidR="00CD5BBA">
        <w:t>lists the documents related to Session Manager. Download the</w:t>
      </w:r>
      <w:r w:rsidR="00CD5BBA">
        <w:rPr>
          <w:spacing w:val="-18"/>
        </w:rPr>
        <w:t xml:space="preserve"> </w:t>
      </w:r>
      <w:r w:rsidR="00CD5BBA">
        <w:t xml:space="preserve">documents from the Avaya Support website </w:t>
      </w:r>
      <w:r>
        <w:t xml:space="preserve">at </w:t>
      </w:r>
      <w:hyperlink r:id="rId118">
        <w:r>
          <w:rPr>
            <w:color w:val="0000FF"/>
            <w:u w:val="single" w:color="0000FF"/>
          </w:rPr>
          <w:t>http://support.avaya.com</w:t>
        </w:r>
      </w:hyperlink>
    </w:p>
    <w:p w14:paraId="5403B8FF" w14:textId="77777777" w:rsidR="00EB29AB" w:rsidRDefault="00EB29AB" w:rsidP="00EB29AB">
      <w:pPr>
        <w:pStyle w:val="BodyText"/>
        <w:spacing w:before="2"/>
        <w:rPr>
          <w:sz w:val="10"/>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25"/>
        <w:gridCol w:w="4106"/>
        <w:gridCol w:w="2057"/>
      </w:tblGrid>
      <w:tr w:rsidR="00EB29AB" w:rsidRPr="00826F80" w14:paraId="31E5AD90" w14:textId="77777777" w:rsidTr="0056486F">
        <w:trPr>
          <w:trHeight w:val="330"/>
        </w:trPr>
        <w:tc>
          <w:tcPr>
            <w:tcW w:w="3425" w:type="dxa"/>
            <w:shd w:val="clear" w:color="auto" w:fill="D9D9D9"/>
          </w:tcPr>
          <w:p w14:paraId="2DDD02ED" w14:textId="77777777" w:rsidR="00EB29AB" w:rsidRPr="00826F80" w:rsidRDefault="00EB29AB" w:rsidP="0056486F">
            <w:pPr>
              <w:pStyle w:val="TableParagraph"/>
              <w:spacing w:line="265" w:lineRule="exact"/>
              <w:rPr>
                <w:b/>
              </w:rPr>
            </w:pPr>
            <w:r w:rsidRPr="00826F80">
              <w:rPr>
                <w:b/>
              </w:rPr>
              <w:t>Title</w:t>
            </w:r>
          </w:p>
        </w:tc>
        <w:tc>
          <w:tcPr>
            <w:tcW w:w="4106" w:type="dxa"/>
            <w:shd w:val="clear" w:color="auto" w:fill="D9D9D9"/>
          </w:tcPr>
          <w:p w14:paraId="12C61458" w14:textId="77777777" w:rsidR="00EB29AB" w:rsidRPr="00826F80" w:rsidRDefault="00EB29AB" w:rsidP="0056486F">
            <w:pPr>
              <w:pStyle w:val="TableParagraph"/>
              <w:spacing w:line="265" w:lineRule="exact"/>
              <w:ind w:left="108"/>
              <w:rPr>
                <w:b/>
              </w:rPr>
            </w:pPr>
            <w:r w:rsidRPr="00826F80">
              <w:rPr>
                <w:b/>
              </w:rPr>
              <w:t>Description</w:t>
            </w:r>
          </w:p>
        </w:tc>
        <w:tc>
          <w:tcPr>
            <w:tcW w:w="2057" w:type="dxa"/>
            <w:shd w:val="clear" w:color="auto" w:fill="D9D9D9"/>
          </w:tcPr>
          <w:p w14:paraId="54072A11" w14:textId="77777777" w:rsidR="00EB29AB" w:rsidRPr="00826F80" w:rsidRDefault="00EB29AB" w:rsidP="0056486F">
            <w:pPr>
              <w:pStyle w:val="TableParagraph"/>
              <w:spacing w:line="265" w:lineRule="exact"/>
              <w:ind w:left="109"/>
              <w:rPr>
                <w:b/>
              </w:rPr>
            </w:pPr>
            <w:r w:rsidRPr="00826F80">
              <w:rPr>
                <w:b/>
              </w:rPr>
              <w:t>Audience</w:t>
            </w:r>
          </w:p>
        </w:tc>
      </w:tr>
      <w:tr w:rsidR="00EB29AB" w:rsidRPr="00826F80" w14:paraId="5F8707EC" w14:textId="77777777" w:rsidTr="0056486F">
        <w:trPr>
          <w:trHeight w:val="330"/>
        </w:trPr>
        <w:tc>
          <w:tcPr>
            <w:tcW w:w="9588" w:type="dxa"/>
            <w:gridSpan w:val="3"/>
          </w:tcPr>
          <w:p w14:paraId="5340298E" w14:textId="77777777" w:rsidR="00EB29AB" w:rsidRPr="00826F80" w:rsidRDefault="00EB29AB" w:rsidP="0056486F">
            <w:pPr>
              <w:pStyle w:val="TableParagraph"/>
              <w:spacing w:line="265" w:lineRule="exact"/>
              <w:rPr>
                <w:b/>
              </w:rPr>
            </w:pPr>
            <w:r w:rsidRPr="00826F80">
              <w:rPr>
                <w:b/>
              </w:rPr>
              <w:t>Overview</w:t>
            </w:r>
          </w:p>
        </w:tc>
      </w:tr>
      <w:tr w:rsidR="00EB29AB" w:rsidRPr="00826F80" w14:paraId="29282E0C" w14:textId="77777777" w:rsidTr="0056486F">
        <w:trPr>
          <w:trHeight w:val="804"/>
        </w:trPr>
        <w:tc>
          <w:tcPr>
            <w:tcW w:w="3425" w:type="dxa"/>
          </w:tcPr>
          <w:p w14:paraId="5A47D2AF" w14:textId="77777777" w:rsidR="00EB29AB" w:rsidRPr="00826F80" w:rsidRDefault="00EB29AB" w:rsidP="0056486F">
            <w:pPr>
              <w:pStyle w:val="TableParagraph"/>
              <w:ind w:right="575"/>
              <w:rPr>
                <w:i/>
              </w:rPr>
            </w:pPr>
            <w:r w:rsidRPr="00826F80">
              <w:rPr>
                <w:i/>
              </w:rPr>
              <w:t>Avaya Aura® Session Manager Overview and Specification</w:t>
            </w:r>
          </w:p>
        </w:tc>
        <w:tc>
          <w:tcPr>
            <w:tcW w:w="4106" w:type="dxa"/>
          </w:tcPr>
          <w:p w14:paraId="106A5746" w14:textId="77777777" w:rsidR="00EB29AB" w:rsidRPr="00826F80" w:rsidRDefault="00EB29AB" w:rsidP="0056486F">
            <w:pPr>
              <w:pStyle w:val="TableParagraph"/>
              <w:ind w:left="108" w:right="658"/>
            </w:pPr>
            <w:r w:rsidRPr="00826F80">
              <w:t>Describes the key features of Session Manager.</w:t>
            </w:r>
          </w:p>
        </w:tc>
        <w:tc>
          <w:tcPr>
            <w:tcW w:w="2057" w:type="dxa"/>
          </w:tcPr>
          <w:p w14:paraId="5AA2C7C8" w14:textId="77777777" w:rsidR="00EB29AB" w:rsidRPr="00826F80" w:rsidRDefault="00EB29AB" w:rsidP="0056486F">
            <w:pPr>
              <w:pStyle w:val="TableParagraph"/>
              <w:ind w:left="109" w:right="516"/>
            </w:pPr>
            <w:r w:rsidRPr="00826F80">
              <w:t>IT management System</w:t>
            </w:r>
          </w:p>
          <w:p w14:paraId="31D73C11" w14:textId="77777777" w:rsidR="00EB29AB" w:rsidRPr="00826F80" w:rsidRDefault="00EB29AB" w:rsidP="0056486F">
            <w:pPr>
              <w:pStyle w:val="TableParagraph"/>
              <w:spacing w:line="249" w:lineRule="exact"/>
              <w:ind w:left="109"/>
            </w:pPr>
            <w:r w:rsidRPr="00826F80">
              <w:t>administrators</w:t>
            </w:r>
          </w:p>
        </w:tc>
      </w:tr>
      <w:tr w:rsidR="00EB29AB" w:rsidRPr="00826F80" w14:paraId="01D958AC" w14:textId="77777777" w:rsidTr="0056486F">
        <w:trPr>
          <w:trHeight w:val="1074"/>
        </w:trPr>
        <w:tc>
          <w:tcPr>
            <w:tcW w:w="3425" w:type="dxa"/>
          </w:tcPr>
          <w:p w14:paraId="057B3BFC" w14:textId="77777777" w:rsidR="00EB29AB" w:rsidRPr="00826F80" w:rsidRDefault="00EB29AB" w:rsidP="0056486F">
            <w:pPr>
              <w:pStyle w:val="TableParagraph"/>
              <w:ind w:right="575"/>
              <w:rPr>
                <w:i/>
              </w:rPr>
            </w:pPr>
            <w:r w:rsidRPr="00826F80">
              <w:rPr>
                <w:i/>
              </w:rPr>
              <w:t>Avaya Aura® Session Manager Security Design</w:t>
            </w:r>
          </w:p>
        </w:tc>
        <w:tc>
          <w:tcPr>
            <w:tcW w:w="4106" w:type="dxa"/>
          </w:tcPr>
          <w:p w14:paraId="63B8D9CF" w14:textId="77777777" w:rsidR="00EB29AB" w:rsidRPr="00826F80" w:rsidRDefault="00EB29AB" w:rsidP="0056486F">
            <w:pPr>
              <w:pStyle w:val="TableParagraph"/>
              <w:ind w:left="108" w:right="588"/>
            </w:pPr>
            <w:r w:rsidRPr="00826F80">
              <w:t>Describes the security considerations, features, and solutions for Session Manager.</w:t>
            </w:r>
          </w:p>
        </w:tc>
        <w:tc>
          <w:tcPr>
            <w:tcW w:w="2057" w:type="dxa"/>
          </w:tcPr>
          <w:p w14:paraId="4588BAEE" w14:textId="77777777" w:rsidR="00EB29AB" w:rsidRPr="00826F80" w:rsidRDefault="00EB29AB" w:rsidP="0056486F">
            <w:pPr>
              <w:pStyle w:val="TableParagraph"/>
              <w:ind w:left="109" w:right="555"/>
            </w:pPr>
            <w:r w:rsidRPr="00826F80">
              <w:t>Network administrators,</w:t>
            </w:r>
          </w:p>
          <w:p w14:paraId="29782969" w14:textId="77777777" w:rsidR="00EB29AB" w:rsidRPr="00826F80" w:rsidRDefault="00EB29AB" w:rsidP="0056486F">
            <w:pPr>
              <w:pStyle w:val="TableParagraph"/>
              <w:spacing w:line="270" w:lineRule="atLeast"/>
              <w:ind w:left="109" w:right="274"/>
            </w:pPr>
            <w:r w:rsidRPr="00826F80">
              <w:t>services, and support personnel</w:t>
            </w:r>
          </w:p>
        </w:tc>
      </w:tr>
      <w:tr w:rsidR="006053CF" w:rsidRPr="00826F80" w14:paraId="3D6CB6D0" w14:textId="77777777" w:rsidTr="006053CF">
        <w:trPr>
          <w:trHeight w:val="349"/>
        </w:trPr>
        <w:tc>
          <w:tcPr>
            <w:tcW w:w="9588" w:type="dxa"/>
            <w:gridSpan w:val="3"/>
          </w:tcPr>
          <w:p w14:paraId="0A2B6274" w14:textId="77777777" w:rsidR="006053CF" w:rsidRPr="00826F80" w:rsidRDefault="006053CF" w:rsidP="006053CF">
            <w:pPr>
              <w:pStyle w:val="TableParagraph"/>
              <w:ind w:left="109" w:right="555"/>
            </w:pPr>
            <w:r w:rsidRPr="00826F80">
              <w:rPr>
                <w:b/>
              </w:rPr>
              <w:t>Implementation</w:t>
            </w:r>
          </w:p>
        </w:tc>
      </w:tr>
      <w:tr w:rsidR="006053CF" w:rsidRPr="00826F80" w14:paraId="0A8940A2" w14:textId="77777777" w:rsidTr="0056486F">
        <w:trPr>
          <w:trHeight w:val="1074"/>
        </w:trPr>
        <w:tc>
          <w:tcPr>
            <w:tcW w:w="3425" w:type="dxa"/>
          </w:tcPr>
          <w:p w14:paraId="0EAE1CA7" w14:textId="77777777" w:rsidR="006053CF" w:rsidRPr="00826F80" w:rsidRDefault="006053CF" w:rsidP="006053CF">
            <w:pPr>
              <w:pStyle w:val="TableParagraph"/>
              <w:ind w:right="575"/>
              <w:rPr>
                <w:b/>
              </w:rPr>
            </w:pPr>
            <w:r w:rsidRPr="00826F80">
              <w:rPr>
                <w:i/>
              </w:rPr>
              <w:t>Deploying Avaya Aura</w:t>
            </w:r>
            <w:r w:rsidRPr="00826F80">
              <w:rPr>
                <w:i/>
                <w:vertAlign w:val="superscript"/>
              </w:rPr>
              <w:t>®</w:t>
            </w:r>
            <w:r w:rsidRPr="00826F80">
              <w:rPr>
                <w:i/>
              </w:rPr>
              <w:t xml:space="preserve"> Session Manager and Avaya Aura</w:t>
            </w:r>
            <w:r w:rsidRPr="00826F80">
              <w:rPr>
                <w:i/>
                <w:vertAlign w:val="superscript"/>
              </w:rPr>
              <w:t>®</w:t>
            </w:r>
            <w:r w:rsidRPr="00826F80">
              <w:rPr>
                <w:i/>
              </w:rPr>
              <w:t xml:space="preserve"> Branch Session Manager in Virtualized Environment</w:t>
            </w:r>
          </w:p>
        </w:tc>
        <w:tc>
          <w:tcPr>
            <w:tcW w:w="4106" w:type="dxa"/>
          </w:tcPr>
          <w:p w14:paraId="488DE7B8" w14:textId="77777777" w:rsidR="006053CF" w:rsidRPr="00826F80" w:rsidRDefault="006053CF" w:rsidP="006053CF">
            <w:pPr>
              <w:pStyle w:val="TableParagraph"/>
              <w:ind w:left="108" w:right="588"/>
            </w:pPr>
            <w:r w:rsidRPr="00826F80">
              <w:t>Describes how to deploy the Session Manager virtual application in a virtualized environment.</w:t>
            </w:r>
          </w:p>
        </w:tc>
        <w:tc>
          <w:tcPr>
            <w:tcW w:w="2057" w:type="dxa"/>
          </w:tcPr>
          <w:p w14:paraId="06FF4867" w14:textId="77777777" w:rsidR="006053CF" w:rsidRPr="00826F80" w:rsidRDefault="006053CF" w:rsidP="006053CF">
            <w:pPr>
              <w:pStyle w:val="TableParagraph"/>
              <w:ind w:left="109" w:right="555"/>
            </w:pPr>
            <w:r w:rsidRPr="00826F80">
              <w:t>Services and support personnel</w:t>
            </w:r>
          </w:p>
        </w:tc>
      </w:tr>
      <w:tr w:rsidR="006053CF" w:rsidRPr="00826F80" w14:paraId="3299551B" w14:textId="77777777" w:rsidTr="0056486F">
        <w:trPr>
          <w:trHeight w:val="1074"/>
        </w:trPr>
        <w:tc>
          <w:tcPr>
            <w:tcW w:w="3425" w:type="dxa"/>
          </w:tcPr>
          <w:p w14:paraId="4E813695" w14:textId="77777777" w:rsidR="006053CF" w:rsidRPr="00826F80" w:rsidRDefault="006053CF" w:rsidP="006053CF">
            <w:pPr>
              <w:pStyle w:val="TableParagraph"/>
              <w:ind w:right="575"/>
              <w:rPr>
                <w:i/>
              </w:rPr>
            </w:pPr>
            <w:r w:rsidRPr="00826F80">
              <w:rPr>
                <w:i/>
              </w:rPr>
              <w:t>Deploying Avaya Aura</w:t>
            </w:r>
            <w:r w:rsidRPr="00826F80">
              <w:rPr>
                <w:i/>
                <w:vertAlign w:val="superscript"/>
              </w:rPr>
              <w:t>®</w:t>
            </w:r>
            <w:r w:rsidRPr="00826F80">
              <w:rPr>
                <w:i/>
              </w:rPr>
              <w:t xml:space="preserve"> Session Manager in Infrastructure as a Service Environment</w:t>
            </w:r>
          </w:p>
        </w:tc>
        <w:tc>
          <w:tcPr>
            <w:tcW w:w="4106" w:type="dxa"/>
          </w:tcPr>
          <w:p w14:paraId="4E17C0A7" w14:textId="77777777" w:rsidR="006053CF" w:rsidRPr="00826F80" w:rsidRDefault="006053CF" w:rsidP="006053CF">
            <w:pPr>
              <w:pStyle w:val="TableParagraph"/>
              <w:ind w:left="108" w:right="588"/>
            </w:pPr>
            <w:r w:rsidRPr="00826F80">
              <w:t>Describes how to deploy the Session Manager in the Infrastructure as a Service (IaaS) environment.</w:t>
            </w:r>
          </w:p>
        </w:tc>
        <w:tc>
          <w:tcPr>
            <w:tcW w:w="2057" w:type="dxa"/>
          </w:tcPr>
          <w:p w14:paraId="0046AE4C" w14:textId="77777777" w:rsidR="006053CF" w:rsidRPr="00826F80" w:rsidRDefault="006053CF" w:rsidP="006053CF">
            <w:pPr>
              <w:pStyle w:val="TableParagraph"/>
              <w:ind w:left="109" w:right="555"/>
            </w:pPr>
            <w:r w:rsidRPr="00826F80">
              <w:t>Services and support personnel</w:t>
            </w:r>
          </w:p>
        </w:tc>
      </w:tr>
      <w:tr w:rsidR="006053CF" w:rsidRPr="00826F80" w14:paraId="55498726" w14:textId="77777777" w:rsidTr="0056486F">
        <w:trPr>
          <w:trHeight w:val="1074"/>
        </w:trPr>
        <w:tc>
          <w:tcPr>
            <w:tcW w:w="3425" w:type="dxa"/>
          </w:tcPr>
          <w:p w14:paraId="3F62A8D4" w14:textId="77777777" w:rsidR="006053CF" w:rsidRPr="00826F80" w:rsidRDefault="006053CF" w:rsidP="006053CF">
            <w:pPr>
              <w:pStyle w:val="TableParagraph"/>
              <w:ind w:right="575"/>
              <w:rPr>
                <w:i/>
              </w:rPr>
            </w:pPr>
            <w:r w:rsidRPr="00826F80">
              <w:rPr>
                <w:i/>
              </w:rPr>
              <w:t>Deploying Avaya Aura</w:t>
            </w:r>
            <w:r w:rsidRPr="00826F80">
              <w:rPr>
                <w:i/>
                <w:vertAlign w:val="superscript"/>
              </w:rPr>
              <w:t>®</w:t>
            </w:r>
            <w:r w:rsidRPr="00826F80">
              <w:rPr>
                <w:i/>
              </w:rPr>
              <w:t xml:space="preserve"> Session Manager and Avaya Aura</w:t>
            </w:r>
            <w:r w:rsidRPr="00826F80">
              <w:rPr>
                <w:i/>
                <w:vertAlign w:val="superscript"/>
              </w:rPr>
              <w:t>®</w:t>
            </w:r>
            <w:r w:rsidRPr="00826F80">
              <w:rPr>
                <w:i/>
              </w:rPr>
              <w:t xml:space="preserve"> Branch Session Manager in Software-Only Environment</w:t>
            </w:r>
          </w:p>
        </w:tc>
        <w:tc>
          <w:tcPr>
            <w:tcW w:w="4106" w:type="dxa"/>
          </w:tcPr>
          <w:p w14:paraId="46F3A1D6" w14:textId="77777777" w:rsidR="006053CF" w:rsidRPr="00826F80" w:rsidRDefault="006053CF" w:rsidP="006053CF">
            <w:pPr>
              <w:pStyle w:val="TableParagraph"/>
              <w:ind w:left="108" w:right="588"/>
            </w:pPr>
            <w:r w:rsidRPr="00826F80">
              <w:t>Describes how to deploy the Session Manager in the Software-Only environment.</w:t>
            </w:r>
          </w:p>
        </w:tc>
        <w:tc>
          <w:tcPr>
            <w:tcW w:w="2057" w:type="dxa"/>
          </w:tcPr>
          <w:p w14:paraId="0B9459E6" w14:textId="77777777" w:rsidR="006053CF" w:rsidRPr="00826F80" w:rsidRDefault="006053CF" w:rsidP="006053CF">
            <w:pPr>
              <w:pStyle w:val="TableParagraph"/>
              <w:ind w:left="109" w:right="555"/>
            </w:pPr>
            <w:r w:rsidRPr="00826F80">
              <w:t>Services and support personnel</w:t>
            </w:r>
          </w:p>
        </w:tc>
      </w:tr>
      <w:tr w:rsidR="006053CF" w:rsidRPr="00826F80" w14:paraId="0E8904CA" w14:textId="77777777" w:rsidTr="0056486F">
        <w:trPr>
          <w:trHeight w:val="1074"/>
        </w:trPr>
        <w:tc>
          <w:tcPr>
            <w:tcW w:w="3425" w:type="dxa"/>
          </w:tcPr>
          <w:p w14:paraId="00D2984C" w14:textId="77777777" w:rsidR="006053CF" w:rsidRPr="00826F80" w:rsidRDefault="006053CF" w:rsidP="006053CF">
            <w:pPr>
              <w:pStyle w:val="TableParagraph"/>
              <w:ind w:right="575"/>
              <w:rPr>
                <w:i/>
              </w:rPr>
            </w:pPr>
            <w:r w:rsidRPr="00826F80">
              <w:rPr>
                <w:i/>
              </w:rPr>
              <w:t>Deploying Avaya Aura</w:t>
            </w:r>
            <w:r w:rsidRPr="00826F80">
              <w:rPr>
                <w:i/>
                <w:vertAlign w:val="superscript"/>
              </w:rPr>
              <w:t>®</w:t>
            </w:r>
            <w:r w:rsidRPr="00826F80">
              <w:rPr>
                <w:i/>
              </w:rPr>
              <w:t xml:space="preserve"> Session Manager and Avaya Aura</w:t>
            </w:r>
            <w:r w:rsidRPr="00826F80">
              <w:rPr>
                <w:i/>
                <w:vertAlign w:val="superscript"/>
              </w:rPr>
              <w:t>®</w:t>
            </w:r>
            <w:r w:rsidRPr="00826F80">
              <w:rPr>
                <w:i/>
              </w:rPr>
              <w:t xml:space="preserve"> Branch Session Manager in Virtual Appliance</w:t>
            </w:r>
          </w:p>
        </w:tc>
        <w:tc>
          <w:tcPr>
            <w:tcW w:w="4106" w:type="dxa"/>
          </w:tcPr>
          <w:p w14:paraId="2A2946C5" w14:textId="77777777" w:rsidR="006053CF" w:rsidRPr="00826F80" w:rsidRDefault="006053CF" w:rsidP="006053CF">
            <w:pPr>
              <w:pStyle w:val="TableParagraph"/>
              <w:ind w:left="108" w:right="588"/>
            </w:pPr>
            <w:r w:rsidRPr="00826F80">
              <w:t>Describes how to deploy the Session Manager in Virtual Appliance.</w:t>
            </w:r>
          </w:p>
        </w:tc>
        <w:tc>
          <w:tcPr>
            <w:tcW w:w="2057" w:type="dxa"/>
          </w:tcPr>
          <w:p w14:paraId="0C8CBF06" w14:textId="77777777" w:rsidR="006053CF" w:rsidRPr="00826F80" w:rsidRDefault="006053CF" w:rsidP="006053CF">
            <w:pPr>
              <w:pStyle w:val="TableParagraph"/>
              <w:ind w:left="109" w:right="555"/>
            </w:pPr>
            <w:r w:rsidRPr="00826F80">
              <w:t>Services and support personnel</w:t>
            </w:r>
          </w:p>
        </w:tc>
      </w:tr>
      <w:tr w:rsidR="006053CF" w:rsidRPr="00826F80" w14:paraId="13FC0375" w14:textId="77777777" w:rsidTr="006053CF">
        <w:trPr>
          <w:trHeight w:val="781"/>
        </w:trPr>
        <w:tc>
          <w:tcPr>
            <w:tcW w:w="3425" w:type="dxa"/>
          </w:tcPr>
          <w:p w14:paraId="39896CAC" w14:textId="77777777" w:rsidR="006053CF" w:rsidRPr="00826F80" w:rsidRDefault="006053CF" w:rsidP="006053CF">
            <w:pPr>
              <w:pStyle w:val="TableParagraph"/>
              <w:ind w:right="575"/>
              <w:rPr>
                <w:i/>
              </w:rPr>
            </w:pPr>
            <w:r w:rsidRPr="00826F80">
              <w:rPr>
                <w:i/>
              </w:rPr>
              <w:t>Routing Web Service API Programming Reference</w:t>
            </w:r>
          </w:p>
        </w:tc>
        <w:tc>
          <w:tcPr>
            <w:tcW w:w="4106" w:type="dxa"/>
          </w:tcPr>
          <w:p w14:paraId="681AD5EA" w14:textId="77777777" w:rsidR="006053CF" w:rsidRPr="00826F80" w:rsidRDefault="006053CF" w:rsidP="006053CF">
            <w:pPr>
              <w:pStyle w:val="TableParagraph"/>
              <w:ind w:left="108" w:right="588"/>
            </w:pPr>
            <w:r w:rsidRPr="00826F80">
              <w:t>Describes how to use the System Manager Routing Web Service API for Session Manager.</w:t>
            </w:r>
          </w:p>
        </w:tc>
        <w:tc>
          <w:tcPr>
            <w:tcW w:w="2057" w:type="dxa"/>
          </w:tcPr>
          <w:p w14:paraId="688D68D8" w14:textId="77777777" w:rsidR="006053CF" w:rsidRPr="00826F80" w:rsidRDefault="006053CF" w:rsidP="006053CF">
            <w:pPr>
              <w:pStyle w:val="TableParagraph"/>
              <w:ind w:left="109" w:right="555"/>
            </w:pPr>
            <w:r w:rsidRPr="00826F80">
              <w:t>Services and support personnel</w:t>
            </w:r>
          </w:p>
        </w:tc>
      </w:tr>
      <w:tr w:rsidR="00664FCC" w:rsidRPr="00826F80" w14:paraId="70697D4E" w14:textId="77777777" w:rsidTr="00444618">
        <w:trPr>
          <w:trHeight w:val="349"/>
        </w:trPr>
        <w:tc>
          <w:tcPr>
            <w:tcW w:w="9588" w:type="dxa"/>
            <w:gridSpan w:val="3"/>
          </w:tcPr>
          <w:p w14:paraId="461D62F0" w14:textId="77777777" w:rsidR="00664FCC" w:rsidRPr="00826F80" w:rsidRDefault="00664FCC" w:rsidP="006053CF">
            <w:pPr>
              <w:pStyle w:val="TableParagraph"/>
              <w:ind w:left="109" w:right="555"/>
            </w:pPr>
            <w:r w:rsidRPr="00826F80">
              <w:rPr>
                <w:b/>
              </w:rPr>
              <w:t>Administration</w:t>
            </w:r>
          </w:p>
        </w:tc>
      </w:tr>
      <w:tr w:rsidR="006053CF" w:rsidRPr="00826F80" w14:paraId="0AAE9A3C" w14:textId="77777777" w:rsidTr="006053CF">
        <w:trPr>
          <w:trHeight w:val="349"/>
        </w:trPr>
        <w:tc>
          <w:tcPr>
            <w:tcW w:w="3425" w:type="dxa"/>
          </w:tcPr>
          <w:p w14:paraId="19F91DA9" w14:textId="77777777" w:rsidR="006053CF" w:rsidRPr="00826F80" w:rsidRDefault="006053CF" w:rsidP="006053CF">
            <w:pPr>
              <w:pStyle w:val="TableParagraph"/>
              <w:ind w:right="575"/>
              <w:rPr>
                <w:b/>
              </w:rPr>
            </w:pPr>
            <w:r w:rsidRPr="00826F80">
              <w:rPr>
                <w:i/>
              </w:rPr>
              <w:t>Administering Avaya Aura</w:t>
            </w:r>
            <w:r w:rsidRPr="00826F80">
              <w:rPr>
                <w:i/>
                <w:vertAlign w:val="superscript"/>
              </w:rPr>
              <w:t>®</w:t>
            </w:r>
            <w:r w:rsidRPr="00826F80">
              <w:rPr>
                <w:i/>
              </w:rPr>
              <w:t xml:space="preserve"> Session Manager</w:t>
            </w:r>
          </w:p>
        </w:tc>
        <w:tc>
          <w:tcPr>
            <w:tcW w:w="4106" w:type="dxa"/>
          </w:tcPr>
          <w:p w14:paraId="04F3ADD8" w14:textId="77777777" w:rsidR="006053CF" w:rsidRPr="00826F80" w:rsidRDefault="006053CF" w:rsidP="006053CF">
            <w:pPr>
              <w:pStyle w:val="TableParagraph"/>
              <w:ind w:left="108" w:right="588"/>
            </w:pPr>
            <w:r w:rsidRPr="00826F80">
              <w:t>Describes the procedures to administer Session Manager using System Manager.</w:t>
            </w:r>
          </w:p>
        </w:tc>
        <w:tc>
          <w:tcPr>
            <w:tcW w:w="2057" w:type="dxa"/>
          </w:tcPr>
          <w:p w14:paraId="1360FBF5" w14:textId="77777777" w:rsidR="006053CF" w:rsidRPr="00826F80" w:rsidRDefault="006053CF" w:rsidP="006053CF">
            <w:pPr>
              <w:pStyle w:val="TableParagraph"/>
              <w:ind w:left="109" w:right="555"/>
            </w:pPr>
            <w:r w:rsidRPr="00826F80">
              <w:t>System administrators</w:t>
            </w:r>
          </w:p>
        </w:tc>
      </w:tr>
      <w:tr w:rsidR="006053CF" w:rsidRPr="00826F80" w14:paraId="4FC882CE" w14:textId="77777777" w:rsidTr="006053CF">
        <w:trPr>
          <w:trHeight w:val="349"/>
        </w:trPr>
        <w:tc>
          <w:tcPr>
            <w:tcW w:w="3425" w:type="dxa"/>
          </w:tcPr>
          <w:p w14:paraId="675F940F" w14:textId="77777777" w:rsidR="006053CF" w:rsidRPr="00826F80" w:rsidRDefault="006053CF" w:rsidP="006053CF">
            <w:pPr>
              <w:pStyle w:val="TableParagraph"/>
              <w:ind w:right="575"/>
              <w:rPr>
                <w:i/>
              </w:rPr>
            </w:pPr>
            <w:r w:rsidRPr="00826F80">
              <w:rPr>
                <w:i/>
              </w:rPr>
              <w:t>Avaya Aura</w:t>
            </w:r>
            <w:r w:rsidRPr="00826F80">
              <w:rPr>
                <w:i/>
                <w:vertAlign w:val="superscript"/>
              </w:rPr>
              <w:t>®</w:t>
            </w:r>
            <w:r w:rsidRPr="00826F80">
              <w:rPr>
                <w:i/>
              </w:rPr>
              <w:t xml:space="preserve"> Session Manager Case Studies</w:t>
            </w:r>
          </w:p>
        </w:tc>
        <w:tc>
          <w:tcPr>
            <w:tcW w:w="4106" w:type="dxa"/>
          </w:tcPr>
          <w:p w14:paraId="58C0005A" w14:textId="77777777" w:rsidR="006053CF" w:rsidRPr="00826F80" w:rsidRDefault="006053CF" w:rsidP="006053CF">
            <w:pPr>
              <w:pStyle w:val="TableParagraph"/>
              <w:ind w:left="108" w:right="588"/>
            </w:pPr>
            <w:r w:rsidRPr="00826F80">
              <w:t>Provides common administration scenarios.</w:t>
            </w:r>
          </w:p>
        </w:tc>
        <w:tc>
          <w:tcPr>
            <w:tcW w:w="2057" w:type="dxa"/>
          </w:tcPr>
          <w:p w14:paraId="58DA7507" w14:textId="77777777" w:rsidR="006053CF" w:rsidRPr="00826F80" w:rsidRDefault="006053CF" w:rsidP="006053CF">
            <w:pPr>
              <w:pStyle w:val="TableParagraph"/>
              <w:ind w:left="109" w:right="555"/>
            </w:pPr>
            <w:r w:rsidRPr="00826F80">
              <w:t>System administrators</w:t>
            </w:r>
          </w:p>
        </w:tc>
      </w:tr>
      <w:tr w:rsidR="00664FCC" w:rsidRPr="00826F80" w14:paraId="234A76CE" w14:textId="77777777" w:rsidTr="00D838FF">
        <w:trPr>
          <w:trHeight w:val="349"/>
        </w:trPr>
        <w:tc>
          <w:tcPr>
            <w:tcW w:w="9588" w:type="dxa"/>
            <w:gridSpan w:val="3"/>
          </w:tcPr>
          <w:p w14:paraId="5A4EFCF0" w14:textId="77777777" w:rsidR="00664FCC" w:rsidRPr="00826F80" w:rsidRDefault="00664FCC" w:rsidP="006053CF">
            <w:pPr>
              <w:pStyle w:val="TableParagraph"/>
              <w:ind w:left="109" w:right="555"/>
            </w:pPr>
            <w:r w:rsidRPr="00826F80">
              <w:rPr>
                <w:b/>
              </w:rPr>
              <w:t>Upgrades</w:t>
            </w:r>
          </w:p>
        </w:tc>
      </w:tr>
      <w:tr w:rsidR="006053CF" w:rsidRPr="00826F80" w14:paraId="0FFC5939" w14:textId="77777777" w:rsidTr="006053CF">
        <w:trPr>
          <w:trHeight w:val="349"/>
        </w:trPr>
        <w:tc>
          <w:tcPr>
            <w:tcW w:w="3425" w:type="dxa"/>
          </w:tcPr>
          <w:p w14:paraId="7ABC7AB9" w14:textId="77777777" w:rsidR="006053CF" w:rsidRPr="00826F80" w:rsidRDefault="006053CF" w:rsidP="006053CF">
            <w:pPr>
              <w:pStyle w:val="TableParagraph"/>
              <w:ind w:right="575"/>
              <w:rPr>
                <w:b/>
              </w:rPr>
            </w:pPr>
            <w:r w:rsidRPr="00826F80">
              <w:rPr>
                <w:i/>
              </w:rPr>
              <w:lastRenderedPageBreak/>
              <w:t>Upgrading Avaya Aura</w:t>
            </w:r>
            <w:r w:rsidRPr="00826F80">
              <w:rPr>
                <w:i/>
                <w:vertAlign w:val="superscript"/>
              </w:rPr>
              <w:t>®</w:t>
            </w:r>
            <w:r w:rsidRPr="00826F80">
              <w:rPr>
                <w:i/>
              </w:rPr>
              <w:t xml:space="preserve"> Session Manager</w:t>
            </w:r>
          </w:p>
        </w:tc>
        <w:tc>
          <w:tcPr>
            <w:tcW w:w="4106" w:type="dxa"/>
          </w:tcPr>
          <w:p w14:paraId="2BBD0CC2" w14:textId="77777777" w:rsidR="006053CF" w:rsidRPr="00826F80" w:rsidRDefault="006053CF" w:rsidP="006053CF">
            <w:pPr>
              <w:pStyle w:val="TableParagraph"/>
              <w:ind w:left="108" w:right="588"/>
            </w:pPr>
            <w:r w:rsidRPr="00826F80">
              <w:t>Describes the procedures to upgrade Session Manager to the latest software release.</w:t>
            </w:r>
          </w:p>
        </w:tc>
        <w:tc>
          <w:tcPr>
            <w:tcW w:w="2057" w:type="dxa"/>
          </w:tcPr>
          <w:p w14:paraId="0E9F4A91" w14:textId="77777777" w:rsidR="006053CF" w:rsidRPr="00826F80" w:rsidRDefault="006053CF" w:rsidP="006053CF">
            <w:pPr>
              <w:pStyle w:val="TableParagraph"/>
              <w:ind w:left="109" w:right="555"/>
            </w:pPr>
            <w:r w:rsidRPr="00826F80">
              <w:t>Services and support personnel</w:t>
            </w:r>
          </w:p>
        </w:tc>
      </w:tr>
      <w:tr w:rsidR="00D23570" w:rsidRPr="00826F80" w14:paraId="597D5344" w14:textId="77777777" w:rsidTr="003252FA">
        <w:trPr>
          <w:trHeight w:val="349"/>
        </w:trPr>
        <w:tc>
          <w:tcPr>
            <w:tcW w:w="9588" w:type="dxa"/>
            <w:gridSpan w:val="3"/>
          </w:tcPr>
          <w:p w14:paraId="5EF78A31" w14:textId="77777777" w:rsidR="00D23570" w:rsidRPr="00664FCC" w:rsidRDefault="00D23570" w:rsidP="00664FCC">
            <w:pPr>
              <w:pStyle w:val="TableParagraph"/>
              <w:ind w:left="109" w:right="555"/>
              <w:rPr>
                <w:iCs/>
              </w:rPr>
            </w:pPr>
            <w:r w:rsidRPr="00C3623C">
              <w:rPr>
                <w:b/>
              </w:rPr>
              <w:t>Maintaining and Troubleshooting</w:t>
            </w:r>
          </w:p>
        </w:tc>
      </w:tr>
      <w:tr w:rsidR="00664FCC" w:rsidRPr="00826F80" w14:paraId="21A85EBF" w14:textId="77777777" w:rsidTr="006053CF">
        <w:trPr>
          <w:trHeight w:val="349"/>
        </w:trPr>
        <w:tc>
          <w:tcPr>
            <w:tcW w:w="3425" w:type="dxa"/>
          </w:tcPr>
          <w:p w14:paraId="37F02CE6" w14:textId="77777777" w:rsidR="00664FCC" w:rsidRPr="00D23570" w:rsidRDefault="00664FCC" w:rsidP="00664FCC">
            <w:pPr>
              <w:pStyle w:val="TableParagraph"/>
              <w:ind w:right="575"/>
              <w:rPr>
                <w:iCs/>
                <w:szCs w:val="24"/>
              </w:rPr>
            </w:pPr>
            <w:r w:rsidRPr="00D23570">
              <w:rPr>
                <w:i/>
                <w:szCs w:val="24"/>
              </w:rPr>
              <w:t>Maintaining Avaya Aura</w:t>
            </w:r>
            <w:r w:rsidRPr="00D23570">
              <w:rPr>
                <w:i/>
                <w:szCs w:val="24"/>
                <w:vertAlign w:val="superscript"/>
              </w:rPr>
              <w:t>®</w:t>
            </w:r>
            <w:r w:rsidRPr="00D23570">
              <w:rPr>
                <w:i/>
                <w:szCs w:val="24"/>
              </w:rPr>
              <w:t xml:space="preserve"> Session Manager</w:t>
            </w:r>
          </w:p>
        </w:tc>
        <w:tc>
          <w:tcPr>
            <w:tcW w:w="4106" w:type="dxa"/>
          </w:tcPr>
          <w:p w14:paraId="13F73B30" w14:textId="77777777" w:rsidR="00664FCC" w:rsidRPr="00D23570" w:rsidRDefault="00664FCC" w:rsidP="00664FCC">
            <w:pPr>
              <w:pStyle w:val="TableParagraph"/>
              <w:ind w:left="108" w:right="588"/>
              <w:rPr>
                <w:iCs/>
                <w:szCs w:val="24"/>
              </w:rPr>
            </w:pPr>
            <w:r w:rsidRPr="00D23570">
              <w:rPr>
                <w:i/>
                <w:szCs w:val="24"/>
              </w:rPr>
              <w:t>Maintaining Avaya Aura</w:t>
            </w:r>
            <w:r w:rsidRPr="00D23570">
              <w:rPr>
                <w:i/>
                <w:szCs w:val="24"/>
                <w:vertAlign w:val="superscript"/>
              </w:rPr>
              <w:t>®</w:t>
            </w:r>
            <w:r w:rsidRPr="00D23570">
              <w:rPr>
                <w:i/>
                <w:szCs w:val="24"/>
              </w:rPr>
              <w:t xml:space="preserve"> Session Manager</w:t>
            </w:r>
          </w:p>
        </w:tc>
        <w:tc>
          <w:tcPr>
            <w:tcW w:w="2057" w:type="dxa"/>
          </w:tcPr>
          <w:p w14:paraId="0EA66CCB" w14:textId="77777777" w:rsidR="00664FCC" w:rsidRPr="00D23570" w:rsidRDefault="00664FCC" w:rsidP="00664FCC">
            <w:pPr>
              <w:pStyle w:val="TableParagraph"/>
              <w:ind w:left="109" w:right="555"/>
              <w:rPr>
                <w:iCs/>
                <w:szCs w:val="24"/>
              </w:rPr>
            </w:pPr>
            <w:r w:rsidRPr="00D23570">
              <w:rPr>
                <w:i/>
                <w:szCs w:val="24"/>
              </w:rPr>
              <w:t>Maintaining Avaya Aura</w:t>
            </w:r>
            <w:r w:rsidRPr="00D23570">
              <w:rPr>
                <w:i/>
                <w:szCs w:val="24"/>
                <w:vertAlign w:val="superscript"/>
              </w:rPr>
              <w:t>®</w:t>
            </w:r>
            <w:r w:rsidRPr="00D23570">
              <w:rPr>
                <w:i/>
                <w:szCs w:val="24"/>
              </w:rPr>
              <w:t xml:space="preserve"> Session Manager</w:t>
            </w:r>
          </w:p>
        </w:tc>
      </w:tr>
      <w:tr w:rsidR="00664FCC" w:rsidRPr="00826F80" w14:paraId="6AA241A6" w14:textId="77777777" w:rsidTr="006053CF">
        <w:trPr>
          <w:trHeight w:val="349"/>
        </w:trPr>
        <w:tc>
          <w:tcPr>
            <w:tcW w:w="3425" w:type="dxa"/>
          </w:tcPr>
          <w:p w14:paraId="5347854D" w14:textId="77777777" w:rsidR="00664FCC" w:rsidRPr="00D23570" w:rsidRDefault="00664FCC" w:rsidP="00664FCC">
            <w:pPr>
              <w:pStyle w:val="TableParagraph"/>
              <w:ind w:right="575"/>
              <w:rPr>
                <w:iCs/>
                <w:szCs w:val="24"/>
              </w:rPr>
            </w:pPr>
            <w:r w:rsidRPr="00D23570">
              <w:rPr>
                <w:szCs w:val="24"/>
              </w:rPr>
              <w:t>Contains the procedures for maintaining Session Manager.</w:t>
            </w:r>
          </w:p>
        </w:tc>
        <w:tc>
          <w:tcPr>
            <w:tcW w:w="4106" w:type="dxa"/>
          </w:tcPr>
          <w:p w14:paraId="79D1B27C" w14:textId="77777777" w:rsidR="00664FCC" w:rsidRPr="00D23570" w:rsidRDefault="00664FCC" w:rsidP="00664FCC">
            <w:pPr>
              <w:pStyle w:val="TableParagraph"/>
              <w:ind w:left="108" w:right="588"/>
              <w:rPr>
                <w:iCs/>
                <w:szCs w:val="24"/>
              </w:rPr>
            </w:pPr>
            <w:r w:rsidRPr="00D23570">
              <w:rPr>
                <w:szCs w:val="24"/>
              </w:rPr>
              <w:t>Contains the procedures for maintaining Session Manager.</w:t>
            </w:r>
          </w:p>
        </w:tc>
        <w:tc>
          <w:tcPr>
            <w:tcW w:w="2057" w:type="dxa"/>
          </w:tcPr>
          <w:p w14:paraId="7CB9453D" w14:textId="77777777" w:rsidR="00664FCC" w:rsidRPr="00D23570" w:rsidRDefault="00664FCC" w:rsidP="00664FCC">
            <w:pPr>
              <w:pStyle w:val="TableParagraph"/>
              <w:ind w:left="109" w:right="555"/>
              <w:rPr>
                <w:iCs/>
                <w:szCs w:val="24"/>
              </w:rPr>
            </w:pPr>
            <w:r w:rsidRPr="00D23570">
              <w:rPr>
                <w:szCs w:val="24"/>
              </w:rPr>
              <w:t>Contains the procedures for maintaining Session Manager.</w:t>
            </w:r>
          </w:p>
        </w:tc>
      </w:tr>
    </w:tbl>
    <w:p w14:paraId="6DBD6D52" w14:textId="77777777" w:rsidR="00EB29AB" w:rsidRDefault="00EB29AB" w:rsidP="00EB29AB">
      <w:pPr>
        <w:spacing w:line="270" w:lineRule="atLeast"/>
        <w:rPr>
          <w:szCs w:val="24"/>
        </w:rPr>
      </w:pPr>
    </w:p>
    <w:p w14:paraId="1717D1D6" w14:textId="77777777" w:rsidR="00324415" w:rsidRDefault="005D1EB8" w:rsidP="00D73661">
      <w:pPr>
        <w:tabs>
          <w:tab w:val="left" w:pos="4620"/>
        </w:tabs>
        <w:rPr>
          <w:sz w:val="23"/>
        </w:rPr>
      </w:pPr>
      <w:r>
        <w:rPr>
          <w:noProof/>
        </w:rPr>
        <mc:AlternateContent>
          <mc:Choice Requires="wps">
            <w:drawing>
              <wp:anchor distT="0" distB="0" distL="0" distR="0" simplePos="0" relativeHeight="251886592" behindDoc="1" locked="0" layoutInCell="1" allowOverlap="1" wp14:anchorId="2E4B1A74" wp14:editId="1242A01F">
                <wp:simplePos x="0" y="0"/>
                <wp:positionH relativeFrom="page">
                  <wp:posOffset>685800</wp:posOffset>
                </wp:positionH>
                <wp:positionV relativeFrom="paragraph">
                  <wp:posOffset>200025</wp:posOffset>
                </wp:positionV>
                <wp:extent cx="5029200" cy="0"/>
                <wp:effectExtent l="0" t="0" r="0" b="0"/>
                <wp:wrapTopAndBottom/>
                <wp:docPr id="140" name="Line 3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C048A1" id="Line 338" o:spid="_x0000_s1026" style="position:absolute;z-index:-251429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pt,15.75pt" to="450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" strokeweight=".5pt">
                <w10:wrap type="topAndBottom" anchorx="page"/>
              </v:line>
            </w:pict>
          </mc:Fallback>
        </mc:AlternateContent>
      </w:r>
    </w:p>
    <w:p w14:paraId="07D9B9B7" w14:textId="77777777" w:rsidR="00324415" w:rsidRDefault="00324415" w:rsidP="00324415">
      <w:pPr>
        <w:pStyle w:val="Heading3"/>
        <w:ind w:left="120"/>
      </w:pPr>
      <w:bookmarkStart w:id="240" w:name="Finding_documents_on_the_Avaya_Support_w"/>
      <w:bookmarkStart w:id="241" w:name="_bookmark39"/>
      <w:bookmarkStart w:id="242" w:name="_Toc71048224"/>
      <w:bookmarkStart w:id="243" w:name="_Toc71048314"/>
      <w:bookmarkStart w:id="244" w:name="_Toc151555594"/>
      <w:bookmarkEnd w:id="240"/>
      <w:bookmarkEnd w:id="241"/>
      <w:r>
        <w:t>Finding documents on the Avaya Support website</w:t>
      </w:r>
      <w:bookmarkEnd w:id="242"/>
      <w:bookmarkEnd w:id="243"/>
      <w:bookmarkEnd w:id="244"/>
    </w:p>
    <w:p w14:paraId="46B65315" w14:textId="77777777" w:rsidR="00324415" w:rsidRDefault="00324415" w:rsidP="00324415">
      <w:pPr>
        <w:pStyle w:val="Heading4"/>
        <w:spacing w:before="60"/>
      </w:pPr>
      <w:r>
        <w:t>Procedure</w:t>
      </w:r>
    </w:p>
    <w:p w14:paraId="5B9E2FE8" w14:textId="77777777" w:rsidR="00324415" w:rsidRDefault="00324415" w:rsidP="00324415">
      <w:pPr>
        <w:pStyle w:val="ListParagraph"/>
        <w:numPr>
          <w:ilvl w:val="0"/>
          <w:numId w:val="18"/>
        </w:numPr>
        <w:tabs>
          <w:tab w:val="left" w:pos="1337"/>
        </w:tabs>
        <w:spacing w:before="133"/>
        <w:ind w:hanging="296"/>
      </w:pPr>
      <w:r>
        <w:t>Go to</w:t>
      </w:r>
      <w:r>
        <w:rPr>
          <w:color w:val="0000FF"/>
          <w:spacing w:val="-2"/>
        </w:rPr>
        <w:t xml:space="preserve"> </w:t>
      </w:r>
      <w:hyperlink r:id="rId119">
        <w:r>
          <w:rPr>
            <w:color w:val="0000FF"/>
            <w:u w:val="single" w:color="0000FF"/>
          </w:rPr>
          <w:t>https://support.avaya.com</w:t>
        </w:r>
      </w:hyperlink>
      <w:r>
        <w:t>.</w:t>
      </w:r>
    </w:p>
    <w:p w14:paraId="5EA0CAF8" w14:textId="77777777" w:rsidR="00324415" w:rsidRDefault="00324415" w:rsidP="00324415">
      <w:pPr>
        <w:pStyle w:val="ListParagraph"/>
        <w:numPr>
          <w:ilvl w:val="0"/>
          <w:numId w:val="18"/>
        </w:numPr>
        <w:tabs>
          <w:tab w:val="left" w:pos="1337"/>
        </w:tabs>
        <w:spacing w:before="131"/>
        <w:ind w:hanging="296"/>
      </w:pPr>
      <w:r>
        <w:t>At the top of the screen, type your username and password and click</w:t>
      </w:r>
      <w:r>
        <w:rPr>
          <w:spacing w:val="-12"/>
        </w:rPr>
        <w:t xml:space="preserve"> </w:t>
      </w:r>
      <w:r>
        <w:rPr>
          <w:b/>
        </w:rPr>
        <w:t>Login</w:t>
      </w:r>
      <w:r>
        <w:t>.</w:t>
      </w:r>
    </w:p>
    <w:p w14:paraId="59977751" w14:textId="77777777" w:rsidR="00324415" w:rsidRDefault="00324415" w:rsidP="00324415">
      <w:pPr>
        <w:pStyle w:val="ListParagraph"/>
        <w:numPr>
          <w:ilvl w:val="0"/>
          <w:numId w:val="18"/>
        </w:numPr>
        <w:tabs>
          <w:tab w:val="left" w:pos="1337"/>
        </w:tabs>
        <w:spacing w:before="131"/>
        <w:ind w:hanging="296"/>
      </w:pPr>
      <w:r>
        <w:t xml:space="preserve">Click </w:t>
      </w:r>
      <w:r>
        <w:rPr>
          <w:b/>
        </w:rPr>
        <w:t xml:space="preserve">Support by Product </w:t>
      </w:r>
      <w:r>
        <w:t>&gt;</w:t>
      </w:r>
      <w:r>
        <w:rPr>
          <w:spacing w:val="-2"/>
        </w:rPr>
        <w:t xml:space="preserve"> </w:t>
      </w:r>
      <w:r>
        <w:rPr>
          <w:b/>
        </w:rPr>
        <w:t>Documents</w:t>
      </w:r>
      <w:r>
        <w:t>.</w:t>
      </w:r>
    </w:p>
    <w:p w14:paraId="22C9357F" w14:textId="77777777" w:rsidR="00324415" w:rsidRDefault="00324415" w:rsidP="00324415">
      <w:pPr>
        <w:pStyle w:val="ListParagraph"/>
        <w:numPr>
          <w:ilvl w:val="0"/>
          <w:numId w:val="18"/>
        </w:numPr>
        <w:tabs>
          <w:tab w:val="left" w:pos="1337"/>
        </w:tabs>
        <w:spacing w:before="131" w:line="249" w:lineRule="auto"/>
        <w:ind w:right="318" w:hanging="296"/>
      </w:pPr>
      <w:r>
        <w:t xml:space="preserve">In </w:t>
      </w:r>
      <w:r>
        <w:rPr>
          <w:b/>
        </w:rPr>
        <w:t>Enter your Product Here</w:t>
      </w:r>
      <w:r>
        <w:t>, type the product name and then select the product from the list.</w:t>
      </w:r>
    </w:p>
    <w:p w14:paraId="1C15FF2A" w14:textId="77777777" w:rsidR="00324415" w:rsidRDefault="00324415" w:rsidP="00324415">
      <w:pPr>
        <w:pStyle w:val="ListParagraph"/>
        <w:numPr>
          <w:ilvl w:val="0"/>
          <w:numId w:val="18"/>
        </w:numPr>
        <w:tabs>
          <w:tab w:val="left" w:pos="1337"/>
        </w:tabs>
        <w:spacing w:before="121"/>
        <w:ind w:hanging="296"/>
      </w:pPr>
      <w:r>
        <w:t xml:space="preserve">In </w:t>
      </w:r>
      <w:r>
        <w:rPr>
          <w:b/>
        </w:rPr>
        <w:t>Choose Release</w:t>
      </w:r>
      <w:r>
        <w:t>, select an appropriate release</w:t>
      </w:r>
      <w:r>
        <w:rPr>
          <w:spacing w:val="-6"/>
        </w:rPr>
        <w:t xml:space="preserve"> </w:t>
      </w:r>
      <w:r>
        <w:rPr>
          <w:spacing w:val="-3"/>
        </w:rPr>
        <w:t>number.</w:t>
      </w:r>
    </w:p>
    <w:p w14:paraId="12EAA050" w14:textId="77777777" w:rsidR="00324415" w:rsidRDefault="00324415" w:rsidP="00324415">
      <w:pPr>
        <w:pStyle w:val="ListParagraph"/>
        <w:numPr>
          <w:ilvl w:val="0"/>
          <w:numId w:val="18"/>
        </w:numPr>
        <w:tabs>
          <w:tab w:val="left" w:pos="1337"/>
        </w:tabs>
        <w:spacing w:before="131" w:line="249" w:lineRule="auto"/>
        <w:ind w:right="740" w:hanging="296"/>
      </w:pPr>
      <w:r>
        <w:t xml:space="preserve">In the </w:t>
      </w:r>
      <w:r>
        <w:rPr>
          <w:b/>
        </w:rPr>
        <w:t xml:space="preserve">Content </w:t>
      </w:r>
      <w:r>
        <w:rPr>
          <w:b/>
          <w:spacing w:val="-5"/>
        </w:rPr>
        <w:t xml:space="preserve">Type </w:t>
      </w:r>
      <w:r>
        <w:t xml:space="preserve">filter, click a document type, or click </w:t>
      </w:r>
      <w:r>
        <w:rPr>
          <w:b/>
        </w:rPr>
        <w:t xml:space="preserve">Select All </w:t>
      </w:r>
      <w:r>
        <w:t>to see a list of</w:t>
      </w:r>
      <w:r>
        <w:rPr>
          <w:spacing w:val="-38"/>
        </w:rPr>
        <w:t xml:space="preserve"> </w:t>
      </w:r>
      <w:r>
        <w:t>all available</w:t>
      </w:r>
      <w:r>
        <w:rPr>
          <w:spacing w:val="-2"/>
        </w:rPr>
        <w:t xml:space="preserve"> </w:t>
      </w:r>
      <w:r>
        <w:t>documents.</w:t>
      </w:r>
    </w:p>
    <w:p w14:paraId="4E14DD6D" w14:textId="77777777" w:rsidR="00324415" w:rsidRDefault="00324415" w:rsidP="00324415">
      <w:pPr>
        <w:pStyle w:val="BodyText"/>
        <w:spacing w:before="134" w:line="249" w:lineRule="auto"/>
        <w:ind w:left="1336" w:right="565"/>
      </w:pPr>
      <w:r>
        <w:t xml:space="preserve">For example, for user guides, click </w:t>
      </w:r>
      <w:r>
        <w:rPr>
          <w:b/>
        </w:rPr>
        <w:t xml:space="preserve">User Guides </w:t>
      </w:r>
      <w:r>
        <w:t xml:space="preserve">in the </w:t>
      </w:r>
      <w:r>
        <w:rPr>
          <w:b/>
        </w:rPr>
        <w:t xml:space="preserve">Content Type </w:t>
      </w:r>
      <w:r>
        <w:t>filter. The list displays the documents only from the selected category.</w:t>
      </w:r>
    </w:p>
    <w:p w14:paraId="117F7990" w14:textId="77777777" w:rsidR="00324415" w:rsidRDefault="00324415" w:rsidP="00324415">
      <w:pPr>
        <w:pStyle w:val="ListParagraph"/>
        <w:numPr>
          <w:ilvl w:val="0"/>
          <w:numId w:val="18"/>
        </w:numPr>
        <w:tabs>
          <w:tab w:val="left" w:pos="1337"/>
        </w:tabs>
        <w:spacing w:before="122"/>
        <w:ind w:hanging="296"/>
      </w:pPr>
      <w:r>
        <w:t>Click</w:t>
      </w:r>
      <w:r>
        <w:rPr>
          <w:spacing w:val="-1"/>
        </w:rPr>
        <w:t xml:space="preserve"> </w:t>
      </w:r>
      <w:r>
        <w:rPr>
          <w:b/>
        </w:rPr>
        <w:t>Enter</w:t>
      </w:r>
      <w:r>
        <w:t>.</w:t>
      </w:r>
    </w:p>
    <w:p w14:paraId="6267506B" w14:textId="77777777" w:rsidR="00324415" w:rsidRDefault="00324415" w:rsidP="00324415">
      <w:pPr>
        <w:pStyle w:val="BodyText"/>
        <w:rPr>
          <w:sz w:val="20"/>
        </w:rPr>
      </w:pPr>
    </w:p>
    <w:p w14:paraId="3085012C" w14:textId="77777777" w:rsidR="00324415" w:rsidRDefault="005D1EB8" w:rsidP="00324415">
      <w:pPr>
        <w:pStyle w:val="BodyText"/>
        <w:spacing w:before="5"/>
        <w:rPr>
          <w:sz w:val="25"/>
        </w:rPr>
      </w:pPr>
      <w:r>
        <w:rPr>
          <w:noProof/>
        </w:rPr>
        <mc:AlternateContent>
          <mc:Choice Requires="wps">
            <w:drawing>
              <wp:anchor distT="0" distB="0" distL="0" distR="0" simplePos="0" relativeHeight="251887616" behindDoc="1" locked="0" layoutInCell="1" allowOverlap="1" wp14:anchorId="21057FC8" wp14:editId="6B03F02C">
                <wp:simplePos x="0" y="0"/>
                <wp:positionH relativeFrom="page">
                  <wp:posOffset>685800</wp:posOffset>
                </wp:positionH>
                <wp:positionV relativeFrom="paragraph">
                  <wp:posOffset>213995</wp:posOffset>
                </wp:positionV>
                <wp:extent cx="5029200" cy="0"/>
                <wp:effectExtent l="0" t="0" r="0" b="0"/>
                <wp:wrapTopAndBottom/>
                <wp:docPr id="139" name="Line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92800D" id="Line 339" o:spid="_x0000_s1026" style="position:absolute;z-index:-251428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pt,16.85pt" to="450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" strokeweight=".5pt">
                <w10:wrap type="topAndBottom" anchorx="page"/>
              </v:line>
            </w:pict>
          </mc:Fallback>
        </mc:AlternateContent>
      </w:r>
    </w:p>
    <w:p w14:paraId="798AC8D3" w14:textId="77777777" w:rsidR="00324415" w:rsidRDefault="00324415" w:rsidP="00324415">
      <w:pPr>
        <w:pStyle w:val="Heading3"/>
      </w:pPr>
      <w:bookmarkStart w:id="245" w:name="Avaya_Documentation_Portal_navigation"/>
      <w:bookmarkStart w:id="246" w:name="_bookmark40"/>
      <w:bookmarkStart w:id="247" w:name="_Toc71048225"/>
      <w:bookmarkStart w:id="248" w:name="_Toc71048315"/>
      <w:bookmarkStart w:id="249" w:name="_Toc151555595"/>
      <w:bookmarkEnd w:id="245"/>
      <w:bookmarkEnd w:id="246"/>
      <w:r>
        <w:t>Avaya Documentation Portal navigation</w:t>
      </w:r>
      <w:bookmarkEnd w:id="247"/>
      <w:bookmarkEnd w:id="248"/>
      <w:bookmarkEnd w:id="249"/>
    </w:p>
    <w:p w14:paraId="5C4750AB" w14:textId="77777777" w:rsidR="00324415" w:rsidRDefault="00324415" w:rsidP="00324415">
      <w:pPr>
        <w:pStyle w:val="BodyText"/>
        <w:spacing w:before="153" w:line="249" w:lineRule="auto"/>
        <w:ind w:left="620" w:right="173"/>
      </w:pPr>
      <w:r>
        <w:t xml:space="preserve">Customer documentation for some programs is now available on the Avaya Documentation Portal at </w:t>
      </w:r>
      <w:hyperlink r:id="rId120">
        <w:r>
          <w:rPr>
            <w:color w:val="0000FF"/>
            <w:u w:val="single" w:color="0000FF"/>
          </w:rPr>
          <w:t>https://documentation.avaya.com</w:t>
        </w:r>
      </w:hyperlink>
      <w:r>
        <w:t>.</w:t>
      </w:r>
    </w:p>
    <w:p w14:paraId="36EEA071" w14:textId="77777777" w:rsidR="00324415" w:rsidRDefault="00324415" w:rsidP="00324415">
      <w:pPr>
        <w:spacing w:before="86"/>
        <w:ind w:left="620"/>
        <w:rPr>
          <w:b/>
        </w:rPr>
      </w:pPr>
      <w:r>
        <w:rPr>
          <w:noProof/>
          <w:position w:val="-3"/>
        </w:rPr>
        <w:drawing>
          <wp:inline distT="0" distB="0" distL="0" distR="0" wp14:anchorId="1121C3FE" wp14:editId="5768B26D">
            <wp:extent cx="162877" cy="162877"/>
            <wp:effectExtent l="0" t="0" r="0" b="0"/>
            <wp:docPr id="2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8.png"/>
                    <pic:cNvPicPr/>
                  </pic:nvPicPr>
                  <pic:blipFill>
                    <a:blip r:embed="rId121" cstate="print"/>
                    <a:stretch>
                      <a:fillRect/>
                    </a:stretch>
                  </pic:blipFill>
                  <pic:spPr>
                    <a:xfrm>
                      <a:off x="0" y="0"/>
                      <a:ext cx="162877" cy="162877"/>
                    </a:xfrm>
                    <a:prstGeom prst="rect">
                      <a:avLst/>
                    </a:prstGeom>
                  </pic:spPr>
                </pic:pic>
              </a:graphicData>
            </a:graphic>
          </wp:inline>
        </w:drawing>
      </w:r>
      <w:r>
        <w:rPr>
          <w:rFonts w:ascii="Times New Roman"/>
          <w:sz w:val="20"/>
        </w:rPr>
        <w:t xml:space="preserve">  </w:t>
      </w:r>
      <w:r>
        <w:rPr>
          <w:rFonts w:ascii="Times New Roman"/>
          <w:spacing w:val="-7"/>
          <w:sz w:val="20"/>
        </w:rPr>
        <w:t xml:space="preserve"> </w:t>
      </w:r>
      <w:r>
        <w:rPr>
          <w:b/>
        </w:rPr>
        <w:t>Important:</w:t>
      </w:r>
    </w:p>
    <w:p w14:paraId="7B8DCD3D" w14:textId="77777777" w:rsidR="00324415" w:rsidRDefault="00324415" w:rsidP="00324415">
      <w:pPr>
        <w:pStyle w:val="BodyText"/>
        <w:spacing w:before="143" w:line="249" w:lineRule="auto"/>
        <w:ind w:left="1020" w:right="186"/>
      </w:pPr>
      <w:r>
        <w:t xml:space="preserve">For documents that are not available on the Avaya Documentation Portal, click </w:t>
      </w:r>
      <w:r>
        <w:rPr>
          <w:b/>
        </w:rPr>
        <w:t xml:space="preserve">Support </w:t>
      </w:r>
      <w:r>
        <w:t xml:space="preserve">on the top menu to open </w:t>
      </w:r>
      <w:hyperlink r:id="rId122">
        <w:r>
          <w:rPr>
            <w:color w:val="0000FF"/>
            <w:u w:val="single" w:color="0000FF"/>
          </w:rPr>
          <w:t>https://support.avaya.com</w:t>
        </w:r>
      </w:hyperlink>
      <w:r>
        <w:t>.</w:t>
      </w:r>
    </w:p>
    <w:p w14:paraId="0A07943A" w14:textId="77777777" w:rsidR="00324415" w:rsidRDefault="00324415" w:rsidP="00324415">
      <w:pPr>
        <w:pStyle w:val="BodyText"/>
        <w:spacing w:before="134"/>
        <w:ind w:left="620"/>
      </w:pPr>
      <w:r>
        <w:t>Using the Avaya Documentation Portal, you can:</w:t>
      </w:r>
    </w:p>
    <w:p w14:paraId="5FCE1A4F" w14:textId="77777777" w:rsidR="00324415" w:rsidRDefault="00324415" w:rsidP="00324415">
      <w:pPr>
        <w:pStyle w:val="ListParagraph"/>
        <w:numPr>
          <w:ilvl w:val="0"/>
          <w:numId w:val="19"/>
        </w:numPr>
        <w:tabs>
          <w:tab w:val="left" w:pos="1110"/>
        </w:tabs>
        <w:spacing w:before="143"/>
      </w:pPr>
      <w:r>
        <w:t>Search for content in one of the following</w:t>
      </w:r>
      <w:r>
        <w:rPr>
          <w:spacing w:val="-4"/>
        </w:rPr>
        <w:t xml:space="preserve"> </w:t>
      </w:r>
      <w:r>
        <w:t>ways:</w:t>
      </w:r>
    </w:p>
    <w:p w14:paraId="00D42D1B" w14:textId="77777777" w:rsidR="00324415" w:rsidRDefault="00324415" w:rsidP="00324415">
      <w:pPr>
        <w:pStyle w:val="ListParagraph"/>
        <w:numPr>
          <w:ilvl w:val="1"/>
          <w:numId w:val="19"/>
        </w:numPr>
        <w:tabs>
          <w:tab w:val="left" w:pos="1361"/>
        </w:tabs>
        <w:spacing w:before="143"/>
        <w:ind w:hanging="170"/>
      </w:pPr>
      <w:r>
        <w:rPr>
          <w:spacing w:val="-4"/>
        </w:rPr>
        <w:t xml:space="preserve">Type </w:t>
      </w:r>
      <w:r>
        <w:t xml:space="preserve">a keyword in the </w:t>
      </w:r>
      <w:r>
        <w:rPr>
          <w:b/>
        </w:rPr>
        <w:t>Search</w:t>
      </w:r>
      <w:r>
        <w:rPr>
          <w:b/>
          <w:spacing w:val="1"/>
        </w:rPr>
        <w:t xml:space="preserve"> </w:t>
      </w:r>
      <w:r>
        <w:t>field.</w:t>
      </w:r>
    </w:p>
    <w:p w14:paraId="66D32791" w14:textId="77777777" w:rsidR="00324415" w:rsidRDefault="00324415" w:rsidP="00324415">
      <w:pPr>
        <w:pStyle w:val="ListParagraph"/>
        <w:numPr>
          <w:ilvl w:val="1"/>
          <w:numId w:val="19"/>
        </w:numPr>
        <w:tabs>
          <w:tab w:val="left" w:pos="1361"/>
        </w:tabs>
        <w:spacing w:before="131" w:line="249" w:lineRule="auto"/>
        <w:ind w:right="222" w:hanging="170"/>
      </w:pPr>
      <w:r>
        <w:rPr>
          <w:spacing w:val="-4"/>
        </w:rPr>
        <w:t xml:space="preserve">Type </w:t>
      </w:r>
      <w:r>
        <w:t xml:space="preserve">a keyword in </w:t>
      </w:r>
      <w:r>
        <w:rPr>
          <w:b/>
        </w:rPr>
        <w:t>Search</w:t>
      </w:r>
      <w:r>
        <w:t xml:space="preserve">, and click </w:t>
      </w:r>
      <w:r>
        <w:rPr>
          <w:b/>
        </w:rPr>
        <w:t xml:space="preserve">Filters </w:t>
      </w:r>
      <w:r>
        <w:t>to search for content by product, release, and document</w:t>
      </w:r>
      <w:r>
        <w:rPr>
          <w:spacing w:val="-2"/>
        </w:rPr>
        <w:t xml:space="preserve"> </w:t>
      </w:r>
      <w:r>
        <w:t>type.</w:t>
      </w:r>
    </w:p>
    <w:p w14:paraId="4DA1DFCF" w14:textId="77777777" w:rsidR="00324415" w:rsidRDefault="00324415" w:rsidP="00324415">
      <w:pPr>
        <w:pStyle w:val="ListParagraph"/>
        <w:numPr>
          <w:ilvl w:val="1"/>
          <w:numId w:val="19"/>
        </w:numPr>
        <w:tabs>
          <w:tab w:val="left" w:pos="1361"/>
        </w:tabs>
        <w:spacing w:before="122"/>
        <w:ind w:hanging="170"/>
      </w:pPr>
      <w:r>
        <w:t>Select a product or solution and then select the appropriate document from the</w:t>
      </w:r>
      <w:r>
        <w:rPr>
          <w:spacing w:val="-20"/>
        </w:rPr>
        <w:t xml:space="preserve"> </w:t>
      </w:r>
      <w:r>
        <w:t>list.</w:t>
      </w:r>
    </w:p>
    <w:p w14:paraId="5613F059" w14:textId="77777777" w:rsidR="00324415" w:rsidRDefault="00324415" w:rsidP="00324415">
      <w:pPr>
        <w:pStyle w:val="ListParagraph"/>
        <w:numPr>
          <w:ilvl w:val="0"/>
          <w:numId w:val="19"/>
        </w:numPr>
        <w:tabs>
          <w:tab w:val="left" w:pos="1110"/>
        </w:tabs>
        <w:spacing w:before="131"/>
      </w:pPr>
      <w:r>
        <w:lastRenderedPageBreak/>
        <w:t xml:space="preserve">Find a document from the </w:t>
      </w:r>
      <w:r>
        <w:rPr>
          <w:b/>
        </w:rPr>
        <w:t>Publications</w:t>
      </w:r>
      <w:r>
        <w:rPr>
          <w:b/>
          <w:spacing w:val="-5"/>
        </w:rPr>
        <w:t xml:space="preserve"> </w:t>
      </w:r>
      <w:r>
        <w:t>menu.</w:t>
      </w:r>
    </w:p>
    <w:p w14:paraId="55F8729A" w14:textId="77777777" w:rsidR="00324415" w:rsidRDefault="00324415" w:rsidP="00324415">
      <w:pPr>
        <w:pStyle w:val="ListParagraph"/>
        <w:numPr>
          <w:ilvl w:val="0"/>
          <w:numId w:val="19"/>
        </w:numPr>
        <w:tabs>
          <w:tab w:val="left" w:pos="1110"/>
        </w:tabs>
        <w:spacing w:before="131" w:line="249" w:lineRule="auto"/>
        <w:ind w:right="460"/>
      </w:pPr>
      <w:r>
        <w:t>Publish a PDF of the current section in a document, the section and its subsections, or</w:t>
      </w:r>
      <w:r>
        <w:rPr>
          <w:spacing w:val="-23"/>
        </w:rPr>
        <w:t xml:space="preserve"> </w:t>
      </w:r>
      <w:r>
        <w:t>the entire</w:t>
      </w:r>
      <w:r>
        <w:rPr>
          <w:spacing w:val="-2"/>
        </w:rPr>
        <w:t xml:space="preserve"> </w:t>
      </w:r>
      <w:r>
        <w:t>document.</w:t>
      </w:r>
    </w:p>
    <w:p w14:paraId="375169D8" w14:textId="77777777" w:rsidR="00324415" w:rsidRDefault="00324415" w:rsidP="00324415">
      <w:pPr>
        <w:pStyle w:val="ListParagraph"/>
        <w:numPr>
          <w:ilvl w:val="0"/>
          <w:numId w:val="19"/>
        </w:numPr>
        <w:tabs>
          <w:tab w:val="left" w:pos="1110"/>
        </w:tabs>
        <w:spacing w:before="118"/>
      </w:pPr>
      <w:r>
        <w:t>Add</w:t>
      </w:r>
      <w:r>
        <w:rPr>
          <w:spacing w:val="-1"/>
        </w:rPr>
        <w:t xml:space="preserve"> </w:t>
      </w:r>
      <w:r>
        <w:t>content</w:t>
      </w:r>
      <w:r>
        <w:rPr>
          <w:spacing w:val="-1"/>
        </w:rPr>
        <w:t xml:space="preserve"> </w:t>
      </w:r>
      <w:r>
        <w:t>to</w:t>
      </w:r>
      <w:r>
        <w:rPr>
          <w:spacing w:val="-1"/>
        </w:rPr>
        <w:t xml:space="preserve"> </w:t>
      </w:r>
      <w:r>
        <w:t>your</w:t>
      </w:r>
      <w:r>
        <w:rPr>
          <w:spacing w:val="-1"/>
        </w:rPr>
        <w:t xml:space="preserve"> </w:t>
      </w:r>
      <w:r>
        <w:t>collection</w:t>
      </w:r>
      <w:r>
        <w:rPr>
          <w:spacing w:val="-1"/>
        </w:rPr>
        <w:t xml:space="preserve"> </w:t>
      </w:r>
      <w:r>
        <w:t>by</w:t>
      </w:r>
      <w:r>
        <w:rPr>
          <w:spacing w:val="-2"/>
        </w:rPr>
        <w:t xml:space="preserve"> </w:t>
      </w:r>
      <w:r>
        <w:t>using</w:t>
      </w:r>
      <w:r>
        <w:rPr>
          <w:spacing w:val="-1"/>
        </w:rPr>
        <w:t xml:space="preserve"> </w:t>
      </w:r>
      <w:r>
        <w:rPr>
          <w:b/>
        </w:rPr>
        <w:t>My</w:t>
      </w:r>
      <w:r>
        <w:rPr>
          <w:b/>
          <w:spacing w:val="-1"/>
        </w:rPr>
        <w:t xml:space="preserve"> </w:t>
      </w:r>
      <w:r>
        <w:rPr>
          <w:b/>
        </w:rPr>
        <w:t xml:space="preserve">Docs </w:t>
      </w:r>
      <w:r>
        <w:rPr>
          <w:spacing w:val="8"/>
        </w:rPr>
        <w:t>(</w:t>
      </w:r>
      <w:r>
        <w:rPr>
          <w:noProof/>
          <w:spacing w:val="8"/>
          <w:position w:val="-4"/>
        </w:rPr>
        <w:drawing>
          <wp:inline distT="0" distB="0" distL="0" distR="0" wp14:anchorId="6691E08E" wp14:editId="05608314">
            <wp:extent cx="145073" cy="139700"/>
            <wp:effectExtent l="0" t="0" r="0" b="0"/>
            <wp:docPr id="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9.png"/>
                    <pic:cNvPicPr/>
                  </pic:nvPicPr>
                  <pic:blipFill>
                    <a:blip r:embed="rId123" cstate="print"/>
                    <a:stretch>
                      <a:fillRect/>
                    </a:stretch>
                  </pic:blipFill>
                  <pic:spPr>
                    <a:xfrm>
                      <a:off x="0" y="0"/>
                      <a:ext cx="145073" cy="139700"/>
                    </a:xfrm>
                    <a:prstGeom prst="rect">
                      <a:avLst/>
                    </a:prstGeom>
                  </pic:spPr>
                </pic:pic>
              </a:graphicData>
            </a:graphic>
          </wp:inline>
        </w:drawing>
      </w:r>
      <w:r>
        <w:t>).</w:t>
      </w:r>
    </w:p>
    <w:p w14:paraId="49564C86" w14:textId="77777777" w:rsidR="00324415" w:rsidRDefault="00324415" w:rsidP="00324415">
      <w:pPr>
        <w:spacing w:before="143"/>
        <w:ind w:left="1110"/>
      </w:pPr>
      <w:r>
        <w:t xml:space="preserve">Navigate to the </w:t>
      </w:r>
      <w:r>
        <w:rPr>
          <w:b/>
        </w:rPr>
        <w:t xml:space="preserve">My Content </w:t>
      </w:r>
      <w:r>
        <w:t xml:space="preserve">&gt; </w:t>
      </w:r>
      <w:r>
        <w:rPr>
          <w:b/>
        </w:rPr>
        <w:t xml:space="preserve">My Docs </w:t>
      </w:r>
      <w:r>
        <w:t>menu, and do any of the following:</w:t>
      </w:r>
    </w:p>
    <w:p w14:paraId="0EC28E58" w14:textId="77777777" w:rsidR="00324415" w:rsidRDefault="00324415" w:rsidP="00324415">
      <w:pPr>
        <w:pStyle w:val="ListParagraph"/>
        <w:numPr>
          <w:ilvl w:val="1"/>
          <w:numId w:val="19"/>
        </w:numPr>
        <w:tabs>
          <w:tab w:val="left" w:pos="1361"/>
        </w:tabs>
        <w:spacing w:before="143"/>
        <w:ind w:hanging="170"/>
      </w:pPr>
      <w:r>
        <w:t>Create, rename, and delete a</w:t>
      </w:r>
      <w:r>
        <w:rPr>
          <w:spacing w:val="-5"/>
        </w:rPr>
        <w:t xml:space="preserve"> </w:t>
      </w:r>
      <w:r>
        <w:t>collection.</w:t>
      </w:r>
    </w:p>
    <w:p w14:paraId="58DB7B64" w14:textId="77777777" w:rsidR="00324415" w:rsidRDefault="00324415" w:rsidP="00324415">
      <w:pPr>
        <w:pStyle w:val="ListParagraph"/>
        <w:numPr>
          <w:ilvl w:val="1"/>
          <w:numId w:val="19"/>
        </w:numPr>
        <w:tabs>
          <w:tab w:val="left" w:pos="1361"/>
        </w:tabs>
        <w:spacing w:before="131"/>
        <w:ind w:hanging="170"/>
      </w:pPr>
      <w:r>
        <w:t>Add content from various documents to a</w:t>
      </w:r>
      <w:r>
        <w:rPr>
          <w:spacing w:val="-3"/>
        </w:rPr>
        <w:t xml:space="preserve"> </w:t>
      </w:r>
      <w:r>
        <w:t>collection.</w:t>
      </w:r>
    </w:p>
    <w:p w14:paraId="771998B8" w14:textId="77777777" w:rsidR="00324415" w:rsidRDefault="00324415" w:rsidP="00324415">
      <w:pPr>
        <w:pStyle w:val="ListParagraph"/>
        <w:numPr>
          <w:ilvl w:val="1"/>
          <w:numId w:val="19"/>
        </w:numPr>
        <w:tabs>
          <w:tab w:val="left" w:pos="1361"/>
        </w:tabs>
        <w:spacing w:before="131"/>
        <w:ind w:hanging="170"/>
      </w:pPr>
      <w:r>
        <w:t>Save a PDF of selected content in a collection and download it to your</w:t>
      </w:r>
      <w:r>
        <w:rPr>
          <w:spacing w:val="-18"/>
        </w:rPr>
        <w:t xml:space="preserve"> </w:t>
      </w:r>
      <w:r>
        <w:t>computer.</w:t>
      </w:r>
    </w:p>
    <w:p w14:paraId="2C04D28A" w14:textId="77777777" w:rsidR="00324415" w:rsidRDefault="00324415" w:rsidP="00324415">
      <w:pPr>
        <w:pStyle w:val="ListParagraph"/>
        <w:numPr>
          <w:ilvl w:val="1"/>
          <w:numId w:val="19"/>
        </w:numPr>
        <w:tabs>
          <w:tab w:val="left" w:pos="1361"/>
        </w:tabs>
        <w:spacing w:before="131"/>
        <w:ind w:hanging="170"/>
      </w:pPr>
      <w:r>
        <w:t>Share content in a collection with others through</w:t>
      </w:r>
      <w:r>
        <w:rPr>
          <w:spacing w:val="-6"/>
        </w:rPr>
        <w:t xml:space="preserve"> </w:t>
      </w:r>
      <w:r>
        <w:t>email.</w:t>
      </w:r>
    </w:p>
    <w:p w14:paraId="500DD02C" w14:textId="77777777" w:rsidR="00324415" w:rsidRDefault="00324415" w:rsidP="00324415">
      <w:pPr>
        <w:pStyle w:val="ListParagraph"/>
        <w:numPr>
          <w:ilvl w:val="1"/>
          <w:numId w:val="19"/>
        </w:numPr>
        <w:tabs>
          <w:tab w:val="left" w:pos="1361"/>
        </w:tabs>
        <w:spacing w:before="131"/>
        <w:ind w:hanging="170"/>
      </w:pPr>
      <w:r>
        <w:t>Receive content that others have shared with</w:t>
      </w:r>
      <w:r>
        <w:rPr>
          <w:spacing w:val="-6"/>
        </w:rPr>
        <w:t xml:space="preserve"> </w:t>
      </w:r>
      <w:r>
        <w:t>you.</w:t>
      </w:r>
    </w:p>
    <w:p w14:paraId="3CF8123C" w14:textId="77777777" w:rsidR="00324415" w:rsidRDefault="00324415" w:rsidP="00324415">
      <w:pPr>
        <w:pStyle w:val="ListParagraph"/>
        <w:numPr>
          <w:ilvl w:val="0"/>
          <w:numId w:val="19"/>
        </w:numPr>
        <w:tabs>
          <w:tab w:val="left" w:pos="1110"/>
          <w:tab w:val="left" w:pos="6530"/>
        </w:tabs>
        <w:spacing w:before="127"/>
      </w:pPr>
      <w:r>
        <w:rPr>
          <w:noProof/>
        </w:rPr>
        <w:drawing>
          <wp:anchor distT="0" distB="0" distL="0" distR="0" simplePos="0" relativeHeight="251665408" behindDoc="1" locked="0" layoutInCell="1" allowOverlap="1" wp14:anchorId="6291416C" wp14:editId="7987BE0C">
            <wp:simplePos x="0" y="0"/>
            <wp:positionH relativeFrom="page">
              <wp:posOffset>4244340</wp:posOffset>
            </wp:positionH>
            <wp:positionV relativeFrom="paragraph">
              <wp:posOffset>102235</wp:posOffset>
            </wp:positionV>
            <wp:extent cx="177311" cy="118207"/>
            <wp:effectExtent l="0" t="0" r="0" b="0"/>
            <wp:wrapNone/>
            <wp:docPr id="2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0.png"/>
                    <pic:cNvPicPr/>
                  </pic:nvPicPr>
                  <pic:blipFill>
                    <a:blip r:embed="rId124" cstate="print"/>
                    <a:stretch>
                      <a:fillRect/>
                    </a:stretch>
                  </pic:blipFill>
                  <pic:spPr>
                    <a:xfrm>
                      <a:off x="0" y="0"/>
                      <a:ext cx="177311" cy="118207"/>
                    </a:xfrm>
                    <a:prstGeom prst="rect">
                      <a:avLst/>
                    </a:prstGeom>
                  </pic:spPr>
                </pic:pic>
              </a:graphicData>
            </a:graphic>
          </wp:anchor>
        </w:drawing>
      </w:r>
      <w:r>
        <w:t xml:space="preserve">Add yourself as a watcher by using the </w:t>
      </w:r>
      <w:r>
        <w:rPr>
          <w:b/>
          <w:spacing w:val="-3"/>
        </w:rPr>
        <w:t>Watch</w:t>
      </w:r>
      <w:r>
        <w:rPr>
          <w:b/>
          <w:spacing w:val="-14"/>
        </w:rPr>
        <w:t xml:space="preserve"> </w:t>
      </w:r>
      <w:r>
        <w:t>icon</w:t>
      </w:r>
      <w:r>
        <w:rPr>
          <w:spacing w:val="-2"/>
        </w:rPr>
        <w:t xml:space="preserve"> </w:t>
      </w:r>
      <w:r>
        <w:t>(</w:t>
      </w:r>
      <w:r w:rsidR="008167AF">
        <w:t xml:space="preserve">      </w:t>
      </w:r>
      <w:r>
        <w:t>).</w:t>
      </w:r>
    </w:p>
    <w:p w14:paraId="13E05101" w14:textId="77777777" w:rsidR="00324415" w:rsidRDefault="00324415" w:rsidP="00324415">
      <w:pPr>
        <w:spacing w:before="143"/>
        <w:ind w:left="1110"/>
      </w:pPr>
      <w:r>
        <w:t xml:space="preserve">Navigate to the </w:t>
      </w:r>
      <w:r>
        <w:rPr>
          <w:b/>
        </w:rPr>
        <w:t xml:space="preserve">My Content </w:t>
      </w:r>
      <w:r>
        <w:t xml:space="preserve">&gt; </w:t>
      </w:r>
      <w:r>
        <w:rPr>
          <w:b/>
        </w:rPr>
        <w:t xml:space="preserve">Watch list </w:t>
      </w:r>
      <w:r>
        <w:t>menu, and do the following:</w:t>
      </w:r>
    </w:p>
    <w:p w14:paraId="1F905899" w14:textId="77777777" w:rsidR="00324415" w:rsidRDefault="00324415" w:rsidP="00324415">
      <w:pPr>
        <w:pStyle w:val="ListParagraph"/>
        <w:numPr>
          <w:ilvl w:val="1"/>
          <w:numId w:val="19"/>
        </w:numPr>
        <w:tabs>
          <w:tab w:val="left" w:pos="1361"/>
        </w:tabs>
        <w:spacing w:before="143"/>
        <w:ind w:hanging="170"/>
      </w:pPr>
      <w:r>
        <w:t>Set how frequently you want to be notified, starting from every day to every 60</w:t>
      </w:r>
      <w:r>
        <w:rPr>
          <w:spacing w:val="-24"/>
        </w:rPr>
        <w:t xml:space="preserve"> </w:t>
      </w:r>
      <w:r>
        <w:t>days.</w:t>
      </w:r>
    </w:p>
    <w:p w14:paraId="7FA3B920" w14:textId="77777777" w:rsidR="00324415" w:rsidRDefault="00324415" w:rsidP="00324415">
      <w:pPr>
        <w:pStyle w:val="ListParagraph"/>
        <w:numPr>
          <w:ilvl w:val="1"/>
          <w:numId w:val="19"/>
        </w:numPr>
        <w:tabs>
          <w:tab w:val="left" w:pos="1361"/>
        </w:tabs>
        <w:spacing w:before="131"/>
        <w:ind w:hanging="170"/>
      </w:pPr>
      <w:r>
        <w:t xml:space="preserve">Unwatch selected content, all content in a document, or all content on the </w:t>
      </w:r>
      <w:r>
        <w:rPr>
          <w:spacing w:val="-3"/>
        </w:rPr>
        <w:t xml:space="preserve">Watch </w:t>
      </w:r>
      <w:r>
        <w:t>list</w:t>
      </w:r>
      <w:r>
        <w:rPr>
          <w:spacing w:val="-28"/>
        </w:rPr>
        <w:t xml:space="preserve"> </w:t>
      </w:r>
      <w:r>
        <w:t>page.</w:t>
      </w:r>
    </w:p>
    <w:p w14:paraId="4701EEC5" w14:textId="77777777" w:rsidR="00324415" w:rsidRDefault="00324415" w:rsidP="00324415">
      <w:pPr>
        <w:pStyle w:val="BodyText"/>
        <w:spacing w:before="143" w:line="249" w:lineRule="auto"/>
        <w:ind w:left="1109"/>
      </w:pPr>
      <w:r>
        <w:t>As a watcher, you are notified when content is updated or deleted from a document, or the document is removed from the portal.</w:t>
      </w:r>
    </w:p>
    <w:p w14:paraId="3031D602" w14:textId="77777777" w:rsidR="00324415" w:rsidRDefault="00324415" w:rsidP="00324415">
      <w:pPr>
        <w:pStyle w:val="ListParagraph"/>
        <w:numPr>
          <w:ilvl w:val="0"/>
          <w:numId w:val="19"/>
        </w:numPr>
        <w:tabs>
          <w:tab w:val="left" w:pos="1110"/>
        </w:tabs>
        <w:spacing w:before="122"/>
      </w:pPr>
      <w:r>
        <w:t xml:space="preserve">Share a section on social media platforms, such as Facebook, LinkedIn, </w:t>
      </w:r>
      <w:r>
        <w:rPr>
          <w:spacing w:val="-4"/>
        </w:rPr>
        <w:t xml:space="preserve">Twitter, </w:t>
      </w:r>
      <w:r>
        <w:t>and</w:t>
      </w:r>
      <w:r>
        <w:rPr>
          <w:spacing w:val="-17"/>
        </w:rPr>
        <w:t xml:space="preserve"> </w:t>
      </w:r>
      <w:r>
        <w:t>Google</w:t>
      </w:r>
    </w:p>
    <w:p w14:paraId="02EBC76C" w14:textId="77777777" w:rsidR="00324415" w:rsidRDefault="00324415" w:rsidP="00324415">
      <w:pPr>
        <w:pStyle w:val="BodyText"/>
        <w:spacing w:before="11"/>
        <w:ind w:left="1109"/>
      </w:pPr>
      <w:r>
        <w:t>+.</w:t>
      </w:r>
    </w:p>
    <w:p w14:paraId="2A4E32A8" w14:textId="77777777" w:rsidR="00324415" w:rsidRDefault="00324415" w:rsidP="00324415">
      <w:pPr>
        <w:pStyle w:val="ListParagraph"/>
        <w:numPr>
          <w:ilvl w:val="0"/>
          <w:numId w:val="19"/>
        </w:numPr>
        <w:tabs>
          <w:tab w:val="left" w:pos="1110"/>
        </w:tabs>
        <w:spacing w:before="131"/>
      </w:pPr>
      <w:r>
        <w:t>Send feedback on a section and rate the</w:t>
      </w:r>
      <w:r>
        <w:rPr>
          <w:spacing w:val="-4"/>
        </w:rPr>
        <w:t xml:space="preserve"> </w:t>
      </w:r>
      <w:r>
        <w:t>content.</w:t>
      </w:r>
    </w:p>
    <w:p w14:paraId="14FA2842" w14:textId="77777777" w:rsidR="00324415" w:rsidRDefault="00324415" w:rsidP="00324415">
      <w:pPr>
        <w:spacing w:before="176"/>
        <w:ind w:left="620"/>
        <w:rPr>
          <w:b/>
        </w:rPr>
      </w:pPr>
      <w:r>
        <w:rPr>
          <w:noProof/>
          <w:position w:val="-3"/>
        </w:rPr>
        <w:drawing>
          <wp:inline distT="0" distB="0" distL="0" distR="0" wp14:anchorId="6792CF30" wp14:editId="062355F5">
            <wp:extent cx="162877" cy="162877"/>
            <wp:effectExtent l="0" t="0" r="0" b="0"/>
            <wp:docPr id="2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5.png"/>
                    <pic:cNvPicPr/>
                  </pic:nvPicPr>
                  <pic:blipFill>
                    <a:blip r:embed="rId125" cstate="print"/>
                    <a:stretch>
                      <a:fillRect/>
                    </a:stretch>
                  </pic:blipFill>
                  <pic:spPr>
                    <a:xfrm>
                      <a:off x="0" y="0"/>
                      <a:ext cx="162877" cy="162877"/>
                    </a:xfrm>
                    <a:prstGeom prst="rect">
                      <a:avLst/>
                    </a:prstGeom>
                  </pic:spPr>
                </pic:pic>
              </a:graphicData>
            </a:graphic>
          </wp:inline>
        </w:drawing>
      </w:r>
      <w:r>
        <w:rPr>
          <w:rFonts w:ascii="Times New Roman"/>
          <w:sz w:val="20"/>
        </w:rPr>
        <w:t xml:space="preserve">  </w:t>
      </w:r>
      <w:r>
        <w:rPr>
          <w:rFonts w:ascii="Times New Roman"/>
          <w:spacing w:val="-7"/>
          <w:sz w:val="20"/>
        </w:rPr>
        <w:t xml:space="preserve"> </w:t>
      </w:r>
      <w:r>
        <w:rPr>
          <w:b/>
        </w:rPr>
        <w:t>Note:</w:t>
      </w:r>
    </w:p>
    <w:p w14:paraId="5BE7328F" w14:textId="77777777" w:rsidR="00324415" w:rsidRDefault="00324415" w:rsidP="00324415">
      <w:pPr>
        <w:pStyle w:val="BodyText"/>
        <w:spacing w:before="143" w:line="249" w:lineRule="auto"/>
        <w:ind w:left="1020" w:right="421"/>
      </w:pPr>
      <w:r>
        <w:t>Some functionality is only available when you log in to the portal. The available functionality depends on the role with which you are logged in.</w:t>
      </w:r>
    </w:p>
    <w:p w14:paraId="4F8B75D5" w14:textId="77777777" w:rsidR="00324415" w:rsidRDefault="00324415" w:rsidP="00324415">
      <w:pPr>
        <w:spacing w:line="249" w:lineRule="auto"/>
        <w:sectPr w:rsidR="00324415" w:rsidSect="00DD0280">
          <w:headerReference w:type="default" r:id="rId126"/>
          <w:footerReference w:type="default" r:id="rId127"/>
          <w:pgSz w:w="12240" w:h="15840"/>
          <w:pgMar w:top="600" w:right="940" w:bottom="960" w:left="960" w:header="720" w:footer="720" w:gutter="0"/>
          <w:cols w:space="720"/>
          <w:docGrid w:linePitch="299"/>
        </w:sectPr>
      </w:pPr>
    </w:p>
    <w:p w14:paraId="34345D12" w14:textId="77777777" w:rsidR="00324415" w:rsidRDefault="005D1EB8" w:rsidP="00FE0DA4">
      <w:pPr>
        <w:pStyle w:val="BodyText"/>
        <w:rPr>
          <w:sz w:val="23"/>
        </w:rPr>
      </w:pPr>
      <w:r>
        <w:rPr>
          <w:noProof/>
        </w:rPr>
        <w:lastRenderedPageBreak/>
        <mc:AlternateContent>
          <mc:Choice Requires="wps">
            <w:drawing>
              <wp:anchor distT="0" distB="0" distL="0" distR="0" simplePos="0" relativeHeight="251888640" behindDoc="1" locked="0" layoutInCell="1" allowOverlap="1" wp14:anchorId="14A5529A" wp14:editId="255E9312">
                <wp:simplePos x="0" y="0"/>
                <wp:positionH relativeFrom="page">
                  <wp:posOffset>685800</wp:posOffset>
                </wp:positionH>
                <wp:positionV relativeFrom="paragraph">
                  <wp:posOffset>-60960</wp:posOffset>
                </wp:positionV>
                <wp:extent cx="6400800" cy="0"/>
                <wp:effectExtent l="0" t="0" r="0" b="0"/>
                <wp:wrapTopAndBottom/>
                <wp:docPr id="138" name="Line 3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E54923" id="Line 340" o:spid="_x0000_s1026" style="position:absolute;z-index:-251427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pt,-4.8pt" to="55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" strokeweight="1pt">
                <w10:wrap type="topAndBottom" anchorx="page"/>
              </v:line>
            </w:pict>
          </mc:Fallback>
        </mc:AlternateContent>
      </w:r>
    </w:p>
    <w:p w14:paraId="57E35C92" w14:textId="77777777" w:rsidR="00324415" w:rsidRDefault="00324415" w:rsidP="00324415">
      <w:pPr>
        <w:pStyle w:val="Heading2"/>
      </w:pPr>
      <w:bookmarkStart w:id="250" w:name="Training"/>
      <w:bookmarkStart w:id="251" w:name="_bookmark41"/>
      <w:bookmarkStart w:id="252" w:name="_Toc71048226"/>
      <w:bookmarkStart w:id="253" w:name="_Toc71048316"/>
      <w:bookmarkStart w:id="254" w:name="_Toc151555596"/>
      <w:bookmarkEnd w:id="250"/>
      <w:bookmarkEnd w:id="251"/>
      <w:r>
        <w:t>Training</w:t>
      </w:r>
      <w:bookmarkEnd w:id="252"/>
      <w:bookmarkEnd w:id="253"/>
      <w:bookmarkEnd w:id="254"/>
    </w:p>
    <w:p w14:paraId="48632F7F" w14:textId="77777777" w:rsidR="00324415" w:rsidRDefault="00324415" w:rsidP="00324415">
      <w:pPr>
        <w:pStyle w:val="BodyText"/>
        <w:spacing w:before="157" w:line="249" w:lineRule="auto"/>
        <w:ind w:left="619"/>
      </w:pPr>
      <w:r>
        <w:t xml:space="preserve">The following table contains courses that are available on </w:t>
      </w:r>
      <w:hyperlink r:id="rId128">
        <w:r>
          <w:rPr>
            <w:color w:val="0000FF"/>
            <w:u w:val="single" w:color="0000FF"/>
          </w:rPr>
          <w:t>https://www.avaya-learning.com</w:t>
        </w:r>
      </w:hyperlink>
      <w:r>
        <w:t xml:space="preserve">. To search for the course, in the </w:t>
      </w:r>
      <w:r>
        <w:rPr>
          <w:b/>
        </w:rPr>
        <w:t xml:space="preserve">Search </w:t>
      </w:r>
      <w:r>
        <w:t xml:space="preserve">field, enter the course code and click </w:t>
      </w:r>
      <w:r>
        <w:rPr>
          <w:b/>
        </w:rPr>
        <w:t>Go</w:t>
      </w:r>
      <w:r>
        <w:t>.</w:t>
      </w:r>
    </w:p>
    <w:p w14:paraId="2021E88A" w14:textId="77777777" w:rsidR="00324415" w:rsidRDefault="00324415" w:rsidP="00324415">
      <w:pPr>
        <w:pStyle w:val="BodyText"/>
        <w:spacing w:before="134" w:line="249" w:lineRule="auto"/>
        <w:ind w:left="619" w:right="565"/>
      </w:pPr>
      <w:r>
        <w:t xml:space="preserve">New training courses are added periodically. Enter </w:t>
      </w:r>
      <w:r>
        <w:rPr>
          <w:b/>
        </w:rPr>
        <w:t xml:space="preserve">Session Manager </w:t>
      </w:r>
      <w:r>
        <w:t xml:space="preserve">in the </w:t>
      </w:r>
      <w:r>
        <w:rPr>
          <w:b/>
        </w:rPr>
        <w:t xml:space="preserve">Search </w:t>
      </w:r>
      <w:r>
        <w:t>field to display the inclusive list of courses related to Session Manager.</w:t>
      </w:r>
    </w:p>
    <w:p w14:paraId="4FE2C1F6" w14:textId="77777777" w:rsidR="00324415" w:rsidRDefault="00324415" w:rsidP="00324415">
      <w:pPr>
        <w:pStyle w:val="BodyText"/>
        <w:spacing w:before="1"/>
        <w:rPr>
          <w:sz w:val="12"/>
        </w:rPr>
      </w:pPr>
    </w:p>
    <w:tbl>
      <w:tblPr>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72"/>
        <w:gridCol w:w="6603"/>
      </w:tblGrid>
      <w:tr w:rsidR="00324415" w14:paraId="45923D8C" w14:textId="77777777" w:rsidTr="00D05374">
        <w:trPr>
          <w:trHeight w:val="331"/>
        </w:trPr>
        <w:tc>
          <w:tcPr>
            <w:tcW w:w="1972" w:type="dxa"/>
            <w:shd w:val="clear" w:color="auto" w:fill="D8D8D8"/>
          </w:tcPr>
          <w:p w14:paraId="4937CD50" w14:textId="77777777" w:rsidR="00324415" w:rsidRDefault="00324415" w:rsidP="007E4519">
            <w:pPr>
              <w:pStyle w:val="TableParagraph"/>
              <w:spacing w:before="30"/>
              <w:rPr>
                <w:b/>
                <w:sz w:val="20"/>
              </w:rPr>
            </w:pPr>
            <w:r>
              <w:rPr>
                <w:b/>
                <w:sz w:val="20"/>
              </w:rPr>
              <w:t>Course code</w:t>
            </w:r>
          </w:p>
        </w:tc>
        <w:tc>
          <w:tcPr>
            <w:tcW w:w="6603" w:type="dxa"/>
            <w:shd w:val="clear" w:color="auto" w:fill="D8D8D8"/>
          </w:tcPr>
          <w:p w14:paraId="7CCC52D2" w14:textId="77777777" w:rsidR="00324415" w:rsidRDefault="00324415" w:rsidP="007E4519">
            <w:pPr>
              <w:pStyle w:val="TableParagraph"/>
              <w:spacing w:before="30"/>
              <w:rPr>
                <w:b/>
                <w:sz w:val="20"/>
              </w:rPr>
            </w:pPr>
            <w:r>
              <w:rPr>
                <w:b/>
                <w:sz w:val="20"/>
              </w:rPr>
              <w:t>Course title</w:t>
            </w:r>
          </w:p>
        </w:tc>
      </w:tr>
      <w:tr w:rsidR="00324415" w14:paraId="406EB492" w14:textId="77777777" w:rsidTr="00D05374">
        <w:trPr>
          <w:trHeight w:val="331"/>
        </w:trPr>
        <w:tc>
          <w:tcPr>
            <w:tcW w:w="1972" w:type="dxa"/>
          </w:tcPr>
          <w:p w14:paraId="164FF60F" w14:textId="77777777" w:rsidR="00324415" w:rsidRDefault="00324415" w:rsidP="007E4519">
            <w:pPr>
              <w:pStyle w:val="TableParagraph"/>
              <w:spacing w:before="30"/>
              <w:rPr>
                <w:sz w:val="20"/>
              </w:rPr>
            </w:pPr>
            <w:r>
              <w:rPr>
                <w:sz w:val="20"/>
              </w:rPr>
              <w:t>20980W</w:t>
            </w:r>
          </w:p>
        </w:tc>
        <w:tc>
          <w:tcPr>
            <w:tcW w:w="6603" w:type="dxa"/>
          </w:tcPr>
          <w:p w14:paraId="149F5AE5" w14:textId="77777777" w:rsidR="00324415" w:rsidRDefault="00324415" w:rsidP="007E4519">
            <w:pPr>
              <w:pStyle w:val="TableParagraph"/>
              <w:spacing w:before="30"/>
              <w:rPr>
                <w:sz w:val="20"/>
              </w:rPr>
            </w:pPr>
            <w:r>
              <w:rPr>
                <w:sz w:val="20"/>
              </w:rPr>
              <w:t>What's New with Avaya Aura</w:t>
            </w:r>
            <w:r>
              <w:rPr>
                <w:sz w:val="20"/>
                <w:vertAlign w:val="superscript"/>
              </w:rPr>
              <w:t>®</w:t>
            </w:r>
            <w:r>
              <w:rPr>
                <w:sz w:val="20"/>
              </w:rPr>
              <w:t xml:space="preserve"> Release 8.1</w:t>
            </w:r>
          </w:p>
        </w:tc>
      </w:tr>
      <w:tr w:rsidR="00324415" w14:paraId="4DA49F56" w14:textId="77777777" w:rsidTr="00D05374">
        <w:trPr>
          <w:trHeight w:val="331"/>
        </w:trPr>
        <w:tc>
          <w:tcPr>
            <w:tcW w:w="1972" w:type="dxa"/>
            <w:shd w:val="clear" w:color="auto" w:fill="F0F0F0"/>
          </w:tcPr>
          <w:p w14:paraId="72121369" w14:textId="77777777" w:rsidR="00324415" w:rsidRDefault="00324415" w:rsidP="007E4519">
            <w:pPr>
              <w:pStyle w:val="TableParagraph"/>
              <w:spacing w:before="30"/>
              <w:rPr>
                <w:sz w:val="20"/>
              </w:rPr>
            </w:pPr>
            <w:r>
              <w:rPr>
                <w:sz w:val="20"/>
              </w:rPr>
              <w:t>71200V</w:t>
            </w:r>
          </w:p>
        </w:tc>
        <w:tc>
          <w:tcPr>
            <w:tcW w:w="6603" w:type="dxa"/>
            <w:shd w:val="clear" w:color="auto" w:fill="F0F0F0"/>
          </w:tcPr>
          <w:p w14:paraId="3A7FA333" w14:textId="77777777" w:rsidR="00324415" w:rsidRDefault="00324415" w:rsidP="007E4519">
            <w:pPr>
              <w:pStyle w:val="TableParagraph"/>
              <w:spacing w:before="30"/>
              <w:rPr>
                <w:sz w:val="20"/>
              </w:rPr>
            </w:pPr>
            <w:r>
              <w:rPr>
                <w:sz w:val="20"/>
              </w:rPr>
              <w:t>Integrating Avaya Aura</w:t>
            </w:r>
            <w:r>
              <w:rPr>
                <w:sz w:val="20"/>
                <w:vertAlign w:val="superscript"/>
              </w:rPr>
              <w:t>®</w:t>
            </w:r>
            <w:r>
              <w:rPr>
                <w:sz w:val="20"/>
              </w:rPr>
              <w:t xml:space="preserve"> Core Components</w:t>
            </w:r>
          </w:p>
        </w:tc>
      </w:tr>
      <w:tr w:rsidR="00324415" w14:paraId="22EC1AD3" w14:textId="77777777" w:rsidTr="00D05374">
        <w:trPr>
          <w:trHeight w:val="331"/>
        </w:trPr>
        <w:tc>
          <w:tcPr>
            <w:tcW w:w="1972" w:type="dxa"/>
          </w:tcPr>
          <w:p w14:paraId="3F818ED8" w14:textId="77777777" w:rsidR="00324415" w:rsidRDefault="00324415" w:rsidP="007E4519">
            <w:pPr>
              <w:pStyle w:val="TableParagraph"/>
              <w:spacing w:before="30"/>
              <w:ind w:left="84"/>
              <w:rPr>
                <w:sz w:val="20"/>
              </w:rPr>
            </w:pPr>
            <w:r>
              <w:rPr>
                <w:sz w:val="20"/>
              </w:rPr>
              <w:t>72200V</w:t>
            </w:r>
          </w:p>
        </w:tc>
        <w:tc>
          <w:tcPr>
            <w:tcW w:w="6603" w:type="dxa"/>
          </w:tcPr>
          <w:p w14:paraId="6851BDD2" w14:textId="77777777" w:rsidR="00324415" w:rsidRDefault="00324415" w:rsidP="007E4519">
            <w:pPr>
              <w:pStyle w:val="TableParagraph"/>
              <w:spacing w:before="30"/>
              <w:rPr>
                <w:sz w:val="20"/>
              </w:rPr>
            </w:pPr>
            <w:r>
              <w:rPr>
                <w:sz w:val="20"/>
              </w:rPr>
              <w:t>Supporting Avaya Aura</w:t>
            </w:r>
            <w:r>
              <w:rPr>
                <w:sz w:val="20"/>
                <w:vertAlign w:val="superscript"/>
              </w:rPr>
              <w:t>®</w:t>
            </w:r>
            <w:r>
              <w:rPr>
                <w:sz w:val="20"/>
              </w:rPr>
              <w:t xml:space="preserve"> Core Components</w:t>
            </w:r>
          </w:p>
        </w:tc>
      </w:tr>
      <w:tr w:rsidR="00324415" w14:paraId="5C467103" w14:textId="77777777" w:rsidTr="00D05374">
        <w:trPr>
          <w:trHeight w:val="326"/>
        </w:trPr>
        <w:tc>
          <w:tcPr>
            <w:tcW w:w="1972" w:type="dxa"/>
            <w:shd w:val="clear" w:color="auto" w:fill="F0F0F0"/>
          </w:tcPr>
          <w:p w14:paraId="56CDDBF4" w14:textId="77777777" w:rsidR="00324415" w:rsidRDefault="00324415" w:rsidP="007E4519">
            <w:pPr>
              <w:pStyle w:val="TableParagraph"/>
              <w:spacing w:before="30"/>
              <w:ind w:left="84"/>
              <w:rPr>
                <w:sz w:val="20"/>
              </w:rPr>
            </w:pPr>
            <w:r>
              <w:rPr>
                <w:sz w:val="20"/>
              </w:rPr>
              <w:t>20130V</w:t>
            </w:r>
          </w:p>
        </w:tc>
        <w:tc>
          <w:tcPr>
            <w:tcW w:w="6603" w:type="dxa"/>
            <w:shd w:val="clear" w:color="auto" w:fill="F0F0F0"/>
          </w:tcPr>
          <w:p w14:paraId="327C0E89" w14:textId="77777777" w:rsidR="00324415" w:rsidRDefault="00324415" w:rsidP="007E4519">
            <w:pPr>
              <w:pStyle w:val="TableParagraph"/>
              <w:spacing w:before="30"/>
              <w:rPr>
                <w:sz w:val="20"/>
              </w:rPr>
            </w:pPr>
            <w:r>
              <w:rPr>
                <w:sz w:val="20"/>
              </w:rPr>
              <w:t>Administering Avaya Aura</w:t>
            </w:r>
            <w:r>
              <w:rPr>
                <w:sz w:val="20"/>
                <w:vertAlign w:val="superscript"/>
              </w:rPr>
              <w:t>®</w:t>
            </w:r>
            <w:r>
              <w:rPr>
                <w:sz w:val="20"/>
              </w:rPr>
              <w:t xml:space="preserve"> System Manager Release 8.1</w:t>
            </w:r>
          </w:p>
        </w:tc>
      </w:tr>
    </w:tbl>
    <w:p w14:paraId="156A78BA" w14:textId="77777777" w:rsidR="00324415" w:rsidRDefault="00324415" w:rsidP="00324415">
      <w:pPr>
        <w:pStyle w:val="BodyText"/>
        <w:rPr>
          <w:sz w:val="20"/>
        </w:rPr>
      </w:pPr>
    </w:p>
    <w:p w14:paraId="30A63BFB" w14:textId="77777777" w:rsidR="00324415" w:rsidRDefault="00324415" w:rsidP="00324415">
      <w:pPr>
        <w:pStyle w:val="BodyText"/>
        <w:rPr>
          <w:sz w:val="20"/>
        </w:rPr>
      </w:pPr>
    </w:p>
    <w:p w14:paraId="7457DFCD" w14:textId="77777777" w:rsidR="00324415" w:rsidRDefault="005D1EB8" w:rsidP="00324415">
      <w:pPr>
        <w:pStyle w:val="BodyText"/>
        <w:spacing w:before="2"/>
        <w:rPr>
          <w:sz w:val="29"/>
        </w:rPr>
      </w:pPr>
      <w:r>
        <w:rPr>
          <w:noProof/>
        </w:rPr>
        <mc:AlternateContent>
          <mc:Choice Requires="wps">
            <w:drawing>
              <wp:anchor distT="0" distB="0" distL="0" distR="0" simplePos="0" relativeHeight="251889664" behindDoc="1" locked="0" layoutInCell="1" allowOverlap="1" wp14:anchorId="383CEB10" wp14:editId="14129045">
                <wp:simplePos x="0" y="0"/>
                <wp:positionH relativeFrom="page">
                  <wp:posOffset>685800</wp:posOffset>
                </wp:positionH>
                <wp:positionV relativeFrom="paragraph">
                  <wp:posOffset>187325</wp:posOffset>
                </wp:positionV>
                <wp:extent cx="6400800" cy="0"/>
                <wp:effectExtent l="0" t="0" r="0" b="0"/>
                <wp:wrapTopAndBottom/>
                <wp:docPr id="137" name="Line 3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C0EC1" id="Line 341" o:spid="_x0000_s1026" style="position:absolute;z-index:-251426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pt,14.75pt" to="558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" strokeweight="1pt">
                <w10:wrap type="topAndBottom" anchorx="page"/>
              </v:line>
            </w:pict>
          </mc:Fallback>
        </mc:AlternateContent>
      </w:r>
    </w:p>
    <w:p w14:paraId="6A31B095" w14:textId="77777777" w:rsidR="00324415" w:rsidRDefault="00324415" w:rsidP="00324415">
      <w:pPr>
        <w:pStyle w:val="Heading2"/>
        <w:ind w:left="119"/>
      </w:pPr>
      <w:bookmarkStart w:id="255" w:name="Viewing_Avaya_Mentor_videos"/>
      <w:bookmarkStart w:id="256" w:name="_bookmark42"/>
      <w:bookmarkStart w:id="257" w:name="_Toc71048227"/>
      <w:bookmarkStart w:id="258" w:name="_Toc71048317"/>
      <w:bookmarkStart w:id="259" w:name="_Toc151555597"/>
      <w:bookmarkEnd w:id="255"/>
      <w:bookmarkEnd w:id="256"/>
      <w:r>
        <w:t>Viewing Avaya Mentor videos</w:t>
      </w:r>
      <w:bookmarkEnd w:id="257"/>
      <w:bookmarkEnd w:id="258"/>
      <w:bookmarkEnd w:id="259"/>
    </w:p>
    <w:p w14:paraId="0F5040BD" w14:textId="77777777" w:rsidR="00324415" w:rsidRDefault="00324415" w:rsidP="00324415">
      <w:pPr>
        <w:pStyle w:val="BodyText"/>
        <w:spacing w:before="157" w:line="249" w:lineRule="auto"/>
        <w:ind w:left="619" w:right="565"/>
      </w:pPr>
      <w:r>
        <w:t>Avaya Mentor videos provide technical content on how to install, configure, and troubleshoot Avaya products.</w:t>
      </w:r>
    </w:p>
    <w:p w14:paraId="14D048C3" w14:textId="77777777" w:rsidR="00324415" w:rsidRPr="00C70102" w:rsidRDefault="00324415" w:rsidP="00C70102">
      <w:pPr>
        <w:rPr>
          <w:rFonts w:ascii="Arial" w:hAnsi="Arial" w:cs="Arial"/>
          <w:b/>
          <w:bCs/>
          <w:sz w:val="24"/>
          <w:szCs w:val="24"/>
        </w:rPr>
      </w:pPr>
      <w:r w:rsidRPr="00C70102">
        <w:rPr>
          <w:rFonts w:ascii="Arial" w:hAnsi="Arial" w:cs="Arial"/>
          <w:b/>
          <w:bCs/>
          <w:sz w:val="24"/>
          <w:szCs w:val="24"/>
        </w:rPr>
        <w:t>About this task</w:t>
      </w:r>
    </w:p>
    <w:p w14:paraId="158419DD" w14:textId="77777777" w:rsidR="00324415" w:rsidRDefault="00324415" w:rsidP="00324415">
      <w:pPr>
        <w:pStyle w:val="BodyText"/>
        <w:spacing w:before="119" w:line="230" w:lineRule="auto"/>
        <w:ind w:left="620"/>
      </w:pPr>
      <w:r>
        <w:t>Videos are available on the Avaya Support website, listed under the video document type, and on the Avaya-run channel on YouTube.</w:t>
      </w:r>
    </w:p>
    <w:p w14:paraId="07E0EF88" w14:textId="77777777" w:rsidR="00C70102" w:rsidRDefault="00C70102" w:rsidP="00324415">
      <w:pPr>
        <w:pStyle w:val="BodyText"/>
        <w:spacing w:before="119" w:line="230" w:lineRule="auto"/>
        <w:ind w:left="620"/>
      </w:pPr>
    </w:p>
    <w:p w14:paraId="5B51E961" w14:textId="77777777" w:rsidR="00324415" w:rsidRPr="00C70102" w:rsidRDefault="00324415" w:rsidP="00C70102">
      <w:pPr>
        <w:rPr>
          <w:rFonts w:ascii="Arial" w:hAnsi="Arial" w:cs="Arial"/>
          <w:b/>
          <w:bCs/>
          <w:sz w:val="24"/>
          <w:szCs w:val="24"/>
        </w:rPr>
      </w:pPr>
      <w:r w:rsidRPr="00C70102">
        <w:rPr>
          <w:rFonts w:ascii="Arial" w:hAnsi="Arial" w:cs="Arial"/>
          <w:b/>
          <w:bCs/>
          <w:sz w:val="24"/>
          <w:szCs w:val="24"/>
        </w:rPr>
        <w:t>Procedure</w:t>
      </w:r>
    </w:p>
    <w:p w14:paraId="7073182F" w14:textId="77777777" w:rsidR="00324415" w:rsidRDefault="00324415" w:rsidP="00324415">
      <w:pPr>
        <w:pStyle w:val="ListParagraph"/>
        <w:numPr>
          <w:ilvl w:val="0"/>
          <w:numId w:val="19"/>
        </w:numPr>
        <w:tabs>
          <w:tab w:val="left" w:pos="1111"/>
        </w:tabs>
        <w:spacing w:before="133" w:line="249" w:lineRule="auto"/>
        <w:ind w:right="243" w:hanging="170"/>
      </w:pPr>
      <w:r>
        <w:rPr>
          <w:spacing w:val="-13"/>
        </w:rPr>
        <w:t xml:space="preserve">To </w:t>
      </w:r>
      <w:r>
        <w:t>find videos on the Avaya Support website, go to</w:t>
      </w:r>
      <w:r>
        <w:rPr>
          <w:color w:val="0000FF"/>
        </w:rPr>
        <w:t xml:space="preserve"> </w:t>
      </w:r>
      <w:hyperlink r:id="rId129">
        <w:r>
          <w:rPr>
            <w:color w:val="0000FF"/>
            <w:u w:val="single" w:color="0000FF"/>
          </w:rPr>
          <w:t>https://support.avaya.com/</w:t>
        </w:r>
        <w:r>
          <w:rPr>
            <w:color w:val="0000FF"/>
          </w:rPr>
          <w:t xml:space="preserve"> </w:t>
        </w:r>
      </w:hyperlink>
      <w:r>
        <w:t>and do one of the following:</w:t>
      </w:r>
    </w:p>
    <w:p w14:paraId="0A73BD23" w14:textId="77777777" w:rsidR="00324415" w:rsidRDefault="00324415" w:rsidP="00324415">
      <w:pPr>
        <w:pStyle w:val="ListParagraph"/>
        <w:numPr>
          <w:ilvl w:val="1"/>
          <w:numId w:val="19"/>
        </w:numPr>
        <w:tabs>
          <w:tab w:val="left" w:pos="1361"/>
        </w:tabs>
        <w:spacing w:before="122"/>
        <w:ind w:hanging="170"/>
      </w:pPr>
      <w:r>
        <w:t xml:space="preserve">In </w:t>
      </w:r>
      <w:r>
        <w:rPr>
          <w:b/>
        </w:rPr>
        <w:t>Search</w:t>
      </w:r>
      <w:r>
        <w:t xml:space="preserve">, type </w:t>
      </w:r>
      <w:r>
        <w:rPr>
          <w:rFonts w:ascii="Courier New" w:hAnsi="Courier New"/>
        </w:rPr>
        <w:t>Avaya Mentor Videos</w:t>
      </w:r>
      <w:r>
        <w:rPr>
          <w:rFonts w:ascii="Courier New" w:hAnsi="Courier New"/>
          <w:spacing w:val="-90"/>
        </w:rPr>
        <w:t xml:space="preserve"> </w:t>
      </w:r>
      <w:r>
        <w:t>to see a list of the available videos.</w:t>
      </w:r>
    </w:p>
    <w:p w14:paraId="152B9726" w14:textId="77777777" w:rsidR="00324415" w:rsidRDefault="00324415" w:rsidP="00324415">
      <w:pPr>
        <w:pStyle w:val="ListParagraph"/>
        <w:numPr>
          <w:ilvl w:val="1"/>
          <w:numId w:val="19"/>
        </w:numPr>
        <w:tabs>
          <w:tab w:val="left" w:pos="1361"/>
        </w:tabs>
        <w:spacing w:before="128"/>
        <w:ind w:hanging="170"/>
      </w:pPr>
      <w:r>
        <w:t xml:space="preserve">In </w:t>
      </w:r>
      <w:r>
        <w:rPr>
          <w:b/>
        </w:rPr>
        <w:t>Search</w:t>
      </w:r>
      <w:r>
        <w:t xml:space="preserve">, type the product name. On the Search Results page, select </w:t>
      </w:r>
      <w:r>
        <w:rPr>
          <w:b/>
        </w:rPr>
        <w:t xml:space="preserve">Video </w:t>
      </w:r>
      <w:r>
        <w:t>in</w:t>
      </w:r>
      <w:r>
        <w:rPr>
          <w:spacing w:val="-20"/>
        </w:rPr>
        <w:t xml:space="preserve"> </w:t>
      </w:r>
      <w:r>
        <w:t>the</w:t>
      </w:r>
    </w:p>
    <w:p w14:paraId="44523F75" w14:textId="77777777" w:rsidR="00324415" w:rsidRDefault="00324415" w:rsidP="00324415">
      <w:pPr>
        <w:spacing w:before="11"/>
        <w:ind w:left="1360"/>
      </w:pPr>
      <w:r>
        <w:rPr>
          <w:b/>
        </w:rPr>
        <w:t xml:space="preserve">Content Type </w:t>
      </w:r>
      <w:r>
        <w:t>column on the left.</w:t>
      </w:r>
    </w:p>
    <w:p w14:paraId="22593D41" w14:textId="77777777" w:rsidR="00324415" w:rsidRDefault="00324415" w:rsidP="00324415">
      <w:pPr>
        <w:pStyle w:val="ListParagraph"/>
        <w:numPr>
          <w:ilvl w:val="0"/>
          <w:numId w:val="19"/>
        </w:numPr>
        <w:tabs>
          <w:tab w:val="left" w:pos="1111"/>
        </w:tabs>
        <w:spacing w:before="131" w:line="249" w:lineRule="auto"/>
        <w:ind w:right="324" w:hanging="170"/>
      </w:pPr>
      <w:r>
        <w:rPr>
          <w:spacing w:val="-13"/>
        </w:rPr>
        <w:t xml:space="preserve">To </w:t>
      </w:r>
      <w:r>
        <w:t xml:space="preserve">find the Avaya Mentor videos on </w:t>
      </w:r>
      <w:r>
        <w:rPr>
          <w:spacing w:val="-5"/>
        </w:rPr>
        <w:t xml:space="preserve">YouTube, </w:t>
      </w:r>
      <w:r>
        <w:t>go to</w:t>
      </w:r>
      <w:r>
        <w:rPr>
          <w:color w:val="0000FF"/>
        </w:rPr>
        <w:t xml:space="preserve"> </w:t>
      </w:r>
      <w:hyperlink r:id="rId130">
        <w:r>
          <w:rPr>
            <w:color w:val="0000FF"/>
            <w:u w:val="single" w:color="0000FF"/>
          </w:rPr>
          <w:t>www.youtube.com/AvayaMentor</w:t>
        </w:r>
        <w:r>
          <w:rPr>
            <w:color w:val="0000FF"/>
          </w:rPr>
          <w:t xml:space="preserve"> </w:t>
        </w:r>
      </w:hyperlink>
      <w:r>
        <w:t>and do one of the</w:t>
      </w:r>
      <w:r>
        <w:rPr>
          <w:spacing w:val="-3"/>
        </w:rPr>
        <w:t xml:space="preserve"> </w:t>
      </w:r>
      <w:r>
        <w:t>following:</w:t>
      </w:r>
    </w:p>
    <w:p w14:paraId="548FA09B" w14:textId="77777777" w:rsidR="00324415" w:rsidRDefault="00324415" w:rsidP="00324415">
      <w:pPr>
        <w:pStyle w:val="ListParagraph"/>
        <w:numPr>
          <w:ilvl w:val="1"/>
          <w:numId w:val="19"/>
        </w:numPr>
        <w:tabs>
          <w:tab w:val="left" w:pos="1361"/>
        </w:tabs>
        <w:spacing w:before="122" w:line="249" w:lineRule="auto"/>
        <w:ind w:right="381" w:hanging="170"/>
      </w:pPr>
      <w:r>
        <w:t xml:space="preserve">Enter a key word or key words in the </w:t>
      </w:r>
      <w:r>
        <w:rPr>
          <w:b/>
        </w:rPr>
        <w:t xml:space="preserve">Search Channel </w:t>
      </w:r>
      <w:r>
        <w:t>to search for a specific product or topic.</w:t>
      </w:r>
    </w:p>
    <w:p w14:paraId="25114AC7" w14:textId="77777777" w:rsidR="00324415" w:rsidRDefault="00324415" w:rsidP="00324415">
      <w:pPr>
        <w:pStyle w:val="ListParagraph"/>
        <w:numPr>
          <w:ilvl w:val="1"/>
          <w:numId w:val="19"/>
        </w:numPr>
        <w:tabs>
          <w:tab w:val="left" w:pos="1361"/>
        </w:tabs>
        <w:spacing w:before="122" w:line="249" w:lineRule="auto"/>
        <w:ind w:right="833" w:hanging="170"/>
      </w:pPr>
      <w:r>
        <w:t>Scroll down Playlists, and click the name of a topic to see the available list of videos posted on the</w:t>
      </w:r>
      <w:r>
        <w:rPr>
          <w:spacing w:val="-3"/>
        </w:rPr>
        <w:t xml:space="preserve"> </w:t>
      </w:r>
      <w:r>
        <w:t>website.</w:t>
      </w:r>
    </w:p>
    <w:p w14:paraId="236E806C" w14:textId="77777777" w:rsidR="00324415" w:rsidRDefault="00324415" w:rsidP="00324415">
      <w:pPr>
        <w:spacing w:before="166"/>
        <w:ind w:left="1110"/>
        <w:rPr>
          <w:b/>
        </w:rPr>
      </w:pPr>
      <w:r>
        <w:rPr>
          <w:noProof/>
          <w:position w:val="-3"/>
        </w:rPr>
        <w:drawing>
          <wp:inline distT="0" distB="0" distL="0" distR="0" wp14:anchorId="2735572C" wp14:editId="445DFDFD">
            <wp:extent cx="162877" cy="162877"/>
            <wp:effectExtent l="0" t="0" r="0" b="0"/>
            <wp:docPr id="3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7.png"/>
                    <pic:cNvPicPr/>
                  </pic:nvPicPr>
                  <pic:blipFill>
                    <a:blip r:embed="rId131" cstate="print"/>
                    <a:stretch>
                      <a:fillRect/>
                    </a:stretch>
                  </pic:blipFill>
                  <pic:spPr>
                    <a:xfrm>
                      <a:off x="0" y="0"/>
                      <a:ext cx="162877" cy="162877"/>
                    </a:xfrm>
                    <a:prstGeom prst="rect">
                      <a:avLst/>
                    </a:prstGeom>
                  </pic:spPr>
                </pic:pic>
              </a:graphicData>
            </a:graphic>
          </wp:inline>
        </w:drawing>
      </w:r>
      <w:r>
        <w:rPr>
          <w:rFonts w:ascii="Times New Roman"/>
          <w:sz w:val="20"/>
        </w:rPr>
        <w:t xml:space="preserve">  </w:t>
      </w:r>
      <w:r>
        <w:rPr>
          <w:rFonts w:ascii="Times New Roman"/>
          <w:spacing w:val="-7"/>
          <w:sz w:val="20"/>
        </w:rPr>
        <w:t xml:space="preserve"> </w:t>
      </w:r>
      <w:r>
        <w:rPr>
          <w:b/>
        </w:rPr>
        <w:t>Note:</w:t>
      </w:r>
    </w:p>
    <w:p w14:paraId="614177B0" w14:textId="77777777" w:rsidR="00324415" w:rsidRDefault="00324415" w:rsidP="00175305">
      <w:pPr>
        <w:pStyle w:val="BodyText"/>
        <w:spacing w:before="143"/>
        <w:ind w:left="1510"/>
        <w:sectPr w:rsidR="00324415" w:rsidSect="00095D3F">
          <w:pgSz w:w="12240" w:h="15840"/>
          <w:pgMar w:top="1440" w:right="1440" w:bottom="1440" w:left="1440" w:header="878" w:footer="720" w:gutter="0"/>
          <w:cols w:space="720"/>
          <w:docGrid w:linePitch="299"/>
        </w:sectPr>
      </w:pPr>
      <w:r>
        <w:t>Videos are not available for all products.</w:t>
      </w:r>
    </w:p>
    <w:p w14:paraId="27998D94" w14:textId="77777777" w:rsidR="00324415" w:rsidRDefault="005D1EB8" w:rsidP="00324415">
      <w:pPr>
        <w:pStyle w:val="BodyText"/>
        <w:spacing w:before="6"/>
        <w:rPr>
          <w:sz w:val="23"/>
        </w:rPr>
      </w:pPr>
      <w:r>
        <w:rPr>
          <w:noProof/>
        </w:rPr>
        <w:lastRenderedPageBreak/>
        <mc:AlternateContent>
          <mc:Choice Requires="wps">
            <w:drawing>
              <wp:anchor distT="0" distB="0" distL="0" distR="0" simplePos="0" relativeHeight="251890688" behindDoc="1" locked="0" layoutInCell="1" allowOverlap="1" wp14:anchorId="64E5A5EE" wp14:editId="591B7F30">
                <wp:simplePos x="0" y="0"/>
                <wp:positionH relativeFrom="page">
                  <wp:posOffset>685800</wp:posOffset>
                </wp:positionH>
                <wp:positionV relativeFrom="paragraph">
                  <wp:posOffset>203200</wp:posOffset>
                </wp:positionV>
                <wp:extent cx="6400800" cy="0"/>
                <wp:effectExtent l="0" t="0" r="0" b="0"/>
                <wp:wrapTopAndBottom/>
                <wp:docPr id="136" name="Line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75B0CD" id="Line 342" o:spid="_x0000_s1026" style="position:absolute;z-index:-251425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pt,16pt" to="558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" strokeweight="1pt">
                <w10:wrap type="topAndBottom" anchorx="page"/>
              </v:line>
            </w:pict>
          </mc:Fallback>
        </mc:AlternateContent>
      </w:r>
    </w:p>
    <w:p w14:paraId="48D93D28" w14:textId="77777777" w:rsidR="00324415" w:rsidRDefault="00324415" w:rsidP="00324415">
      <w:pPr>
        <w:pStyle w:val="Heading2"/>
      </w:pPr>
      <w:bookmarkStart w:id="260" w:name="Support"/>
      <w:bookmarkStart w:id="261" w:name="_bookmark43"/>
      <w:bookmarkStart w:id="262" w:name="_Toc71048228"/>
      <w:bookmarkStart w:id="263" w:name="_Toc71048318"/>
      <w:bookmarkStart w:id="264" w:name="_Toc151555598"/>
      <w:bookmarkEnd w:id="260"/>
      <w:bookmarkEnd w:id="261"/>
      <w:r>
        <w:t>Support</w:t>
      </w:r>
      <w:bookmarkEnd w:id="262"/>
      <w:bookmarkEnd w:id="263"/>
      <w:bookmarkEnd w:id="264"/>
    </w:p>
    <w:p w14:paraId="510C11EE" w14:textId="77777777" w:rsidR="00324415" w:rsidRDefault="00324415" w:rsidP="00324415">
      <w:pPr>
        <w:pStyle w:val="BodyText"/>
        <w:spacing w:before="154" w:line="230" w:lineRule="auto"/>
        <w:ind w:left="620" w:right="124"/>
      </w:pPr>
      <w:r>
        <w:t xml:space="preserve">Go to the Avaya Support website at </w:t>
      </w:r>
      <w:hyperlink r:id="rId132">
        <w:r>
          <w:rPr>
            <w:color w:val="0000FF"/>
            <w:u w:val="single" w:color="0000FF"/>
          </w:rPr>
          <w:t>https://support.avaya.com</w:t>
        </w:r>
        <w:r>
          <w:rPr>
            <w:color w:val="0000FF"/>
          </w:rPr>
          <w:t xml:space="preserve"> </w:t>
        </w:r>
      </w:hyperlink>
      <w:r>
        <w:t>for the most up-to-date documentation, product notices, and knowledge articles. You can also search for release notes, downloads, and resolutions to issues. Use the online service request system to create a service request. Chat with live agents to get answers to questions, or request an agent to connect you to a support team if an issue requires additional expertise.</w:t>
      </w:r>
    </w:p>
    <w:p w14:paraId="5718AE9A" w14:textId="77777777" w:rsidR="00324415" w:rsidRDefault="00324415" w:rsidP="00324415">
      <w:pPr>
        <w:pStyle w:val="BodyText"/>
        <w:rPr>
          <w:sz w:val="20"/>
        </w:rPr>
      </w:pPr>
    </w:p>
    <w:p w14:paraId="68EF2D4C" w14:textId="77777777" w:rsidR="00324415" w:rsidRDefault="005D1EB8" w:rsidP="00324415">
      <w:pPr>
        <w:pStyle w:val="BodyText"/>
        <w:spacing w:before="3"/>
        <w:rPr>
          <w:sz w:val="24"/>
        </w:rPr>
      </w:pPr>
      <w:r>
        <w:rPr>
          <w:noProof/>
        </w:rPr>
        <mc:AlternateContent>
          <mc:Choice Requires="wps">
            <w:drawing>
              <wp:anchor distT="0" distB="0" distL="0" distR="0" simplePos="0" relativeHeight="251891712" behindDoc="1" locked="0" layoutInCell="1" allowOverlap="1" wp14:anchorId="0EEB4B94" wp14:editId="73BF18E5">
                <wp:simplePos x="0" y="0"/>
                <wp:positionH relativeFrom="page">
                  <wp:posOffset>685800</wp:posOffset>
                </wp:positionH>
                <wp:positionV relativeFrom="paragraph">
                  <wp:posOffset>205740</wp:posOffset>
                </wp:positionV>
                <wp:extent cx="5029200" cy="0"/>
                <wp:effectExtent l="0" t="0" r="0" b="0"/>
                <wp:wrapTopAndBottom/>
                <wp:docPr id="135" name="Line 3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5CD0D4" id="Line 343" o:spid="_x0000_s1026" style="position:absolute;z-index:-251424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pt,16.2pt" to="450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" strokeweight=".5pt">
                <w10:wrap type="topAndBottom" anchorx="page"/>
              </v:line>
            </w:pict>
          </mc:Fallback>
        </mc:AlternateContent>
      </w:r>
    </w:p>
    <w:p w14:paraId="3AA9B745" w14:textId="77777777" w:rsidR="00324415" w:rsidRDefault="00324415" w:rsidP="00324415">
      <w:pPr>
        <w:pStyle w:val="Heading3"/>
      </w:pPr>
      <w:bookmarkStart w:id="265" w:name="Using_the_Avaya_InSite_Knowledge_Base"/>
      <w:bookmarkStart w:id="266" w:name="_bookmark44"/>
      <w:bookmarkStart w:id="267" w:name="_Toc71048229"/>
      <w:bookmarkStart w:id="268" w:name="_Toc71048319"/>
      <w:bookmarkStart w:id="269" w:name="_Toc151555599"/>
      <w:bookmarkEnd w:id="265"/>
      <w:bookmarkEnd w:id="266"/>
      <w:r>
        <w:t>Using the Avaya InSite Knowledge Base</w:t>
      </w:r>
      <w:bookmarkEnd w:id="267"/>
      <w:bookmarkEnd w:id="268"/>
      <w:bookmarkEnd w:id="269"/>
    </w:p>
    <w:p w14:paraId="1BE892CF" w14:textId="77777777" w:rsidR="00324415" w:rsidRDefault="00324415" w:rsidP="00324415">
      <w:pPr>
        <w:pStyle w:val="BodyText"/>
        <w:spacing w:before="153"/>
        <w:ind w:left="620"/>
      </w:pPr>
      <w:r>
        <w:t>The Avaya InSite Knowledge Base is a web-based search engine that provides:</w:t>
      </w:r>
    </w:p>
    <w:p w14:paraId="4454C047" w14:textId="77777777" w:rsidR="00324415" w:rsidRDefault="00324415" w:rsidP="00324415">
      <w:pPr>
        <w:pStyle w:val="ListParagraph"/>
        <w:numPr>
          <w:ilvl w:val="0"/>
          <w:numId w:val="19"/>
        </w:numPr>
        <w:tabs>
          <w:tab w:val="left" w:pos="1110"/>
        </w:tabs>
        <w:spacing w:before="143"/>
        <w:ind w:left="1109" w:hanging="170"/>
      </w:pPr>
      <w:r>
        <w:t>Up-to-date troubleshooting procedures and technical</w:t>
      </w:r>
      <w:r>
        <w:rPr>
          <w:spacing w:val="-5"/>
        </w:rPr>
        <w:t xml:space="preserve"> </w:t>
      </w:r>
      <w:r>
        <w:t>tips</w:t>
      </w:r>
    </w:p>
    <w:p w14:paraId="02613CA9" w14:textId="77777777" w:rsidR="00324415" w:rsidRDefault="00324415" w:rsidP="00324415">
      <w:pPr>
        <w:pStyle w:val="ListParagraph"/>
        <w:numPr>
          <w:ilvl w:val="0"/>
          <w:numId w:val="19"/>
        </w:numPr>
        <w:tabs>
          <w:tab w:val="left" w:pos="1110"/>
        </w:tabs>
        <w:spacing w:before="131"/>
        <w:ind w:left="1109" w:hanging="170"/>
      </w:pPr>
      <w:r>
        <w:t>Information about service</w:t>
      </w:r>
      <w:r>
        <w:rPr>
          <w:spacing w:val="-2"/>
        </w:rPr>
        <w:t xml:space="preserve"> </w:t>
      </w:r>
      <w:r>
        <w:t>packs</w:t>
      </w:r>
    </w:p>
    <w:p w14:paraId="6760E334" w14:textId="77777777" w:rsidR="00324415" w:rsidRDefault="00324415" w:rsidP="00324415">
      <w:pPr>
        <w:pStyle w:val="ListParagraph"/>
        <w:numPr>
          <w:ilvl w:val="0"/>
          <w:numId w:val="19"/>
        </w:numPr>
        <w:tabs>
          <w:tab w:val="left" w:pos="1110"/>
        </w:tabs>
        <w:spacing w:before="131"/>
        <w:ind w:left="1109" w:hanging="170"/>
      </w:pPr>
      <w:r>
        <w:t>Access to customer and technical</w:t>
      </w:r>
      <w:r>
        <w:rPr>
          <w:spacing w:val="-2"/>
        </w:rPr>
        <w:t xml:space="preserve"> </w:t>
      </w:r>
      <w:r>
        <w:t>documentation</w:t>
      </w:r>
    </w:p>
    <w:p w14:paraId="0AF92A7F" w14:textId="77777777" w:rsidR="00324415" w:rsidRDefault="00324415" w:rsidP="00324415">
      <w:pPr>
        <w:pStyle w:val="ListParagraph"/>
        <w:numPr>
          <w:ilvl w:val="0"/>
          <w:numId w:val="19"/>
        </w:numPr>
        <w:tabs>
          <w:tab w:val="left" w:pos="1110"/>
        </w:tabs>
        <w:spacing w:before="131"/>
        <w:ind w:left="1109" w:hanging="170"/>
      </w:pPr>
      <w:r>
        <w:t>Information about training and certification</w:t>
      </w:r>
      <w:r>
        <w:rPr>
          <w:spacing w:val="-3"/>
        </w:rPr>
        <w:t xml:space="preserve"> </w:t>
      </w:r>
      <w:r>
        <w:t>programs</w:t>
      </w:r>
    </w:p>
    <w:p w14:paraId="13E00422" w14:textId="77777777" w:rsidR="00324415" w:rsidRDefault="00324415" w:rsidP="00324415">
      <w:pPr>
        <w:pStyle w:val="ListParagraph"/>
        <w:numPr>
          <w:ilvl w:val="0"/>
          <w:numId w:val="19"/>
        </w:numPr>
        <w:tabs>
          <w:tab w:val="left" w:pos="1110"/>
        </w:tabs>
        <w:spacing w:before="131"/>
        <w:ind w:left="1109" w:hanging="170"/>
      </w:pPr>
      <w:r>
        <w:t>Links to other pertinent</w:t>
      </w:r>
      <w:r>
        <w:rPr>
          <w:spacing w:val="-5"/>
        </w:rPr>
        <w:t xml:space="preserve"> </w:t>
      </w:r>
      <w:r>
        <w:t>information</w:t>
      </w:r>
    </w:p>
    <w:p w14:paraId="140B5675" w14:textId="77777777" w:rsidR="00324415" w:rsidRDefault="00324415" w:rsidP="00324415">
      <w:pPr>
        <w:pStyle w:val="BodyText"/>
        <w:spacing w:before="143" w:line="249" w:lineRule="auto"/>
        <w:ind w:left="620" w:right="340"/>
      </w:pPr>
      <w:r>
        <w:t>If you are an authorized Avaya Partner or a current Avaya customer with a support contract, you can access the Knowledge Base without extra cost. You must have a login account and a valid Sold-To number.</w:t>
      </w:r>
    </w:p>
    <w:p w14:paraId="120092A2" w14:textId="77777777" w:rsidR="00324415" w:rsidRDefault="00324415" w:rsidP="00324415">
      <w:pPr>
        <w:pStyle w:val="BodyText"/>
        <w:spacing w:before="134"/>
        <w:ind w:left="620"/>
      </w:pPr>
      <w:r>
        <w:t>Use the Avaya InSite Knowledge Base for any potential solutions to problems.</w:t>
      </w:r>
    </w:p>
    <w:p w14:paraId="3B06194F" w14:textId="77777777" w:rsidR="00324415" w:rsidRDefault="00324415" w:rsidP="00324415">
      <w:pPr>
        <w:pStyle w:val="ListParagraph"/>
        <w:numPr>
          <w:ilvl w:val="0"/>
          <w:numId w:val="17"/>
        </w:numPr>
        <w:tabs>
          <w:tab w:val="left" w:pos="1337"/>
        </w:tabs>
        <w:spacing w:before="132"/>
        <w:ind w:hanging="296"/>
      </w:pPr>
      <w:r>
        <w:t>Go to</w:t>
      </w:r>
      <w:r>
        <w:rPr>
          <w:color w:val="0000FF"/>
          <w:spacing w:val="-2"/>
        </w:rPr>
        <w:t xml:space="preserve"> </w:t>
      </w:r>
      <w:hyperlink r:id="rId133">
        <w:r>
          <w:rPr>
            <w:color w:val="0000FF"/>
            <w:u w:val="single" w:color="0000FF"/>
          </w:rPr>
          <w:t>http://www.avaya.com/support</w:t>
        </w:r>
      </w:hyperlink>
      <w:r>
        <w:t>.</w:t>
      </w:r>
    </w:p>
    <w:p w14:paraId="7405B7F9" w14:textId="77777777" w:rsidR="00E313AD" w:rsidRPr="00E313AD" w:rsidRDefault="00324415" w:rsidP="00E313AD">
      <w:pPr>
        <w:pStyle w:val="ListParagraph"/>
        <w:numPr>
          <w:ilvl w:val="0"/>
          <w:numId w:val="17"/>
        </w:numPr>
        <w:tabs>
          <w:tab w:val="left" w:pos="1337"/>
        </w:tabs>
        <w:spacing w:before="109"/>
        <w:ind w:hanging="296"/>
        <w:rPr>
          <w:bCs/>
        </w:rPr>
      </w:pPr>
      <w:r w:rsidRPr="00E313AD">
        <w:rPr>
          <w:bCs/>
        </w:rPr>
        <w:t xml:space="preserve">Log on to the Avaya website with a valid Avaya user ID and </w:t>
      </w:r>
      <w:r w:rsidR="00E313AD" w:rsidRPr="00E313AD">
        <w:rPr>
          <w:bCs/>
        </w:rPr>
        <w:t xml:space="preserve"> p</w:t>
      </w:r>
      <w:r w:rsidRPr="00E313AD">
        <w:rPr>
          <w:bCs/>
        </w:rPr>
        <w:t>assword. The system displays the Avaya Support page.</w:t>
      </w:r>
    </w:p>
    <w:p w14:paraId="1A6FC837" w14:textId="77777777" w:rsidR="00324415" w:rsidRPr="00E313AD" w:rsidRDefault="00324415" w:rsidP="00E313AD">
      <w:pPr>
        <w:pStyle w:val="ListParagraph"/>
        <w:numPr>
          <w:ilvl w:val="0"/>
          <w:numId w:val="17"/>
        </w:numPr>
        <w:tabs>
          <w:tab w:val="left" w:pos="1337"/>
        </w:tabs>
        <w:spacing w:before="109"/>
        <w:ind w:hanging="296"/>
      </w:pPr>
      <w:r w:rsidRPr="00E313AD">
        <w:rPr>
          <w:b/>
        </w:rPr>
        <w:t>Click</w:t>
      </w:r>
      <w:r>
        <w:t xml:space="preserve"> Support by Product &gt; Product Specific</w:t>
      </w:r>
      <w:r w:rsidRPr="00E313AD">
        <w:rPr>
          <w:spacing w:val="-3"/>
        </w:rPr>
        <w:t xml:space="preserve"> </w:t>
      </w:r>
      <w:r>
        <w:t>Support.</w:t>
      </w:r>
    </w:p>
    <w:p w14:paraId="4D60AA17" w14:textId="77777777" w:rsidR="00324415" w:rsidRDefault="00324415" w:rsidP="00324415">
      <w:pPr>
        <w:pStyle w:val="ListParagraph"/>
        <w:numPr>
          <w:ilvl w:val="0"/>
          <w:numId w:val="17"/>
        </w:numPr>
        <w:tabs>
          <w:tab w:val="left" w:pos="1337"/>
        </w:tabs>
        <w:spacing w:before="109"/>
        <w:ind w:hanging="296"/>
      </w:pPr>
      <w:r>
        <w:t xml:space="preserve">In </w:t>
      </w:r>
      <w:r>
        <w:rPr>
          <w:b/>
        </w:rPr>
        <w:t>Enter Product Name</w:t>
      </w:r>
      <w:r>
        <w:t>, enter the product, and press</w:t>
      </w:r>
      <w:r>
        <w:rPr>
          <w:spacing w:val="-6"/>
        </w:rPr>
        <w:t xml:space="preserve"> </w:t>
      </w:r>
      <w:r>
        <w:rPr>
          <w:rFonts w:ascii="Courier New"/>
        </w:rPr>
        <w:t>Enter</w:t>
      </w:r>
      <w:r>
        <w:t>.</w:t>
      </w:r>
    </w:p>
    <w:p w14:paraId="106A1278" w14:textId="77777777" w:rsidR="00324415" w:rsidRDefault="00324415" w:rsidP="00324415">
      <w:pPr>
        <w:pStyle w:val="ListParagraph"/>
        <w:numPr>
          <w:ilvl w:val="0"/>
          <w:numId w:val="17"/>
        </w:numPr>
        <w:tabs>
          <w:tab w:val="left" w:pos="1337"/>
        </w:tabs>
        <w:spacing w:before="107"/>
        <w:ind w:hanging="296"/>
      </w:pPr>
      <w:r>
        <w:t>Select the product from the list, and select a</w:t>
      </w:r>
      <w:r>
        <w:rPr>
          <w:spacing w:val="-6"/>
        </w:rPr>
        <w:t xml:space="preserve"> </w:t>
      </w:r>
      <w:r>
        <w:t>release.</w:t>
      </w:r>
    </w:p>
    <w:p w14:paraId="50533E77" w14:textId="77777777" w:rsidR="00324415" w:rsidRDefault="00324415" w:rsidP="00324415">
      <w:pPr>
        <w:pStyle w:val="ListParagraph"/>
        <w:numPr>
          <w:ilvl w:val="0"/>
          <w:numId w:val="17"/>
        </w:numPr>
        <w:tabs>
          <w:tab w:val="left" w:pos="1337"/>
        </w:tabs>
        <w:spacing w:before="109"/>
        <w:ind w:hanging="296"/>
      </w:pPr>
      <w:r>
        <w:t xml:space="preserve">Click the </w:t>
      </w:r>
      <w:r>
        <w:rPr>
          <w:b/>
          <w:spacing w:val="-3"/>
        </w:rPr>
        <w:t xml:space="preserve">Technical </w:t>
      </w:r>
      <w:r>
        <w:rPr>
          <w:b/>
        </w:rPr>
        <w:t xml:space="preserve">Solutions </w:t>
      </w:r>
      <w:r>
        <w:t>tab to see articles.</w:t>
      </w:r>
    </w:p>
    <w:p w14:paraId="24902FE7" w14:textId="77777777" w:rsidR="00324415" w:rsidRDefault="00324415" w:rsidP="00324415">
      <w:pPr>
        <w:pStyle w:val="ListParagraph"/>
        <w:numPr>
          <w:ilvl w:val="0"/>
          <w:numId w:val="17"/>
        </w:numPr>
        <w:tabs>
          <w:tab w:val="left" w:pos="1337"/>
        </w:tabs>
        <w:spacing w:before="109"/>
        <w:ind w:hanging="296"/>
      </w:pPr>
      <w:r>
        <w:t>Select relevant</w:t>
      </w:r>
      <w:r w:rsidRPr="00324415">
        <w:rPr>
          <w:spacing w:val="-1"/>
        </w:rPr>
        <w:t xml:space="preserve"> </w:t>
      </w:r>
      <w:r>
        <w:t>article</w:t>
      </w:r>
    </w:p>
    <w:p w14:paraId="4A8A6E22" w14:textId="77777777" w:rsidR="00251008" w:rsidRDefault="00251008"/>
    <w:p w14:paraId="3BAFF78D" w14:textId="77777777" w:rsidR="00861492" w:rsidRDefault="00861492">
      <w:r>
        <w:br w:type="page"/>
      </w:r>
    </w:p>
    <w:p w14:paraId="68B8B6F5" w14:textId="77777777" w:rsidR="00FB611E" w:rsidRDefault="00C17C3F" w:rsidP="00324415">
      <w:pPr>
        <w:pStyle w:val="Heading1"/>
      </w:pPr>
      <w:bookmarkStart w:id="270" w:name="_Toc71048230"/>
      <w:bookmarkStart w:id="271" w:name="_Toc71048320"/>
      <w:bookmarkStart w:id="272" w:name="_Toc151555600"/>
      <w:r>
        <w:lastRenderedPageBreak/>
        <w:t>Chapter</w:t>
      </w:r>
      <w:r>
        <w:rPr>
          <w:spacing w:val="-3"/>
        </w:rPr>
        <w:t xml:space="preserve"> </w:t>
      </w:r>
      <w:r w:rsidR="009070BD">
        <w:rPr>
          <w:spacing w:val="-3"/>
        </w:rPr>
        <w:t>9</w:t>
      </w:r>
      <w:r>
        <w:t>:</w:t>
      </w:r>
      <w:r w:rsidR="005D1EB8">
        <w:rPr>
          <w:noProof/>
        </w:rPr>
        <mc:AlternateContent>
          <mc:Choice Requires="wps">
            <w:drawing>
              <wp:anchor distT="0" distB="0" distL="0" distR="0" simplePos="0" relativeHeight="251883520" behindDoc="1" locked="0" layoutInCell="1" allowOverlap="1" wp14:anchorId="052B08E0" wp14:editId="5F001A44">
                <wp:simplePos x="0" y="0"/>
                <wp:positionH relativeFrom="page">
                  <wp:posOffset>896620</wp:posOffset>
                </wp:positionH>
                <wp:positionV relativeFrom="paragraph">
                  <wp:posOffset>619125</wp:posOffset>
                </wp:positionV>
                <wp:extent cx="6209665" cy="1270"/>
                <wp:effectExtent l="0" t="0" r="0" b="0"/>
                <wp:wrapTopAndBottom/>
                <wp:docPr id="134" name="Freeform 3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9665" cy="127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182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9E470" id="Freeform 337" o:spid="_x0000_s1026" style="position:absolute;margin-left:70.6pt;margin-top:48.75pt;width:488.95pt;height:.1pt;z-index:-251432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" path="m,l9779,e" filled="f" strokeweight="1.44pt">
                <v:path arrowok="t" o:connecttype="custom" o:connectlocs="0,0;6209665,0" o:connectangles="0,0"/>
                <w10:wrap type="topAndBottom" anchorx="page"/>
              </v:shape>
            </w:pict>
          </mc:Fallback>
        </mc:AlternateContent>
      </w:r>
      <w:r>
        <w:t xml:space="preserve"> </w:t>
      </w:r>
      <w:r w:rsidR="00FB611E">
        <w:t>Glossary</w:t>
      </w:r>
      <w:bookmarkEnd w:id="270"/>
      <w:bookmarkEnd w:id="271"/>
      <w:bookmarkEnd w:id="272"/>
    </w:p>
    <w:p w14:paraId="114FD3F0" w14:textId="77777777" w:rsidR="00FB611E" w:rsidRDefault="00FB611E" w:rsidP="00FB611E">
      <w:pPr>
        <w:pStyle w:val="BodyText"/>
        <w:rPr>
          <w:rFonts w:ascii="Cambria"/>
          <w:b/>
          <w:sz w:val="20"/>
        </w:rPr>
      </w:pPr>
    </w:p>
    <w:p w14:paraId="3E824620" w14:textId="77777777" w:rsidR="00FB611E" w:rsidRDefault="00FB611E" w:rsidP="00FB611E">
      <w:pPr>
        <w:pStyle w:val="BodyText"/>
        <w:rPr>
          <w:rFonts w:ascii="Cambria"/>
          <w:b/>
          <w:sz w:val="27"/>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82"/>
        <w:gridCol w:w="3426"/>
      </w:tblGrid>
      <w:tr w:rsidR="00FB611E" w14:paraId="29BB64B2" w14:textId="77777777" w:rsidTr="007E4519">
        <w:trPr>
          <w:trHeight w:val="304"/>
        </w:trPr>
        <w:tc>
          <w:tcPr>
            <w:tcW w:w="1182" w:type="dxa"/>
          </w:tcPr>
          <w:p w14:paraId="26C90C59" w14:textId="77777777" w:rsidR="00FB611E" w:rsidRPr="00FB611E" w:rsidRDefault="00FB611E" w:rsidP="007E4519">
            <w:pPr>
              <w:pStyle w:val="TableParagraph"/>
              <w:spacing w:line="225" w:lineRule="exact"/>
              <w:ind w:left="200"/>
              <w:rPr>
                <w:b/>
                <w:bCs/>
              </w:rPr>
            </w:pPr>
            <w:r w:rsidRPr="00FB611E">
              <w:rPr>
                <w:b/>
                <w:bCs/>
              </w:rPr>
              <w:t>Keyword</w:t>
            </w:r>
          </w:p>
        </w:tc>
        <w:tc>
          <w:tcPr>
            <w:tcW w:w="3426" w:type="dxa"/>
          </w:tcPr>
          <w:p w14:paraId="09EB7A31" w14:textId="77777777" w:rsidR="00FB611E" w:rsidRPr="00FB611E" w:rsidRDefault="00FB611E" w:rsidP="007E4519">
            <w:pPr>
              <w:pStyle w:val="TableParagraph"/>
              <w:spacing w:line="225" w:lineRule="exact"/>
              <w:ind w:left="189"/>
              <w:rPr>
                <w:b/>
                <w:bCs/>
              </w:rPr>
            </w:pPr>
            <w:r w:rsidRPr="00FB611E">
              <w:rPr>
                <w:b/>
                <w:bCs/>
              </w:rPr>
              <w:t>Description</w:t>
            </w:r>
          </w:p>
        </w:tc>
      </w:tr>
      <w:tr w:rsidR="00FB611E" w14:paraId="03BD8A11" w14:textId="77777777" w:rsidTr="007E4519">
        <w:trPr>
          <w:trHeight w:val="388"/>
        </w:trPr>
        <w:tc>
          <w:tcPr>
            <w:tcW w:w="1182" w:type="dxa"/>
          </w:tcPr>
          <w:p w14:paraId="1512D1AA" w14:textId="77777777" w:rsidR="00FB611E" w:rsidRDefault="00FB611E" w:rsidP="007E4519">
            <w:pPr>
              <w:pStyle w:val="TableParagraph"/>
              <w:spacing w:before="40"/>
              <w:ind w:left="200"/>
            </w:pPr>
            <w:r>
              <w:t>SM</w:t>
            </w:r>
          </w:p>
        </w:tc>
        <w:tc>
          <w:tcPr>
            <w:tcW w:w="3426" w:type="dxa"/>
          </w:tcPr>
          <w:p w14:paraId="0E0227CD" w14:textId="77777777" w:rsidR="00FB611E" w:rsidRDefault="00FB611E" w:rsidP="007E4519">
            <w:pPr>
              <w:pStyle w:val="TableParagraph"/>
              <w:spacing w:before="40"/>
              <w:ind w:left="189"/>
            </w:pPr>
            <w:r>
              <w:t>Session Manager</w:t>
            </w:r>
          </w:p>
        </w:tc>
      </w:tr>
      <w:tr w:rsidR="00FB611E" w14:paraId="1DD22379" w14:textId="77777777" w:rsidTr="007E4519">
        <w:trPr>
          <w:trHeight w:val="388"/>
        </w:trPr>
        <w:tc>
          <w:tcPr>
            <w:tcW w:w="1182" w:type="dxa"/>
          </w:tcPr>
          <w:p w14:paraId="19665032" w14:textId="77777777" w:rsidR="00FB611E" w:rsidRDefault="00FB611E" w:rsidP="007E4519">
            <w:pPr>
              <w:pStyle w:val="TableParagraph"/>
              <w:spacing w:before="40"/>
              <w:ind w:left="200"/>
            </w:pPr>
            <w:r>
              <w:t>AJAX</w:t>
            </w:r>
          </w:p>
        </w:tc>
        <w:tc>
          <w:tcPr>
            <w:tcW w:w="3426" w:type="dxa"/>
          </w:tcPr>
          <w:p w14:paraId="051F537A" w14:textId="77777777" w:rsidR="00FB611E" w:rsidRDefault="00FB611E" w:rsidP="007E4519">
            <w:pPr>
              <w:pStyle w:val="TableParagraph"/>
              <w:spacing w:before="40"/>
              <w:ind w:left="189"/>
            </w:pPr>
            <w:r>
              <w:t>Asynchronous JavaScript and XML</w:t>
            </w:r>
          </w:p>
        </w:tc>
      </w:tr>
      <w:tr w:rsidR="00FB611E" w14:paraId="724A1B68" w14:textId="77777777" w:rsidTr="007E4519">
        <w:trPr>
          <w:trHeight w:val="387"/>
        </w:trPr>
        <w:tc>
          <w:tcPr>
            <w:tcW w:w="1182" w:type="dxa"/>
          </w:tcPr>
          <w:p w14:paraId="21A79C9F" w14:textId="77777777" w:rsidR="00FB611E" w:rsidRDefault="00FB611E" w:rsidP="007E4519">
            <w:pPr>
              <w:pStyle w:val="TableParagraph"/>
              <w:spacing w:before="40"/>
              <w:ind w:left="200"/>
            </w:pPr>
            <w:r>
              <w:t>DOM</w:t>
            </w:r>
          </w:p>
        </w:tc>
        <w:tc>
          <w:tcPr>
            <w:tcW w:w="3426" w:type="dxa"/>
          </w:tcPr>
          <w:p w14:paraId="36303410" w14:textId="77777777" w:rsidR="00FB611E" w:rsidRDefault="00FB611E" w:rsidP="007E4519">
            <w:pPr>
              <w:pStyle w:val="TableParagraph"/>
              <w:spacing w:before="40"/>
              <w:ind w:left="189"/>
            </w:pPr>
            <w:r>
              <w:t>Document Object Model</w:t>
            </w:r>
          </w:p>
        </w:tc>
      </w:tr>
      <w:tr w:rsidR="00FB611E" w14:paraId="4954EF8F" w14:textId="77777777" w:rsidTr="007E4519">
        <w:trPr>
          <w:trHeight w:val="387"/>
        </w:trPr>
        <w:tc>
          <w:tcPr>
            <w:tcW w:w="1182" w:type="dxa"/>
          </w:tcPr>
          <w:p w14:paraId="200A5D91" w14:textId="77777777" w:rsidR="00FB611E" w:rsidRDefault="00FB611E" w:rsidP="007E4519">
            <w:pPr>
              <w:pStyle w:val="TableParagraph"/>
              <w:spacing w:before="39"/>
              <w:ind w:left="200"/>
            </w:pPr>
            <w:r>
              <w:t>JSON</w:t>
            </w:r>
          </w:p>
        </w:tc>
        <w:tc>
          <w:tcPr>
            <w:tcW w:w="3426" w:type="dxa"/>
          </w:tcPr>
          <w:p w14:paraId="48B45606" w14:textId="77777777" w:rsidR="00FB611E" w:rsidRDefault="00FB611E" w:rsidP="007E4519">
            <w:pPr>
              <w:pStyle w:val="TableParagraph"/>
              <w:spacing w:before="39"/>
              <w:ind w:left="189"/>
            </w:pPr>
            <w:r>
              <w:t>JavaScript Object Notation</w:t>
            </w:r>
          </w:p>
        </w:tc>
      </w:tr>
      <w:tr w:rsidR="00FB611E" w14:paraId="48E0A290" w14:textId="77777777" w:rsidTr="007E4519">
        <w:trPr>
          <w:trHeight w:val="389"/>
        </w:trPr>
        <w:tc>
          <w:tcPr>
            <w:tcW w:w="1182" w:type="dxa"/>
          </w:tcPr>
          <w:p w14:paraId="5A771072" w14:textId="77777777" w:rsidR="00FB611E" w:rsidRDefault="00FB611E" w:rsidP="007E4519">
            <w:pPr>
              <w:pStyle w:val="TableParagraph"/>
              <w:spacing w:before="40"/>
              <w:ind w:left="200"/>
            </w:pPr>
            <w:r>
              <w:t>XHR</w:t>
            </w:r>
          </w:p>
        </w:tc>
        <w:tc>
          <w:tcPr>
            <w:tcW w:w="3426" w:type="dxa"/>
          </w:tcPr>
          <w:p w14:paraId="24BEDAE7" w14:textId="77777777" w:rsidR="00FB611E" w:rsidRDefault="00FB611E" w:rsidP="007E4519">
            <w:pPr>
              <w:pStyle w:val="TableParagraph"/>
              <w:spacing w:before="40"/>
              <w:ind w:left="189"/>
            </w:pPr>
            <w:r>
              <w:t>XMLHttpRequest</w:t>
            </w:r>
          </w:p>
        </w:tc>
      </w:tr>
      <w:tr w:rsidR="00FB611E" w14:paraId="0D780901" w14:textId="77777777" w:rsidTr="007E4519">
        <w:trPr>
          <w:trHeight w:val="388"/>
        </w:trPr>
        <w:tc>
          <w:tcPr>
            <w:tcW w:w="1182" w:type="dxa"/>
          </w:tcPr>
          <w:p w14:paraId="6CC95590" w14:textId="77777777" w:rsidR="00FB611E" w:rsidRDefault="00FB611E" w:rsidP="007E4519">
            <w:pPr>
              <w:pStyle w:val="TableParagraph"/>
              <w:spacing w:before="40"/>
              <w:ind w:left="200"/>
            </w:pPr>
            <w:r>
              <w:t>MVC</w:t>
            </w:r>
          </w:p>
        </w:tc>
        <w:tc>
          <w:tcPr>
            <w:tcW w:w="3426" w:type="dxa"/>
          </w:tcPr>
          <w:p w14:paraId="02E45AB2" w14:textId="77777777" w:rsidR="00FB611E" w:rsidRDefault="00FB611E" w:rsidP="007E4519">
            <w:pPr>
              <w:pStyle w:val="TableParagraph"/>
              <w:spacing w:before="40"/>
              <w:ind w:left="189"/>
            </w:pPr>
            <w:r>
              <w:t>Model View Controller</w:t>
            </w:r>
          </w:p>
        </w:tc>
      </w:tr>
      <w:tr w:rsidR="00FB611E" w14:paraId="7C71F5DC" w14:textId="77777777" w:rsidTr="007E4519">
        <w:trPr>
          <w:trHeight w:val="388"/>
        </w:trPr>
        <w:tc>
          <w:tcPr>
            <w:tcW w:w="1182" w:type="dxa"/>
          </w:tcPr>
          <w:p w14:paraId="50FE1088" w14:textId="77777777" w:rsidR="00FB611E" w:rsidRDefault="00FB611E" w:rsidP="007E4519">
            <w:pPr>
              <w:pStyle w:val="TableParagraph"/>
              <w:spacing w:before="40"/>
              <w:ind w:left="200"/>
            </w:pPr>
            <w:r>
              <w:t>REST</w:t>
            </w:r>
          </w:p>
        </w:tc>
        <w:tc>
          <w:tcPr>
            <w:tcW w:w="3426" w:type="dxa"/>
          </w:tcPr>
          <w:p w14:paraId="3DCCFF7B" w14:textId="77777777" w:rsidR="00FB611E" w:rsidRDefault="00FB611E" w:rsidP="007E4519">
            <w:pPr>
              <w:pStyle w:val="TableParagraph"/>
              <w:spacing w:before="40"/>
              <w:ind w:left="189"/>
            </w:pPr>
            <w:r>
              <w:t>Representational State Transfer</w:t>
            </w:r>
          </w:p>
        </w:tc>
      </w:tr>
      <w:tr w:rsidR="00FB611E" w14:paraId="72FCC132" w14:textId="77777777" w:rsidTr="007E4519">
        <w:trPr>
          <w:trHeight w:val="304"/>
        </w:trPr>
        <w:tc>
          <w:tcPr>
            <w:tcW w:w="1182" w:type="dxa"/>
          </w:tcPr>
          <w:p w14:paraId="3AF1F381" w14:textId="77777777" w:rsidR="00FB611E" w:rsidRDefault="00FB611E" w:rsidP="007E4519">
            <w:pPr>
              <w:pStyle w:val="TableParagraph"/>
              <w:spacing w:before="40" w:line="245" w:lineRule="exact"/>
              <w:ind w:left="200"/>
            </w:pPr>
            <w:r>
              <w:t>CSS</w:t>
            </w:r>
          </w:p>
        </w:tc>
        <w:tc>
          <w:tcPr>
            <w:tcW w:w="3426" w:type="dxa"/>
          </w:tcPr>
          <w:p w14:paraId="6F177BFE" w14:textId="77777777" w:rsidR="00FB611E" w:rsidRDefault="00FB611E" w:rsidP="007E4519">
            <w:pPr>
              <w:pStyle w:val="TableParagraph"/>
              <w:spacing w:before="40" w:line="245" w:lineRule="exact"/>
              <w:ind w:left="189"/>
            </w:pPr>
            <w:r>
              <w:t>Cascading Style Sheet</w:t>
            </w:r>
          </w:p>
        </w:tc>
      </w:tr>
    </w:tbl>
    <w:p w14:paraId="658C9A2A" w14:textId="77777777" w:rsidR="00EB29AB" w:rsidRPr="00C17C3F" w:rsidRDefault="00EB29AB">
      <w:pPr>
        <w:rPr>
          <w:b/>
          <w:bCs/>
          <w:sz w:val="56"/>
          <w:szCs w:val="56"/>
        </w:rPr>
      </w:pPr>
    </w:p>
    <w:sectPr w:rsidR="00EB29AB" w:rsidRPr="00C17C3F" w:rsidSect="003012DD">
      <w:headerReference w:type="default" r:id="rId134"/>
      <w:footerReference w:type="default" r:id="rId135"/>
      <w:pgSz w:w="12240" w:h="15840"/>
      <w:pgMar w:top="1440" w:right="1440" w:bottom="1440" w:left="1440" w:header="883"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25B1C" w14:textId="77777777" w:rsidR="00923C42" w:rsidRDefault="00923C42">
      <w:r>
        <w:separator/>
      </w:r>
    </w:p>
  </w:endnote>
  <w:endnote w:type="continuationSeparator" w:id="0">
    <w:p w14:paraId="3FCED7B3" w14:textId="77777777" w:rsidR="00923C42" w:rsidRDefault="00923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7162D" w14:textId="77777777" w:rsidR="007D1F60" w:rsidRPr="00C3368A" w:rsidRDefault="005D1EB8" w:rsidP="00C3368A">
    <w:pPr>
      <w:spacing w:line="223" w:lineRule="exact"/>
      <w:rPr>
        <w:sz w:val="20"/>
      </w:rPr>
    </w:pPr>
    <w:r>
      <w:rPr>
        <w:noProof/>
        <w:sz w:val="20"/>
      </w:rPr>
      <mc:AlternateContent>
        <mc:Choice Requires="wps">
          <w:drawing>
            <wp:anchor distT="0" distB="0" distL="114300" distR="114300" simplePos="0" relativeHeight="251709440" behindDoc="1" locked="0" layoutInCell="1" allowOverlap="1" wp14:anchorId="5CEFADEE" wp14:editId="71F078DF">
              <wp:simplePos x="0" y="0"/>
              <wp:positionH relativeFrom="page">
                <wp:posOffset>687070</wp:posOffset>
              </wp:positionH>
              <wp:positionV relativeFrom="page">
                <wp:posOffset>9434195</wp:posOffset>
              </wp:positionV>
              <wp:extent cx="5942330" cy="0"/>
              <wp:effectExtent l="0" t="0" r="0" b="0"/>
              <wp:wrapNone/>
              <wp:docPr id="133"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33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65698F" id="Line 451" o:spid="_x0000_s1026" style="position:absolute;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4.1pt,742.85pt" to="522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szCs w:val="20"/>
      </w:rPr>
      <w:tab/>
    </w:r>
    <w:sdt>
      <w:sdtPr>
        <w:rPr>
          <w:sz w:val="20"/>
          <w:szCs w:val="20"/>
        </w:rPr>
        <w:id w:val="-1755505413"/>
        <w:docPartObj>
          <w:docPartGallery w:val="Page Numbers (Bottom of Page)"/>
          <w:docPartUnique/>
        </w:docPartObj>
      </w:sdtPr>
      <w:sdtEndPr>
        <w:rPr>
          <w:sz w:val="22"/>
          <w:szCs w:val="22"/>
        </w:rPr>
      </w:sdtEndPr>
      <w:sdtContent>
        <w:r w:rsidR="007D1F60">
          <w:rPr>
            <w:sz w:val="20"/>
            <w:szCs w:val="20"/>
          </w:rPr>
          <w:tab/>
        </w:r>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sidRPr="005008B9">
          <w:rPr>
            <w:sz w:val="20"/>
            <w:szCs w:val="20"/>
          </w:rPr>
          <w:t>8</w:t>
        </w:r>
        <w:r w:rsidR="007D1F60" w:rsidRPr="005008B9">
          <w:rPr>
            <w:noProof/>
            <w:sz w:val="20"/>
            <w:szCs w:val="20"/>
          </w:rPr>
          <w:fldChar w:fldCharType="end"/>
        </w:r>
        <w:r w:rsidR="007D1F60" w:rsidRPr="00F311A2">
          <w:rPr>
            <w:sz w:val="20"/>
            <w:szCs w:val="20"/>
          </w:rPr>
          <w:t xml:space="preserve"> </w:t>
        </w:r>
      </w:sdtContent>
    </w:sdt>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F21BB"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216128" behindDoc="1" locked="0" layoutInCell="1" allowOverlap="1" wp14:anchorId="25D3FC4C" wp14:editId="5082C627">
              <wp:simplePos x="0" y="0"/>
              <wp:positionH relativeFrom="page">
                <wp:posOffset>896620</wp:posOffset>
              </wp:positionH>
              <wp:positionV relativeFrom="page">
                <wp:posOffset>9558020</wp:posOffset>
              </wp:positionV>
              <wp:extent cx="6209665" cy="0"/>
              <wp:effectExtent l="0" t="0" r="0" b="0"/>
              <wp:wrapNone/>
              <wp:docPr id="110"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6FA77B" id="Line 177" o:spid="_x0000_s1026" style="position:absolute;z-index:-25610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52.6pt" to="559.55pt,7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" strokeweight=".16936mm">
              <w10:wrap anchorx="page" anchory="page"/>
            </v:line>
          </w:pict>
        </mc:Fallback>
      </mc:AlternateContent>
    </w:r>
    <w:r>
      <w:rPr>
        <w:noProof/>
      </w:rPr>
      <mc:AlternateContent>
        <mc:Choice Requires="wps">
          <w:drawing>
            <wp:anchor distT="0" distB="0" distL="114300" distR="114300" simplePos="0" relativeHeight="247217152" behindDoc="1" locked="0" layoutInCell="1" allowOverlap="1" wp14:anchorId="43F89824" wp14:editId="32F16BFB">
              <wp:simplePos x="0" y="0"/>
              <wp:positionH relativeFrom="page">
                <wp:posOffset>901700</wp:posOffset>
              </wp:positionH>
              <wp:positionV relativeFrom="page">
                <wp:posOffset>9625965</wp:posOffset>
              </wp:positionV>
              <wp:extent cx="2856230" cy="152400"/>
              <wp:effectExtent l="0" t="0" r="0" b="0"/>
              <wp:wrapNone/>
              <wp:docPr id="109"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3E3D6" w14:textId="77777777" w:rsidR="007D1F60" w:rsidRDefault="007D1F60">
                          <w:pPr>
                            <w:spacing w:line="223" w:lineRule="exact"/>
                            <w:ind w:left="20"/>
                            <w:rPr>
                              <w:sz w:val="20"/>
                            </w:rPr>
                          </w:pPr>
                          <w:r>
                            <w:rPr>
                              <w:sz w:val="20"/>
                            </w:rPr>
                            <w:t>Avaya SM EM Web Service API programming 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BD12C1" id="_x0000_t202" coordsize="21600,21600" o:spt="202" path="m,l,21600r21600,l21600,xe">
              <v:stroke joinstyle="miter"/>
              <v:path gradientshapeok="t" o:connecttype="rect"/>
            </v:shapetype>
            <v:shape id="Text Box 176" o:spid="_x0000_s1091" type="#_x0000_t202" style="position:absolute;margin-left:71pt;margin-top:757.95pt;width:224.9pt;height:12pt;z-index:-25609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" filled="f" stroked="f">
              <v:textbox inset="0,0,0,0">
                <w:txbxContent>
                  <w:p w:rsidR="007D1F60" w:rsidRDefault="007D1F60">
                    <w:pPr>
                      <w:spacing w:line="223" w:lineRule="exact"/>
                      <w:ind w:left="20"/>
                      <w:rPr>
                        <w:sz w:val="20"/>
                      </w:rPr>
                    </w:pPr>
                    <w:r>
                      <w:rPr>
                        <w:sz w:val="20"/>
                      </w:rPr>
                      <w:t>Avaya SM EM Web Service API programming reference</w:t>
                    </w:r>
                  </w:p>
                </w:txbxContent>
              </v:textbox>
              <w10:wrap anchorx="page" anchory="page"/>
            </v:shape>
          </w:pict>
        </mc:Fallback>
      </mc:AlternateContent>
    </w:r>
    <w:r>
      <w:rPr>
        <w:noProof/>
      </w:rPr>
      <mc:AlternateContent>
        <mc:Choice Requires="wps">
          <w:drawing>
            <wp:anchor distT="0" distB="0" distL="114300" distR="114300" simplePos="0" relativeHeight="247218176" behindDoc="1" locked="0" layoutInCell="1" allowOverlap="1" wp14:anchorId="72C839EC" wp14:editId="0663065A">
              <wp:simplePos x="0" y="0"/>
              <wp:positionH relativeFrom="page">
                <wp:posOffset>6583045</wp:posOffset>
              </wp:positionH>
              <wp:positionV relativeFrom="page">
                <wp:posOffset>9625965</wp:posOffset>
              </wp:positionV>
              <wp:extent cx="543560" cy="152400"/>
              <wp:effectExtent l="0" t="0" r="0" b="0"/>
              <wp:wrapNone/>
              <wp:docPr id="108"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FB24C" w14:textId="77777777" w:rsidR="007D1F60" w:rsidRDefault="007D1F60">
                          <w:pPr>
                            <w:spacing w:line="223" w:lineRule="exact"/>
                            <w:ind w:left="20"/>
                            <w:rPr>
                              <w:sz w:val="20"/>
                            </w:rPr>
                          </w:pPr>
                          <w:r>
                            <w:rPr>
                              <w:sz w:val="20"/>
                            </w:rPr>
                            <w:t xml:space="preserve">Page | </w:t>
                          </w:r>
                          <w:r>
                            <w:fldChar w:fldCharType="begin"/>
                          </w:r>
                          <w:r>
                            <w:rPr>
                              <w:sz w:val="20"/>
                            </w:rPr>
                            <w:instrText xml:space="preserve"> PAGE </w:instrText>
                          </w:r>
                          <w:r>
                            <w:fldChar w:fldCharType="separate"/>
                          </w:r>
                          <w: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55F3D" id="Text Box 175" o:spid="_x0000_s1092" type="#_x0000_t202" style="position:absolute;margin-left:518.35pt;margin-top:757.95pt;width:42.8pt;height:12pt;z-index:-25609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" filled="f" stroked="f">
              <v:textbox inset="0,0,0,0">
                <w:txbxContent>
                  <w:p w:rsidR="007D1F60" w:rsidRDefault="007D1F60">
                    <w:pPr>
                      <w:spacing w:line="223" w:lineRule="exact"/>
                      <w:ind w:left="20"/>
                      <w:rPr>
                        <w:sz w:val="20"/>
                      </w:rPr>
                    </w:pPr>
                    <w:r>
                      <w:rPr>
                        <w:sz w:val="20"/>
                      </w:rPr>
                      <w:t xml:space="preserve">Page | </w:t>
                    </w:r>
                    <w:r>
                      <w:fldChar w:fldCharType="begin"/>
                    </w:r>
                    <w:r>
                      <w:rPr>
                        <w:sz w:val="20"/>
                      </w:rPr>
                      <w:instrText xml:space="preserve"> PAGE </w:instrText>
                    </w:r>
                    <w:r>
                      <w:fldChar w:fldCharType="separate"/>
                    </w:r>
                    <w:r>
                      <w:t>22</w:t>
                    </w:r>
                    <w: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3D2E6"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222272" behindDoc="1" locked="0" layoutInCell="1" allowOverlap="1" wp14:anchorId="0546CA44" wp14:editId="07CA33D3">
              <wp:simplePos x="0" y="0"/>
              <wp:positionH relativeFrom="page">
                <wp:posOffset>896620</wp:posOffset>
              </wp:positionH>
              <wp:positionV relativeFrom="page">
                <wp:posOffset>9558020</wp:posOffset>
              </wp:positionV>
              <wp:extent cx="6209665" cy="0"/>
              <wp:effectExtent l="0" t="0" r="0" b="0"/>
              <wp:wrapNone/>
              <wp:docPr id="104"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2FAD4" id="Line 171" o:spid="_x0000_s1026" style="position:absolute;z-index:-256094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52.6pt" to="559.55pt,7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" strokeweight=".16936mm">
              <w10:wrap anchorx="page" anchory="page"/>
            </v:line>
          </w:pict>
        </mc:Fallback>
      </mc:AlternateContent>
    </w:r>
    <w:r>
      <w:rPr>
        <w:noProof/>
      </w:rPr>
      <mc:AlternateContent>
        <mc:Choice Requires="wps">
          <w:drawing>
            <wp:anchor distT="0" distB="0" distL="114300" distR="114300" simplePos="0" relativeHeight="247223296" behindDoc="1" locked="0" layoutInCell="1" allowOverlap="1" wp14:anchorId="7332E411" wp14:editId="026445C8">
              <wp:simplePos x="0" y="0"/>
              <wp:positionH relativeFrom="page">
                <wp:posOffset>901700</wp:posOffset>
              </wp:positionH>
              <wp:positionV relativeFrom="page">
                <wp:posOffset>9625965</wp:posOffset>
              </wp:positionV>
              <wp:extent cx="2856230" cy="152400"/>
              <wp:effectExtent l="0" t="0" r="0" b="0"/>
              <wp:wrapNone/>
              <wp:docPr id="103"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0E989" w14:textId="77777777" w:rsidR="007D1F60" w:rsidRDefault="007D1F60">
                          <w:pPr>
                            <w:spacing w:line="223" w:lineRule="exact"/>
                            <w:ind w:left="20"/>
                            <w:rPr>
                              <w:sz w:val="20"/>
                            </w:rPr>
                          </w:pPr>
                          <w:r>
                            <w:rPr>
                              <w:sz w:val="20"/>
                            </w:rPr>
                            <w:t>Avaya SM EM Web Service API programming 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D37ACF" id="_x0000_t202" coordsize="21600,21600" o:spt="202" path="m,l,21600r21600,l21600,xe">
              <v:stroke joinstyle="miter"/>
              <v:path gradientshapeok="t" o:connecttype="rect"/>
            </v:shapetype>
            <v:shape id="Text Box 170" o:spid="_x0000_s1095" type="#_x0000_t202" style="position:absolute;margin-left:71pt;margin-top:757.95pt;width:224.9pt;height:12pt;z-index:-256093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" filled="f" stroked="f">
              <v:textbox inset="0,0,0,0">
                <w:txbxContent>
                  <w:p w:rsidR="007D1F60" w:rsidRDefault="007D1F60">
                    <w:pPr>
                      <w:spacing w:line="223" w:lineRule="exact"/>
                      <w:ind w:left="20"/>
                      <w:rPr>
                        <w:sz w:val="20"/>
                      </w:rPr>
                    </w:pPr>
                    <w:r>
                      <w:rPr>
                        <w:sz w:val="20"/>
                      </w:rPr>
                      <w:t>Avaya SM EM Web Service API programming reference</w:t>
                    </w:r>
                  </w:p>
                </w:txbxContent>
              </v:textbox>
              <w10:wrap anchorx="page" anchory="page"/>
            </v:shape>
          </w:pict>
        </mc:Fallback>
      </mc:AlternateContent>
    </w:r>
    <w:r>
      <w:rPr>
        <w:noProof/>
      </w:rPr>
      <mc:AlternateContent>
        <mc:Choice Requires="wps">
          <w:drawing>
            <wp:anchor distT="0" distB="0" distL="114300" distR="114300" simplePos="0" relativeHeight="247224320" behindDoc="1" locked="0" layoutInCell="1" allowOverlap="1" wp14:anchorId="5BD5C8D2" wp14:editId="3385FEDA">
              <wp:simplePos x="0" y="0"/>
              <wp:positionH relativeFrom="page">
                <wp:posOffset>6630035</wp:posOffset>
              </wp:positionH>
              <wp:positionV relativeFrom="page">
                <wp:posOffset>9635490</wp:posOffset>
              </wp:positionV>
              <wp:extent cx="495935" cy="139700"/>
              <wp:effectExtent l="0" t="0" r="0" b="0"/>
              <wp:wrapNone/>
              <wp:docPr id="102"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93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E645E" w14:textId="77777777" w:rsidR="007D1F60" w:rsidRDefault="007D1F60">
                          <w:pPr>
                            <w:spacing w:line="203" w:lineRule="exact"/>
                            <w:ind w:left="20"/>
                            <w:rPr>
                              <w:sz w:val="18"/>
                            </w:rPr>
                          </w:pPr>
                          <w:r>
                            <w:rPr>
                              <w:sz w:val="18"/>
                            </w:rPr>
                            <w:t xml:space="preserve">Page | </w:t>
                          </w:r>
                          <w:r>
                            <w:fldChar w:fldCharType="begin"/>
                          </w:r>
                          <w:r>
                            <w:rPr>
                              <w:sz w:val="18"/>
                            </w:rPr>
                            <w:instrText xml:space="preserve"> PAGE </w:instrText>
                          </w:r>
                          <w:r>
                            <w:fldChar w:fldCharType="separate"/>
                          </w:r>
                          <w: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B3696" id="Text Box 169" o:spid="_x0000_s1096" type="#_x0000_t202" style="position:absolute;margin-left:522.05pt;margin-top:758.7pt;width:39.05pt;height:11pt;z-index:-256092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" filled="f" stroked="f">
              <v:textbox inset="0,0,0,0">
                <w:txbxContent>
                  <w:p w:rsidR="007D1F60" w:rsidRDefault="007D1F60">
                    <w:pPr>
                      <w:spacing w:line="203" w:lineRule="exact"/>
                      <w:ind w:left="20"/>
                      <w:rPr>
                        <w:sz w:val="18"/>
                      </w:rPr>
                    </w:pPr>
                    <w:r>
                      <w:rPr>
                        <w:sz w:val="18"/>
                      </w:rPr>
                      <w:t xml:space="preserve">Page | </w:t>
                    </w:r>
                    <w:r>
                      <w:fldChar w:fldCharType="begin"/>
                    </w:r>
                    <w:r>
                      <w:rPr>
                        <w:sz w:val="18"/>
                      </w:rPr>
                      <w:instrText xml:space="preserve"> PAGE </w:instrText>
                    </w:r>
                    <w:r>
                      <w:fldChar w:fldCharType="separate"/>
                    </w:r>
                    <w:r>
                      <w:t>23</w:t>
                    </w:r>
                    <w:r>
                      <w:fldChar w:fldCharType="end"/>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EEE40" w14:textId="77777777" w:rsidR="007D1F60" w:rsidRPr="001E1032" w:rsidRDefault="005D1EB8" w:rsidP="001E1032">
    <w:pPr>
      <w:tabs>
        <w:tab w:val="left" w:pos="90"/>
      </w:tabs>
      <w:spacing w:line="223" w:lineRule="exact"/>
      <w:ind w:left="-90"/>
      <w:rPr>
        <w:sz w:val="20"/>
      </w:rPr>
    </w:pPr>
    <w:r>
      <w:rPr>
        <w:noProof/>
        <w:sz w:val="20"/>
      </w:rPr>
      <mc:AlternateContent>
        <mc:Choice Requires="wps">
          <w:drawing>
            <wp:anchor distT="0" distB="0" distL="114300" distR="114300" simplePos="0" relativeHeight="251781120" behindDoc="1" locked="0" layoutInCell="1" allowOverlap="1" wp14:anchorId="585BDEB0" wp14:editId="577AD7FC">
              <wp:simplePos x="0" y="0"/>
              <wp:positionH relativeFrom="page">
                <wp:posOffset>668020</wp:posOffset>
              </wp:positionH>
              <wp:positionV relativeFrom="page">
                <wp:posOffset>9434195</wp:posOffset>
              </wp:positionV>
              <wp:extent cx="5761355" cy="0"/>
              <wp:effectExtent l="0" t="0" r="0" b="0"/>
              <wp:wrapNone/>
              <wp:docPr id="98" name="Line 6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3B3CBF" id="Line 619" o:spid="_x0000_s1026" style="position:absolute;z-index:-251535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6pt,742.85pt" to="506.2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rPr>
        <w:sz w:val="20"/>
      </w:rPr>
      <w:tab/>
    </w:r>
    <w:sdt>
      <w:sdtPr>
        <w:rPr>
          <w:sz w:val="20"/>
          <w:szCs w:val="20"/>
        </w:rPr>
        <w:id w:val="-1024247592"/>
        <w:docPartObj>
          <w:docPartGallery w:val="Page Numbers (Bottom of Page)"/>
          <w:docPartUnique/>
        </w:docPartObj>
      </w:sdtPr>
      <w:sdtEndPr>
        <w:rPr>
          <w:sz w:val="22"/>
          <w:szCs w:val="22"/>
        </w:rPr>
      </w:sdtEndPr>
      <w:sdtContent>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46</w:t>
        </w:r>
        <w:r w:rsidR="007D1F60" w:rsidRPr="005008B9">
          <w:rPr>
            <w:noProof/>
            <w:sz w:val="20"/>
            <w:szCs w:val="20"/>
          </w:rPr>
          <w:fldChar w:fldCharType="end"/>
        </w:r>
      </w:sdtContent>
    </w:sdt>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67444" w14:textId="77777777" w:rsidR="007D1F60" w:rsidRPr="00FE1527" w:rsidRDefault="005D1EB8" w:rsidP="00E9127B">
    <w:pPr>
      <w:spacing w:line="223" w:lineRule="exact"/>
      <w:rPr>
        <w:sz w:val="20"/>
      </w:rPr>
    </w:pPr>
    <w:r>
      <w:rPr>
        <w:noProof/>
        <w:sz w:val="20"/>
      </w:rPr>
      <mc:AlternateContent>
        <mc:Choice Requires="wps">
          <w:drawing>
            <wp:anchor distT="0" distB="0" distL="114300" distR="114300" simplePos="0" relativeHeight="251721728" behindDoc="1" locked="0" layoutInCell="1" allowOverlap="1" wp14:anchorId="247B1B9F" wp14:editId="21DF5DCF">
              <wp:simplePos x="0" y="0"/>
              <wp:positionH relativeFrom="page">
                <wp:posOffset>734695</wp:posOffset>
              </wp:positionH>
              <wp:positionV relativeFrom="page">
                <wp:posOffset>9443720</wp:posOffset>
              </wp:positionV>
              <wp:extent cx="5942330" cy="0"/>
              <wp:effectExtent l="0" t="0" r="0" b="0"/>
              <wp:wrapNone/>
              <wp:docPr id="94"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33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FA07F4" id="Line 457" o:spid="_x0000_s1026" style="position:absolute;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85pt,743.6pt" to="525.75pt,74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tab/>
    </w:r>
    <w:r w:rsidR="007D1F60">
      <w:tab/>
    </w:r>
    <w:sdt>
      <w:sdtPr>
        <w:id w:val="-2123141433"/>
        <w:docPartObj>
          <w:docPartGallery w:val="Page Numbers (Bottom of Page)"/>
          <w:docPartUnique/>
        </w:docPartObj>
      </w:sdtPr>
      <w:sdtContent>
        <w:r w:rsidR="007D1F60">
          <w:tab/>
        </w:r>
        <w:r w:rsidR="007D1F60" w:rsidRPr="00F311A2">
          <w:rPr>
            <w:sz w:val="20"/>
            <w:szCs w:val="20"/>
          </w:rPr>
          <w:t xml:space="preserve">Page | </w:t>
        </w:r>
        <w:r w:rsidR="007D1F60" w:rsidRPr="00F311A2">
          <w:rPr>
            <w:sz w:val="20"/>
            <w:szCs w:val="20"/>
          </w:rPr>
          <w:fldChar w:fldCharType="begin"/>
        </w:r>
        <w:r w:rsidR="007D1F60" w:rsidRPr="00F311A2">
          <w:rPr>
            <w:sz w:val="20"/>
            <w:szCs w:val="20"/>
          </w:rPr>
          <w:instrText xml:space="preserve"> PAGE   \* MERGEFORMAT </w:instrText>
        </w:r>
        <w:r w:rsidR="007D1F60" w:rsidRPr="00F311A2">
          <w:rPr>
            <w:sz w:val="20"/>
            <w:szCs w:val="20"/>
          </w:rPr>
          <w:fldChar w:fldCharType="separate"/>
        </w:r>
        <w:r w:rsidR="007D1F60">
          <w:rPr>
            <w:sz w:val="20"/>
            <w:szCs w:val="20"/>
          </w:rPr>
          <w:t>8</w:t>
        </w:r>
        <w:r w:rsidR="007D1F60" w:rsidRPr="00F311A2">
          <w:rPr>
            <w:noProof/>
            <w:sz w:val="20"/>
            <w:szCs w:val="20"/>
          </w:rPr>
          <w:fldChar w:fldCharType="end"/>
        </w:r>
        <w:r w:rsidR="007D1F60" w:rsidRPr="00F311A2">
          <w:rPr>
            <w:sz w:val="20"/>
            <w:szCs w:val="20"/>
          </w:rPr>
          <w:t xml:space="preserve"> </w:t>
        </w:r>
      </w:sdtContent>
    </w:sdt>
  </w:p>
  <w:p w14:paraId="5AB7312A" w14:textId="77777777" w:rsidR="007D1F60" w:rsidRDefault="007D1F60">
    <w:pPr>
      <w:pStyle w:val="BodyText"/>
      <w:spacing w:line="14" w:lineRule="auto"/>
      <w:rPr>
        <w:sz w:val="20"/>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8AD17" w14:textId="77777777" w:rsidR="007D1F60" w:rsidRPr="00FE1527" w:rsidRDefault="005D1EB8" w:rsidP="007E5CE8">
    <w:pPr>
      <w:spacing w:line="223" w:lineRule="exact"/>
      <w:rPr>
        <w:sz w:val="20"/>
      </w:rPr>
    </w:pPr>
    <w:r>
      <w:rPr>
        <w:noProof/>
        <w:sz w:val="20"/>
      </w:rPr>
      <mc:AlternateContent>
        <mc:Choice Requires="wps">
          <w:drawing>
            <wp:anchor distT="0" distB="0" distL="114300" distR="114300" simplePos="0" relativeHeight="251723776" behindDoc="1" locked="0" layoutInCell="1" allowOverlap="1" wp14:anchorId="0D8E4CA6" wp14:editId="271F225F">
              <wp:simplePos x="0" y="0"/>
              <wp:positionH relativeFrom="page">
                <wp:posOffset>706120</wp:posOffset>
              </wp:positionH>
              <wp:positionV relativeFrom="page">
                <wp:posOffset>9429750</wp:posOffset>
              </wp:positionV>
              <wp:extent cx="5942330" cy="0"/>
              <wp:effectExtent l="0" t="0" r="0" b="0"/>
              <wp:wrapNone/>
              <wp:docPr id="90"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33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B763C4" id="Line 458" o:spid="_x0000_s1026" style="position:absolute;z-index:-251592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5.6pt,742.5pt" to="523.5pt,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tab/>
    </w:r>
    <w:r w:rsidR="007D1F60">
      <w:tab/>
    </w:r>
    <w:sdt>
      <w:sdtPr>
        <w:id w:val="1407647577"/>
        <w:docPartObj>
          <w:docPartGallery w:val="Page Numbers (Bottom of Page)"/>
          <w:docPartUnique/>
        </w:docPartObj>
      </w:sdtPr>
      <w:sdtContent>
        <w:r w:rsidR="007D1F60" w:rsidRPr="00F311A2">
          <w:rPr>
            <w:sz w:val="20"/>
            <w:szCs w:val="20"/>
          </w:rPr>
          <w:t xml:space="preserve">Page | </w:t>
        </w:r>
        <w:r w:rsidR="007D1F60" w:rsidRPr="00F311A2">
          <w:rPr>
            <w:sz w:val="20"/>
            <w:szCs w:val="20"/>
          </w:rPr>
          <w:fldChar w:fldCharType="begin"/>
        </w:r>
        <w:r w:rsidR="007D1F60" w:rsidRPr="00F311A2">
          <w:rPr>
            <w:sz w:val="20"/>
            <w:szCs w:val="20"/>
          </w:rPr>
          <w:instrText xml:space="preserve"> PAGE   \* MERGEFORMAT </w:instrText>
        </w:r>
        <w:r w:rsidR="007D1F60" w:rsidRPr="00F311A2">
          <w:rPr>
            <w:sz w:val="20"/>
            <w:szCs w:val="20"/>
          </w:rPr>
          <w:fldChar w:fldCharType="separate"/>
        </w:r>
        <w:r w:rsidR="007D1F60">
          <w:rPr>
            <w:sz w:val="20"/>
            <w:szCs w:val="20"/>
          </w:rPr>
          <w:t>8</w:t>
        </w:r>
        <w:r w:rsidR="007D1F60" w:rsidRPr="00F311A2">
          <w:rPr>
            <w:noProof/>
            <w:sz w:val="20"/>
            <w:szCs w:val="20"/>
          </w:rPr>
          <w:fldChar w:fldCharType="end"/>
        </w:r>
        <w:r w:rsidR="007D1F60" w:rsidRPr="00F311A2">
          <w:rPr>
            <w:sz w:val="20"/>
            <w:szCs w:val="20"/>
          </w:rPr>
          <w:t xml:space="preserve"> </w:t>
        </w:r>
      </w:sdtContent>
    </w:sdt>
  </w:p>
  <w:p w14:paraId="3295456A" w14:textId="77777777" w:rsidR="007D1F60" w:rsidRDefault="007D1F60">
    <w:pPr>
      <w:pStyle w:val="BodyText"/>
      <w:spacing w:line="14" w:lineRule="auto"/>
      <w:rPr>
        <w:sz w:val="2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8B2F" w14:textId="77777777" w:rsidR="007D1F60" w:rsidRPr="001E1032" w:rsidRDefault="005D1EB8" w:rsidP="001E1032">
    <w:pPr>
      <w:tabs>
        <w:tab w:val="left" w:pos="90"/>
      </w:tabs>
      <w:spacing w:line="223" w:lineRule="exact"/>
      <w:ind w:left="-90"/>
      <w:rPr>
        <w:sz w:val="20"/>
      </w:rPr>
    </w:pPr>
    <w:r>
      <w:rPr>
        <w:noProof/>
        <w:sz w:val="20"/>
      </w:rPr>
      <mc:AlternateContent>
        <mc:Choice Requires="wps">
          <w:drawing>
            <wp:anchor distT="0" distB="0" distL="114300" distR="114300" simplePos="0" relativeHeight="251779072" behindDoc="1" locked="0" layoutInCell="1" allowOverlap="1" wp14:anchorId="2C899651" wp14:editId="35586948">
              <wp:simplePos x="0" y="0"/>
              <wp:positionH relativeFrom="page">
                <wp:posOffset>668020</wp:posOffset>
              </wp:positionH>
              <wp:positionV relativeFrom="page">
                <wp:posOffset>9434195</wp:posOffset>
              </wp:positionV>
              <wp:extent cx="5761355" cy="0"/>
              <wp:effectExtent l="0" t="0" r="0" b="0"/>
              <wp:wrapNone/>
              <wp:docPr id="86" name="Line 6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4B527" id="Line 618" o:spid="_x0000_s1026" style="position:absolute;z-index:-251537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6pt,742.85pt" to="506.2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rPr>
        <w:sz w:val="20"/>
      </w:rPr>
      <w:tab/>
    </w:r>
    <w:sdt>
      <w:sdtPr>
        <w:rPr>
          <w:sz w:val="20"/>
          <w:szCs w:val="20"/>
        </w:rPr>
        <w:id w:val="-2080815739"/>
        <w:docPartObj>
          <w:docPartGallery w:val="Page Numbers (Bottom of Page)"/>
          <w:docPartUnique/>
        </w:docPartObj>
      </w:sdtPr>
      <w:sdtEndPr>
        <w:rPr>
          <w:sz w:val="22"/>
          <w:szCs w:val="22"/>
        </w:rPr>
      </w:sdtEndPr>
      <w:sdtContent>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46</w:t>
        </w:r>
        <w:r w:rsidR="007D1F60" w:rsidRPr="005008B9">
          <w:rPr>
            <w:noProof/>
            <w:sz w:val="20"/>
            <w:szCs w:val="20"/>
          </w:rPr>
          <w:fldChar w:fldCharType="end"/>
        </w:r>
      </w:sdtContent>
    </w:sdt>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555EF" w14:textId="77777777" w:rsidR="007D1F60" w:rsidRPr="00FE1527" w:rsidRDefault="005D1EB8" w:rsidP="00E34E3F">
    <w:pPr>
      <w:spacing w:line="223" w:lineRule="exact"/>
      <w:rPr>
        <w:sz w:val="20"/>
      </w:rPr>
    </w:pPr>
    <w:r>
      <w:rPr>
        <w:noProof/>
        <w:sz w:val="20"/>
      </w:rPr>
      <mc:AlternateContent>
        <mc:Choice Requires="wps">
          <w:drawing>
            <wp:anchor distT="0" distB="0" distL="114300" distR="114300" simplePos="0" relativeHeight="251725824" behindDoc="1" locked="0" layoutInCell="1" allowOverlap="1" wp14:anchorId="2F8FE82F" wp14:editId="3ECB0E7E">
              <wp:simplePos x="0" y="0"/>
              <wp:positionH relativeFrom="page">
                <wp:posOffset>925195</wp:posOffset>
              </wp:positionH>
              <wp:positionV relativeFrom="page">
                <wp:posOffset>9434195</wp:posOffset>
              </wp:positionV>
              <wp:extent cx="5942330" cy="0"/>
              <wp:effectExtent l="0" t="0" r="0" b="0"/>
              <wp:wrapNone/>
              <wp:docPr id="8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33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056FD" id="Line 459" o:spid="_x0000_s1026" style="position:absolute;z-index:-251590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85pt,742.85pt" to="540.7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tab/>
    </w:r>
    <w:r w:rsidR="007D1F60">
      <w:tab/>
    </w:r>
    <w:sdt>
      <w:sdtPr>
        <w:id w:val="1728262317"/>
        <w:docPartObj>
          <w:docPartGallery w:val="Page Numbers (Bottom of Page)"/>
          <w:docPartUnique/>
        </w:docPartObj>
      </w:sdtPr>
      <w:sdtContent>
        <w:r w:rsidR="007D1F60" w:rsidRPr="00F311A2">
          <w:rPr>
            <w:sz w:val="20"/>
            <w:szCs w:val="20"/>
          </w:rPr>
          <w:t xml:space="preserve">Page | </w:t>
        </w:r>
        <w:r w:rsidR="007D1F60" w:rsidRPr="00F311A2">
          <w:rPr>
            <w:sz w:val="20"/>
            <w:szCs w:val="20"/>
          </w:rPr>
          <w:fldChar w:fldCharType="begin"/>
        </w:r>
        <w:r w:rsidR="007D1F60" w:rsidRPr="00F311A2">
          <w:rPr>
            <w:sz w:val="20"/>
            <w:szCs w:val="20"/>
          </w:rPr>
          <w:instrText xml:space="preserve"> PAGE   \* MERGEFORMAT </w:instrText>
        </w:r>
        <w:r w:rsidR="007D1F60" w:rsidRPr="00F311A2">
          <w:rPr>
            <w:sz w:val="20"/>
            <w:szCs w:val="20"/>
          </w:rPr>
          <w:fldChar w:fldCharType="separate"/>
        </w:r>
        <w:r w:rsidR="007D1F60">
          <w:rPr>
            <w:sz w:val="20"/>
            <w:szCs w:val="20"/>
          </w:rPr>
          <w:t>8</w:t>
        </w:r>
        <w:r w:rsidR="007D1F60" w:rsidRPr="00F311A2">
          <w:rPr>
            <w:noProof/>
            <w:sz w:val="20"/>
            <w:szCs w:val="20"/>
          </w:rPr>
          <w:fldChar w:fldCharType="end"/>
        </w:r>
        <w:r w:rsidR="007D1F60" w:rsidRPr="00F311A2">
          <w:rPr>
            <w:sz w:val="20"/>
            <w:szCs w:val="20"/>
          </w:rPr>
          <w:t xml:space="preserve"> </w:t>
        </w:r>
      </w:sdtContent>
    </w:sdt>
  </w:p>
  <w:p w14:paraId="4ADEA284" w14:textId="77777777" w:rsidR="007D1F60" w:rsidRDefault="007D1F60">
    <w:pPr>
      <w:pStyle w:val="BodyText"/>
      <w:spacing w:line="14" w:lineRule="auto"/>
      <w:rPr>
        <w:sz w:val="20"/>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65207" w14:textId="77777777" w:rsidR="007D1F60" w:rsidRPr="001E1032" w:rsidRDefault="005D1EB8" w:rsidP="001E1032">
    <w:pPr>
      <w:tabs>
        <w:tab w:val="left" w:pos="90"/>
      </w:tabs>
      <w:spacing w:line="223" w:lineRule="exact"/>
      <w:ind w:left="-90"/>
      <w:rPr>
        <w:sz w:val="20"/>
      </w:rPr>
    </w:pPr>
    <w:r>
      <w:rPr>
        <w:noProof/>
        <w:sz w:val="20"/>
      </w:rPr>
      <mc:AlternateContent>
        <mc:Choice Requires="wps">
          <w:drawing>
            <wp:anchor distT="0" distB="0" distL="114300" distR="114300" simplePos="0" relativeHeight="251783168" behindDoc="1" locked="0" layoutInCell="1" allowOverlap="1" wp14:anchorId="179AD3D3" wp14:editId="29BD01D2">
              <wp:simplePos x="0" y="0"/>
              <wp:positionH relativeFrom="page">
                <wp:posOffset>668020</wp:posOffset>
              </wp:positionH>
              <wp:positionV relativeFrom="page">
                <wp:posOffset>9434195</wp:posOffset>
              </wp:positionV>
              <wp:extent cx="5761355" cy="0"/>
              <wp:effectExtent l="0" t="0" r="0" b="0"/>
              <wp:wrapNone/>
              <wp:docPr id="78" name="Line 6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1A2445" id="Line 620" o:spid="_x0000_s1026" style="position:absolute;z-index:-251533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6pt,742.85pt" to="506.2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rPr>
        <w:sz w:val="20"/>
      </w:rPr>
      <w:tab/>
    </w:r>
    <w:sdt>
      <w:sdtPr>
        <w:rPr>
          <w:sz w:val="20"/>
          <w:szCs w:val="20"/>
        </w:rPr>
        <w:id w:val="1377592353"/>
        <w:docPartObj>
          <w:docPartGallery w:val="Page Numbers (Bottom of Page)"/>
          <w:docPartUnique/>
        </w:docPartObj>
      </w:sdtPr>
      <w:sdtEndPr>
        <w:rPr>
          <w:sz w:val="22"/>
          <w:szCs w:val="22"/>
        </w:rPr>
      </w:sdtEndPr>
      <w:sdtContent>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46</w:t>
        </w:r>
        <w:r w:rsidR="007D1F60" w:rsidRPr="005008B9">
          <w:rPr>
            <w:noProof/>
            <w:sz w:val="20"/>
            <w:szCs w:val="20"/>
          </w:rPr>
          <w:fldChar w:fldCharType="end"/>
        </w:r>
      </w:sdtContent>
    </w:sdt>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927D" w14:textId="77777777" w:rsidR="007D1F60" w:rsidRPr="00FE1527" w:rsidRDefault="005D1EB8" w:rsidP="007268DC">
    <w:pPr>
      <w:spacing w:line="223" w:lineRule="exact"/>
      <w:rPr>
        <w:sz w:val="20"/>
      </w:rPr>
    </w:pPr>
    <w:r>
      <w:rPr>
        <w:noProof/>
        <w:sz w:val="20"/>
      </w:rPr>
      <mc:AlternateContent>
        <mc:Choice Requires="wps">
          <w:drawing>
            <wp:anchor distT="0" distB="0" distL="114300" distR="114300" simplePos="0" relativeHeight="251727872" behindDoc="1" locked="0" layoutInCell="1" allowOverlap="1" wp14:anchorId="4C0725B4" wp14:editId="493E3E63">
              <wp:simplePos x="0" y="0"/>
              <wp:positionH relativeFrom="page">
                <wp:posOffset>734695</wp:posOffset>
              </wp:positionH>
              <wp:positionV relativeFrom="page">
                <wp:posOffset>9443720</wp:posOffset>
              </wp:positionV>
              <wp:extent cx="5942330" cy="0"/>
              <wp:effectExtent l="0" t="0" r="0" b="0"/>
              <wp:wrapNone/>
              <wp:docPr id="7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33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7288A6" id="Line 461" o:spid="_x0000_s1026" style="position:absolute;z-index:-251588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85pt,743.6pt" to="525.75pt,74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tab/>
    </w:r>
    <w:r w:rsidR="007D1F60">
      <w:tab/>
    </w:r>
    <w:sdt>
      <w:sdtPr>
        <w:id w:val="-122699669"/>
        <w:docPartObj>
          <w:docPartGallery w:val="Page Numbers (Bottom of Page)"/>
          <w:docPartUnique/>
        </w:docPartObj>
      </w:sdtPr>
      <w:sdtContent>
        <w:r w:rsidR="007D1F60">
          <w:tab/>
        </w:r>
        <w:r w:rsidR="007D1F60" w:rsidRPr="00F311A2">
          <w:rPr>
            <w:sz w:val="20"/>
            <w:szCs w:val="20"/>
          </w:rPr>
          <w:t xml:space="preserve">Page | </w:t>
        </w:r>
        <w:r w:rsidR="007D1F60" w:rsidRPr="00F311A2">
          <w:rPr>
            <w:sz w:val="20"/>
            <w:szCs w:val="20"/>
          </w:rPr>
          <w:fldChar w:fldCharType="begin"/>
        </w:r>
        <w:r w:rsidR="007D1F60" w:rsidRPr="00F311A2">
          <w:rPr>
            <w:sz w:val="20"/>
            <w:szCs w:val="20"/>
          </w:rPr>
          <w:instrText xml:space="preserve"> PAGE   \* MERGEFORMAT </w:instrText>
        </w:r>
        <w:r w:rsidR="007D1F60" w:rsidRPr="00F311A2">
          <w:rPr>
            <w:sz w:val="20"/>
            <w:szCs w:val="20"/>
          </w:rPr>
          <w:fldChar w:fldCharType="separate"/>
        </w:r>
        <w:r w:rsidR="007D1F60">
          <w:rPr>
            <w:sz w:val="20"/>
            <w:szCs w:val="20"/>
          </w:rPr>
          <w:t>8</w:t>
        </w:r>
        <w:r w:rsidR="007D1F60" w:rsidRPr="00F311A2">
          <w:rPr>
            <w:noProof/>
            <w:sz w:val="20"/>
            <w:szCs w:val="20"/>
          </w:rPr>
          <w:fldChar w:fldCharType="end"/>
        </w:r>
        <w:r w:rsidR="007D1F60" w:rsidRPr="00F311A2">
          <w:rPr>
            <w:sz w:val="20"/>
            <w:szCs w:val="20"/>
          </w:rPr>
          <w:t xml:space="preserve"> </w:t>
        </w:r>
      </w:sdtContent>
    </w:sdt>
  </w:p>
  <w:p w14:paraId="0EF1C757" w14:textId="77777777" w:rsidR="007D1F60" w:rsidRDefault="007D1F60">
    <w:pPr>
      <w:pStyle w:val="BodyText"/>
      <w:spacing w:line="14" w:lineRule="auto"/>
      <w:rPr>
        <w:sz w:val="2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A8894" w14:textId="77777777" w:rsidR="007D1F60" w:rsidRPr="00D81239" w:rsidRDefault="005D1EB8" w:rsidP="00D81239">
    <w:pPr>
      <w:tabs>
        <w:tab w:val="left" w:pos="90"/>
      </w:tabs>
      <w:spacing w:line="223" w:lineRule="exact"/>
      <w:ind w:left="-90"/>
      <w:rPr>
        <w:sz w:val="20"/>
      </w:rPr>
    </w:pPr>
    <w:r>
      <w:rPr>
        <w:noProof/>
        <w:sz w:val="20"/>
      </w:rPr>
      <mc:AlternateContent>
        <mc:Choice Requires="wps">
          <w:drawing>
            <wp:anchor distT="0" distB="0" distL="114300" distR="114300" simplePos="0" relativeHeight="251758592" behindDoc="1" locked="0" layoutInCell="1" allowOverlap="1" wp14:anchorId="20547AD1" wp14:editId="63F86629">
              <wp:simplePos x="0" y="0"/>
              <wp:positionH relativeFrom="page">
                <wp:posOffset>658495</wp:posOffset>
              </wp:positionH>
              <wp:positionV relativeFrom="page">
                <wp:posOffset>9434195</wp:posOffset>
              </wp:positionV>
              <wp:extent cx="5761355" cy="0"/>
              <wp:effectExtent l="0" t="0" r="0" b="0"/>
              <wp:wrapNone/>
              <wp:docPr id="72" name="Line 5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27954C" id="Line 516" o:spid="_x0000_s1026" style="position:absolute;z-index:-251557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1.85pt,742.85pt" to="505.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rPr>
        <w:sz w:val="20"/>
      </w:rPr>
      <w:tab/>
    </w:r>
    <w:sdt>
      <w:sdtPr>
        <w:rPr>
          <w:sz w:val="20"/>
          <w:szCs w:val="20"/>
        </w:rPr>
        <w:id w:val="1279757007"/>
        <w:docPartObj>
          <w:docPartGallery w:val="Page Numbers (Bottom of Page)"/>
          <w:docPartUnique/>
        </w:docPartObj>
      </w:sdtPr>
      <w:sdtEndPr>
        <w:rPr>
          <w:sz w:val="22"/>
          <w:szCs w:val="22"/>
        </w:rPr>
      </w:sdtEndPr>
      <w:sdtContent>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34</w:t>
        </w:r>
        <w:r w:rsidR="007D1F60" w:rsidRPr="005008B9">
          <w:rPr>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9FE85" w14:textId="77777777" w:rsidR="007D1F60" w:rsidRPr="00FE1527" w:rsidRDefault="005D1EB8" w:rsidP="00CA7973">
    <w:pPr>
      <w:spacing w:line="223" w:lineRule="exact"/>
      <w:rPr>
        <w:sz w:val="20"/>
      </w:rPr>
    </w:pPr>
    <w:r>
      <w:rPr>
        <w:noProof/>
        <w:sz w:val="20"/>
      </w:rPr>
      <mc:AlternateContent>
        <mc:Choice Requires="wps">
          <w:drawing>
            <wp:anchor distT="0" distB="0" distL="114300" distR="114300" simplePos="0" relativeHeight="251705344" behindDoc="1" locked="0" layoutInCell="1" allowOverlap="1" wp14:anchorId="3159F50E" wp14:editId="631ADF3E">
              <wp:simplePos x="0" y="0"/>
              <wp:positionH relativeFrom="page">
                <wp:posOffset>925195</wp:posOffset>
              </wp:positionH>
              <wp:positionV relativeFrom="page">
                <wp:posOffset>9253220</wp:posOffset>
              </wp:positionV>
              <wp:extent cx="5942330" cy="0"/>
              <wp:effectExtent l="0" t="0" r="0" b="0"/>
              <wp:wrapNone/>
              <wp:docPr id="132" name="Lin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33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716608" id="Line 448" o:spid="_x0000_s1026" style="position:absolute;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85pt,728.6pt" to="540.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rPr>
        <w:sz w:val="20"/>
      </w:rPr>
      <w:tab/>
    </w:r>
    <w:r w:rsidR="007D1F60">
      <w:tab/>
    </w:r>
    <w:r w:rsidR="007D1F60">
      <w:tab/>
    </w:r>
    <w:sdt>
      <w:sdtPr>
        <w:id w:val="716242126"/>
        <w:docPartObj>
          <w:docPartGallery w:val="Page Numbers (Bottom of Page)"/>
          <w:docPartUnique/>
        </w:docPartObj>
      </w:sdtPr>
      <w:sdtContent>
        <w:r w:rsidR="007D1F60" w:rsidRPr="00F311A2">
          <w:rPr>
            <w:sz w:val="20"/>
            <w:szCs w:val="20"/>
          </w:rPr>
          <w:t xml:space="preserve">Page | </w:t>
        </w:r>
        <w:r w:rsidR="007D1F60" w:rsidRPr="00F311A2">
          <w:rPr>
            <w:sz w:val="20"/>
            <w:szCs w:val="20"/>
          </w:rPr>
          <w:fldChar w:fldCharType="begin"/>
        </w:r>
        <w:r w:rsidR="007D1F60" w:rsidRPr="00F311A2">
          <w:rPr>
            <w:sz w:val="20"/>
            <w:szCs w:val="20"/>
          </w:rPr>
          <w:instrText xml:space="preserve"> PAGE   \* MERGEFORMAT </w:instrText>
        </w:r>
        <w:r w:rsidR="007D1F60" w:rsidRPr="00F311A2">
          <w:rPr>
            <w:sz w:val="20"/>
            <w:szCs w:val="20"/>
          </w:rPr>
          <w:fldChar w:fldCharType="separate"/>
        </w:r>
        <w:r w:rsidR="007D1F60">
          <w:rPr>
            <w:sz w:val="20"/>
            <w:szCs w:val="20"/>
          </w:rPr>
          <w:t>2</w:t>
        </w:r>
        <w:r w:rsidR="007D1F60" w:rsidRPr="00F311A2">
          <w:rPr>
            <w:noProof/>
            <w:sz w:val="20"/>
            <w:szCs w:val="20"/>
          </w:rPr>
          <w:fldChar w:fldCharType="end"/>
        </w:r>
        <w:r w:rsidR="007D1F60" w:rsidRPr="00F311A2">
          <w:rPr>
            <w:sz w:val="20"/>
            <w:szCs w:val="20"/>
          </w:rPr>
          <w:t xml:space="preserve"> </w:t>
        </w:r>
      </w:sdtContent>
    </w:sdt>
  </w:p>
  <w:p w14:paraId="63E62E5F" w14:textId="77777777" w:rsidR="007D1F60" w:rsidRDefault="007D1F60" w:rsidP="00CA7973">
    <w:pPr>
      <w:pStyle w:val="Footer"/>
      <w:jc w:val="right"/>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BB479" w14:textId="77777777" w:rsidR="007D1F60" w:rsidRPr="00FE1527" w:rsidRDefault="005D1EB8" w:rsidP="00193CE5">
    <w:pPr>
      <w:spacing w:line="223" w:lineRule="exact"/>
      <w:rPr>
        <w:sz w:val="20"/>
      </w:rPr>
    </w:pPr>
    <w:r>
      <w:rPr>
        <w:noProof/>
        <w:sz w:val="20"/>
      </w:rPr>
      <mc:AlternateContent>
        <mc:Choice Requires="wps">
          <w:drawing>
            <wp:anchor distT="0" distB="0" distL="114300" distR="114300" simplePos="0" relativeHeight="251729920" behindDoc="1" locked="0" layoutInCell="1" allowOverlap="1" wp14:anchorId="1027FFEF" wp14:editId="69921FBB">
              <wp:simplePos x="0" y="0"/>
              <wp:positionH relativeFrom="page">
                <wp:posOffset>744220</wp:posOffset>
              </wp:positionH>
              <wp:positionV relativeFrom="page">
                <wp:posOffset>9443720</wp:posOffset>
              </wp:positionV>
              <wp:extent cx="5942330" cy="0"/>
              <wp:effectExtent l="0" t="0" r="0" b="0"/>
              <wp:wrapNone/>
              <wp:docPr id="69" name="Line 4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33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5E264A" id="Line 462" o:spid="_x0000_s1026" style="position:absolute;z-index:-251586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6pt,743.6pt" to="526.5pt,74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tab/>
    </w:r>
    <w:r w:rsidR="007D1F60">
      <w:tab/>
    </w:r>
    <w:sdt>
      <w:sdtPr>
        <w:id w:val="248780871"/>
        <w:docPartObj>
          <w:docPartGallery w:val="Page Numbers (Bottom of Page)"/>
          <w:docPartUnique/>
        </w:docPartObj>
      </w:sdtPr>
      <w:sdtContent>
        <w:r w:rsidR="007D1F60">
          <w:tab/>
        </w:r>
        <w:r w:rsidR="007D1F60" w:rsidRPr="00F311A2">
          <w:rPr>
            <w:sz w:val="20"/>
            <w:szCs w:val="20"/>
          </w:rPr>
          <w:t xml:space="preserve">Page | </w:t>
        </w:r>
        <w:r w:rsidR="007D1F60" w:rsidRPr="00F311A2">
          <w:rPr>
            <w:sz w:val="20"/>
            <w:szCs w:val="20"/>
          </w:rPr>
          <w:fldChar w:fldCharType="begin"/>
        </w:r>
        <w:r w:rsidR="007D1F60" w:rsidRPr="00F311A2">
          <w:rPr>
            <w:sz w:val="20"/>
            <w:szCs w:val="20"/>
          </w:rPr>
          <w:instrText xml:space="preserve"> PAGE   \* MERGEFORMAT </w:instrText>
        </w:r>
        <w:r w:rsidR="007D1F60" w:rsidRPr="00F311A2">
          <w:rPr>
            <w:sz w:val="20"/>
            <w:szCs w:val="20"/>
          </w:rPr>
          <w:fldChar w:fldCharType="separate"/>
        </w:r>
        <w:r w:rsidR="007D1F60">
          <w:rPr>
            <w:sz w:val="20"/>
            <w:szCs w:val="20"/>
          </w:rPr>
          <w:t>8</w:t>
        </w:r>
        <w:r w:rsidR="007D1F60" w:rsidRPr="00F311A2">
          <w:rPr>
            <w:noProof/>
            <w:sz w:val="20"/>
            <w:szCs w:val="20"/>
          </w:rPr>
          <w:fldChar w:fldCharType="end"/>
        </w:r>
        <w:r w:rsidR="007D1F60" w:rsidRPr="00F311A2">
          <w:rPr>
            <w:sz w:val="20"/>
            <w:szCs w:val="20"/>
          </w:rPr>
          <w:t xml:space="preserve"> </w:t>
        </w:r>
      </w:sdtContent>
    </w:sdt>
  </w:p>
  <w:p w14:paraId="5EA7583A" w14:textId="77777777" w:rsidR="007D1F60" w:rsidRDefault="007D1F60">
    <w:pPr>
      <w:pStyle w:val="BodyText"/>
      <w:spacing w:line="14" w:lineRule="auto"/>
      <w:rPr>
        <w:sz w:val="20"/>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F9FFA" w14:textId="77777777" w:rsidR="007D1F60" w:rsidRPr="00C3368A" w:rsidRDefault="005D1EB8" w:rsidP="005309C5">
    <w:pPr>
      <w:tabs>
        <w:tab w:val="left" w:pos="90"/>
      </w:tabs>
      <w:spacing w:line="223" w:lineRule="exact"/>
      <w:ind w:left="-90"/>
      <w:rPr>
        <w:sz w:val="20"/>
      </w:rPr>
    </w:pPr>
    <w:r>
      <w:rPr>
        <w:noProof/>
        <w:sz w:val="20"/>
      </w:rPr>
      <mc:AlternateContent>
        <mc:Choice Requires="wps">
          <w:drawing>
            <wp:anchor distT="0" distB="0" distL="114300" distR="114300" simplePos="0" relativeHeight="251760640" behindDoc="1" locked="0" layoutInCell="1" allowOverlap="1" wp14:anchorId="21875D9D" wp14:editId="611F090E">
              <wp:simplePos x="0" y="0"/>
              <wp:positionH relativeFrom="page">
                <wp:posOffset>668020</wp:posOffset>
              </wp:positionH>
              <wp:positionV relativeFrom="page">
                <wp:posOffset>9434195</wp:posOffset>
              </wp:positionV>
              <wp:extent cx="5761355" cy="0"/>
              <wp:effectExtent l="0" t="0" r="0" b="0"/>
              <wp:wrapNone/>
              <wp:docPr id="66" name="Line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BBEFC1" id="Line 517" o:spid="_x0000_s1026" style="position:absolute;z-index:-251555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6pt,742.85pt" to="506.2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rPr>
        <w:sz w:val="20"/>
      </w:rPr>
      <w:tab/>
    </w:r>
    <w:sdt>
      <w:sdtPr>
        <w:rPr>
          <w:sz w:val="20"/>
          <w:szCs w:val="20"/>
        </w:rPr>
        <w:id w:val="-990793995"/>
        <w:docPartObj>
          <w:docPartGallery w:val="Page Numbers (Bottom of Page)"/>
          <w:docPartUnique/>
        </w:docPartObj>
      </w:sdtPr>
      <w:sdtEndPr>
        <w:rPr>
          <w:sz w:val="22"/>
          <w:szCs w:val="22"/>
        </w:rPr>
      </w:sdtEndPr>
      <w:sdtContent>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34</w:t>
        </w:r>
        <w:r w:rsidR="007D1F60" w:rsidRPr="005008B9">
          <w:rPr>
            <w:noProof/>
            <w:sz w:val="20"/>
            <w:szCs w:val="20"/>
          </w:rPr>
          <w:fldChar w:fldCharType="end"/>
        </w:r>
      </w:sdtContent>
    </w:sdt>
  </w:p>
  <w:p w14:paraId="40F90F50" w14:textId="77777777" w:rsidR="007D1F60" w:rsidRDefault="007D1F60">
    <w:pPr>
      <w:pStyle w:val="BodyText"/>
      <w:spacing w:line="14" w:lineRule="auto"/>
      <w:rPr>
        <w:sz w:val="2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58F46" w14:textId="77777777" w:rsidR="007D1F60" w:rsidRDefault="005D1EB8" w:rsidP="002169C3">
    <w:pPr>
      <w:tabs>
        <w:tab w:val="left" w:pos="90"/>
      </w:tabs>
      <w:spacing w:line="223" w:lineRule="exact"/>
      <w:ind w:left="-90"/>
      <w:rPr>
        <w:sz w:val="20"/>
      </w:rPr>
    </w:pPr>
    <w:r>
      <w:rPr>
        <w:noProof/>
      </w:rPr>
      <mc:AlternateContent>
        <mc:Choice Requires="wps">
          <w:drawing>
            <wp:anchor distT="0" distB="0" distL="114300" distR="114300" simplePos="0" relativeHeight="247302144" behindDoc="1" locked="0" layoutInCell="1" allowOverlap="1" wp14:anchorId="0F862A67" wp14:editId="29156B6A">
              <wp:simplePos x="0" y="0"/>
              <wp:positionH relativeFrom="page">
                <wp:posOffset>677545</wp:posOffset>
              </wp:positionH>
              <wp:positionV relativeFrom="page">
                <wp:posOffset>9462770</wp:posOffset>
              </wp:positionV>
              <wp:extent cx="6209665" cy="0"/>
              <wp:effectExtent l="0" t="0" r="0" b="0"/>
              <wp:wrapNone/>
              <wp:docPr id="63"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841662" id="Line 93" o:spid="_x0000_s1026" style="position:absolute;z-index:-256014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3.35pt,745.1pt" to="542.3pt,7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rPr>
        <w:sz w:val="20"/>
      </w:rPr>
      <w:tab/>
    </w:r>
    <w:sdt>
      <w:sdtPr>
        <w:rPr>
          <w:sz w:val="20"/>
          <w:szCs w:val="20"/>
        </w:rPr>
        <w:id w:val="-1118286344"/>
        <w:docPartObj>
          <w:docPartGallery w:val="Page Numbers (Bottom of Page)"/>
          <w:docPartUnique/>
        </w:docPartObj>
      </w:sdtPr>
      <w:sdtEndPr>
        <w:rPr>
          <w:sz w:val="22"/>
          <w:szCs w:val="22"/>
        </w:rPr>
      </w:sdtEndPr>
      <w:sdtContent>
        <w:r w:rsidR="007D1F60">
          <w:rPr>
            <w:sz w:val="20"/>
            <w:szCs w:val="20"/>
          </w:rPr>
          <w:tab/>
        </w:r>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34</w:t>
        </w:r>
        <w:r w:rsidR="007D1F60" w:rsidRPr="005008B9">
          <w:rPr>
            <w:noProof/>
            <w:sz w:val="20"/>
            <w:szCs w:val="20"/>
          </w:rPr>
          <w:fldChar w:fldCharType="end"/>
        </w:r>
      </w:sdtContent>
    </w:sdt>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A970" w14:textId="77777777" w:rsidR="007D1F60" w:rsidRDefault="005D1EB8" w:rsidP="005D2D65">
    <w:pPr>
      <w:spacing w:line="223" w:lineRule="exact"/>
      <w:rPr>
        <w:sz w:val="20"/>
      </w:rPr>
    </w:pPr>
    <w:r>
      <w:rPr>
        <w:noProof/>
      </w:rPr>
      <mc:AlternateContent>
        <mc:Choice Requires="wps">
          <w:drawing>
            <wp:anchor distT="0" distB="0" distL="114300" distR="114300" simplePos="0" relativeHeight="247308288" behindDoc="1" locked="0" layoutInCell="1" allowOverlap="1" wp14:anchorId="6FA945DE" wp14:editId="4BEA400C">
              <wp:simplePos x="0" y="0"/>
              <wp:positionH relativeFrom="page">
                <wp:posOffset>725170</wp:posOffset>
              </wp:positionH>
              <wp:positionV relativeFrom="page">
                <wp:posOffset>9453245</wp:posOffset>
              </wp:positionV>
              <wp:extent cx="6209665" cy="0"/>
              <wp:effectExtent l="0" t="0" r="0" b="0"/>
              <wp:wrapNone/>
              <wp:docPr id="6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AFDF26" id="Line 87" o:spid="_x0000_s1026" style="position:absolute;z-index:-256008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1pt,744.35pt" to="546.05pt,74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tab/>
    </w:r>
    <w:r w:rsidR="007D1F60">
      <w:tab/>
    </w:r>
    <w:sdt>
      <w:sdtPr>
        <w:id w:val="776996442"/>
        <w:docPartObj>
          <w:docPartGallery w:val="Page Numbers (Bottom of Page)"/>
          <w:docPartUnique/>
        </w:docPartObj>
      </w:sdtPr>
      <w:sdtContent>
        <w:r w:rsidR="007D1F60">
          <w:tab/>
        </w:r>
        <w:r w:rsidR="007D1F60" w:rsidRPr="00F311A2">
          <w:rPr>
            <w:sz w:val="20"/>
            <w:szCs w:val="20"/>
          </w:rPr>
          <w:t xml:space="preserve">Page | </w:t>
        </w:r>
        <w:r w:rsidR="007D1F60" w:rsidRPr="00F311A2">
          <w:rPr>
            <w:sz w:val="20"/>
            <w:szCs w:val="20"/>
          </w:rPr>
          <w:fldChar w:fldCharType="begin"/>
        </w:r>
        <w:r w:rsidR="007D1F60" w:rsidRPr="00F311A2">
          <w:rPr>
            <w:sz w:val="20"/>
            <w:szCs w:val="20"/>
          </w:rPr>
          <w:instrText xml:space="preserve"> PAGE   \* MERGEFORMAT </w:instrText>
        </w:r>
        <w:r w:rsidR="007D1F60" w:rsidRPr="00F311A2">
          <w:rPr>
            <w:sz w:val="20"/>
            <w:szCs w:val="20"/>
          </w:rPr>
          <w:fldChar w:fldCharType="separate"/>
        </w:r>
        <w:r w:rsidR="007D1F60">
          <w:rPr>
            <w:sz w:val="20"/>
            <w:szCs w:val="20"/>
          </w:rPr>
          <w:t>8</w:t>
        </w:r>
        <w:r w:rsidR="007D1F60" w:rsidRPr="00F311A2">
          <w:rPr>
            <w:noProof/>
            <w:sz w:val="20"/>
            <w:szCs w:val="20"/>
          </w:rPr>
          <w:fldChar w:fldCharType="end"/>
        </w:r>
        <w:r w:rsidR="007D1F60" w:rsidRPr="00F311A2">
          <w:rPr>
            <w:sz w:val="20"/>
            <w:szCs w:val="20"/>
          </w:rPr>
          <w:t xml:space="preserve"> </w:t>
        </w:r>
      </w:sdtContent>
    </w:sdt>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4C0DE" w14:textId="77777777" w:rsidR="007D1F60" w:rsidRPr="00E239C8" w:rsidRDefault="005D1EB8" w:rsidP="00E239C8">
    <w:pPr>
      <w:tabs>
        <w:tab w:val="left" w:pos="90"/>
      </w:tabs>
      <w:spacing w:line="223" w:lineRule="exact"/>
      <w:ind w:left="-90"/>
      <w:rPr>
        <w:sz w:val="20"/>
      </w:rPr>
    </w:pPr>
    <w:r>
      <w:rPr>
        <w:noProof/>
        <w:sz w:val="20"/>
      </w:rPr>
      <mc:AlternateContent>
        <mc:Choice Requires="wps">
          <w:drawing>
            <wp:anchor distT="0" distB="0" distL="114300" distR="114300" simplePos="0" relativeHeight="251762688" behindDoc="1" locked="0" layoutInCell="1" allowOverlap="1" wp14:anchorId="00D44DD6" wp14:editId="6BBABE11">
              <wp:simplePos x="0" y="0"/>
              <wp:positionH relativeFrom="page">
                <wp:posOffset>648970</wp:posOffset>
              </wp:positionH>
              <wp:positionV relativeFrom="page">
                <wp:posOffset>9434195</wp:posOffset>
              </wp:positionV>
              <wp:extent cx="5761355" cy="0"/>
              <wp:effectExtent l="0" t="0" r="0" b="0"/>
              <wp:wrapNone/>
              <wp:docPr id="57" name="Line 5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C398B3" id="Line 565" o:spid="_x0000_s1026" style="position:absolute;z-index:-251553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1.1pt,742.85pt" to="504.7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rPr>
        <w:sz w:val="20"/>
      </w:rPr>
      <w:tab/>
    </w:r>
    <w:sdt>
      <w:sdtPr>
        <w:rPr>
          <w:sz w:val="20"/>
          <w:szCs w:val="20"/>
        </w:rPr>
        <w:id w:val="-1823037754"/>
        <w:docPartObj>
          <w:docPartGallery w:val="Page Numbers (Bottom of Page)"/>
          <w:docPartUnique/>
        </w:docPartObj>
      </w:sdtPr>
      <w:sdtEndPr>
        <w:rPr>
          <w:sz w:val="22"/>
          <w:szCs w:val="22"/>
        </w:rPr>
      </w:sdtEndPr>
      <w:sdtContent>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40</w:t>
        </w:r>
        <w:r w:rsidR="007D1F60" w:rsidRPr="005008B9">
          <w:rPr>
            <w:noProof/>
            <w:sz w:val="20"/>
            <w:szCs w:val="20"/>
          </w:rPr>
          <w:fldChar w:fldCharType="end"/>
        </w:r>
      </w:sdtContent>
    </w:sdt>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DC2DC" w14:textId="77777777" w:rsidR="007D1F60" w:rsidRPr="0001743B" w:rsidRDefault="005D1EB8" w:rsidP="0001743B">
    <w:pPr>
      <w:tabs>
        <w:tab w:val="left" w:pos="90"/>
      </w:tabs>
      <w:spacing w:line="223" w:lineRule="exact"/>
      <w:ind w:left="-90"/>
      <w:rPr>
        <w:sz w:val="20"/>
      </w:rPr>
    </w:pPr>
    <w:r>
      <w:rPr>
        <w:noProof/>
        <w:sz w:val="20"/>
      </w:rPr>
      <mc:AlternateContent>
        <mc:Choice Requires="wps">
          <w:drawing>
            <wp:anchor distT="0" distB="0" distL="114300" distR="114300" simplePos="0" relativeHeight="251764736" behindDoc="1" locked="0" layoutInCell="1" allowOverlap="1" wp14:anchorId="18643207" wp14:editId="56DFE453">
              <wp:simplePos x="0" y="0"/>
              <wp:positionH relativeFrom="page">
                <wp:posOffset>848995</wp:posOffset>
              </wp:positionH>
              <wp:positionV relativeFrom="page">
                <wp:posOffset>9434195</wp:posOffset>
              </wp:positionV>
              <wp:extent cx="5761355" cy="0"/>
              <wp:effectExtent l="0" t="0" r="0" b="0"/>
              <wp:wrapNone/>
              <wp:docPr id="54" name="Line 5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968729" id="Line 567" o:spid="_x0000_s1026" style="position:absolute;z-index:-251551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6.85pt,742.85pt" to="520.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rPr>
        <w:sz w:val="20"/>
      </w:rPr>
      <w:tab/>
    </w:r>
    <w:sdt>
      <w:sdtPr>
        <w:rPr>
          <w:sz w:val="20"/>
          <w:szCs w:val="20"/>
        </w:rPr>
        <w:id w:val="-1837377414"/>
        <w:docPartObj>
          <w:docPartGallery w:val="Page Numbers (Bottom of Page)"/>
          <w:docPartUnique/>
        </w:docPartObj>
      </w:sdtPr>
      <w:sdtEndPr>
        <w:rPr>
          <w:sz w:val="22"/>
          <w:szCs w:val="22"/>
        </w:rPr>
      </w:sdtEndPr>
      <w:sdtContent>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44</w:t>
        </w:r>
        <w:r w:rsidR="007D1F60" w:rsidRPr="005008B9">
          <w:rPr>
            <w:noProof/>
            <w:sz w:val="20"/>
            <w:szCs w:val="20"/>
          </w:rPr>
          <w:fldChar w:fldCharType="end"/>
        </w:r>
      </w:sdtContent>
    </w:sdt>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6F6F1" w14:textId="77777777" w:rsidR="007D1F60" w:rsidRPr="00C3368A" w:rsidRDefault="005D1EB8" w:rsidP="00F8298D">
    <w:pPr>
      <w:spacing w:line="223" w:lineRule="exact"/>
      <w:rPr>
        <w:sz w:val="20"/>
      </w:rPr>
    </w:pPr>
    <w:r>
      <w:rPr>
        <w:noProof/>
        <w:sz w:val="20"/>
      </w:rPr>
      <mc:AlternateContent>
        <mc:Choice Requires="wps">
          <w:drawing>
            <wp:anchor distT="0" distB="0" distL="114300" distR="114300" simplePos="0" relativeHeight="251738112" behindDoc="1" locked="0" layoutInCell="1" allowOverlap="1" wp14:anchorId="108D6ABF" wp14:editId="1C44E6FF">
              <wp:simplePos x="0" y="0"/>
              <wp:positionH relativeFrom="page">
                <wp:posOffset>715645</wp:posOffset>
              </wp:positionH>
              <wp:positionV relativeFrom="page">
                <wp:posOffset>9434195</wp:posOffset>
              </wp:positionV>
              <wp:extent cx="5942330" cy="0"/>
              <wp:effectExtent l="0" t="0" r="0" b="0"/>
              <wp:wrapNone/>
              <wp:docPr id="51"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33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D678F" id="Line 483" o:spid="_x0000_s1026" style="position:absolute;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35pt,742.85pt" to="524.2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szCs w:val="20"/>
      </w:rPr>
      <w:tab/>
    </w:r>
    <w:r w:rsidR="007D1F60">
      <w:rPr>
        <w:sz w:val="20"/>
        <w:szCs w:val="20"/>
      </w:rPr>
      <w:tab/>
    </w:r>
    <w:r w:rsidR="007D1F60">
      <w:rPr>
        <w:sz w:val="20"/>
        <w:szCs w:val="20"/>
      </w:rPr>
      <w:tab/>
    </w:r>
    <w:sdt>
      <w:sdtPr>
        <w:rPr>
          <w:sz w:val="20"/>
          <w:szCs w:val="20"/>
        </w:rPr>
        <w:id w:val="65700089"/>
        <w:docPartObj>
          <w:docPartGallery w:val="Page Numbers (Bottom of Page)"/>
          <w:docPartUnique/>
        </w:docPartObj>
      </w:sdtPr>
      <w:sdtEndPr>
        <w:rPr>
          <w:sz w:val="22"/>
          <w:szCs w:val="22"/>
        </w:rPr>
      </w:sdtEndPr>
      <w:sdtContent>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44</w:t>
        </w:r>
        <w:r w:rsidR="007D1F60" w:rsidRPr="005008B9">
          <w:rPr>
            <w:noProof/>
            <w:sz w:val="20"/>
            <w:szCs w:val="20"/>
          </w:rPr>
          <w:fldChar w:fldCharType="end"/>
        </w:r>
        <w:r w:rsidR="007D1F60" w:rsidRPr="00F311A2">
          <w:rPr>
            <w:sz w:val="20"/>
            <w:szCs w:val="20"/>
          </w:rPr>
          <w:t xml:space="preserve"> </w:t>
        </w:r>
      </w:sdtContent>
    </w:sdt>
  </w:p>
  <w:p w14:paraId="02CC69A0" w14:textId="77777777" w:rsidR="007D1F60" w:rsidRDefault="007D1F60">
    <w:pPr>
      <w:pStyle w:val="BodyText"/>
      <w:spacing w:line="14" w:lineRule="auto"/>
      <w:rPr>
        <w:sz w:val="20"/>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6DF43" w14:textId="77777777" w:rsidR="007D1F60" w:rsidRPr="00315B64" w:rsidRDefault="005D1EB8" w:rsidP="00315B64">
    <w:pPr>
      <w:tabs>
        <w:tab w:val="left" w:pos="90"/>
      </w:tabs>
      <w:spacing w:line="223" w:lineRule="exact"/>
      <w:ind w:left="-90"/>
      <w:rPr>
        <w:sz w:val="20"/>
      </w:rPr>
    </w:pPr>
    <w:r>
      <w:rPr>
        <w:noProof/>
        <w:sz w:val="20"/>
      </w:rPr>
      <mc:AlternateContent>
        <mc:Choice Requires="wps">
          <w:drawing>
            <wp:anchor distT="0" distB="0" distL="114300" distR="114300" simplePos="0" relativeHeight="251766784" behindDoc="1" locked="0" layoutInCell="1" allowOverlap="1" wp14:anchorId="514890F6" wp14:editId="67EE0734">
              <wp:simplePos x="0" y="0"/>
              <wp:positionH relativeFrom="page">
                <wp:posOffset>668020</wp:posOffset>
              </wp:positionH>
              <wp:positionV relativeFrom="page">
                <wp:posOffset>9434195</wp:posOffset>
              </wp:positionV>
              <wp:extent cx="5761355" cy="0"/>
              <wp:effectExtent l="0" t="0" r="0" b="0"/>
              <wp:wrapNone/>
              <wp:docPr id="48" name="Line 6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93E103" id="Line 612" o:spid="_x0000_s1026" style="position:absolute;z-index:-251549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6pt,742.85pt" to="506.2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rPr>
        <w:sz w:val="20"/>
      </w:rPr>
      <w:tab/>
    </w:r>
    <w:sdt>
      <w:sdtPr>
        <w:rPr>
          <w:sz w:val="20"/>
          <w:szCs w:val="20"/>
        </w:rPr>
        <w:id w:val="-158237272"/>
        <w:docPartObj>
          <w:docPartGallery w:val="Page Numbers (Bottom of Page)"/>
          <w:docPartUnique/>
        </w:docPartObj>
      </w:sdtPr>
      <w:sdtEndPr>
        <w:rPr>
          <w:sz w:val="22"/>
          <w:szCs w:val="22"/>
        </w:rPr>
      </w:sdtEndPr>
      <w:sdtContent>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46</w:t>
        </w:r>
        <w:r w:rsidR="007D1F60" w:rsidRPr="005008B9">
          <w:rPr>
            <w:noProof/>
            <w:sz w:val="20"/>
            <w:szCs w:val="20"/>
          </w:rPr>
          <w:fldChar w:fldCharType="end"/>
        </w:r>
      </w:sdtContent>
    </w:sdt>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97201" w14:textId="77777777" w:rsidR="0004129E" w:rsidRDefault="005D1EB8">
    <w:pPr>
      <w:pStyle w:val="BodyText"/>
      <w:spacing w:line="14" w:lineRule="auto"/>
      <w:rPr>
        <w:sz w:val="20"/>
      </w:rPr>
    </w:pPr>
    <w:r>
      <w:rPr>
        <w:noProof/>
      </w:rPr>
      <mc:AlternateContent>
        <mc:Choice Requires="wps">
          <w:drawing>
            <wp:anchor distT="0" distB="0" distL="114300" distR="114300" simplePos="0" relativeHeight="251786240" behindDoc="1" locked="0" layoutInCell="1" allowOverlap="1" wp14:anchorId="4023C7A3" wp14:editId="37AE83F8">
              <wp:simplePos x="0" y="0"/>
              <wp:positionH relativeFrom="page">
                <wp:posOffset>896620</wp:posOffset>
              </wp:positionH>
              <wp:positionV relativeFrom="page">
                <wp:posOffset>9558020</wp:posOffset>
              </wp:positionV>
              <wp:extent cx="6209665" cy="0"/>
              <wp:effectExtent l="0" t="0" r="0" b="0"/>
              <wp:wrapNone/>
              <wp:docPr id="46" name="Line 6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D756A2" id="Line 656" o:spid="_x0000_s1026" style="position:absolute;z-index:-251530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52.6pt" to="559.55pt,7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" strokeweight=".16936mm">
              <w10:wrap anchorx="page" anchory="page"/>
            </v:line>
          </w:pict>
        </mc:Fallback>
      </mc:AlternateContent>
    </w:r>
    <w:r>
      <w:rPr>
        <w:noProof/>
      </w:rPr>
      <mc:AlternateContent>
        <mc:Choice Requires="wps">
          <w:drawing>
            <wp:anchor distT="0" distB="0" distL="114300" distR="114300" simplePos="0" relativeHeight="251787264" behindDoc="1" locked="0" layoutInCell="1" allowOverlap="1" wp14:anchorId="3D098D12" wp14:editId="3275CC6C">
              <wp:simplePos x="0" y="0"/>
              <wp:positionH relativeFrom="page">
                <wp:posOffset>901700</wp:posOffset>
              </wp:positionH>
              <wp:positionV relativeFrom="page">
                <wp:posOffset>9625965</wp:posOffset>
              </wp:positionV>
              <wp:extent cx="2856230" cy="152400"/>
              <wp:effectExtent l="0" t="0" r="0" b="0"/>
              <wp:wrapNone/>
              <wp:docPr id="45" name="Text Box 6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E0116" w14:textId="77777777" w:rsidR="0004129E" w:rsidRDefault="0004129E">
                          <w:pPr>
                            <w:spacing w:line="223" w:lineRule="exact"/>
                            <w:ind w:left="20"/>
                            <w:rPr>
                              <w:sz w:val="20"/>
                            </w:rPr>
                          </w:pPr>
                          <w:r>
                            <w:rPr>
                              <w:sz w:val="20"/>
                            </w:rPr>
                            <w:t>Avaya SM EM Web Service API programming 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747A23" id="_x0000_t202" coordsize="21600,21600" o:spt="202" path="m,l,21600r21600,l21600,xe">
              <v:stroke joinstyle="miter"/>
              <v:path gradientshapeok="t" o:connecttype="rect"/>
            </v:shapetype>
            <v:shape id="Text Box 657" o:spid="_x0000_s1130" type="#_x0000_t202" style="position:absolute;margin-left:71pt;margin-top:757.95pt;width:224.9pt;height:12pt;z-index:-251529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" filled="f" stroked="f">
              <v:textbox inset="0,0,0,0">
                <w:txbxContent>
                  <w:p w:rsidR="0004129E" w:rsidRDefault="0004129E">
                    <w:pPr>
                      <w:spacing w:line="223" w:lineRule="exact"/>
                      <w:ind w:left="20"/>
                      <w:rPr>
                        <w:sz w:val="20"/>
                      </w:rPr>
                    </w:pPr>
                    <w:r>
                      <w:rPr>
                        <w:sz w:val="20"/>
                      </w:rPr>
                      <w:t>Avaya SM EM Web Service API programming reference</w:t>
                    </w:r>
                  </w:p>
                </w:txbxContent>
              </v:textbox>
              <w10:wrap anchorx="page" anchory="page"/>
            </v:shape>
          </w:pict>
        </mc:Fallback>
      </mc:AlternateContent>
    </w:r>
    <w:r>
      <w:rPr>
        <w:noProof/>
      </w:rPr>
      <mc:AlternateContent>
        <mc:Choice Requires="wps">
          <w:drawing>
            <wp:anchor distT="0" distB="0" distL="114300" distR="114300" simplePos="0" relativeHeight="251788288" behindDoc="1" locked="0" layoutInCell="1" allowOverlap="1" wp14:anchorId="6C301FC0" wp14:editId="0D3F04C2">
              <wp:simplePos x="0" y="0"/>
              <wp:positionH relativeFrom="page">
                <wp:posOffset>6583045</wp:posOffset>
              </wp:positionH>
              <wp:positionV relativeFrom="page">
                <wp:posOffset>9625965</wp:posOffset>
              </wp:positionV>
              <wp:extent cx="543560" cy="152400"/>
              <wp:effectExtent l="0" t="0" r="0" b="0"/>
              <wp:wrapNone/>
              <wp:docPr id="44" name="Text Box 6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81626" w14:textId="77777777" w:rsidR="0004129E" w:rsidRDefault="0004129E">
                          <w:pPr>
                            <w:spacing w:line="223" w:lineRule="exact"/>
                            <w:ind w:left="20"/>
                            <w:rPr>
                              <w:sz w:val="20"/>
                            </w:rPr>
                          </w:pPr>
                          <w:r>
                            <w:rPr>
                              <w:sz w:val="20"/>
                            </w:rPr>
                            <w:t xml:space="preserve">Page | </w:t>
                          </w:r>
                          <w:r>
                            <w:fldChar w:fldCharType="begin"/>
                          </w:r>
                          <w:r>
                            <w:rPr>
                              <w:sz w:val="20"/>
                            </w:rPr>
                            <w:instrText xml:space="preserve"> PAGE </w:instrText>
                          </w:r>
                          <w:r>
                            <w:fldChar w:fldCharType="separate"/>
                          </w:r>
                          <w: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E5BB7" id="Text Box 658" o:spid="_x0000_s1131" type="#_x0000_t202" style="position:absolute;margin-left:518.35pt;margin-top:757.95pt;width:42.8pt;height:12pt;z-index:-251528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" filled="f" stroked="f">
              <v:textbox inset="0,0,0,0">
                <w:txbxContent>
                  <w:p w:rsidR="0004129E" w:rsidRDefault="0004129E">
                    <w:pPr>
                      <w:spacing w:line="223" w:lineRule="exact"/>
                      <w:ind w:left="20"/>
                      <w:rPr>
                        <w:sz w:val="20"/>
                      </w:rPr>
                    </w:pPr>
                    <w:r>
                      <w:rPr>
                        <w:sz w:val="20"/>
                      </w:rPr>
                      <w:t xml:space="preserve">Page | </w:t>
                    </w:r>
                    <w:r>
                      <w:fldChar w:fldCharType="begin"/>
                    </w:r>
                    <w:r>
                      <w:rPr>
                        <w:sz w:val="20"/>
                      </w:rPr>
                      <w:instrText xml:space="preserve"> PAGE </w:instrText>
                    </w:r>
                    <w:r>
                      <w:fldChar w:fldCharType="separate"/>
                    </w:r>
                    <w:r>
                      <w:t>22</w:t>
                    </w:r>
                    <w:r>
                      <w:fldChar w:fldCharType="end"/>
                    </w:r>
                  </w:p>
                </w:txbxContent>
              </v:textbox>
              <w10:wrap anchorx="page" anchory="page"/>
            </v:shape>
          </w:pict>
        </mc:Fallback>
      </mc:AlternateConten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AE4F5" w14:textId="77777777" w:rsidR="0004129E" w:rsidRDefault="005D1EB8">
    <w:pPr>
      <w:pStyle w:val="BodyText"/>
      <w:spacing w:line="14" w:lineRule="auto"/>
      <w:rPr>
        <w:sz w:val="20"/>
      </w:rPr>
    </w:pPr>
    <w:r>
      <w:rPr>
        <w:noProof/>
      </w:rPr>
      <mc:AlternateContent>
        <mc:Choice Requires="wps">
          <w:drawing>
            <wp:anchor distT="0" distB="0" distL="114300" distR="114300" simplePos="0" relativeHeight="251792384" behindDoc="1" locked="0" layoutInCell="1" allowOverlap="1" wp14:anchorId="018621E3" wp14:editId="11CEAE20">
              <wp:simplePos x="0" y="0"/>
              <wp:positionH relativeFrom="page">
                <wp:posOffset>896620</wp:posOffset>
              </wp:positionH>
              <wp:positionV relativeFrom="page">
                <wp:posOffset>9558020</wp:posOffset>
              </wp:positionV>
              <wp:extent cx="6209665" cy="0"/>
              <wp:effectExtent l="0" t="0" r="0" b="0"/>
              <wp:wrapNone/>
              <wp:docPr id="40" name="Line 6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3BAD80" id="Line 662" o:spid="_x0000_s1026" style="position:absolute;z-index:-25152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52.6pt" to="559.55pt,7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" strokeweight=".16936mm">
              <w10:wrap anchorx="page" anchory="page"/>
            </v:line>
          </w:pict>
        </mc:Fallback>
      </mc:AlternateContent>
    </w:r>
    <w:r>
      <w:rPr>
        <w:noProof/>
      </w:rPr>
      <mc:AlternateContent>
        <mc:Choice Requires="wps">
          <w:drawing>
            <wp:anchor distT="0" distB="0" distL="114300" distR="114300" simplePos="0" relativeHeight="251793408" behindDoc="1" locked="0" layoutInCell="1" allowOverlap="1" wp14:anchorId="40FABEFE" wp14:editId="6E7DF28C">
              <wp:simplePos x="0" y="0"/>
              <wp:positionH relativeFrom="page">
                <wp:posOffset>901700</wp:posOffset>
              </wp:positionH>
              <wp:positionV relativeFrom="page">
                <wp:posOffset>9625965</wp:posOffset>
              </wp:positionV>
              <wp:extent cx="2856230" cy="152400"/>
              <wp:effectExtent l="0" t="0" r="0" b="0"/>
              <wp:wrapNone/>
              <wp:docPr id="39" name="Text Box 6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588C96" w14:textId="77777777" w:rsidR="0004129E" w:rsidRDefault="0004129E">
                          <w:pPr>
                            <w:spacing w:line="223" w:lineRule="exact"/>
                            <w:ind w:left="20"/>
                            <w:rPr>
                              <w:sz w:val="20"/>
                            </w:rPr>
                          </w:pPr>
                          <w:r>
                            <w:rPr>
                              <w:sz w:val="20"/>
                            </w:rPr>
                            <w:t>Avaya SM EM Web Service API programming 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1122FE" id="_x0000_t202" coordsize="21600,21600" o:spt="202" path="m,l,21600r21600,l21600,xe">
              <v:stroke joinstyle="miter"/>
              <v:path gradientshapeok="t" o:connecttype="rect"/>
            </v:shapetype>
            <v:shape id="Text Box 663" o:spid="_x0000_s1134" type="#_x0000_t202" style="position:absolute;margin-left:71pt;margin-top:757.95pt;width:224.9pt;height:12pt;z-index:-251523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" filled="f" stroked="f">
              <v:textbox inset="0,0,0,0">
                <w:txbxContent>
                  <w:p w:rsidR="0004129E" w:rsidRDefault="0004129E">
                    <w:pPr>
                      <w:spacing w:line="223" w:lineRule="exact"/>
                      <w:ind w:left="20"/>
                      <w:rPr>
                        <w:sz w:val="20"/>
                      </w:rPr>
                    </w:pPr>
                    <w:r>
                      <w:rPr>
                        <w:sz w:val="20"/>
                      </w:rPr>
                      <w:t>Avaya SM EM Web Service API programming reference</w:t>
                    </w:r>
                  </w:p>
                </w:txbxContent>
              </v:textbox>
              <w10:wrap anchorx="page" anchory="page"/>
            </v:shape>
          </w:pict>
        </mc:Fallback>
      </mc:AlternateContent>
    </w:r>
    <w:r>
      <w:rPr>
        <w:noProof/>
      </w:rPr>
      <mc:AlternateContent>
        <mc:Choice Requires="wps">
          <w:drawing>
            <wp:anchor distT="0" distB="0" distL="114300" distR="114300" simplePos="0" relativeHeight="251794432" behindDoc="1" locked="0" layoutInCell="1" allowOverlap="1" wp14:anchorId="70CEC5F7" wp14:editId="478D7E28">
              <wp:simplePos x="0" y="0"/>
              <wp:positionH relativeFrom="page">
                <wp:posOffset>6630035</wp:posOffset>
              </wp:positionH>
              <wp:positionV relativeFrom="page">
                <wp:posOffset>9635490</wp:posOffset>
              </wp:positionV>
              <wp:extent cx="495935" cy="139700"/>
              <wp:effectExtent l="0" t="0" r="0" b="0"/>
              <wp:wrapNone/>
              <wp:docPr id="38" name="Text Box 6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93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8A421B" w14:textId="77777777" w:rsidR="0004129E" w:rsidRDefault="0004129E">
                          <w:pPr>
                            <w:spacing w:line="203" w:lineRule="exact"/>
                            <w:ind w:left="20"/>
                            <w:rPr>
                              <w:sz w:val="18"/>
                            </w:rPr>
                          </w:pPr>
                          <w:r>
                            <w:rPr>
                              <w:sz w:val="18"/>
                            </w:rPr>
                            <w:t xml:space="preserve">Page | </w:t>
                          </w:r>
                          <w:r>
                            <w:fldChar w:fldCharType="begin"/>
                          </w:r>
                          <w:r>
                            <w:rPr>
                              <w:sz w:val="18"/>
                            </w:rPr>
                            <w:instrText xml:space="preserve"> PAGE </w:instrText>
                          </w:r>
                          <w:r>
                            <w:fldChar w:fldCharType="separate"/>
                          </w:r>
                          <w: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783187" id="Text Box 664" o:spid="_x0000_s1135" type="#_x0000_t202" style="position:absolute;margin-left:522.05pt;margin-top:758.7pt;width:39.05pt;height:11pt;z-index:-251522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" filled="f" stroked="f">
              <v:textbox inset="0,0,0,0">
                <w:txbxContent>
                  <w:p w:rsidR="0004129E" w:rsidRDefault="0004129E">
                    <w:pPr>
                      <w:spacing w:line="203" w:lineRule="exact"/>
                      <w:ind w:left="20"/>
                      <w:rPr>
                        <w:sz w:val="18"/>
                      </w:rPr>
                    </w:pPr>
                    <w:r>
                      <w:rPr>
                        <w:sz w:val="18"/>
                      </w:rPr>
                      <w:t xml:space="preserve">Page | </w:t>
                    </w:r>
                    <w:r>
                      <w:fldChar w:fldCharType="begin"/>
                    </w:r>
                    <w:r>
                      <w:rPr>
                        <w:sz w:val="18"/>
                      </w:rPr>
                      <w:instrText xml:space="preserve"> PAGE </w:instrText>
                    </w:r>
                    <w:r>
                      <w:fldChar w:fldCharType="separate"/>
                    </w:r>
                    <w:r>
                      <w:t>23</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9EF23" w14:textId="77777777" w:rsidR="007D1F60" w:rsidRPr="00C3368A" w:rsidRDefault="005D1EB8" w:rsidP="00113EB5">
    <w:pPr>
      <w:tabs>
        <w:tab w:val="left" w:pos="90"/>
      </w:tabs>
      <w:spacing w:line="223" w:lineRule="exact"/>
      <w:ind w:left="-90"/>
      <w:rPr>
        <w:sz w:val="20"/>
      </w:rPr>
    </w:pPr>
    <w:r>
      <w:rPr>
        <w:noProof/>
        <w:sz w:val="20"/>
      </w:rPr>
      <mc:AlternateContent>
        <mc:Choice Requires="wps">
          <w:drawing>
            <wp:anchor distT="0" distB="0" distL="114300" distR="114300" simplePos="0" relativeHeight="251750400" behindDoc="1" locked="0" layoutInCell="1" allowOverlap="1" wp14:anchorId="18F34077" wp14:editId="46FCE122">
              <wp:simplePos x="0" y="0"/>
              <wp:positionH relativeFrom="page">
                <wp:posOffset>668020</wp:posOffset>
              </wp:positionH>
              <wp:positionV relativeFrom="page">
                <wp:posOffset>9434195</wp:posOffset>
              </wp:positionV>
              <wp:extent cx="5761355" cy="0"/>
              <wp:effectExtent l="0" t="0" r="0" b="0"/>
              <wp:wrapNone/>
              <wp:docPr id="131" name="Line 5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4C0313" id="Line 512" o:spid="_x0000_s1026" style="position:absolute;z-index:-251566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6pt,742.85pt" to="506.2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rPr>
        <w:sz w:val="20"/>
      </w:rPr>
      <w:tab/>
    </w:r>
    <w:sdt>
      <w:sdtPr>
        <w:rPr>
          <w:sz w:val="20"/>
          <w:szCs w:val="20"/>
        </w:rPr>
        <w:id w:val="-975675880"/>
        <w:docPartObj>
          <w:docPartGallery w:val="Page Numbers (Bottom of Page)"/>
          <w:docPartUnique/>
        </w:docPartObj>
      </w:sdtPr>
      <w:sdtEndPr>
        <w:rPr>
          <w:sz w:val="22"/>
          <w:szCs w:val="22"/>
        </w:rPr>
      </w:sdtEndPr>
      <w:sdtContent>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sidRPr="005008B9">
          <w:rPr>
            <w:sz w:val="20"/>
            <w:szCs w:val="20"/>
          </w:rPr>
          <w:t>8</w:t>
        </w:r>
        <w:r w:rsidR="007D1F60" w:rsidRPr="005008B9">
          <w:rPr>
            <w:noProof/>
            <w:sz w:val="20"/>
            <w:szCs w:val="20"/>
          </w:rPr>
          <w:fldChar w:fldCharType="end"/>
        </w:r>
      </w:sdtContent>
    </w:sdt>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F2550" w14:textId="77777777" w:rsidR="0004129E" w:rsidRPr="001E1032" w:rsidRDefault="005D1EB8" w:rsidP="001E1032">
    <w:pPr>
      <w:tabs>
        <w:tab w:val="left" w:pos="90"/>
      </w:tabs>
      <w:spacing w:line="223" w:lineRule="exact"/>
      <w:ind w:left="-90"/>
      <w:rPr>
        <w:sz w:val="20"/>
      </w:rPr>
    </w:pPr>
    <w:r>
      <w:rPr>
        <w:noProof/>
        <w:sz w:val="20"/>
      </w:rPr>
      <mc:AlternateContent>
        <mc:Choice Requires="wps">
          <w:drawing>
            <wp:anchor distT="0" distB="0" distL="114300" distR="114300" simplePos="0" relativeHeight="251814912" behindDoc="1" locked="0" layoutInCell="1" allowOverlap="1" wp14:anchorId="007A8D8C" wp14:editId="7894E11D">
              <wp:simplePos x="0" y="0"/>
              <wp:positionH relativeFrom="page">
                <wp:posOffset>668020</wp:posOffset>
              </wp:positionH>
              <wp:positionV relativeFrom="page">
                <wp:posOffset>9434195</wp:posOffset>
              </wp:positionV>
              <wp:extent cx="5761355" cy="0"/>
              <wp:effectExtent l="0" t="0" r="0" b="0"/>
              <wp:wrapNone/>
              <wp:docPr id="34" name="Line 6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16410C" id="Line 684" o:spid="_x0000_s1026" style="position:absolute;z-index:-251501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6pt,742.85pt" to="506.2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" strokeweight=".16936mm">
              <w10:wrap anchorx="page" anchory="page"/>
            </v:line>
          </w:pict>
        </mc:Fallback>
      </mc:AlternateContent>
    </w:r>
    <w:r w:rsidR="0004129E">
      <w:rPr>
        <w:sz w:val="20"/>
      </w:rPr>
      <w:t xml:space="preserve">Avaya </w:t>
    </w:r>
    <w:r w:rsidR="0004129E" w:rsidRPr="00A67724">
      <w:rPr>
        <w:sz w:val="20"/>
      </w:rPr>
      <w:t>Aura®</w:t>
    </w:r>
    <w:r w:rsidR="0004129E">
      <w:rPr>
        <w:sz w:val="20"/>
      </w:rPr>
      <w:t xml:space="preserve"> Session Manager EM Web Service API Programming Reference</w:t>
    </w:r>
    <w:r w:rsidR="0004129E">
      <w:rPr>
        <w:sz w:val="20"/>
      </w:rPr>
      <w:tab/>
    </w:r>
    <w:r w:rsidR="0004129E">
      <w:rPr>
        <w:sz w:val="20"/>
      </w:rPr>
      <w:tab/>
    </w:r>
    <w:sdt>
      <w:sdtPr>
        <w:rPr>
          <w:sz w:val="20"/>
          <w:szCs w:val="20"/>
        </w:rPr>
        <w:id w:val="-1088925717"/>
        <w:docPartObj>
          <w:docPartGallery w:val="Page Numbers (Bottom of Page)"/>
          <w:docPartUnique/>
        </w:docPartObj>
      </w:sdtPr>
      <w:sdtEndPr>
        <w:rPr>
          <w:sz w:val="22"/>
          <w:szCs w:val="22"/>
        </w:rPr>
      </w:sdtEndPr>
      <w:sdtContent>
        <w:r w:rsidR="0004129E">
          <w:rPr>
            <w:sz w:val="20"/>
            <w:szCs w:val="20"/>
          </w:rPr>
          <w:tab/>
        </w:r>
        <w:r w:rsidR="0004129E" w:rsidRPr="005008B9">
          <w:rPr>
            <w:sz w:val="20"/>
            <w:szCs w:val="20"/>
          </w:rPr>
          <w:t xml:space="preserve">Page | </w:t>
        </w:r>
        <w:r w:rsidR="0004129E" w:rsidRPr="005008B9">
          <w:rPr>
            <w:sz w:val="20"/>
            <w:szCs w:val="20"/>
          </w:rPr>
          <w:fldChar w:fldCharType="begin"/>
        </w:r>
        <w:r w:rsidR="0004129E" w:rsidRPr="005008B9">
          <w:rPr>
            <w:sz w:val="20"/>
            <w:szCs w:val="20"/>
          </w:rPr>
          <w:instrText xml:space="preserve"> PAGE   \* MERGEFORMAT </w:instrText>
        </w:r>
        <w:r w:rsidR="0004129E" w:rsidRPr="005008B9">
          <w:rPr>
            <w:sz w:val="20"/>
            <w:szCs w:val="20"/>
          </w:rPr>
          <w:fldChar w:fldCharType="separate"/>
        </w:r>
        <w:r w:rsidR="0004129E">
          <w:rPr>
            <w:sz w:val="20"/>
            <w:szCs w:val="20"/>
          </w:rPr>
          <w:t>46</w:t>
        </w:r>
        <w:r w:rsidR="0004129E" w:rsidRPr="005008B9">
          <w:rPr>
            <w:noProof/>
            <w:sz w:val="20"/>
            <w:szCs w:val="20"/>
          </w:rPr>
          <w:fldChar w:fldCharType="end"/>
        </w:r>
      </w:sdtContent>
    </w:sdt>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72928" w14:textId="77777777" w:rsidR="0004129E" w:rsidRPr="00FE1527" w:rsidRDefault="005D1EB8" w:rsidP="00E9127B">
    <w:pPr>
      <w:spacing w:line="223" w:lineRule="exact"/>
      <w:rPr>
        <w:sz w:val="20"/>
      </w:rPr>
    </w:pPr>
    <w:r>
      <w:rPr>
        <w:noProof/>
        <w:sz w:val="20"/>
      </w:rPr>
      <mc:AlternateContent>
        <mc:Choice Requires="wps">
          <w:drawing>
            <wp:anchor distT="0" distB="0" distL="114300" distR="114300" simplePos="0" relativeHeight="251810816" behindDoc="1" locked="0" layoutInCell="1" allowOverlap="1" wp14:anchorId="1A30A1DF" wp14:editId="56BEA5D4">
              <wp:simplePos x="0" y="0"/>
              <wp:positionH relativeFrom="page">
                <wp:posOffset>734695</wp:posOffset>
              </wp:positionH>
              <wp:positionV relativeFrom="page">
                <wp:posOffset>9443720</wp:posOffset>
              </wp:positionV>
              <wp:extent cx="5942330" cy="0"/>
              <wp:effectExtent l="0" t="0" r="0" b="0"/>
              <wp:wrapNone/>
              <wp:docPr id="28" name="Line 6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33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4B301E" id="Line 680" o:spid="_x0000_s1026" style="position:absolute;z-index:-251505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85pt,743.6pt" to="525.75pt,74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" strokeweight=".16936mm">
              <w10:wrap anchorx="page" anchory="page"/>
            </v:line>
          </w:pict>
        </mc:Fallback>
      </mc:AlternateContent>
    </w:r>
    <w:r w:rsidR="0004129E">
      <w:rPr>
        <w:sz w:val="20"/>
      </w:rPr>
      <w:t xml:space="preserve">Avaya </w:t>
    </w:r>
    <w:r w:rsidR="0004129E" w:rsidRPr="00A67724">
      <w:rPr>
        <w:sz w:val="20"/>
      </w:rPr>
      <w:t>Aura®</w:t>
    </w:r>
    <w:r w:rsidR="0004129E">
      <w:rPr>
        <w:sz w:val="20"/>
      </w:rPr>
      <w:t xml:space="preserve"> Session Manager EM Web Service API Programming Reference</w:t>
    </w:r>
    <w:r w:rsidR="0004129E">
      <w:rPr>
        <w:sz w:val="20"/>
      </w:rPr>
      <w:tab/>
    </w:r>
    <w:r w:rsidR="0004129E">
      <w:tab/>
    </w:r>
    <w:r w:rsidR="0004129E">
      <w:tab/>
    </w:r>
    <w:sdt>
      <w:sdtPr>
        <w:id w:val="1345358864"/>
        <w:docPartObj>
          <w:docPartGallery w:val="Page Numbers (Bottom of Page)"/>
          <w:docPartUnique/>
        </w:docPartObj>
      </w:sdtPr>
      <w:sdtContent>
        <w:r w:rsidR="0004129E">
          <w:tab/>
        </w:r>
        <w:r w:rsidR="0004129E" w:rsidRPr="00F311A2">
          <w:rPr>
            <w:sz w:val="20"/>
            <w:szCs w:val="20"/>
          </w:rPr>
          <w:t xml:space="preserve">Page | </w:t>
        </w:r>
        <w:r w:rsidR="0004129E" w:rsidRPr="00F311A2">
          <w:rPr>
            <w:sz w:val="20"/>
            <w:szCs w:val="20"/>
          </w:rPr>
          <w:fldChar w:fldCharType="begin"/>
        </w:r>
        <w:r w:rsidR="0004129E" w:rsidRPr="00F311A2">
          <w:rPr>
            <w:sz w:val="20"/>
            <w:szCs w:val="20"/>
          </w:rPr>
          <w:instrText xml:space="preserve"> PAGE   \* MERGEFORMAT </w:instrText>
        </w:r>
        <w:r w:rsidR="0004129E" w:rsidRPr="00F311A2">
          <w:rPr>
            <w:sz w:val="20"/>
            <w:szCs w:val="20"/>
          </w:rPr>
          <w:fldChar w:fldCharType="separate"/>
        </w:r>
        <w:r w:rsidR="0004129E">
          <w:rPr>
            <w:sz w:val="20"/>
            <w:szCs w:val="20"/>
          </w:rPr>
          <w:t>8</w:t>
        </w:r>
        <w:r w:rsidR="0004129E" w:rsidRPr="00F311A2">
          <w:rPr>
            <w:noProof/>
            <w:sz w:val="20"/>
            <w:szCs w:val="20"/>
          </w:rPr>
          <w:fldChar w:fldCharType="end"/>
        </w:r>
        <w:r w:rsidR="0004129E" w:rsidRPr="00F311A2">
          <w:rPr>
            <w:sz w:val="20"/>
            <w:szCs w:val="20"/>
          </w:rPr>
          <w:t xml:space="preserve"> </w:t>
        </w:r>
      </w:sdtContent>
    </w:sdt>
  </w:p>
  <w:p w14:paraId="0B42CADC" w14:textId="77777777" w:rsidR="0004129E" w:rsidRDefault="0004129E">
    <w:pPr>
      <w:pStyle w:val="BodyText"/>
      <w:spacing w:line="14" w:lineRule="auto"/>
      <w:rPr>
        <w:sz w:val="20"/>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5E0E2" w14:textId="77777777" w:rsidR="007D1F60" w:rsidRPr="00C3368A" w:rsidRDefault="005D1EB8" w:rsidP="000743BB">
    <w:pPr>
      <w:spacing w:line="223" w:lineRule="exact"/>
      <w:rPr>
        <w:sz w:val="20"/>
      </w:rPr>
    </w:pPr>
    <w:r>
      <w:rPr>
        <w:noProof/>
        <w:sz w:val="20"/>
      </w:rPr>
      <mc:AlternateContent>
        <mc:Choice Requires="wps">
          <w:drawing>
            <wp:anchor distT="0" distB="0" distL="114300" distR="114300" simplePos="0" relativeHeight="251740160" behindDoc="1" locked="0" layoutInCell="1" allowOverlap="1" wp14:anchorId="075E2EB6" wp14:editId="4332ACF8">
              <wp:simplePos x="0" y="0"/>
              <wp:positionH relativeFrom="page">
                <wp:posOffset>715645</wp:posOffset>
              </wp:positionH>
              <wp:positionV relativeFrom="page">
                <wp:posOffset>9434195</wp:posOffset>
              </wp:positionV>
              <wp:extent cx="5942330" cy="0"/>
              <wp:effectExtent l="0" t="0" r="0" b="0"/>
              <wp:wrapNone/>
              <wp:docPr id="22" name="Line 4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33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6794C" id="Line 484" o:spid="_x0000_s1026" style="position:absolute;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35pt,742.85pt" to="524.2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szCs w:val="20"/>
      </w:rPr>
      <w:tab/>
    </w:r>
    <w:r w:rsidR="007D1F60">
      <w:rPr>
        <w:sz w:val="20"/>
        <w:szCs w:val="20"/>
      </w:rPr>
      <w:tab/>
    </w:r>
    <w:r w:rsidR="007D1F60">
      <w:rPr>
        <w:sz w:val="20"/>
        <w:szCs w:val="20"/>
      </w:rPr>
      <w:tab/>
    </w:r>
    <w:sdt>
      <w:sdtPr>
        <w:rPr>
          <w:sz w:val="20"/>
          <w:szCs w:val="20"/>
        </w:rPr>
        <w:id w:val="724799206"/>
        <w:docPartObj>
          <w:docPartGallery w:val="Page Numbers (Bottom of Page)"/>
          <w:docPartUnique/>
        </w:docPartObj>
      </w:sdtPr>
      <w:sdtEndPr>
        <w:rPr>
          <w:sz w:val="22"/>
          <w:szCs w:val="22"/>
        </w:rPr>
      </w:sdtEndPr>
      <w:sdtContent>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44</w:t>
        </w:r>
        <w:r w:rsidR="007D1F60" w:rsidRPr="005008B9">
          <w:rPr>
            <w:noProof/>
            <w:sz w:val="20"/>
            <w:szCs w:val="20"/>
          </w:rPr>
          <w:fldChar w:fldCharType="end"/>
        </w:r>
        <w:r w:rsidR="007D1F60" w:rsidRPr="00F311A2">
          <w:rPr>
            <w:sz w:val="20"/>
            <w:szCs w:val="20"/>
          </w:rPr>
          <w:t xml:space="preserve"> </w:t>
        </w:r>
      </w:sdtContent>
    </w:sdt>
  </w:p>
  <w:p w14:paraId="1150EC7C" w14:textId="77777777" w:rsidR="007D1F60" w:rsidRDefault="007D1F60">
    <w:pPr>
      <w:pStyle w:val="BodyText"/>
      <w:spacing w:line="14" w:lineRule="auto"/>
      <w:rPr>
        <w:sz w:val="20"/>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2DF6F" w14:textId="77777777" w:rsidR="007D1F60" w:rsidRPr="00315B64" w:rsidRDefault="005D1EB8" w:rsidP="00315B64">
    <w:pPr>
      <w:tabs>
        <w:tab w:val="left" w:pos="90"/>
      </w:tabs>
      <w:spacing w:line="223" w:lineRule="exact"/>
      <w:ind w:left="-90"/>
      <w:rPr>
        <w:sz w:val="20"/>
      </w:rPr>
    </w:pPr>
    <w:r>
      <w:rPr>
        <w:noProof/>
        <w:sz w:val="20"/>
      </w:rPr>
      <mc:AlternateContent>
        <mc:Choice Requires="wps">
          <w:drawing>
            <wp:anchor distT="0" distB="0" distL="114300" distR="114300" simplePos="0" relativeHeight="251768832" behindDoc="1" locked="0" layoutInCell="1" allowOverlap="1" wp14:anchorId="5793DEDE" wp14:editId="5ED9D293">
              <wp:simplePos x="0" y="0"/>
              <wp:positionH relativeFrom="page">
                <wp:posOffset>668020</wp:posOffset>
              </wp:positionH>
              <wp:positionV relativeFrom="page">
                <wp:posOffset>9434195</wp:posOffset>
              </wp:positionV>
              <wp:extent cx="5761355" cy="0"/>
              <wp:effectExtent l="0" t="0" r="0" b="0"/>
              <wp:wrapNone/>
              <wp:docPr id="19" name="Line 6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667C9" id="Line 613" o:spid="_x0000_s1026" style="position:absolute;z-index:-251547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6pt,742.85pt" to="506.2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rPr>
        <w:sz w:val="20"/>
      </w:rPr>
      <w:tab/>
    </w:r>
    <w:sdt>
      <w:sdtPr>
        <w:rPr>
          <w:sz w:val="20"/>
          <w:szCs w:val="20"/>
        </w:rPr>
        <w:id w:val="-672642390"/>
        <w:docPartObj>
          <w:docPartGallery w:val="Page Numbers (Bottom of Page)"/>
          <w:docPartUnique/>
        </w:docPartObj>
      </w:sdtPr>
      <w:sdtEndPr>
        <w:rPr>
          <w:sz w:val="22"/>
          <w:szCs w:val="22"/>
        </w:rPr>
      </w:sdtEndPr>
      <w:sdtContent>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46</w:t>
        </w:r>
        <w:r w:rsidR="007D1F60" w:rsidRPr="005008B9">
          <w:rPr>
            <w:noProof/>
            <w:sz w:val="20"/>
            <w:szCs w:val="20"/>
          </w:rPr>
          <w:fldChar w:fldCharType="end"/>
        </w:r>
      </w:sdtContent>
    </w:sdt>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B5C07" w14:textId="77777777" w:rsidR="007D1F60" w:rsidRPr="00C3368A" w:rsidRDefault="005D1EB8" w:rsidP="00165853">
    <w:pPr>
      <w:spacing w:line="223" w:lineRule="exact"/>
      <w:rPr>
        <w:sz w:val="20"/>
      </w:rPr>
    </w:pPr>
    <w:r>
      <w:rPr>
        <w:noProof/>
        <w:sz w:val="20"/>
      </w:rPr>
      <mc:AlternateContent>
        <mc:Choice Requires="wps">
          <w:drawing>
            <wp:anchor distT="0" distB="0" distL="114300" distR="114300" simplePos="0" relativeHeight="251742208" behindDoc="1" locked="0" layoutInCell="1" allowOverlap="1" wp14:anchorId="0E51CB24" wp14:editId="72EAE57D">
              <wp:simplePos x="0" y="0"/>
              <wp:positionH relativeFrom="page">
                <wp:posOffset>715645</wp:posOffset>
              </wp:positionH>
              <wp:positionV relativeFrom="page">
                <wp:posOffset>9434195</wp:posOffset>
              </wp:positionV>
              <wp:extent cx="6074410" cy="0"/>
              <wp:effectExtent l="0" t="0" r="0" b="0"/>
              <wp:wrapNone/>
              <wp:docPr id="16" name="Line 4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441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A33E86" id="Line 485" o:spid="_x0000_s1026" style="position:absolute;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35pt,742.85pt" to="534.6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szCs w:val="20"/>
      </w:rPr>
      <w:tab/>
    </w:r>
    <w:r w:rsidR="007D1F60">
      <w:rPr>
        <w:sz w:val="20"/>
        <w:szCs w:val="20"/>
      </w:rPr>
      <w:tab/>
    </w:r>
    <w:r w:rsidR="007D1F60">
      <w:rPr>
        <w:sz w:val="20"/>
        <w:szCs w:val="20"/>
      </w:rPr>
      <w:tab/>
    </w:r>
    <w:sdt>
      <w:sdtPr>
        <w:rPr>
          <w:sz w:val="20"/>
          <w:szCs w:val="20"/>
        </w:rPr>
        <w:id w:val="-603037961"/>
        <w:docPartObj>
          <w:docPartGallery w:val="Page Numbers (Bottom of Page)"/>
          <w:docPartUnique/>
        </w:docPartObj>
      </w:sdtPr>
      <w:sdtEndPr>
        <w:rPr>
          <w:sz w:val="22"/>
          <w:szCs w:val="22"/>
        </w:rPr>
      </w:sdtEndPr>
      <w:sdtContent>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44</w:t>
        </w:r>
        <w:r w:rsidR="007D1F60" w:rsidRPr="005008B9">
          <w:rPr>
            <w:noProof/>
            <w:sz w:val="20"/>
            <w:szCs w:val="20"/>
          </w:rPr>
          <w:fldChar w:fldCharType="end"/>
        </w:r>
        <w:r w:rsidR="007D1F60" w:rsidRPr="00F311A2">
          <w:rPr>
            <w:sz w:val="20"/>
            <w:szCs w:val="20"/>
          </w:rPr>
          <w:t xml:space="preserve"> </w:t>
        </w:r>
      </w:sdtContent>
    </w:sdt>
  </w:p>
  <w:p w14:paraId="36A67A05" w14:textId="77777777" w:rsidR="007D1F60" w:rsidRDefault="007D1F60">
    <w:pPr>
      <w:pStyle w:val="BodyText"/>
      <w:spacing w:line="14" w:lineRule="auto"/>
      <w:rPr>
        <w:sz w:val="20"/>
      </w:rP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008E8" w14:textId="77777777" w:rsidR="007D1F60" w:rsidRPr="00146276" w:rsidRDefault="005D1EB8" w:rsidP="00146276">
    <w:pPr>
      <w:tabs>
        <w:tab w:val="left" w:pos="90"/>
      </w:tabs>
      <w:spacing w:line="223" w:lineRule="exact"/>
      <w:ind w:left="-90"/>
      <w:rPr>
        <w:sz w:val="20"/>
      </w:rPr>
    </w:pPr>
    <w:r>
      <w:rPr>
        <w:noProof/>
        <w:sz w:val="20"/>
      </w:rPr>
      <mc:AlternateContent>
        <mc:Choice Requires="wps">
          <w:drawing>
            <wp:anchor distT="0" distB="0" distL="114300" distR="114300" simplePos="0" relativeHeight="251770880" behindDoc="1" locked="0" layoutInCell="1" allowOverlap="1" wp14:anchorId="61E26810" wp14:editId="45BF11D7">
              <wp:simplePos x="0" y="0"/>
              <wp:positionH relativeFrom="page">
                <wp:posOffset>668020</wp:posOffset>
              </wp:positionH>
              <wp:positionV relativeFrom="page">
                <wp:posOffset>9434195</wp:posOffset>
              </wp:positionV>
              <wp:extent cx="5761355" cy="0"/>
              <wp:effectExtent l="0" t="0" r="0" b="0"/>
              <wp:wrapNone/>
              <wp:docPr id="13" name="Line 6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D58B1A" id="Line 614" o:spid="_x0000_s1026" style="position:absolute;z-index:-251545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6pt,742.85pt" to="506.2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rPr>
        <w:sz w:val="20"/>
      </w:rPr>
      <w:tab/>
    </w:r>
    <w:sdt>
      <w:sdtPr>
        <w:rPr>
          <w:sz w:val="20"/>
          <w:szCs w:val="20"/>
        </w:rPr>
        <w:id w:val="-75600227"/>
        <w:docPartObj>
          <w:docPartGallery w:val="Page Numbers (Bottom of Page)"/>
          <w:docPartUnique/>
        </w:docPartObj>
      </w:sdtPr>
      <w:sdtEndPr>
        <w:rPr>
          <w:sz w:val="22"/>
          <w:szCs w:val="22"/>
        </w:rPr>
      </w:sdtEndPr>
      <w:sdtContent>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46</w:t>
        </w:r>
        <w:r w:rsidR="007D1F60" w:rsidRPr="005008B9">
          <w:rPr>
            <w:noProof/>
            <w:sz w:val="20"/>
            <w:szCs w:val="20"/>
          </w:rPr>
          <w:fldChar w:fldCharType="end"/>
        </w:r>
      </w:sdtContent>
    </w:sdt>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01F1B" w14:textId="77777777" w:rsidR="007D1F60" w:rsidRPr="006E7C95" w:rsidRDefault="005D1EB8" w:rsidP="006E7C95">
    <w:pPr>
      <w:spacing w:line="223" w:lineRule="exact"/>
      <w:rPr>
        <w:sz w:val="20"/>
      </w:rPr>
    </w:pPr>
    <w:r>
      <w:rPr>
        <w:noProof/>
        <w:sz w:val="20"/>
      </w:rPr>
      <mc:AlternateContent>
        <mc:Choice Requires="wps">
          <w:drawing>
            <wp:anchor distT="0" distB="0" distL="114300" distR="114300" simplePos="0" relativeHeight="251744256" behindDoc="1" locked="0" layoutInCell="1" allowOverlap="1" wp14:anchorId="49AA39E3" wp14:editId="227B8C90">
              <wp:simplePos x="0" y="0"/>
              <wp:positionH relativeFrom="page">
                <wp:posOffset>715645</wp:posOffset>
              </wp:positionH>
              <wp:positionV relativeFrom="page">
                <wp:posOffset>9434195</wp:posOffset>
              </wp:positionV>
              <wp:extent cx="5942330" cy="0"/>
              <wp:effectExtent l="0" t="0" r="0" b="0"/>
              <wp:wrapNone/>
              <wp:docPr id="10"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33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564DC2" id="Line 486" o:spid="_x0000_s1026" style="position:absolute;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35pt,742.85pt" to="524.2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szCs w:val="20"/>
      </w:rPr>
      <w:tab/>
    </w:r>
    <w:r w:rsidR="007D1F60">
      <w:rPr>
        <w:sz w:val="20"/>
        <w:szCs w:val="20"/>
      </w:rPr>
      <w:tab/>
    </w:r>
    <w:r w:rsidR="007D1F60">
      <w:rPr>
        <w:sz w:val="20"/>
        <w:szCs w:val="20"/>
      </w:rPr>
      <w:tab/>
    </w:r>
    <w:sdt>
      <w:sdtPr>
        <w:rPr>
          <w:sz w:val="20"/>
          <w:szCs w:val="20"/>
        </w:rPr>
        <w:id w:val="121043566"/>
        <w:docPartObj>
          <w:docPartGallery w:val="Page Numbers (Bottom of Page)"/>
          <w:docPartUnique/>
        </w:docPartObj>
      </w:sdtPr>
      <w:sdtEndPr>
        <w:rPr>
          <w:sz w:val="22"/>
          <w:szCs w:val="22"/>
        </w:rPr>
      </w:sdtEndPr>
      <w:sdtContent>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44</w:t>
        </w:r>
        <w:r w:rsidR="007D1F60" w:rsidRPr="005008B9">
          <w:rPr>
            <w:noProof/>
            <w:sz w:val="20"/>
            <w:szCs w:val="20"/>
          </w:rPr>
          <w:fldChar w:fldCharType="end"/>
        </w:r>
        <w:r w:rsidR="007D1F60" w:rsidRPr="00F311A2">
          <w:rPr>
            <w:sz w:val="20"/>
            <w:szCs w:val="20"/>
          </w:rPr>
          <w:t xml:space="preserve"> </w:t>
        </w:r>
      </w:sdtContent>
    </w:sdt>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0F038" w14:textId="77777777" w:rsidR="007D1F60" w:rsidRPr="00146276" w:rsidRDefault="005D1EB8" w:rsidP="00146276">
    <w:pPr>
      <w:tabs>
        <w:tab w:val="left" w:pos="90"/>
      </w:tabs>
      <w:spacing w:line="223" w:lineRule="exact"/>
      <w:ind w:left="-90"/>
      <w:rPr>
        <w:sz w:val="20"/>
      </w:rPr>
    </w:pPr>
    <w:r>
      <w:rPr>
        <w:noProof/>
        <w:sz w:val="20"/>
      </w:rPr>
      <mc:AlternateContent>
        <mc:Choice Requires="wps">
          <w:drawing>
            <wp:anchor distT="0" distB="0" distL="114300" distR="114300" simplePos="0" relativeHeight="251772928" behindDoc="1" locked="0" layoutInCell="1" allowOverlap="1" wp14:anchorId="714780AC" wp14:editId="5F204CE7">
              <wp:simplePos x="0" y="0"/>
              <wp:positionH relativeFrom="page">
                <wp:posOffset>668020</wp:posOffset>
              </wp:positionH>
              <wp:positionV relativeFrom="page">
                <wp:posOffset>9434195</wp:posOffset>
              </wp:positionV>
              <wp:extent cx="5761355" cy="0"/>
              <wp:effectExtent l="0" t="0" r="0" b="0"/>
              <wp:wrapNone/>
              <wp:docPr id="7" name="Line 6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B036E8" id="Line 615" o:spid="_x0000_s1026" style="position:absolute;z-index:-251543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6pt,742.85pt" to="506.2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rPr>
        <w:sz w:val="20"/>
      </w:rPr>
      <w:tab/>
    </w:r>
    <w:sdt>
      <w:sdtPr>
        <w:rPr>
          <w:sz w:val="20"/>
          <w:szCs w:val="20"/>
        </w:rPr>
        <w:id w:val="485370221"/>
        <w:docPartObj>
          <w:docPartGallery w:val="Page Numbers (Bottom of Page)"/>
          <w:docPartUnique/>
        </w:docPartObj>
      </w:sdtPr>
      <w:sdtEndPr>
        <w:rPr>
          <w:sz w:val="22"/>
          <w:szCs w:val="22"/>
        </w:rPr>
      </w:sdtEndPr>
      <w:sdtContent>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46</w:t>
        </w:r>
        <w:r w:rsidR="007D1F60" w:rsidRPr="005008B9">
          <w:rPr>
            <w:noProof/>
            <w:sz w:val="20"/>
            <w:szCs w:val="20"/>
          </w:rPr>
          <w:fldChar w:fldCharType="end"/>
        </w:r>
      </w:sdtContent>
    </w:sdt>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24709" w14:textId="77777777" w:rsidR="007D1F60" w:rsidRPr="001A3C50" w:rsidRDefault="005D1EB8" w:rsidP="001A3C50">
    <w:pPr>
      <w:spacing w:line="223" w:lineRule="exact"/>
      <w:rPr>
        <w:sz w:val="20"/>
      </w:rPr>
    </w:pPr>
    <w:r>
      <w:rPr>
        <w:noProof/>
        <w:sz w:val="20"/>
      </w:rPr>
      <mc:AlternateContent>
        <mc:Choice Requires="wps">
          <w:drawing>
            <wp:anchor distT="0" distB="0" distL="114300" distR="114300" simplePos="0" relativeHeight="251746304" behindDoc="1" locked="0" layoutInCell="1" allowOverlap="1" wp14:anchorId="40BCD9B2" wp14:editId="27F86279">
              <wp:simplePos x="0" y="0"/>
              <wp:positionH relativeFrom="page">
                <wp:posOffset>706120</wp:posOffset>
              </wp:positionH>
              <wp:positionV relativeFrom="page">
                <wp:posOffset>9434195</wp:posOffset>
              </wp:positionV>
              <wp:extent cx="6049010" cy="0"/>
              <wp:effectExtent l="0" t="0" r="0" b="0"/>
              <wp:wrapNone/>
              <wp:docPr id="4" name="Line 4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901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883DE3" id="Line 499" o:spid="_x0000_s1026" style="position:absolute;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5.6pt,742.85pt" to="531.9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szCs w:val="20"/>
      </w:rPr>
      <w:tab/>
    </w:r>
    <w:r w:rsidR="007D1F60">
      <w:rPr>
        <w:sz w:val="20"/>
        <w:szCs w:val="20"/>
      </w:rPr>
      <w:tab/>
    </w:r>
    <w:sdt>
      <w:sdtPr>
        <w:rPr>
          <w:sz w:val="20"/>
          <w:szCs w:val="20"/>
        </w:rPr>
        <w:id w:val="1175003977"/>
        <w:docPartObj>
          <w:docPartGallery w:val="Page Numbers (Bottom of Page)"/>
          <w:docPartUnique/>
        </w:docPartObj>
      </w:sdtPr>
      <w:sdtEndPr>
        <w:rPr>
          <w:sz w:val="22"/>
          <w:szCs w:val="22"/>
        </w:rPr>
      </w:sdtEndPr>
      <w:sdtContent>
        <w:r w:rsidR="007D1F60">
          <w:rPr>
            <w:sz w:val="20"/>
            <w:szCs w:val="20"/>
          </w:rPr>
          <w:tab/>
        </w:r>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56</w:t>
        </w:r>
        <w:r w:rsidR="007D1F60" w:rsidRPr="005008B9">
          <w:rPr>
            <w:noProof/>
            <w:sz w:val="20"/>
            <w:szCs w:val="20"/>
          </w:rPr>
          <w:fldChar w:fldCharType="end"/>
        </w:r>
        <w:r w:rsidR="007D1F60" w:rsidRPr="00F311A2">
          <w:rPr>
            <w:sz w:val="20"/>
            <w:szCs w:val="20"/>
          </w:rPr>
          <w:t xml:space="preserve"> </w:t>
        </w:r>
      </w:sdtContent>
    </w:sdt>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A78BC" w14:textId="77777777" w:rsidR="007D1F60" w:rsidRPr="00C3368A" w:rsidRDefault="005D1EB8" w:rsidP="002C688F">
    <w:pPr>
      <w:spacing w:line="223" w:lineRule="exact"/>
      <w:ind w:left="630"/>
      <w:rPr>
        <w:sz w:val="20"/>
      </w:rPr>
    </w:pPr>
    <w:r>
      <w:rPr>
        <w:noProof/>
        <w:sz w:val="20"/>
      </w:rPr>
      <mc:AlternateContent>
        <mc:Choice Requires="wps">
          <w:drawing>
            <wp:anchor distT="0" distB="0" distL="114300" distR="114300" simplePos="0" relativeHeight="251752448" behindDoc="1" locked="0" layoutInCell="1" allowOverlap="1" wp14:anchorId="7EE68981" wp14:editId="6D3619FD">
              <wp:simplePos x="0" y="0"/>
              <wp:positionH relativeFrom="page">
                <wp:posOffset>1026795</wp:posOffset>
              </wp:positionH>
              <wp:positionV relativeFrom="page">
                <wp:posOffset>9434195</wp:posOffset>
              </wp:positionV>
              <wp:extent cx="5683885" cy="0"/>
              <wp:effectExtent l="0" t="0" r="0" b="0"/>
              <wp:wrapNone/>
              <wp:docPr id="3" name="Line 5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388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A64555" id="Line 513" o:spid="_x0000_s1026" style="position:absolute;z-index:-251564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0.85pt,742.85pt" to="528.4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szCs w:val="20"/>
      </w:rPr>
      <w:tab/>
    </w:r>
    <w:sdt>
      <w:sdtPr>
        <w:rPr>
          <w:sz w:val="20"/>
          <w:szCs w:val="20"/>
        </w:rPr>
        <w:id w:val="-551307414"/>
        <w:docPartObj>
          <w:docPartGallery w:val="Page Numbers (Bottom of Page)"/>
          <w:docPartUnique/>
        </w:docPartObj>
      </w:sdtPr>
      <w:sdtEndPr>
        <w:rPr>
          <w:sz w:val="22"/>
          <w:szCs w:val="22"/>
        </w:rPr>
      </w:sdtEndPr>
      <w:sdtContent>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58</w:t>
        </w:r>
        <w:r w:rsidR="007D1F60" w:rsidRPr="005008B9">
          <w:rPr>
            <w:noProof/>
            <w:sz w:val="20"/>
            <w:szCs w:val="20"/>
          </w:rPr>
          <w:fldChar w:fldCharType="end"/>
        </w:r>
        <w:r w:rsidR="007D1F60" w:rsidRPr="00F311A2">
          <w:rPr>
            <w:sz w:val="20"/>
            <w:szCs w:val="20"/>
          </w:rPr>
          <w:t xml:space="preserve"> </w:t>
        </w:r>
      </w:sdtContent>
    </w:sdt>
  </w:p>
  <w:p w14:paraId="48A68556" w14:textId="77777777" w:rsidR="007D1F60" w:rsidRDefault="007D1F60">
    <w:pPr>
      <w:pStyle w:val="BodyText"/>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B35BB" w14:textId="77777777" w:rsidR="007D1F60" w:rsidRDefault="005D1EB8" w:rsidP="000F14C9">
    <w:pPr>
      <w:spacing w:line="223" w:lineRule="exact"/>
      <w:rPr>
        <w:sz w:val="20"/>
      </w:rPr>
    </w:pPr>
    <w:r>
      <w:rPr>
        <w:noProof/>
        <w:sz w:val="20"/>
      </w:rPr>
      <mc:AlternateContent>
        <mc:Choice Requires="wps">
          <w:drawing>
            <wp:anchor distT="0" distB="0" distL="114300" distR="114300" simplePos="0" relativeHeight="251707392" behindDoc="1" locked="0" layoutInCell="1" allowOverlap="1" wp14:anchorId="394C4DF6" wp14:editId="3F57B47A">
              <wp:simplePos x="0" y="0"/>
              <wp:positionH relativeFrom="page">
                <wp:posOffset>925195</wp:posOffset>
              </wp:positionH>
              <wp:positionV relativeFrom="page">
                <wp:posOffset>9415145</wp:posOffset>
              </wp:positionV>
              <wp:extent cx="5561330" cy="0"/>
              <wp:effectExtent l="0" t="0" r="0" b="0"/>
              <wp:wrapNone/>
              <wp:docPr id="12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133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BECA88" id="Line 450" o:spid="_x0000_s1026" style="position:absolute;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85pt,741.35pt" to="510.75pt,7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sidRPr="000F14C9">
      <w:rPr>
        <w:sz w:val="20"/>
        <w:szCs w:val="20"/>
      </w:rPr>
      <w:tab/>
    </w:r>
    <w:sdt>
      <w:sdtPr>
        <w:rPr>
          <w:sz w:val="20"/>
          <w:szCs w:val="20"/>
        </w:rPr>
        <w:id w:val="2073701392"/>
        <w:docPartObj>
          <w:docPartGallery w:val="Page Numbers (Bottom of Page)"/>
          <w:docPartUnique/>
        </w:docPartObj>
      </w:sdtPr>
      <w:sdtContent>
        <w:r w:rsidR="007D1F60" w:rsidRPr="000F14C9">
          <w:rPr>
            <w:sz w:val="20"/>
            <w:szCs w:val="20"/>
          </w:rPr>
          <w:tab/>
        </w:r>
        <w:r w:rsidR="007D1F60">
          <w:rPr>
            <w:sz w:val="20"/>
            <w:szCs w:val="20"/>
          </w:rPr>
          <w:tab/>
        </w:r>
        <w:r w:rsidR="007D1F60" w:rsidRPr="000F14C9">
          <w:rPr>
            <w:sz w:val="20"/>
            <w:szCs w:val="20"/>
          </w:rPr>
          <w:t xml:space="preserve">Page | </w:t>
        </w:r>
        <w:r w:rsidR="007D1F60" w:rsidRPr="000F14C9">
          <w:rPr>
            <w:sz w:val="20"/>
            <w:szCs w:val="20"/>
          </w:rPr>
          <w:fldChar w:fldCharType="begin"/>
        </w:r>
        <w:r w:rsidR="007D1F60" w:rsidRPr="000F14C9">
          <w:rPr>
            <w:sz w:val="20"/>
            <w:szCs w:val="20"/>
          </w:rPr>
          <w:instrText xml:space="preserve"> PAGE   \* MERGEFORMAT </w:instrText>
        </w:r>
        <w:r w:rsidR="007D1F60" w:rsidRPr="000F14C9">
          <w:rPr>
            <w:sz w:val="20"/>
            <w:szCs w:val="20"/>
          </w:rPr>
          <w:fldChar w:fldCharType="separate"/>
        </w:r>
        <w:r w:rsidR="007D1F60" w:rsidRPr="000F14C9">
          <w:rPr>
            <w:sz w:val="20"/>
            <w:szCs w:val="20"/>
          </w:rPr>
          <w:t>8</w:t>
        </w:r>
        <w:r w:rsidR="007D1F60" w:rsidRPr="000F14C9">
          <w:rPr>
            <w:noProof/>
            <w:sz w:val="20"/>
            <w:szCs w:val="20"/>
          </w:rPr>
          <w:fldChar w:fldCharType="end"/>
        </w:r>
      </w:sdtContent>
    </w:sdt>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50737" w14:textId="77777777" w:rsidR="007D1F60" w:rsidRPr="003012DD" w:rsidRDefault="005D1EB8" w:rsidP="003012DD">
    <w:pPr>
      <w:spacing w:line="223" w:lineRule="exact"/>
      <w:rPr>
        <w:sz w:val="20"/>
      </w:rPr>
    </w:pPr>
    <w:r>
      <w:rPr>
        <w:noProof/>
        <w:sz w:val="20"/>
      </w:rPr>
      <mc:AlternateContent>
        <mc:Choice Requires="wps">
          <w:drawing>
            <wp:anchor distT="0" distB="0" distL="114300" distR="114300" simplePos="0" relativeHeight="251754496" behindDoc="1" locked="0" layoutInCell="1" allowOverlap="1" wp14:anchorId="4F8FF020" wp14:editId="5FFBE725">
              <wp:simplePos x="0" y="0"/>
              <wp:positionH relativeFrom="page">
                <wp:posOffset>887095</wp:posOffset>
              </wp:positionH>
              <wp:positionV relativeFrom="page">
                <wp:posOffset>9434195</wp:posOffset>
              </wp:positionV>
              <wp:extent cx="5713730" cy="0"/>
              <wp:effectExtent l="0" t="0" r="0" b="0"/>
              <wp:wrapNone/>
              <wp:docPr id="2" name="Line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373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E5CC96" id="Line 514" o:spid="_x0000_s1026" style="position:absolute;z-index:-251561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85pt,742.85pt" to="519.7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szCs w:val="20"/>
      </w:rPr>
      <w:tab/>
    </w:r>
    <w:r w:rsidR="007D1F60">
      <w:rPr>
        <w:sz w:val="20"/>
        <w:szCs w:val="20"/>
      </w:rPr>
      <w:tab/>
    </w:r>
    <w:sdt>
      <w:sdtPr>
        <w:rPr>
          <w:sz w:val="20"/>
          <w:szCs w:val="20"/>
        </w:rPr>
        <w:id w:val="-1075515068"/>
        <w:docPartObj>
          <w:docPartGallery w:val="Page Numbers (Bottom of Page)"/>
          <w:docPartUnique/>
        </w:docPartObj>
      </w:sdtPr>
      <w:sdtEndPr>
        <w:rPr>
          <w:sz w:val="22"/>
          <w:szCs w:val="22"/>
        </w:rPr>
      </w:sdtEndPr>
      <w:sdtContent>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58</w:t>
        </w:r>
        <w:r w:rsidR="007D1F60" w:rsidRPr="005008B9">
          <w:rPr>
            <w:noProof/>
            <w:sz w:val="20"/>
            <w:szCs w:val="20"/>
          </w:rPr>
          <w:fldChar w:fldCharType="end"/>
        </w:r>
        <w:r w:rsidR="007D1F60" w:rsidRPr="00F311A2">
          <w:rPr>
            <w:sz w:val="20"/>
            <w:szCs w:val="20"/>
          </w:rPr>
          <w:t xml:space="preserve"> </w:t>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22068" w14:textId="77777777" w:rsidR="007D1F60" w:rsidRPr="0023289D" w:rsidRDefault="005D1EB8" w:rsidP="0023289D">
    <w:pPr>
      <w:tabs>
        <w:tab w:val="left" w:pos="90"/>
      </w:tabs>
      <w:spacing w:line="223" w:lineRule="exact"/>
      <w:ind w:left="-90"/>
      <w:rPr>
        <w:sz w:val="20"/>
      </w:rPr>
    </w:pPr>
    <w:r>
      <w:rPr>
        <w:noProof/>
        <w:sz w:val="20"/>
      </w:rPr>
      <mc:AlternateContent>
        <mc:Choice Requires="wps">
          <w:drawing>
            <wp:anchor distT="0" distB="0" distL="114300" distR="114300" simplePos="0" relativeHeight="251774976" behindDoc="1" locked="0" layoutInCell="1" allowOverlap="1" wp14:anchorId="3EBBE7BD" wp14:editId="49B6163A">
              <wp:simplePos x="0" y="0"/>
              <wp:positionH relativeFrom="page">
                <wp:posOffset>668020</wp:posOffset>
              </wp:positionH>
              <wp:positionV relativeFrom="page">
                <wp:posOffset>9434195</wp:posOffset>
              </wp:positionV>
              <wp:extent cx="5761355" cy="0"/>
              <wp:effectExtent l="0" t="0" r="0" b="0"/>
              <wp:wrapNone/>
              <wp:docPr id="125" name="Line 6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4570F5" id="Line 616" o:spid="_x0000_s1026" style="position:absolute;z-index:-251541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6pt,742.85pt" to="506.2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rPr>
        <w:sz w:val="20"/>
      </w:rPr>
      <w:tab/>
    </w:r>
    <w:sdt>
      <w:sdtPr>
        <w:rPr>
          <w:sz w:val="20"/>
          <w:szCs w:val="20"/>
        </w:rPr>
        <w:id w:val="-653678179"/>
        <w:docPartObj>
          <w:docPartGallery w:val="Page Numbers (Bottom of Page)"/>
          <w:docPartUnique/>
        </w:docPartObj>
      </w:sdtPr>
      <w:sdtEndPr>
        <w:rPr>
          <w:sz w:val="22"/>
          <w:szCs w:val="22"/>
        </w:rPr>
      </w:sdtEndPr>
      <w:sdtContent>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46</w:t>
        </w:r>
        <w:r w:rsidR="007D1F60" w:rsidRPr="005008B9">
          <w:rPr>
            <w:noProof/>
            <w:sz w:val="20"/>
            <w:szCs w:val="20"/>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1E491" w14:textId="77777777" w:rsidR="007D1F60" w:rsidRPr="00FE1527" w:rsidRDefault="005D1EB8" w:rsidP="008F40B5">
    <w:pPr>
      <w:spacing w:line="223" w:lineRule="exact"/>
      <w:rPr>
        <w:sz w:val="20"/>
      </w:rPr>
    </w:pPr>
    <w:r>
      <w:rPr>
        <w:noProof/>
        <w:sz w:val="20"/>
      </w:rPr>
      <mc:AlternateContent>
        <mc:Choice Requires="wps">
          <w:drawing>
            <wp:anchor distT="0" distB="0" distL="114300" distR="114300" simplePos="0" relativeHeight="251713536" behindDoc="1" locked="0" layoutInCell="1" allowOverlap="1" wp14:anchorId="7E674517" wp14:editId="5AD2911E">
              <wp:simplePos x="0" y="0"/>
              <wp:positionH relativeFrom="page">
                <wp:posOffset>734695</wp:posOffset>
              </wp:positionH>
              <wp:positionV relativeFrom="page">
                <wp:posOffset>9443720</wp:posOffset>
              </wp:positionV>
              <wp:extent cx="5942330" cy="0"/>
              <wp:effectExtent l="0" t="0" r="0" b="0"/>
              <wp:wrapNone/>
              <wp:docPr id="122"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33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B02B40" id="Line 453" o:spid="_x0000_s1026" style="position:absolute;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85pt,743.6pt" to="525.75pt,74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tab/>
    </w:r>
    <w:r w:rsidR="007D1F60">
      <w:tab/>
    </w:r>
    <w:sdt>
      <w:sdtPr>
        <w:id w:val="-1778244167"/>
        <w:docPartObj>
          <w:docPartGallery w:val="Page Numbers (Bottom of Page)"/>
          <w:docPartUnique/>
        </w:docPartObj>
      </w:sdtPr>
      <w:sdtContent>
        <w:r w:rsidR="007D1F60" w:rsidRPr="00F311A2">
          <w:rPr>
            <w:sz w:val="20"/>
            <w:szCs w:val="20"/>
          </w:rPr>
          <w:t xml:space="preserve">Page | </w:t>
        </w:r>
        <w:r w:rsidR="007D1F60" w:rsidRPr="00F311A2">
          <w:rPr>
            <w:sz w:val="20"/>
            <w:szCs w:val="20"/>
          </w:rPr>
          <w:fldChar w:fldCharType="begin"/>
        </w:r>
        <w:r w:rsidR="007D1F60" w:rsidRPr="00F311A2">
          <w:rPr>
            <w:sz w:val="20"/>
            <w:szCs w:val="20"/>
          </w:rPr>
          <w:instrText xml:space="preserve"> PAGE   \* MERGEFORMAT </w:instrText>
        </w:r>
        <w:r w:rsidR="007D1F60" w:rsidRPr="00F311A2">
          <w:rPr>
            <w:sz w:val="20"/>
            <w:szCs w:val="20"/>
          </w:rPr>
          <w:fldChar w:fldCharType="separate"/>
        </w:r>
        <w:r w:rsidR="007D1F60">
          <w:rPr>
            <w:sz w:val="20"/>
            <w:szCs w:val="20"/>
          </w:rPr>
          <w:t>8</w:t>
        </w:r>
        <w:r w:rsidR="007D1F60" w:rsidRPr="00F311A2">
          <w:rPr>
            <w:noProof/>
            <w:sz w:val="20"/>
            <w:szCs w:val="20"/>
          </w:rPr>
          <w:fldChar w:fldCharType="end"/>
        </w:r>
        <w:r w:rsidR="007D1F60" w:rsidRPr="00F311A2">
          <w:rPr>
            <w:sz w:val="20"/>
            <w:szCs w:val="20"/>
          </w:rPr>
          <w:t xml:space="preserve"> </w:t>
        </w:r>
      </w:sdtContent>
    </w:sdt>
  </w:p>
  <w:p w14:paraId="28DA45D3" w14:textId="77777777" w:rsidR="007D1F60" w:rsidRDefault="007D1F60">
    <w:pPr>
      <w:pStyle w:val="BodyText"/>
      <w:spacing w:line="14" w:lineRule="auto"/>
      <w:rPr>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B3A9F" w14:textId="77777777" w:rsidR="007D1F60" w:rsidRPr="0023289D" w:rsidRDefault="005D1EB8" w:rsidP="0023289D">
    <w:pPr>
      <w:tabs>
        <w:tab w:val="left" w:pos="90"/>
      </w:tabs>
      <w:spacing w:line="223" w:lineRule="exact"/>
      <w:ind w:left="-90"/>
      <w:rPr>
        <w:sz w:val="20"/>
      </w:rPr>
    </w:pPr>
    <w:r>
      <w:rPr>
        <w:noProof/>
        <w:sz w:val="20"/>
      </w:rPr>
      <mc:AlternateContent>
        <mc:Choice Requires="wps">
          <w:drawing>
            <wp:anchor distT="0" distB="0" distL="114300" distR="114300" simplePos="0" relativeHeight="251777024" behindDoc="1" locked="0" layoutInCell="1" allowOverlap="1" wp14:anchorId="755EF253" wp14:editId="5683570F">
              <wp:simplePos x="0" y="0"/>
              <wp:positionH relativeFrom="page">
                <wp:posOffset>668020</wp:posOffset>
              </wp:positionH>
              <wp:positionV relativeFrom="page">
                <wp:posOffset>9434195</wp:posOffset>
              </wp:positionV>
              <wp:extent cx="5761355" cy="0"/>
              <wp:effectExtent l="0" t="0" r="0" b="0"/>
              <wp:wrapNone/>
              <wp:docPr id="119" name="Line 6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7401B6" id="Line 617" o:spid="_x0000_s1026" style="position:absolute;z-index:-251539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6pt,742.85pt" to="506.25pt,7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rPr>
        <w:sz w:val="20"/>
      </w:rPr>
      <w:tab/>
    </w:r>
    <w:sdt>
      <w:sdtPr>
        <w:rPr>
          <w:sz w:val="20"/>
          <w:szCs w:val="20"/>
        </w:rPr>
        <w:id w:val="2083943864"/>
        <w:docPartObj>
          <w:docPartGallery w:val="Page Numbers (Bottom of Page)"/>
          <w:docPartUnique/>
        </w:docPartObj>
      </w:sdtPr>
      <w:sdtEndPr>
        <w:rPr>
          <w:sz w:val="22"/>
          <w:szCs w:val="22"/>
        </w:rPr>
      </w:sdtEndPr>
      <w:sdtContent>
        <w:r w:rsidR="007D1F60">
          <w:rPr>
            <w:sz w:val="20"/>
            <w:szCs w:val="20"/>
          </w:rPr>
          <w:tab/>
        </w:r>
        <w:r w:rsidR="007D1F60" w:rsidRPr="005008B9">
          <w:rPr>
            <w:sz w:val="20"/>
            <w:szCs w:val="20"/>
          </w:rPr>
          <w:t xml:space="preserve">Page | </w:t>
        </w:r>
        <w:r w:rsidR="007D1F60" w:rsidRPr="005008B9">
          <w:rPr>
            <w:sz w:val="20"/>
            <w:szCs w:val="20"/>
          </w:rPr>
          <w:fldChar w:fldCharType="begin"/>
        </w:r>
        <w:r w:rsidR="007D1F60" w:rsidRPr="005008B9">
          <w:rPr>
            <w:sz w:val="20"/>
            <w:szCs w:val="20"/>
          </w:rPr>
          <w:instrText xml:space="preserve"> PAGE   \* MERGEFORMAT </w:instrText>
        </w:r>
        <w:r w:rsidR="007D1F60" w:rsidRPr="005008B9">
          <w:rPr>
            <w:sz w:val="20"/>
            <w:szCs w:val="20"/>
          </w:rPr>
          <w:fldChar w:fldCharType="separate"/>
        </w:r>
        <w:r w:rsidR="007D1F60">
          <w:rPr>
            <w:sz w:val="20"/>
            <w:szCs w:val="20"/>
          </w:rPr>
          <w:t>46</w:t>
        </w:r>
        <w:r w:rsidR="007D1F60" w:rsidRPr="005008B9">
          <w:rPr>
            <w:noProof/>
            <w:sz w:val="20"/>
            <w:szCs w:val="20"/>
          </w:rPr>
          <w:fldChar w:fldCharType="end"/>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6430C" w14:textId="77777777" w:rsidR="007D1F60" w:rsidRPr="00FE1527" w:rsidRDefault="005D1EB8" w:rsidP="00095FD5">
    <w:pPr>
      <w:spacing w:line="223" w:lineRule="exact"/>
      <w:rPr>
        <w:sz w:val="20"/>
      </w:rPr>
    </w:pPr>
    <w:r>
      <w:rPr>
        <w:noProof/>
        <w:sz w:val="20"/>
      </w:rPr>
      <mc:AlternateContent>
        <mc:Choice Requires="wps">
          <w:drawing>
            <wp:anchor distT="0" distB="0" distL="114300" distR="114300" simplePos="0" relativeHeight="251715584" behindDoc="1" locked="0" layoutInCell="1" allowOverlap="1" wp14:anchorId="053BA69C" wp14:editId="5C737122">
              <wp:simplePos x="0" y="0"/>
              <wp:positionH relativeFrom="page">
                <wp:posOffset>734695</wp:posOffset>
              </wp:positionH>
              <wp:positionV relativeFrom="page">
                <wp:posOffset>9443720</wp:posOffset>
              </wp:positionV>
              <wp:extent cx="5942330" cy="0"/>
              <wp:effectExtent l="0" t="0" r="0" b="0"/>
              <wp:wrapNone/>
              <wp:docPr id="116"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33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DDECF8" id="Line 454" o:spid="_x0000_s1026" style="position:absolute;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85pt,743.6pt" to="525.75pt,74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tab/>
    </w:r>
    <w:r w:rsidR="007D1F60">
      <w:tab/>
    </w:r>
    <w:sdt>
      <w:sdtPr>
        <w:id w:val="-2098705657"/>
        <w:docPartObj>
          <w:docPartGallery w:val="Page Numbers (Bottom of Page)"/>
          <w:docPartUnique/>
        </w:docPartObj>
      </w:sdtPr>
      <w:sdtContent>
        <w:r w:rsidR="007D1F60" w:rsidRPr="00F311A2">
          <w:rPr>
            <w:sz w:val="20"/>
            <w:szCs w:val="20"/>
          </w:rPr>
          <w:t xml:space="preserve">Page | </w:t>
        </w:r>
        <w:r w:rsidR="007D1F60" w:rsidRPr="00F311A2">
          <w:rPr>
            <w:sz w:val="20"/>
            <w:szCs w:val="20"/>
          </w:rPr>
          <w:fldChar w:fldCharType="begin"/>
        </w:r>
        <w:r w:rsidR="007D1F60" w:rsidRPr="00F311A2">
          <w:rPr>
            <w:sz w:val="20"/>
            <w:szCs w:val="20"/>
          </w:rPr>
          <w:instrText xml:space="preserve"> PAGE   \* MERGEFORMAT </w:instrText>
        </w:r>
        <w:r w:rsidR="007D1F60" w:rsidRPr="00F311A2">
          <w:rPr>
            <w:sz w:val="20"/>
            <w:szCs w:val="20"/>
          </w:rPr>
          <w:fldChar w:fldCharType="separate"/>
        </w:r>
        <w:r w:rsidR="007D1F60">
          <w:rPr>
            <w:sz w:val="20"/>
            <w:szCs w:val="20"/>
          </w:rPr>
          <w:t>8</w:t>
        </w:r>
        <w:r w:rsidR="007D1F60" w:rsidRPr="00F311A2">
          <w:rPr>
            <w:noProof/>
            <w:sz w:val="20"/>
            <w:szCs w:val="20"/>
          </w:rPr>
          <w:fldChar w:fldCharType="end"/>
        </w:r>
        <w:r w:rsidR="007D1F60" w:rsidRPr="00F311A2">
          <w:rPr>
            <w:sz w:val="20"/>
            <w:szCs w:val="20"/>
          </w:rPr>
          <w:t xml:space="preserve"> </w:t>
        </w:r>
      </w:sdtContent>
    </w:sdt>
  </w:p>
  <w:p w14:paraId="38F6FB67" w14:textId="77777777" w:rsidR="007D1F60" w:rsidRDefault="007D1F60">
    <w:pPr>
      <w:pStyle w:val="BodyText"/>
      <w:spacing w:line="14" w:lineRule="auto"/>
      <w:rPr>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7396C" w14:textId="77777777" w:rsidR="007D1F60" w:rsidRPr="00FE1527" w:rsidRDefault="005D1EB8" w:rsidP="006D05EC">
    <w:pPr>
      <w:spacing w:line="223" w:lineRule="exact"/>
      <w:rPr>
        <w:sz w:val="20"/>
      </w:rPr>
    </w:pPr>
    <w:r>
      <w:rPr>
        <w:noProof/>
        <w:sz w:val="20"/>
      </w:rPr>
      <mc:AlternateContent>
        <mc:Choice Requires="wps">
          <w:drawing>
            <wp:anchor distT="0" distB="0" distL="114300" distR="114300" simplePos="0" relativeHeight="251719680" behindDoc="1" locked="0" layoutInCell="1" allowOverlap="1" wp14:anchorId="57F00D24" wp14:editId="2F3515E4">
              <wp:simplePos x="0" y="0"/>
              <wp:positionH relativeFrom="page">
                <wp:posOffset>734695</wp:posOffset>
              </wp:positionH>
              <wp:positionV relativeFrom="page">
                <wp:posOffset>9462770</wp:posOffset>
              </wp:positionV>
              <wp:extent cx="5942330" cy="0"/>
              <wp:effectExtent l="0" t="0" r="0" b="0"/>
              <wp:wrapNone/>
              <wp:docPr id="112"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33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CBF63" id="Line 456" o:spid="_x0000_s1026" style="position:absolute;z-index:-251596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85pt,745.1pt" to="525.75pt,7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" strokeweight=".16936mm">
              <w10:wrap anchorx="page" anchory="page"/>
            </v:line>
          </w:pict>
        </mc:Fallback>
      </mc:AlternateContent>
    </w:r>
    <w:r w:rsidR="007D1F60">
      <w:rPr>
        <w:sz w:val="20"/>
      </w:rPr>
      <w:t xml:space="preserve">Avaya </w:t>
    </w:r>
    <w:r w:rsidR="007D1F60" w:rsidRPr="00A67724">
      <w:rPr>
        <w:sz w:val="20"/>
      </w:rPr>
      <w:t>Aura®</w:t>
    </w:r>
    <w:r w:rsidR="007D1F60">
      <w:rPr>
        <w:sz w:val="20"/>
      </w:rPr>
      <w:t xml:space="preserve"> Session Manager EM Web Service API Programming Reference</w:t>
    </w:r>
    <w:r w:rsidR="007D1F60">
      <w:rPr>
        <w:sz w:val="20"/>
      </w:rPr>
      <w:tab/>
    </w:r>
    <w:r w:rsidR="007D1F60">
      <w:tab/>
    </w:r>
    <w:r w:rsidR="007D1F60">
      <w:tab/>
    </w:r>
    <w:sdt>
      <w:sdtPr>
        <w:id w:val="-864369423"/>
        <w:docPartObj>
          <w:docPartGallery w:val="Page Numbers (Bottom of Page)"/>
          <w:docPartUnique/>
        </w:docPartObj>
      </w:sdtPr>
      <w:sdtContent>
        <w:r w:rsidR="007D1F60" w:rsidRPr="00F311A2">
          <w:rPr>
            <w:sz w:val="20"/>
            <w:szCs w:val="20"/>
          </w:rPr>
          <w:t xml:space="preserve">Page | </w:t>
        </w:r>
        <w:r w:rsidR="007D1F60" w:rsidRPr="00F311A2">
          <w:rPr>
            <w:sz w:val="20"/>
            <w:szCs w:val="20"/>
          </w:rPr>
          <w:fldChar w:fldCharType="begin"/>
        </w:r>
        <w:r w:rsidR="007D1F60" w:rsidRPr="00F311A2">
          <w:rPr>
            <w:sz w:val="20"/>
            <w:szCs w:val="20"/>
          </w:rPr>
          <w:instrText xml:space="preserve"> PAGE   \* MERGEFORMAT </w:instrText>
        </w:r>
        <w:r w:rsidR="007D1F60" w:rsidRPr="00F311A2">
          <w:rPr>
            <w:sz w:val="20"/>
            <w:szCs w:val="20"/>
          </w:rPr>
          <w:fldChar w:fldCharType="separate"/>
        </w:r>
        <w:r w:rsidR="007D1F60">
          <w:rPr>
            <w:sz w:val="20"/>
            <w:szCs w:val="20"/>
          </w:rPr>
          <w:t>8</w:t>
        </w:r>
        <w:r w:rsidR="007D1F60" w:rsidRPr="00F311A2">
          <w:rPr>
            <w:noProof/>
            <w:sz w:val="20"/>
            <w:szCs w:val="20"/>
          </w:rPr>
          <w:fldChar w:fldCharType="end"/>
        </w:r>
        <w:r w:rsidR="007D1F60" w:rsidRPr="00F311A2">
          <w:rPr>
            <w:sz w:val="20"/>
            <w:szCs w:val="20"/>
          </w:rPr>
          <w:t xml:space="preserve"> </w:t>
        </w:r>
      </w:sdtContent>
    </w:sdt>
  </w:p>
  <w:p w14:paraId="2C52D53A" w14:textId="77777777" w:rsidR="007D1F60" w:rsidRDefault="007D1F60">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433D8" w14:textId="77777777" w:rsidR="00923C42" w:rsidRDefault="00923C42">
      <w:r>
        <w:separator/>
      </w:r>
    </w:p>
  </w:footnote>
  <w:footnote w:type="continuationSeparator" w:id="0">
    <w:p w14:paraId="60D75A2B" w14:textId="77777777" w:rsidR="00923C42" w:rsidRDefault="00923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59539" w14:textId="77777777" w:rsidR="007D1F60" w:rsidRDefault="007D1F60" w:rsidP="0056486F">
    <w:pPr>
      <w:pStyle w:val="Header"/>
      <w:tabs>
        <w:tab w:val="clear" w:pos="4680"/>
        <w:tab w:val="clear" w:pos="9360"/>
        <w:tab w:val="left" w:pos="1152"/>
      </w:tabs>
    </w:pP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96DAF"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219200" behindDoc="1" locked="0" layoutInCell="1" allowOverlap="1" wp14:anchorId="1FF768AA" wp14:editId="7176FD8C">
              <wp:simplePos x="0" y="0"/>
              <wp:positionH relativeFrom="page">
                <wp:posOffset>896620</wp:posOffset>
              </wp:positionH>
              <wp:positionV relativeFrom="page">
                <wp:posOffset>757555</wp:posOffset>
              </wp:positionV>
              <wp:extent cx="6209665" cy="0"/>
              <wp:effectExtent l="0" t="0" r="0" b="0"/>
              <wp:wrapNone/>
              <wp:docPr id="107" name="Lin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A16D8" id="Line 174" o:spid="_x0000_s1026" style="position:absolute;z-index:-25609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59.65pt" to="559.55pt,5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" strokeweight=".48pt">
              <w10:wrap anchorx="page" anchory="page"/>
            </v:line>
          </w:pict>
        </mc:Fallback>
      </mc:AlternateContent>
    </w:r>
    <w:r>
      <w:rPr>
        <w:noProof/>
      </w:rPr>
      <mc:AlternateContent>
        <mc:Choice Requires="wps">
          <w:drawing>
            <wp:anchor distT="0" distB="0" distL="114300" distR="114300" simplePos="0" relativeHeight="247220224" behindDoc="1" locked="0" layoutInCell="1" allowOverlap="1" wp14:anchorId="7CE9E21C" wp14:editId="33944EEC">
              <wp:simplePos x="0" y="0"/>
              <wp:positionH relativeFrom="page">
                <wp:posOffset>901700</wp:posOffset>
              </wp:positionH>
              <wp:positionV relativeFrom="page">
                <wp:posOffset>548005</wp:posOffset>
              </wp:positionV>
              <wp:extent cx="1375410" cy="165735"/>
              <wp:effectExtent l="0" t="0" r="0" b="0"/>
              <wp:wrapNone/>
              <wp:docPr id="106"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CA363" w14:textId="77777777" w:rsidR="007D1F60" w:rsidRDefault="007D1F60">
                          <w:pPr>
                            <w:pStyle w:val="BodyText"/>
                            <w:spacing w:line="245" w:lineRule="exact"/>
                            <w:ind w:left="20"/>
                          </w:pPr>
                          <w:r>
                            <w:t>Session Manager Status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AFD925" id="_x0000_t202" coordsize="21600,21600" o:spt="202" path="m,l,21600r21600,l21600,xe">
              <v:stroke joinstyle="miter"/>
              <v:path gradientshapeok="t" o:connecttype="rect"/>
            </v:shapetype>
            <v:shape id="_x0000_s1093" type="#_x0000_t202" style="position:absolute;margin-left:71pt;margin-top:43.15pt;width:108.3pt;height:13.05pt;z-index:-25609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" filled="f" stroked="f">
              <v:textbox inset="0,0,0,0">
                <w:txbxContent>
                  <w:p w:rsidR="007D1F60" w:rsidRDefault="007D1F60">
                    <w:pPr>
                      <w:pStyle w:val="BodyText"/>
                      <w:spacing w:line="245" w:lineRule="exact"/>
                      <w:ind w:left="20"/>
                    </w:pPr>
                    <w:r>
                      <w:t>Session Manager Status</w:t>
                    </w:r>
                  </w:p>
                </w:txbxContent>
              </v:textbox>
              <w10:wrap anchorx="page" anchory="page"/>
            </v:shape>
          </w:pict>
        </mc:Fallback>
      </mc:AlternateContent>
    </w:r>
    <w:r>
      <w:rPr>
        <w:noProof/>
      </w:rPr>
      <mc:AlternateContent>
        <mc:Choice Requires="wps">
          <w:drawing>
            <wp:anchor distT="0" distB="0" distL="114300" distR="114300" simplePos="0" relativeHeight="247221248" behindDoc="1" locked="0" layoutInCell="1" allowOverlap="1" wp14:anchorId="5BA48C39" wp14:editId="52A45467">
              <wp:simplePos x="0" y="0"/>
              <wp:positionH relativeFrom="page">
                <wp:posOffset>5067935</wp:posOffset>
              </wp:positionH>
              <wp:positionV relativeFrom="page">
                <wp:posOffset>548005</wp:posOffset>
              </wp:positionV>
              <wp:extent cx="2033270" cy="165735"/>
              <wp:effectExtent l="0" t="0" r="0" b="0"/>
              <wp:wrapNone/>
              <wp:docPr id="105"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2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379587" w14:textId="77777777" w:rsidR="007D1F60" w:rsidRDefault="007D1F60">
                          <w:pPr>
                            <w:pStyle w:val="BodyText"/>
                            <w:spacing w:line="245" w:lineRule="exact"/>
                            <w:ind w:left="20"/>
                          </w:pPr>
                          <w:r>
                            <w:t>Change SM Deny New Service state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A54BA" id="_x0000_s1094" type="#_x0000_t202" style="position:absolute;margin-left:399.05pt;margin-top:43.15pt;width:160.1pt;height:13.05pt;z-index:-25609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" filled="f" stroked="f">
              <v:textbox inset="0,0,0,0">
                <w:txbxContent>
                  <w:p w:rsidR="007D1F60" w:rsidRDefault="007D1F60">
                    <w:pPr>
                      <w:pStyle w:val="BodyText"/>
                      <w:spacing w:line="245" w:lineRule="exact"/>
                      <w:ind w:left="20"/>
                    </w:pPr>
                    <w:r>
                      <w:t>Change SM Deny New Service state</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3D569"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225344" behindDoc="1" locked="0" layoutInCell="1" allowOverlap="1" wp14:anchorId="368EC484" wp14:editId="1E15D532">
              <wp:simplePos x="0" y="0"/>
              <wp:positionH relativeFrom="page">
                <wp:posOffset>896620</wp:posOffset>
              </wp:positionH>
              <wp:positionV relativeFrom="page">
                <wp:posOffset>757555</wp:posOffset>
              </wp:positionV>
              <wp:extent cx="6209665" cy="0"/>
              <wp:effectExtent l="0" t="0" r="0" b="0"/>
              <wp:wrapNone/>
              <wp:docPr id="101"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72111F" id="Line 168" o:spid="_x0000_s1026" style="position:absolute;z-index:-25609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59.65pt" to="559.55pt,5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" strokeweight=".48pt">
              <w10:wrap anchorx="page" anchory="page"/>
            </v:line>
          </w:pict>
        </mc:Fallback>
      </mc:AlternateContent>
    </w:r>
    <w:r>
      <w:rPr>
        <w:noProof/>
      </w:rPr>
      <mc:AlternateContent>
        <mc:Choice Requires="wps">
          <w:drawing>
            <wp:anchor distT="0" distB="0" distL="114300" distR="114300" simplePos="0" relativeHeight="247226368" behindDoc="1" locked="0" layoutInCell="1" allowOverlap="1" wp14:anchorId="46A09F74" wp14:editId="1B11F923">
              <wp:simplePos x="0" y="0"/>
              <wp:positionH relativeFrom="page">
                <wp:posOffset>901700</wp:posOffset>
              </wp:positionH>
              <wp:positionV relativeFrom="page">
                <wp:posOffset>548005</wp:posOffset>
              </wp:positionV>
              <wp:extent cx="1375410" cy="165735"/>
              <wp:effectExtent l="0" t="0" r="0" b="0"/>
              <wp:wrapNone/>
              <wp:docPr id="100"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A7211" w14:textId="77777777" w:rsidR="007D1F60" w:rsidRDefault="007D1F60">
                          <w:pPr>
                            <w:pStyle w:val="BodyText"/>
                            <w:spacing w:line="245" w:lineRule="exact"/>
                            <w:ind w:left="20"/>
                          </w:pPr>
                          <w:r>
                            <w:t>Session Manager Status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330BA3" id="_x0000_t202" coordsize="21600,21600" o:spt="202" path="m,l,21600r21600,l21600,xe">
              <v:stroke joinstyle="miter"/>
              <v:path gradientshapeok="t" o:connecttype="rect"/>
            </v:shapetype>
            <v:shape id="Text Box 167" o:spid="_x0000_s1097" type="#_x0000_t202" style="position:absolute;margin-left:71pt;margin-top:43.15pt;width:108.3pt;height:13.05pt;z-index:-25609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" filled="f" stroked="f">
              <v:textbox inset="0,0,0,0">
                <w:txbxContent>
                  <w:p w:rsidR="007D1F60" w:rsidRDefault="007D1F60">
                    <w:pPr>
                      <w:pStyle w:val="BodyText"/>
                      <w:spacing w:line="245" w:lineRule="exact"/>
                      <w:ind w:left="20"/>
                    </w:pPr>
                    <w:r>
                      <w:t>Session Manager Status</w:t>
                    </w:r>
                  </w:p>
                </w:txbxContent>
              </v:textbox>
              <w10:wrap anchorx="page" anchory="page"/>
            </v:shape>
          </w:pict>
        </mc:Fallback>
      </mc:AlternateContent>
    </w:r>
    <w:r>
      <w:rPr>
        <w:noProof/>
      </w:rPr>
      <mc:AlternateContent>
        <mc:Choice Requires="wps">
          <w:drawing>
            <wp:anchor distT="0" distB="0" distL="114300" distR="114300" simplePos="0" relativeHeight="247227392" behindDoc="1" locked="0" layoutInCell="1" allowOverlap="1" wp14:anchorId="1B8F7EF2" wp14:editId="6B05CB79">
              <wp:simplePos x="0" y="0"/>
              <wp:positionH relativeFrom="page">
                <wp:posOffset>5483860</wp:posOffset>
              </wp:positionH>
              <wp:positionV relativeFrom="page">
                <wp:posOffset>548005</wp:posOffset>
              </wp:positionV>
              <wp:extent cx="1615440" cy="165735"/>
              <wp:effectExtent l="0" t="0" r="0" b="0"/>
              <wp:wrapNone/>
              <wp:docPr id="99"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99487" w14:textId="77777777" w:rsidR="007D1F60" w:rsidRDefault="007D1F60">
                          <w:pPr>
                            <w:pStyle w:val="BodyText"/>
                            <w:spacing w:line="245" w:lineRule="exact"/>
                            <w:ind w:left="20"/>
                          </w:pPr>
                          <w:r>
                            <w:t>SM Status response content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522FCD" id="Text Box 166" o:spid="_x0000_s1098" type="#_x0000_t202" style="position:absolute;margin-left:431.8pt;margin-top:43.15pt;width:127.2pt;height:13.05pt;z-index:-25608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" filled="f" stroked="f">
              <v:textbox inset="0,0,0,0">
                <w:txbxContent>
                  <w:p w:rsidR="007D1F60" w:rsidRDefault="007D1F60">
                    <w:pPr>
                      <w:pStyle w:val="BodyText"/>
                      <w:spacing w:line="245" w:lineRule="exact"/>
                      <w:ind w:left="20"/>
                    </w:pPr>
                    <w:r>
                      <w:t>SM Status response content</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BAC7F"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1EBCB46B" wp14:editId="4862267E">
              <wp:simplePos x="0" y="0"/>
              <wp:positionH relativeFrom="page">
                <wp:posOffset>896620</wp:posOffset>
              </wp:positionH>
              <wp:positionV relativeFrom="page">
                <wp:posOffset>757555</wp:posOffset>
              </wp:positionV>
              <wp:extent cx="6209665" cy="0"/>
              <wp:effectExtent l="0" t="0" r="0" b="0"/>
              <wp:wrapNone/>
              <wp:docPr id="97" name="Line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D5A438" id="Line 329"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59.65pt" to="559.55pt,5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" strokeweight=".48pt">
              <w10:wrap anchorx="page" anchory="page"/>
            </v:line>
          </w:pict>
        </mc:Fallback>
      </mc:AlternateContent>
    </w:r>
    <w:r>
      <w:rPr>
        <w:noProof/>
      </w:rPr>
      <mc:AlternateContent>
        <mc:Choice Requires="wps">
          <w:drawing>
            <wp:anchor distT="0" distB="0" distL="114300" distR="114300" simplePos="0" relativeHeight="251660288" behindDoc="1" locked="0" layoutInCell="1" allowOverlap="1" wp14:anchorId="786B7D65" wp14:editId="4EB692C9">
              <wp:simplePos x="0" y="0"/>
              <wp:positionH relativeFrom="page">
                <wp:posOffset>901700</wp:posOffset>
              </wp:positionH>
              <wp:positionV relativeFrom="page">
                <wp:posOffset>548005</wp:posOffset>
              </wp:positionV>
              <wp:extent cx="1375410" cy="165735"/>
              <wp:effectExtent l="0" t="0" r="0" b="0"/>
              <wp:wrapNone/>
              <wp:docPr id="96" name="Text Box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26605" w14:textId="77777777" w:rsidR="007D1F60" w:rsidRDefault="007D1F60">
                          <w:pPr>
                            <w:pStyle w:val="BodyText"/>
                            <w:spacing w:line="245" w:lineRule="exact"/>
                            <w:ind w:left="20"/>
                          </w:pPr>
                          <w:r>
                            <w:t>Session Manager Status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D978C1" id="_x0000_t202" coordsize="21600,21600" o:spt="202" path="m,l,21600r21600,l21600,xe">
              <v:stroke joinstyle="miter"/>
              <v:path gradientshapeok="t" o:connecttype="rect"/>
            </v:shapetype>
            <v:shape id="Text Box 330" o:spid="_x0000_s1099" type="#_x0000_t202" style="position:absolute;margin-left:71pt;margin-top:43.15pt;width:108.3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" filled="f" stroked="f">
              <v:textbox inset="0,0,0,0">
                <w:txbxContent>
                  <w:p w:rsidR="007D1F60" w:rsidRDefault="007D1F60">
                    <w:pPr>
                      <w:pStyle w:val="BodyText"/>
                      <w:spacing w:line="245" w:lineRule="exact"/>
                      <w:ind w:left="20"/>
                    </w:pPr>
                    <w:r>
                      <w:t>Session Manager Status</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4D2A160A" wp14:editId="629C627C">
              <wp:simplePos x="0" y="0"/>
              <wp:positionH relativeFrom="page">
                <wp:posOffset>4262755</wp:posOffset>
              </wp:positionH>
              <wp:positionV relativeFrom="page">
                <wp:posOffset>548005</wp:posOffset>
              </wp:positionV>
              <wp:extent cx="2837180" cy="165735"/>
              <wp:effectExtent l="0" t="0" r="0" b="0"/>
              <wp:wrapNone/>
              <wp:docPr id="95" name="Text Box 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1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4CCF0" w14:textId="77777777" w:rsidR="007D1F60" w:rsidRDefault="007D1F60">
                          <w:pPr>
                            <w:pStyle w:val="BodyText"/>
                            <w:spacing w:line="245" w:lineRule="exact"/>
                            <w:ind w:left="20"/>
                          </w:pPr>
                          <w:r>
                            <w:t>SM Status query response content normal format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A51D0" id="Text Box 331" o:spid="_x0000_s1100" type="#_x0000_t202" style="position:absolute;margin-left:335.65pt;margin-top:43.15pt;width:223.4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" filled="f" stroked="f">
              <v:textbox inset="0,0,0,0">
                <w:txbxContent>
                  <w:p w:rsidR="007D1F60" w:rsidRDefault="007D1F60">
                    <w:pPr>
                      <w:pStyle w:val="BodyText"/>
                      <w:spacing w:line="245" w:lineRule="exact"/>
                      <w:ind w:left="20"/>
                    </w:pPr>
                    <w:r>
                      <w:t>SM Status query response content normal format</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A312F"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51665408" behindDoc="1" locked="0" layoutInCell="1" allowOverlap="1" wp14:anchorId="111E86C6" wp14:editId="5B2512B9">
              <wp:simplePos x="0" y="0"/>
              <wp:positionH relativeFrom="page">
                <wp:posOffset>896620</wp:posOffset>
              </wp:positionH>
              <wp:positionV relativeFrom="page">
                <wp:posOffset>757555</wp:posOffset>
              </wp:positionV>
              <wp:extent cx="6209665" cy="0"/>
              <wp:effectExtent l="0" t="0" r="0" b="0"/>
              <wp:wrapNone/>
              <wp:docPr id="93" name="Line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E80B4" id="Line 335"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59.65pt" to="559.55pt,5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" strokeweight=".48pt">
              <w10:wrap anchorx="page" anchory="page"/>
            </v:line>
          </w:pict>
        </mc:Fallback>
      </mc:AlternateContent>
    </w:r>
    <w:r>
      <w:rPr>
        <w:noProof/>
      </w:rPr>
      <mc:AlternateContent>
        <mc:Choice Requires="wps">
          <w:drawing>
            <wp:anchor distT="0" distB="0" distL="114300" distR="114300" simplePos="0" relativeHeight="251666432" behindDoc="1" locked="0" layoutInCell="1" allowOverlap="1" wp14:anchorId="384C3746" wp14:editId="5EF139C4">
              <wp:simplePos x="0" y="0"/>
              <wp:positionH relativeFrom="page">
                <wp:posOffset>901700</wp:posOffset>
              </wp:positionH>
              <wp:positionV relativeFrom="page">
                <wp:posOffset>548005</wp:posOffset>
              </wp:positionV>
              <wp:extent cx="1375410" cy="165735"/>
              <wp:effectExtent l="0" t="0" r="0" b="0"/>
              <wp:wrapNone/>
              <wp:docPr id="92" name="Text Box 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4FECCF" w14:textId="77777777" w:rsidR="007D1F60" w:rsidRDefault="007D1F60">
                          <w:pPr>
                            <w:pStyle w:val="BodyText"/>
                            <w:spacing w:line="245" w:lineRule="exact"/>
                            <w:ind w:left="20"/>
                          </w:pPr>
                          <w:r>
                            <w:t>Session Manager Status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B88CA" id="_x0000_t202" coordsize="21600,21600" o:spt="202" path="m,l,21600r21600,l21600,xe">
              <v:stroke joinstyle="miter"/>
              <v:path gradientshapeok="t" o:connecttype="rect"/>
            </v:shapetype>
            <v:shape id="Text Box 336" o:spid="_x0000_s1101" type="#_x0000_t202" style="position:absolute;margin-left:71pt;margin-top:43.15pt;width:108.3pt;height:13.0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" filled="f" stroked="f">
              <v:textbox inset="0,0,0,0">
                <w:txbxContent>
                  <w:p w:rsidR="007D1F60" w:rsidRDefault="007D1F60">
                    <w:pPr>
                      <w:pStyle w:val="BodyText"/>
                      <w:spacing w:line="245" w:lineRule="exact"/>
                      <w:ind w:left="20"/>
                    </w:pPr>
                    <w:r>
                      <w:t>Session Manager Status</w:t>
                    </w:r>
                  </w:p>
                </w:txbxContent>
              </v:textbox>
              <w10:wrap anchorx="page" anchory="page"/>
            </v:shape>
          </w:pict>
        </mc:Fallback>
      </mc:AlternateContent>
    </w:r>
    <w:r>
      <w:rPr>
        <w:noProof/>
      </w:rPr>
      <mc:AlternateContent>
        <mc:Choice Requires="wps">
          <w:drawing>
            <wp:anchor distT="0" distB="0" distL="114300" distR="114300" simplePos="0" relativeHeight="251667456" behindDoc="1" locked="0" layoutInCell="1" allowOverlap="1" wp14:anchorId="6741FD07" wp14:editId="6994D3CD">
              <wp:simplePos x="0" y="0"/>
              <wp:positionH relativeFrom="page">
                <wp:posOffset>4262755</wp:posOffset>
              </wp:positionH>
              <wp:positionV relativeFrom="page">
                <wp:posOffset>548005</wp:posOffset>
              </wp:positionV>
              <wp:extent cx="2837815" cy="165735"/>
              <wp:effectExtent l="0" t="0" r="0" b="0"/>
              <wp:wrapNone/>
              <wp:docPr id="91" name="Text Box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81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A02E0" w14:textId="77777777" w:rsidR="007D1F60" w:rsidRDefault="007D1F60">
                          <w:pPr>
                            <w:pStyle w:val="BodyText"/>
                            <w:spacing w:line="245" w:lineRule="exact"/>
                            <w:ind w:left="20"/>
                          </w:pPr>
                          <w:r>
                            <w:t>SM Status query response content normal format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CBAFFB" id="Text Box 337" o:spid="_x0000_s1102" type="#_x0000_t202" style="position:absolute;margin-left:335.65pt;margin-top:43.15pt;width:223.45pt;height:13.0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" filled="f" stroked="f">
              <v:textbox inset="0,0,0,0">
                <w:txbxContent>
                  <w:p w:rsidR="007D1F60" w:rsidRDefault="007D1F60">
                    <w:pPr>
                      <w:pStyle w:val="BodyText"/>
                      <w:spacing w:line="245" w:lineRule="exact"/>
                      <w:ind w:left="20"/>
                    </w:pPr>
                    <w:r>
                      <w:t>SM Status query response content normal format</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8881F"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51671552" behindDoc="1" locked="0" layoutInCell="1" allowOverlap="1" wp14:anchorId="7076547A" wp14:editId="0693AE7B">
              <wp:simplePos x="0" y="0"/>
              <wp:positionH relativeFrom="page">
                <wp:posOffset>896620</wp:posOffset>
              </wp:positionH>
              <wp:positionV relativeFrom="page">
                <wp:posOffset>757555</wp:posOffset>
              </wp:positionV>
              <wp:extent cx="6209665" cy="0"/>
              <wp:effectExtent l="0" t="0" r="0" b="0"/>
              <wp:wrapNone/>
              <wp:docPr id="89" name="Line 3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321DD7" id="Line 341"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59.65pt" to="559.55pt,5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" strokeweight=".48pt">
              <w10:wrap anchorx="page" anchory="page"/>
            </v:line>
          </w:pict>
        </mc:Fallback>
      </mc:AlternateContent>
    </w:r>
    <w:r>
      <w:rPr>
        <w:noProof/>
      </w:rPr>
      <mc:AlternateContent>
        <mc:Choice Requires="wps">
          <w:drawing>
            <wp:anchor distT="0" distB="0" distL="114300" distR="114300" simplePos="0" relativeHeight="251672576" behindDoc="1" locked="0" layoutInCell="1" allowOverlap="1" wp14:anchorId="6A99565C" wp14:editId="1792F1AC">
              <wp:simplePos x="0" y="0"/>
              <wp:positionH relativeFrom="page">
                <wp:posOffset>901700</wp:posOffset>
              </wp:positionH>
              <wp:positionV relativeFrom="page">
                <wp:posOffset>548005</wp:posOffset>
              </wp:positionV>
              <wp:extent cx="1375410" cy="165735"/>
              <wp:effectExtent l="0" t="0" r="0" b="0"/>
              <wp:wrapNone/>
              <wp:docPr id="88" name="Text Box 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52E31D" w14:textId="77777777" w:rsidR="007D1F60" w:rsidRDefault="007D1F60">
                          <w:pPr>
                            <w:pStyle w:val="BodyText"/>
                            <w:spacing w:line="245" w:lineRule="exact"/>
                            <w:ind w:left="20"/>
                          </w:pPr>
                          <w:r>
                            <w:t>Session Manager Status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C08E07" id="_x0000_t202" coordsize="21600,21600" o:spt="202" path="m,l,21600r21600,l21600,xe">
              <v:stroke joinstyle="miter"/>
              <v:path gradientshapeok="t" o:connecttype="rect"/>
            </v:shapetype>
            <v:shape id="Text Box 342" o:spid="_x0000_s1103" type="#_x0000_t202" style="position:absolute;margin-left:71pt;margin-top:43.15pt;width:108.3pt;height:13.0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" filled="f" stroked="f">
              <v:textbox inset="0,0,0,0">
                <w:txbxContent>
                  <w:p w:rsidR="007D1F60" w:rsidRDefault="007D1F60">
                    <w:pPr>
                      <w:pStyle w:val="BodyText"/>
                      <w:spacing w:line="245" w:lineRule="exact"/>
                      <w:ind w:left="20"/>
                    </w:pPr>
                    <w:r>
                      <w:t>Session Manager Status</w:t>
                    </w:r>
                  </w:p>
                </w:txbxContent>
              </v:textbox>
              <w10:wrap anchorx="page" anchory="page"/>
            </v:shape>
          </w:pict>
        </mc:Fallback>
      </mc:AlternateContent>
    </w:r>
    <w:r>
      <w:rPr>
        <w:noProof/>
      </w:rPr>
      <mc:AlternateContent>
        <mc:Choice Requires="wps">
          <w:drawing>
            <wp:anchor distT="0" distB="0" distL="114300" distR="114300" simplePos="0" relativeHeight="251673600" behindDoc="1" locked="0" layoutInCell="1" allowOverlap="1" wp14:anchorId="7B4E1CB0" wp14:editId="7EAF7788">
              <wp:simplePos x="0" y="0"/>
              <wp:positionH relativeFrom="page">
                <wp:posOffset>4262755</wp:posOffset>
              </wp:positionH>
              <wp:positionV relativeFrom="page">
                <wp:posOffset>548005</wp:posOffset>
              </wp:positionV>
              <wp:extent cx="2837180" cy="165735"/>
              <wp:effectExtent l="0" t="0" r="0" b="0"/>
              <wp:wrapNone/>
              <wp:docPr id="87"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1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CF9D3" w14:textId="77777777" w:rsidR="007D1F60" w:rsidRDefault="007D1F60">
                          <w:pPr>
                            <w:pStyle w:val="BodyText"/>
                            <w:spacing w:line="245" w:lineRule="exact"/>
                            <w:ind w:left="20"/>
                          </w:pPr>
                          <w:r>
                            <w:t>SM Status query response content normal format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15635A" id="Text Box 343" o:spid="_x0000_s1104" type="#_x0000_t202" style="position:absolute;margin-left:335.65pt;margin-top:43.15pt;width:223.4pt;height:13.0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" filled="f" stroked="f">
              <v:textbox inset="0,0,0,0">
                <w:txbxContent>
                  <w:p w:rsidR="007D1F60" w:rsidRDefault="007D1F60">
                    <w:pPr>
                      <w:pStyle w:val="BodyText"/>
                      <w:spacing w:line="245" w:lineRule="exact"/>
                      <w:ind w:left="20"/>
                    </w:pPr>
                    <w:r>
                      <w:t>SM Status query response content normal format</w:t>
                    </w:r>
                  </w:p>
                </w:txbxContent>
              </v:textbox>
              <w10:wrap anchorx="page" anchory="page"/>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10C8C"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51677696" behindDoc="1" locked="0" layoutInCell="1" allowOverlap="1" wp14:anchorId="1BCBD06A" wp14:editId="75074381">
              <wp:simplePos x="0" y="0"/>
              <wp:positionH relativeFrom="page">
                <wp:posOffset>896620</wp:posOffset>
              </wp:positionH>
              <wp:positionV relativeFrom="page">
                <wp:posOffset>757555</wp:posOffset>
              </wp:positionV>
              <wp:extent cx="6209665" cy="0"/>
              <wp:effectExtent l="0" t="0" r="0" b="0"/>
              <wp:wrapNone/>
              <wp:docPr id="85" name="Line 3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A5EB46" id="Line 347" o:spid="_x0000_s1026" style="position:absolute;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59.65pt" to="559.55pt,5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" strokeweight=".48pt">
              <w10:wrap anchorx="page" anchory="page"/>
            </v:line>
          </w:pict>
        </mc:Fallback>
      </mc:AlternateContent>
    </w:r>
    <w:r>
      <w:rPr>
        <w:noProof/>
      </w:rPr>
      <mc:AlternateContent>
        <mc:Choice Requires="wps">
          <w:drawing>
            <wp:anchor distT="0" distB="0" distL="114300" distR="114300" simplePos="0" relativeHeight="251678720" behindDoc="1" locked="0" layoutInCell="1" allowOverlap="1" wp14:anchorId="32B59344" wp14:editId="7ADF64A7">
              <wp:simplePos x="0" y="0"/>
              <wp:positionH relativeFrom="page">
                <wp:posOffset>901700</wp:posOffset>
              </wp:positionH>
              <wp:positionV relativeFrom="page">
                <wp:posOffset>548005</wp:posOffset>
              </wp:positionV>
              <wp:extent cx="1375410" cy="165735"/>
              <wp:effectExtent l="0" t="0" r="0" b="0"/>
              <wp:wrapNone/>
              <wp:docPr id="84" name="Text Box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6D5B4" w14:textId="77777777" w:rsidR="007D1F60" w:rsidRDefault="007D1F60">
                          <w:pPr>
                            <w:pStyle w:val="BodyText"/>
                            <w:spacing w:line="245" w:lineRule="exact"/>
                            <w:ind w:left="20"/>
                          </w:pPr>
                          <w:r>
                            <w:t>Session Manager Status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C8C8FB" id="_x0000_t202" coordsize="21600,21600" o:spt="202" path="m,l,21600r21600,l21600,xe">
              <v:stroke joinstyle="miter"/>
              <v:path gradientshapeok="t" o:connecttype="rect"/>
            </v:shapetype>
            <v:shape id="Text Box 348" o:spid="_x0000_s1105" type="#_x0000_t202" style="position:absolute;margin-left:71pt;margin-top:43.15pt;width:108.3pt;height:13.0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" filled="f" stroked="f">
              <v:textbox inset="0,0,0,0">
                <w:txbxContent>
                  <w:p w:rsidR="007D1F60" w:rsidRDefault="007D1F60">
                    <w:pPr>
                      <w:pStyle w:val="BodyText"/>
                      <w:spacing w:line="245" w:lineRule="exact"/>
                      <w:ind w:left="20"/>
                    </w:pPr>
                    <w:r>
                      <w:t>Session Manager Status</w:t>
                    </w:r>
                  </w:p>
                </w:txbxContent>
              </v:textbox>
              <w10:wrap anchorx="page" anchory="page"/>
            </v:shape>
          </w:pict>
        </mc:Fallback>
      </mc:AlternateContent>
    </w:r>
    <w:r>
      <w:rPr>
        <w:noProof/>
      </w:rPr>
      <mc:AlternateContent>
        <mc:Choice Requires="wps">
          <w:drawing>
            <wp:anchor distT="0" distB="0" distL="114300" distR="114300" simplePos="0" relativeHeight="251679744" behindDoc="1" locked="0" layoutInCell="1" allowOverlap="1" wp14:anchorId="67254969" wp14:editId="1C7E2CF8">
              <wp:simplePos x="0" y="0"/>
              <wp:positionH relativeFrom="page">
                <wp:posOffset>4262755</wp:posOffset>
              </wp:positionH>
              <wp:positionV relativeFrom="page">
                <wp:posOffset>548005</wp:posOffset>
              </wp:positionV>
              <wp:extent cx="2837180" cy="165735"/>
              <wp:effectExtent l="0" t="0" r="0" b="0"/>
              <wp:wrapNone/>
              <wp:docPr id="83"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1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65E61" w14:textId="77777777" w:rsidR="007D1F60" w:rsidRDefault="007D1F60">
                          <w:pPr>
                            <w:pStyle w:val="BodyText"/>
                            <w:spacing w:line="245" w:lineRule="exact"/>
                            <w:ind w:left="20"/>
                          </w:pPr>
                          <w:r>
                            <w:t>SM Status query response content normal format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31A3B" id="Text Box 349" o:spid="_x0000_s1106" type="#_x0000_t202" style="position:absolute;margin-left:335.65pt;margin-top:43.15pt;width:223.4pt;height:13.0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" filled="f" stroked="f">
              <v:textbox inset="0,0,0,0">
                <w:txbxContent>
                  <w:p w:rsidR="007D1F60" w:rsidRDefault="007D1F60">
                    <w:pPr>
                      <w:pStyle w:val="BodyText"/>
                      <w:spacing w:line="245" w:lineRule="exact"/>
                      <w:ind w:left="20"/>
                    </w:pPr>
                    <w:r>
                      <w:t>SM Status query response content normal format</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6E000"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256064" behindDoc="1" locked="0" layoutInCell="1" allowOverlap="1" wp14:anchorId="0EF7D330" wp14:editId="546DA2FD">
              <wp:simplePos x="0" y="0"/>
              <wp:positionH relativeFrom="page">
                <wp:posOffset>896620</wp:posOffset>
              </wp:positionH>
              <wp:positionV relativeFrom="page">
                <wp:posOffset>757555</wp:posOffset>
              </wp:positionV>
              <wp:extent cx="6209665" cy="0"/>
              <wp:effectExtent l="0" t="0" r="0" b="0"/>
              <wp:wrapNone/>
              <wp:docPr id="81"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31E5F" id="Line 138" o:spid="_x0000_s1026" style="position:absolute;z-index:-256060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59.65pt" to="559.55pt,5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" strokeweight=".48pt">
              <w10:wrap anchorx="page" anchory="page"/>
            </v:line>
          </w:pict>
        </mc:Fallback>
      </mc:AlternateContent>
    </w:r>
    <w:r>
      <w:rPr>
        <w:noProof/>
      </w:rPr>
      <mc:AlternateContent>
        <mc:Choice Requires="wps">
          <w:drawing>
            <wp:anchor distT="0" distB="0" distL="114300" distR="114300" simplePos="0" relativeHeight="247257088" behindDoc="1" locked="0" layoutInCell="1" allowOverlap="1" wp14:anchorId="0D12B9DA" wp14:editId="22708FED">
              <wp:simplePos x="0" y="0"/>
              <wp:positionH relativeFrom="page">
                <wp:posOffset>901700</wp:posOffset>
              </wp:positionH>
              <wp:positionV relativeFrom="page">
                <wp:posOffset>548005</wp:posOffset>
              </wp:positionV>
              <wp:extent cx="1375410" cy="165735"/>
              <wp:effectExtent l="0" t="0" r="0" b="0"/>
              <wp:wrapNone/>
              <wp:docPr id="80"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EFB81" w14:textId="77777777" w:rsidR="007D1F60" w:rsidRDefault="007D1F60">
                          <w:pPr>
                            <w:pStyle w:val="BodyText"/>
                            <w:spacing w:line="245" w:lineRule="exact"/>
                            <w:ind w:left="20"/>
                          </w:pPr>
                          <w:r>
                            <w:t>Session Manager Status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1B5B8C" id="_x0000_t202" coordsize="21600,21600" o:spt="202" path="m,l,21600r21600,l21600,xe">
              <v:stroke joinstyle="miter"/>
              <v:path gradientshapeok="t" o:connecttype="rect"/>
            </v:shapetype>
            <v:shape id="Text Box 137" o:spid="_x0000_s1107" type="#_x0000_t202" style="position:absolute;margin-left:71pt;margin-top:43.15pt;width:108.3pt;height:13.05pt;z-index:-25605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" filled="f" stroked="f">
              <v:textbox inset="0,0,0,0">
                <w:txbxContent>
                  <w:p w:rsidR="007D1F60" w:rsidRDefault="007D1F60">
                    <w:pPr>
                      <w:pStyle w:val="BodyText"/>
                      <w:spacing w:line="245" w:lineRule="exact"/>
                      <w:ind w:left="20"/>
                    </w:pPr>
                    <w:r>
                      <w:t>Session Manager Status</w:t>
                    </w:r>
                  </w:p>
                </w:txbxContent>
              </v:textbox>
              <w10:wrap anchorx="page" anchory="page"/>
            </v:shape>
          </w:pict>
        </mc:Fallback>
      </mc:AlternateContent>
    </w:r>
    <w:r>
      <w:rPr>
        <w:noProof/>
      </w:rPr>
      <mc:AlternateContent>
        <mc:Choice Requires="wps">
          <w:drawing>
            <wp:anchor distT="0" distB="0" distL="114300" distR="114300" simplePos="0" relativeHeight="247258112" behindDoc="1" locked="0" layoutInCell="1" allowOverlap="1" wp14:anchorId="534E459F" wp14:editId="7CD1CC62">
              <wp:simplePos x="0" y="0"/>
              <wp:positionH relativeFrom="page">
                <wp:posOffset>4877435</wp:posOffset>
              </wp:positionH>
              <wp:positionV relativeFrom="page">
                <wp:posOffset>548005</wp:posOffset>
              </wp:positionV>
              <wp:extent cx="2223770" cy="165735"/>
              <wp:effectExtent l="0" t="0" r="0" b="0"/>
              <wp:wrapNone/>
              <wp:docPr id="79"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7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FF025" w14:textId="77777777" w:rsidR="007D1F60" w:rsidRDefault="007D1F60">
                          <w:pPr>
                            <w:pStyle w:val="BodyText"/>
                            <w:spacing w:line="245" w:lineRule="exact"/>
                            <w:ind w:left="20"/>
                          </w:pPr>
                          <w:r>
                            <w:t>SM Status query response brief format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93E5F3" id="Text Box 136" o:spid="_x0000_s1108" type="#_x0000_t202" style="position:absolute;margin-left:384.05pt;margin-top:43.15pt;width:175.1pt;height:13.05pt;z-index:-256058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" filled="f" stroked="f">
              <v:textbox inset="0,0,0,0">
                <w:txbxContent>
                  <w:p w:rsidR="007D1F60" w:rsidRDefault="007D1F60">
                    <w:pPr>
                      <w:pStyle w:val="BodyText"/>
                      <w:spacing w:line="245" w:lineRule="exact"/>
                      <w:ind w:left="20"/>
                    </w:pPr>
                    <w:r>
                      <w:t>SM Status query response brief format</w:t>
                    </w:r>
                  </w:p>
                </w:txbxContent>
              </v:textbox>
              <w10:wrap anchorx="page" anchory="page"/>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3BAF4"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269376" behindDoc="1" locked="0" layoutInCell="1" allowOverlap="1" wp14:anchorId="52FBA9A8" wp14:editId="1BA8801A">
              <wp:simplePos x="0" y="0"/>
              <wp:positionH relativeFrom="page">
                <wp:posOffset>901700</wp:posOffset>
              </wp:positionH>
              <wp:positionV relativeFrom="page">
                <wp:posOffset>548005</wp:posOffset>
              </wp:positionV>
              <wp:extent cx="2752725" cy="165735"/>
              <wp:effectExtent l="0" t="0" r="0" b="0"/>
              <wp:wrapNone/>
              <wp:docPr id="77"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2180B" w14:textId="77777777" w:rsidR="007D1F60" w:rsidRDefault="007D1F60">
                          <w:pPr>
                            <w:pStyle w:val="BodyText"/>
                            <w:spacing w:line="245" w:lineRule="exact"/>
                            <w:ind w:left="20"/>
                          </w:pPr>
                          <w:r>
                            <w:t>Registration Status and AST Device Notifications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2367C4" id="_x0000_t202" coordsize="21600,21600" o:spt="202" path="m,l,21600r21600,l21600,xe">
              <v:stroke joinstyle="miter"/>
              <v:path gradientshapeok="t" o:connecttype="rect"/>
            </v:shapetype>
            <v:shape id="Text Box 125" o:spid="_x0000_s1109" type="#_x0000_t202" style="position:absolute;margin-left:71pt;margin-top:43.15pt;width:216.75pt;height:13.05pt;z-index:-256047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" filled="f" stroked="f">
              <v:textbox inset="0,0,0,0">
                <w:txbxContent>
                  <w:p w:rsidR="007D1F60" w:rsidRDefault="007D1F60">
                    <w:pPr>
                      <w:pStyle w:val="BodyText"/>
                      <w:spacing w:line="245" w:lineRule="exact"/>
                      <w:ind w:left="20"/>
                    </w:pPr>
                    <w:r>
                      <w:t>Registration Status and AST Device Notifications</w:t>
                    </w:r>
                  </w:p>
                </w:txbxContent>
              </v:textbox>
              <w10:wrap anchorx="page" anchory="page"/>
            </v:shape>
          </w:pict>
        </mc:Fallback>
      </mc:AlternateContent>
    </w:r>
    <w:r>
      <w:rPr>
        <w:noProof/>
      </w:rPr>
      <mc:AlternateContent>
        <mc:Choice Requires="wps">
          <w:drawing>
            <wp:anchor distT="0" distB="0" distL="114300" distR="114300" simplePos="0" relativeHeight="247270400" behindDoc="1" locked="0" layoutInCell="1" allowOverlap="1" wp14:anchorId="2A4738C4" wp14:editId="09599072">
              <wp:simplePos x="0" y="0"/>
              <wp:positionH relativeFrom="page">
                <wp:posOffset>5837555</wp:posOffset>
              </wp:positionH>
              <wp:positionV relativeFrom="page">
                <wp:posOffset>548005</wp:posOffset>
              </wp:positionV>
              <wp:extent cx="1264285" cy="165735"/>
              <wp:effectExtent l="0" t="0" r="0" b="0"/>
              <wp:wrapNone/>
              <wp:docPr id="76"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428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D83" w14:textId="77777777" w:rsidR="007D1F60" w:rsidRDefault="007D1F60">
                          <w:pPr>
                            <w:pStyle w:val="BodyText"/>
                            <w:spacing w:line="245" w:lineRule="exact"/>
                            <w:ind w:left="20"/>
                          </w:pPr>
                          <w:r>
                            <w:t>SIP User Registrations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074D6" id="Text Box 124" o:spid="_x0000_s1110" type="#_x0000_t202" style="position:absolute;margin-left:459.65pt;margin-top:43.15pt;width:99.55pt;height:13.05pt;z-index:-256046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" filled="f" stroked="f">
              <v:textbox inset="0,0,0,0">
                <w:txbxContent>
                  <w:p w:rsidR="007D1F60" w:rsidRDefault="007D1F60">
                    <w:pPr>
                      <w:pStyle w:val="BodyText"/>
                      <w:spacing w:line="245" w:lineRule="exact"/>
                      <w:ind w:left="20"/>
                    </w:pPr>
                    <w:r>
                      <w:t>SIP User Registrations</w:t>
                    </w:r>
                  </w:p>
                </w:txbxContent>
              </v:textbox>
              <w10:wrap anchorx="page" anchory="page"/>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9E15E"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275520" behindDoc="1" locked="0" layoutInCell="1" allowOverlap="1" wp14:anchorId="73EC2731" wp14:editId="45A86ABA">
              <wp:simplePos x="0" y="0"/>
              <wp:positionH relativeFrom="page">
                <wp:posOffset>901700</wp:posOffset>
              </wp:positionH>
              <wp:positionV relativeFrom="page">
                <wp:posOffset>548005</wp:posOffset>
              </wp:positionV>
              <wp:extent cx="2752725" cy="165735"/>
              <wp:effectExtent l="0" t="0" r="0" b="0"/>
              <wp:wrapNone/>
              <wp:docPr id="74"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AB434" w14:textId="77777777" w:rsidR="007D1F60" w:rsidRDefault="007D1F60">
                          <w:pPr>
                            <w:pStyle w:val="BodyText"/>
                            <w:spacing w:line="245" w:lineRule="exact"/>
                            <w:ind w:left="20"/>
                          </w:pPr>
                          <w:r>
                            <w:t>Registration Status and AST Device Notifications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4D4034" id="_x0000_t202" coordsize="21600,21600" o:spt="202" path="m,l,21600r21600,l21600,xe">
              <v:stroke joinstyle="miter"/>
              <v:path gradientshapeok="t" o:connecttype="rect"/>
            </v:shapetype>
            <v:shape id="Text Box 119" o:spid="_x0000_s1111" type="#_x0000_t202" style="position:absolute;margin-left:71pt;margin-top:43.15pt;width:216.75pt;height:13.05pt;z-index:-256040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" filled="f" stroked="f">
              <v:textbox inset="0,0,0,0">
                <w:txbxContent>
                  <w:p w:rsidR="007D1F60" w:rsidRDefault="007D1F60">
                    <w:pPr>
                      <w:pStyle w:val="BodyText"/>
                      <w:spacing w:line="245" w:lineRule="exact"/>
                      <w:ind w:left="20"/>
                    </w:pPr>
                    <w:r>
                      <w:t>Registration Status and AST Device Notifications</w:t>
                    </w:r>
                  </w:p>
                </w:txbxContent>
              </v:textbox>
              <w10:wrap anchorx="page" anchory="page"/>
            </v:shape>
          </w:pict>
        </mc:Fallback>
      </mc:AlternateContent>
    </w:r>
    <w:r>
      <w:rPr>
        <w:noProof/>
      </w:rPr>
      <mc:AlternateContent>
        <mc:Choice Requires="wps">
          <w:drawing>
            <wp:anchor distT="0" distB="0" distL="114300" distR="114300" simplePos="0" relativeHeight="247276544" behindDoc="1" locked="0" layoutInCell="1" allowOverlap="1" wp14:anchorId="69133902" wp14:editId="217F00F5">
              <wp:simplePos x="0" y="0"/>
              <wp:positionH relativeFrom="page">
                <wp:posOffset>5372735</wp:posOffset>
              </wp:positionH>
              <wp:positionV relativeFrom="page">
                <wp:posOffset>548005</wp:posOffset>
              </wp:positionV>
              <wp:extent cx="1727835" cy="165735"/>
              <wp:effectExtent l="0" t="0" r="0" b="0"/>
              <wp:wrapNone/>
              <wp:docPr id="7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8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A278" w14:textId="77777777" w:rsidR="007D1F60" w:rsidRDefault="007D1F60">
                          <w:pPr>
                            <w:pStyle w:val="BodyText"/>
                            <w:spacing w:line="245" w:lineRule="exact"/>
                            <w:ind w:left="20"/>
                          </w:pPr>
                          <w:r>
                            <w:t>Query expressions and results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A4FBE1" id="Text Box 118" o:spid="_x0000_s1112" type="#_x0000_t202" style="position:absolute;margin-left:423.05pt;margin-top:43.15pt;width:136.05pt;height:13.05pt;z-index:-25603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" filled="f" stroked="f">
              <v:textbox inset="0,0,0,0">
                <w:txbxContent>
                  <w:p w:rsidR="007D1F60" w:rsidRDefault="007D1F60">
                    <w:pPr>
                      <w:pStyle w:val="BodyText"/>
                      <w:spacing w:line="245" w:lineRule="exact"/>
                      <w:ind w:left="20"/>
                    </w:pPr>
                    <w:r>
                      <w:t>Query expressions and results</w:t>
                    </w:r>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8B863"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281664" behindDoc="1" locked="0" layoutInCell="1" allowOverlap="1" wp14:anchorId="4B74229D" wp14:editId="4160B435">
              <wp:simplePos x="0" y="0"/>
              <wp:positionH relativeFrom="page">
                <wp:posOffset>901700</wp:posOffset>
              </wp:positionH>
              <wp:positionV relativeFrom="page">
                <wp:posOffset>548005</wp:posOffset>
              </wp:positionV>
              <wp:extent cx="2753360" cy="165735"/>
              <wp:effectExtent l="0" t="0" r="0" b="0"/>
              <wp:wrapNone/>
              <wp:docPr id="7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33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5664C" w14:textId="77777777" w:rsidR="007D1F60" w:rsidRDefault="007D1F60">
                          <w:pPr>
                            <w:pStyle w:val="BodyText"/>
                            <w:spacing w:line="245" w:lineRule="exact"/>
                            <w:ind w:left="20"/>
                          </w:pPr>
                          <w:r>
                            <w:t>Registration Status and AST Device Notifications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85CC37" id="_x0000_t202" coordsize="21600,21600" o:spt="202" path="m,l,21600r21600,l21600,xe">
              <v:stroke joinstyle="miter"/>
              <v:path gradientshapeok="t" o:connecttype="rect"/>
            </v:shapetype>
            <v:shape id="Text Box 113" o:spid="_x0000_s1113" type="#_x0000_t202" style="position:absolute;margin-left:71pt;margin-top:43.15pt;width:216.8pt;height:13.05pt;z-index:-256034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" filled="f" stroked="f">
              <v:textbox inset="0,0,0,0">
                <w:txbxContent>
                  <w:p w:rsidR="007D1F60" w:rsidRDefault="007D1F60">
                    <w:pPr>
                      <w:pStyle w:val="BodyText"/>
                      <w:spacing w:line="245" w:lineRule="exact"/>
                      <w:ind w:left="20"/>
                    </w:pPr>
                    <w:r>
                      <w:t>Registration Status and AST Device Notifications</w:t>
                    </w:r>
                  </w:p>
                </w:txbxContent>
              </v:textbox>
              <w10:wrap anchorx="page" anchory="page"/>
            </v:shape>
          </w:pict>
        </mc:Fallback>
      </mc:AlternateContent>
    </w:r>
    <w:r>
      <w:rPr>
        <w:noProof/>
      </w:rPr>
      <mc:AlternateContent>
        <mc:Choice Requires="wps">
          <w:drawing>
            <wp:anchor distT="0" distB="0" distL="114300" distR="114300" simplePos="0" relativeHeight="247282688" behindDoc="1" locked="0" layoutInCell="1" allowOverlap="1" wp14:anchorId="35EE208F" wp14:editId="0B63D67C">
              <wp:simplePos x="0" y="0"/>
              <wp:positionH relativeFrom="page">
                <wp:posOffset>5372735</wp:posOffset>
              </wp:positionH>
              <wp:positionV relativeFrom="page">
                <wp:posOffset>548005</wp:posOffset>
              </wp:positionV>
              <wp:extent cx="1727835" cy="165735"/>
              <wp:effectExtent l="0" t="0" r="0" b="0"/>
              <wp:wrapNone/>
              <wp:docPr id="70"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8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DE8FB3" w14:textId="77777777" w:rsidR="007D1F60" w:rsidRDefault="007D1F60">
                          <w:pPr>
                            <w:pStyle w:val="BodyText"/>
                            <w:spacing w:line="245" w:lineRule="exact"/>
                            <w:ind w:left="20"/>
                          </w:pPr>
                          <w:r>
                            <w:t>Query expressions and results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83E3B" id="Text Box 112" o:spid="_x0000_s1114" type="#_x0000_t202" style="position:absolute;margin-left:423.05pt;margin-top:43.15pt;width:136.05pt;height:13.05pt;z-index:-256033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" filled="f" stroked="f">
              <v:textbox inset="0,0,0,0">
                <w:txbxContent>
                  <w:p w:rsidR="007D1F60" w:rsidRDefault="007D1F60">
                    <w:pPr>
                      <w:pStyle w:val="BodyText"/>
                      <w:spacing w:line="245" w:lineRule="exact"/>
                      <w:ind w:left="20"/>
                    </w:pPr>
                    <w:r>
                      <w:t>Query expressions and results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E0639"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103488" behindDoc="1" locked="0" layoutInCell="1" allowOverlap="1" wp14:anchorId="6E55AF43" wp14:editId="68319C57">
              <wp:simplePos x="0" y="0"/>
              <wp:positionH relativeFrom="page">
                <wp:posOffset>6563360</wp:posOffset>
              </wp:positionH>
              <wp:positionV relativeFrom="page">
                <wp:posOffset>548005</wp:posOffset>
              </wp:positionV>
              <wp:extent cx="539115" cy="165735"/>
              <wp:effectExtent l="0" t="0" r="0" b="0"/>
              <wp:wrapNone/>
              <wp:docPr id="130" name="Text Box 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11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AD6C5" w14:textId="77777777" w:rsidR="007D1F60" w:rsidRDefault="007D1F60">
                          <w:pPr>
                            <w:pStyle w:val="BodyText"/>
                            <w:spacing w:line="245" w:lineRule="exact"/>
                            <w:ind w:left="20"/>
                          </w:pPr>
                          <w:r>
                            <w:t>Contents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804ED9" id="_x0000_t202" coordsize="21600,21600" o:spt="202" path="m,l,21600r21600,l21600,xe">
              <v:stroke joinstyle="miter"/>
              <v:path gradientshapeok="t" o:connecttype="rect"/>
            </v:shapetype>
            <v:shape id="Text Box 282" o:spid="_x0000_s1078" type="#_x0000_t202" style="position:absolute;margin-left:516.8pt;margin-top:43.15pt;width:42.45pt;height:13.05pt;z-index:-25621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" filled="f" stroked="f">
              <v:textbox inset="0,0,0,0">
                <w:txbxContent>
                  <w:p w:rsidR="007D1F60" w:rsidRDefault="007D1F60">
                    <w:pPr>
                      <w:pStyle w:val="BodyText"/>
                      <w:spacing w:line="245" w:lineRule="exact"/>
                      <w:ind w:left="20"/>
                    </w:pPr>
                    <w:r>
                      <w:t>Contents</w:t>
                    </w:r>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49917"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287808" behindDoc="1" locked="0" layoutInCell="1" allowOverlap="1" wp14:anchorId="25D833B5" wp14:editId="72447A5F">
              <wp:simplePos x="0" y="0"/>
              <wp:positionH relativeFrom="page">
                <wp:posOffset>901700</wp:posOffset>
              </wp:positionH>
              <wp:positionV relativeFrom="page">
                <wp:posOffset>548005</wp:posOffset>
              </wp:positionV>
              <wp:extent cx="2752725" cy="165735"/>
              <wp:effectExtent l="0" t="0" r="0" b="0"/>
              <wp:wrapNone/>
              <wp:docPr id="68"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66326" w14:textId="77777777" w:rsidR="007D1F60" w:rsidRDefault="007D1F60">
                          <w:pPr>
                            <w:pStyle w:val="BodyText"/>
                            <w:spacing w:line="245" w:lineRule="exact"/>
                            <w:ind w:left="20"/>
                          </w:pPr>
                          <w:r>
                            <w:t>Registration Status and AST Device Notifications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C0CA9F" id="_x0000_t202" coordsize="21600,21600" o:spt="202" path="m,l,21600r21600,l21600,xe">
              <v:stroke joinstyle="miter"/>
              <v:path gradientshapeok="t" o:connecttype="rect"/>
            </v:shapetype>
            <v:shape id="Text Box 107" o:spid="_x0000_s1115" type="#_x0000_t202" style="position:absolute;margin-left:71pt;margin-top:43.15pt;width:216.75pt;height:13.05pt;z-index:-256028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" filled="f" stroked="f">
              <v:textbox inset="0,0,0,0">
                <w:txbxContent>
                  <w:p w:rsidR="007D1F60" w:rsidRDefault="007D1F60">
                    <w:pPr>
                      <w:pStyle w:val="BodyText"/>
                      <w:spacing w:line="245" w:lineRule="exact"/>
                      <w:ind w:left="20"/>
                    </w:pPr>
                    <w:r>
                      <w:t>Registration Status and AST Device Notifications</w:t>
                    </w:r>
                  </w:p>
                </w:txbxContent>
              </v:textbox>
              <w10:wrap anchorx="page" anchory="page"/>
            </v:shape>
          </w:pict>
        </mc:Fallback>
      </mc:AlternateContent>
    </w:r>
    <w:r>
      <w:rPr>
        <w:noProof/>
      </w:rPr>
      <mc:AlternateContent>
        <mc:Choice Requires="wps">
          <w:drawing>
            <wp:anchor distT="0" distB="0" distL="114300" distR="114300" simplePos="0" relativeHeight="247288832" behindDoc="1" locked="0" layoutInCell="1" allowOverlap="1" wp14:anchorId="481783A0" wp14:editId="4921675E">
              <wp:simplePos x="0" y="0"/>
              <wp:positionH relativeFrom="page">
                <wp:posOffset>5372735</wp:posOffset>
              </wp:positionH>
              <wp:positionV relativeFrom="page">
                <wp:posOffset>548005</wp:posOffset>
              </wp:positionV>
              <wp:extent cx="1727835" cy="165735"/>
              <wp:effectExtent l="0" t="0" r="0" b="0"/>
              <wp:wrapNone/>
              <wp:docPr id="67"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8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EFB87" w14:textId="77777777" w:rsidR="007D1F60" w:rsidRDefault="007D1F60">
                          <w:pPr>
                            <w:pStyle w:val="BodyText"/>
                            <w:spacing w:line="245" w:lineRule="exact"/>
                            <w:ind w:left="20"/>
                          </w:pPr>
                          <w:r>
                            <w:t>Query expressions and results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29E497" id="_x0000_s1116" type="#_x0000_t202" style="position:absolute;margin-left:423.05pt;margin-top:43.15pt;width:136.05pt;height:13.05pt;z-index:-256027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" filled="f" stroked="f">
              <v:textbox inset="0,0,0,0">
                <w:txbxContent>
                  <w:p w:rsidR="007D1F60" w:rsidRDefault="007D1F60">
                    <w:pPr>
                      <w:pStyle w:val="BodyText"/>
                      <w:spacing w:line="245" w:lineRule="exact"/>
                      <w:ind w:left="20"/>
                    </w:pPr>
                    <w:r>
                      <w:t>Query expressions and results</w:t>
                    </w:r>
                  </w:p>
                </w:txbxContent>
              </v:textbox>
              <w10:wrap anchorx="page" anchory="page"/>
            </v:shape>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BC3E8"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300096" behindDoc="1" locked="0" layoutInCell="1" allowOverlap="1" wp14:anchorId="7EAB40B0" wp14:editId="0ADDA1A4">
              <wp:simplePos x="0" y="0"/>
              <wp:positionH relativeFrom="page">
                <wp:posOffset>901700</wp:posOffset>
              </wp:positionH>
              <wp:positionV relativeFrom="page">
                <wp:posOffset>548005</wp:posOffset>
              </wp:positionV>
              <wp:extent cx="2752725" cy="165735"/>
              <wp:effectExtent l="0" t="0" r="0" b="0"/>
              <wp:wrapNone/>
              <wp:docPr id="6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7E20A4" w14:textId="77777777" w:rsidR="007D1F60" w:rsidRDefault="007D1F60">
                          <w:pPr>
                            <w:pStyle w:val="BodyText"/>
                            <w:spacing w:line="245" w:lineRule="exact"/>
                            <w:ind w:left="20"/>
                          </w:pPr>
                          <w:r>
                            <w:t>Registration Status and AST Device Notifications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F2A7F3" id="_x0000_t202" coordsize="21600,21600" o:spt="202" path="m,l,21600r21600,l21600,xe">
              <v:stroke joinstyle="miter"/>
              <v:path gradientshapeok="t" o:connecttype="rect"/>
            </v:shapetype>
            <v:shape id="Text Box 95" o:spid="_x0000_s1117" type="#_x0000_t202" style="position:absolute;margin-left:71pt;margin-top:43.15pt;width:216.75pt;height:13.05pt;z-index:-256016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" filled="f" stroked="f">
              <v:textbox inset="0,0,0,0">
                <w:txbxContent>
                  <w:p w:rsidR="007D1F60" w:rsidRDefault="007D1F60">
                    <w:pPr>
                      <w:pStyle w:val="BodyText"/>
                      <w:spacing w:line="245" w:lineRule="exact"/>
                      <w:ind w:left="20"/>
                    </w:pPr>
                    <w:r>
                      <w:t>Registration Status and AST Device Notifications</w:t>
                    </w:r>
                  </w:p>
                </w:txbxContent>
              </v:textbox>
              <w10:wrap anchorx="page" anchory="page"/>
            </v:shape>
          </w:pict>
        </mc:Fallback>
      </mc:AlternateContent>
    </w:r>
    <w:r>
      <w:rPr>
        <w:noProof/>
      </w:rPr>
      <mc:AlternateContent>
        <mc:Choice Requires="wps">
          <w:drawing>
            <wp:anchor distT="0" distB="0" distL="114300" distR="114300" simplePos="0" relativeHeight="247301120" behindDoc="1" locked="0" layoutInCell="1" allowOverlap="1" wp14:anchorId="738ED43C" wp14:editId="497102D3">
              <wp:simplePos x="0" y="0"/>
              <wp:positionH relativeFrom="page">
                <wp:posOffset>5813425</wp:posOffset>
              </wp:positionH>
              <wp:positionV relativeFrom="page">
                <wp:posOffset>548005</wp:posOffset>
              </wp:positionV>
              <wp:extent cx="1288415" cy="165735"/>
              <wp:effectExtent l="0" t="0" r="0" b="0"/>
              <wp:wrapNone/>
              <wp:docPr id="6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841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27676" w14:textId="77777777" w:rsidR="007D1F60" w:rsidRDefault="007D1F60">
                          <w:pPr>
                            <w:pStyle w:val="BodyText"/>
                            <w:spacing w:line="245" w:lineRule="exact"/>
                            <w:ind w:left="20"/>
                          </w:pPr>
                          <w:r>
                            <w:t>Registration Response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21D258" id="_x0000_s1118" type="#_x0000_t202" style="position:absolute;margin-left:457.75pt;margin-top:43.15pt;width:101.45pt;height:13.05pt;z-index:-256015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" filled="f" stroked="f">
              <v:textbox inset="0,0,0,0">
                <w:txbxContent>
                  <w:p w:rsidR="007D1F60" w:rsidRDefault="007D1F60">
                    <w:pPr>
                      <w:pStyle w:val="BodyText"/>
                      <w:spacing w:line="245" w:lineRule="exact"/>
                      <w:ind w:left="20"/>
                    </w:pPr>
                    <w:r>
                      <w:t>Registration Response</w:t>
                    </w:r>
                  </w:p>
                </w:txbxContent>
              </v:textbox>
              <w10:wrap anchorx="page" anchory="page"/>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BACA"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306240" behindDoc="1" locked="0" layoutInCell="1" allowOverlap="1" wp14:anchorId="35C68B9D" wp14:editId="1CE6D22A">
              <wp:simplePos x="0" y="0"/>
              <wp:positionH relativeFrom="page">
                <wp:posOffset>901700</wp:posOffset>
              </wp:positionH>
              <wp:positionV relativeFrom="page">
                <wp:posOffset>548005</wp:posOffset>
              </wp:positionV>
              <wp:extent cx="2753360" cy="165735"/>
              <wp:effectExtent l="0" t="0" r="0" b="0"/>
              <wp:wrapNone/>
              <wp:docPr id="62"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33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07FF2" w14:textId="77777777" w:rsidR="007D1F60" w:rsidRDefault="007D1F60">
                          <w:pPr>
                            <w:pStyle w:val="BodyText"/>
                            <w:spacing w:line="245" w:lineRule="exact"/>
                            <w:ind w:left="20"/>
                          </w:pPr>
                          <w:r>
                            <w:t>Registration Status and AST Device Notifications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A66999" id="_x0000_t202" coordsize="21600,21600" o:spt="202" path="m,l,21600r21600,l21600,xe">
              <v:stroke joinstyle="miter"/>
              <v:path gradientshapeok="t" o:connecttype="rect"/>
            </v:shapetype>
            <v:shape id="Text Box 89" o:spid="_x0000_s1119" type="#_x0000_t202" style="position:absolute;margin-left:71pt;margin-top:43.15pt;width:216.8pt;height:13.05pt;z-index:-256010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" filled="f" stroked="f">
              <v:textbox inset="0,0,0,0">
                <w:txbxContent>
                  <w:p w:rsidR="007D1F60" w:rsidRDefault="007D1F60">
                    <w:pPr>
                      <w:pStyle w:val="BodyText"/>
                      <w:spacing w:line="245" w:lineRule="exact"/>
                      <w:ind w:left="20"/>
                    </w:pPr>
                    <w:r>
                      <w:t>Registration Status and AST Device Notifications</w:t>
                    </w:r>
                  </w:p>
                </w:txbxContent>
              </v:textbox>
              <w10:wrap anchorx="page" anchory="page"/>
            </v:shape>
          </w:pict>
        </mc:Fallback>
      </mc:AlternateContent>
    </w:r>
    <w:r>
      <w:rPr>
        <w:noProof/>
      </w:rPr>
      <mc:AlternateContent>
        <mc:Choice Requires="wps">
          <w:drawing>
            <wp:anchor distT="0" distB="0" distL="114300" distR="114300" simplePos="0" relativeHeight="247307264" behindDoc="1" locked="0" layoutInCell="1" allowOverlap="1" wp14:anchorId="5E195DB6" wp14:editId="0E2D01C3">
              <wp:simplePos x="0" y="0"/>
              <wp:positionH relativeFrom="page">
                <wp:posOffset>5813425</wp:posOffset>
              </wp:positionH>
              <wp:positionV relativeFrom="page">
                <wp:posOffset>548005</wp:posOffset>
              </wp:positionV>
              <wp:extent cx="1288415" cy="165735"/>
              <wp:effectExtent l="0" t="0" r="0" b="0"/>
              <wp:wrapNone/>
              <wp:docPr id="61"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841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8D6452" w14:textId="77777777" w:rsidR="007D1F60" w:rsidRDefault="007D1F60">
                          <w:pPr>
                            <w:pStyle w:val="BodyText"/>
                            <w:spacing w:line="245" w:lineRule="exact"/>
                            <w:ind w:left="20"/>
                          </w:pPr>
                          <w:r>
                            <w:t>Registration Response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DD711" id="Text Box 88" o:spid="_x0000_s1120" type="#_x0000_t202" style="position:absolute;margin-left:457.75pt;margin-top:43.15pt;width:101.45pt;height:13.05pt;z-index:-256009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" filled="f" stroked="f">
              <v:textbox inset="0,0,0,0">
                <w:txbxContent>
                  <w:p w:rsidR="007D1F60" w:rsidRDefault="007D1F60">
                    <w:pPr>
                      <w:pStyle w:val="BodyText"/>
                      <w:spacing w:line="245" w:lineRule="exact"/>
                      <w:ind w:left="20"/>
                    </w:pPr>
                    <w:r>
                      <w:t>Registration Response</w:t>
                    </w:r>
                  </w:p>
                </w:txbxContent>
              </v:textbox>
              <w10:wrap anchorx="page" anchory="page"/>
            </v:shape>
          </w:pict>
        </mc:Fallback>
      </mc:AlternateConten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E7BAC"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312384" behindDoc="1" locked="0" layoutInCell="1" allowOverlap="1" wp14:anchorId="74A7E380" wp14:editId="67CF88DA">
              <wp:simplePos x="0" y="0"/>
              <wp:positionH relativeFrom="page">
                <wp:posOffset>901700</wp:posOffset>
              </wp:positionH>
              <wp:positionV relativeFrom="page">
                <wp:posOffset>548005</wp:posOffset>
              </wp:positionV>
              <wp:extent cx="2752725" cy="165735"/>
              <wp:effectExtent l="0" t="0" r="0" b="0"/>
              <wp:wrapNone/>
              <wp:docPr id="59"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FEB06" w14:textId="77777777" w:rsidR="007D1F60" w:rsidRDefault="007D1F60">
                          <w:pPr>
                            <w:pStyle w:val="BodyText"/>
                            <w:spacing w:line="245" w:lineRule="exact"/>
                            <w:ind w:left="20"/>
                          </w:pPr>
                          <w:r>
                            <w:t>Registration Status and AST Device Notifications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0EA8A8" id="_x0000_t202" coordsize="21600,21600" o:spt="202" path="m,l,21600r21600,l21600,xe">
              <v:stroke joinstyle="miter"/>
              <v:path gradientshapeok="t" o:connecttype="rect"/>
            </v:shapetype>
            <v:shape id="Text Box 83" o:spid="_x0000_s1121" type="#_x0000_t202" style="position:absolute;margin-left:71pt;margin-top:43.15pt;width:216.75pt;height:13.05pt;z-index:-25600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" filled="f" stroked="f">
              <v:textbox inset="0,0,0,0">
                <w:txbxContent>
                  <w:p w:rsidR="007D1F60" w:rsidRDefault="007D1F60">
                    <w:pPr>
                      <w:pStyle w:val="BodyText"/>
                      <w:spacing w:line="245" w:lineRule="exact"/>
                      <w:ind w:left="20"/>
                    </w:pPr>
                    <w:r>
                      <w:t>Registration Status and AST Device Notifications</w:t>
                    </w:r>
                  </w:p>
                </w:txbxContent>
              </v:textbox>
              <w10:wrap anchorx="page" anchory="page"/>
            </v:shape>
          </w:pict>
        </mc:Fallback>
      </mc:AlternateContent>
    </w:r>
    <w:r>
      <w:rPr>
        <w:noProof/>
      </w:rPr>
      <mc:AlternateContent>
        <mc:Choice Requires="wps">
          <w:drawing>
            <wp:anchor distT="0" distB="0" distL="114300" distR="114300" simplePos="0" relativeHeight="247313408" behindDoc="1" locked="0" layoutInCell="1" allowOverlap="1" wp14:anchorId="1FC20E01" wp14:editId="72A00B09">
              <wp:simplePos x="0" y="0"/>
              <wp:positionH relativeFrom="page">
                <wp:posOffset>5431790</wp:posOffset>
              </wp:positionH>
              <wp:positionV relativeFrom="page">
                <wp:posOffset>548005</wp:posOffset>
              </wp:positionV>
              <wp:extent cx="1668780" cy="165735"/>
              <wp:effectExtent l="0" t="0" r="0" b="0"/>
              <wp:wrapNone/>
              <wp:docPr id="58"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87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52B74" w14:textId="77777777" w:rsidR="007D1F60" w:rsidRDefault="007D1F60">
                          <w:pPr>
                            <w:pStyle w:val="BodyText"/>
                            <w:spacing w:line="245" w:lineRule="exact"/>
                            <w:ind w:left="20"/>
                          </w:pPr>
                          <w:r>
                            <w:t>Registration Query Response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68F2C6" id="Text Box 82" o:spid="_x0000_s1122" type="#_x0000_t202" style="position:absolute;margin-left:427.7pt;margin-top:43.15pt;width:131.4pt;height:13.05pt;z-index:-256003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" filled="f" stroked="f">
              <v:textbox inset="0,0,0,0">
                <w:txbxContent>
                  <w:p w:rsidR="007D1F60" w:rsidRDefault="007D1F60">
                    <w:pPr>
                      <w:pStyle w:val="BodyText"/>
                      <w:spacing w:line="245" w:lineRule="exact"/>
                      <w:ind w:left="20"/>
                    </w:pPr>
                    <w:r>
                      <w:t>Registration Query Response</w:t>
                    </w:r>
                  </w:p>
                </w:txbxContent>
              </v:textbox>
              <w10:wrap anchorx="page" anchory="page"/>
            </v:shape>
          </w:pict>
        </mc:Fallback>
      </mc:AlternateConten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F68FE"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330816" behindDoc="1" locked="0" layoutInCell="1" allowOverlap="1" wp14:anchorId="761A7C46" wp14:editId="711E7699">
              <wp:simplePos x="0" y="0"/>
              <wp:positionH relativeFrom="page">
                <wp:posOffset>901700</wp:posOffset>
              </wp:positionH>
              <wp:positionV relativeFrom="page">
                <wp:posOffset>548005</wp:posOffset>
              </wp:positionV>
              <wp:extent cx="2752725" cy="165735"/>
              <wp:effectExtent l="0" t="0" r="0" b="0"/>
              <wp:wrapNone/>
              <wp:docPr id="56"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6F9887" w14:textId="77777777" w:rsidR="007D1F60" w:rsidRDefault="007D1F60">
                          <w:pPr>
                            <w:pStyle w:val="BodyText"/>
                            <w:spacing w:line="245" w:lineRule="exact"/>
                            <w:ind w:left="20"/>
                          </w:pPr>
                          <w:r>
                            <w:t>Registration Status and AST Device Notifications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3804A8" id="_x0000_t202" coordsize="21600,21600" o:spt="202" path="m,l,21600r21600,l21600,xe">
              <v:stroke joinstyle="miter"/>
              <v:path gradientshapeok="t" o:connecttype="rect"/>
            </v:shapetype>
            <v:shape id="Text Box 65" o:spid="_x0000_s1123" type="#_x0000_t202" style="position:absolute;margin-left:71pt;margin-top:43.15pt;width:216.75pt;height:13.05pt;z-index:-255985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" filled="f" stroked="f">
              <v:textbox inset="0,0,0,0">
                <w:txbxContent>
                  <w:p w:rsidR="007D1F60" w:rsidRDefault="007D1F60">
                    <w:pPr>
                      <w:pStyle w:val="BodyText"/>
                      <w:spacing w:line="245" w:lineRule="exact"/>
                      <w:ind w:left="20"/>
                    </w:pPr>
                    <w:r>
                      <w:t>Registration Status and AST Device Notifications</w:t>
                    </w:r>
                  </w:p>
                </w:txbxContent>
              </v:textbox>
              <w10:wrap anchorx="page" anchory="page"/>
            </v:shape>
          </w:pict>
        </mc:Fallback>
      </mc:AlternateContent>
    </w:r>
    <w:r>
      <w:rPr>
        <w:noProof/>
      </w:rPr>
      <mc:AlternateContent>
        <mc:Choice Requires="wps">
          <w:drawing>
            <wp:anchor distT="0" distB="0" distL="114300" distR="114300" simplePos="0" relativeHeight="247331840" behindDoc="1" locked="0" layoutInCell="1" allowOverlap="1" wp14:anchorId="38B8BE73" wp14:editId="226F06CA">
              <wp:simplePos x="0" y="0"/>
              <wp:positionH relativeFrom="page">
                <wp:posOffset>5750560</wp:posOffset>
              </wp:positionH>
              <wp:positionV relativeFrom="page">
                <wp:posOffset>548005</wp:posOffset>
              </wp:positionV>
              <wp:extent cx="1351280" cy="165735"/>
              <wp:effectExtent l="0" t="0" r="0" b="0"/>
              <wp:wrapNone/>
              <wp:docPr id="55"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2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3C2545" w14:textId="77777777" w:rsidR="007D1F60" w:rsidRDefault="007D1F60">
                          <w:pPr>
                            <w:pStyle w:val="BodyText"/>
                            <w:spacing w:line="245" w:lineRule="exact"/>
                            <w:ind w:left="20"/>
                          </w:pPr>
                          <w:r>
                            <w:t>AST Device Notification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79F11" id="_x0000_s1124" type="#_x0000_t202" style="position:absolute;margin-left:452.8pt;margin-top:43.15pt;width:106.4pt;height:13.05pt;z-index:-255984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" filled="f" stroked="f">
              <v:textbox inset="0,0,0,0">
                <w:txbxContent>
                  <w:p w:rsidR="007D1F60" w:rsidRDefault="007D1F60">
                    <w:pPr>
                      <w:pStyle w:val="BodyText"/>
                      <w:spacing w:line="245" w:lineRule="exact"/>
                      <w:ind w:left="20"/>
                    </w:pPr>
                    <w:r>
                      <w:t>AST Device Notification</w:t>
                    </w:r>
                  </w:p>
                </w:txbxContent>
              </v:textbox>
              <w10:wrap anchorx="page" anchory="page"/>
            </v:shape>
          </w:pict>
        </mc:Fallback>
      </mc:AlternateConten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819DD"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336960" behindDoc="1" locked="0" layoutInCell="1" allowOverlap="1" wp14:anchorId="66471D51" wp14:editId="513C8C1C">
              <wp:simplePos x="0" y="0"/>
              <wp:positionH relativeFrom="page">
                <wp:posOffset>901700</wp:posOffset>
              </wp:positionH>
              <wp:positionV relativeFrom="page">
                <wp:posOffset>548005</wp:posOffset>
              </wp:positionV>
              <wp:extent cx="2752725" cy="165735"/>
              <wp:effectExtent l="0" t="0" r="0" b="0"/>
              <wp:wrapNone/>
              <wp:docPr id="53"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396B4" w14:textId="77777777" w:rsidR="007D1F60" w:rsidRDefault="007D1F60">
                          <w:pPr>
                            <w:pStyle w:val="BodyText"/>
                            <w:spacing w:line="245" w:lineRule="exact"/>
                            <w:ind w:left="20"/>
                          </w:pPr>
                          <w:r>
                            <w:t>Registration Status and AST Device Notifications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7B1B4" id="_x0000_t202" coordsize="21600,21600" o:spt="202" path="m,l,21600r21600,l21600,xe">
              <v:stroke joinstyle="miter"/>
              <v:path gradientshapeok="t" o:connecttype="rect"/>
            </v:shapetype>
            <v:shape id="Text Box 59" o:spid="_x0000_s1125" type="#_x0000_t202" style="position:absolute;margin-left:71pt;margin-top:43.15pt;width:216.75pt;height:13.05pt;z-index:-255979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" filled="f" stroked="f">
              <v:textbox inset="0,0,0,0">
                <w:txbxContent>
                  <w:p w:rsidR="007D1F60" w:rsidRDefault="007D1F60">
                    <w:pPr>
                      <w:pStyle w:val="BodyText"/>
                      <w:spacing w:line="245" w:lineRule="exact"/>
                      <w:ind w:left="20"/>
                    </w:pPr>
                    <w:r>
                      <w:t>Registration Status and AST Device Notifications</w:t>
                    </w:r>
                  </w:p>
                </w:txbxContent>
              </v:textbox>
              <w10:wrap anchorx="page" anchory="page"/>
            </v:shape>
          </w:pict>
        </mc:Fallback>
      </mc:AlternateContent>
    </w:r>
    <w:r>
      <w:rPr>
        <w:noProof/>
      </w:rPr>
      <mc:AlternateContent>
        <mc:Choice Requires="wps">
          <w:drawing>
            <wp:anchor distT="0" distB="0" distL="114300" distR="114300" simplePos="0" relativeHeight="247337984" behindDoc="1" locked="0" layoutInCell="1" allowOverlap="1" wp14:anchorId="1AD7E64A" wp14:editId="67AA6FBC">
              <wp:simplePos x="0" y="0"/>
              <wp:positionH relativeFrom="page">
                <wp:posOffset>5750560</wp:posOffset>
              </wp:positionH>
              <wp:positionV relativeFrom="page">
                <wp:posOffset>548005</wp:posOffset>
              </wp:positionV>
              <wp:extent cx="1351280" cy="165735"/>
              <wp:effectExtent l="0" t="0" r="0" b="0"/>
              <wp:wrapNone/>
              <wp:docPr id="52"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2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83B69" w14:textId="77777777" w:rsidR="007D1F60" w:rsidRDefault="007D1F60">
                          <w:pPr>
                            <w:pStyle w:val="BodyText"/>
                            <w:spacing w:line="245" w:lineRule="exact"/>
                            <w:ind w:left="20"/>
                          </w:pPr>
                          <w:r>
                            <w:t>AST Device Notification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78F0E1" id="Text Box 58" o:spid="_x0000_s1126" type="#_x0000_t202" style="position:absolute;margin-left:452.8pt;margin-top:43.15pt;width:106.4pt;height:13.05pt;z-index:-255978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" filled="f" stroked="f">
              <v:textbox inset="0,0,0,0">
                <w:txbxContent>
                  <w:p w:rsidR="007D1F60" w:rsidRDefault="007D1F60">
                    <w:pPr>
                      <w:pStyle w:val="BodyText"/>
                      <w:spacing w:line="245" w:lineRule="exact"/>
                      <w:ind w:left="20"/>
                    </w:pPr>
                    <w:r>
                      <w:t>AST Device Notification</w:t>
                    </w:r>
                  </w:p>
                </w:txbxContent>
              </v:textbox>
              <w10:wrap anchorx="page" anchory="page"/>
            </v:shape>
          </w:pict>
        </mc:Fallback>
      </mc:AlternateConten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E1ADF"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343104" behindDoc="1" locked="0" layoutInCell="1" allowOverlap="1" wp14:anchorId="1A5E94AA" wp14:editId="3979F0EF">
              <wp:simplePos x="0" y="0"/>
              <wp:positionH relativeFrom="page">
                <wp:posOffset>901700</wp:posOffset>
              </wp:positionH>
              <wp:positionV relativeFrom="page">
                <wp:posOffset>548005</wp:posOffset>
              </wp:positionV>
              <wp:extent cx="2752725" cy="165735"/>
              <wp:effectExtent l="0" t="0" r="0" b="0"/>
              <wp:wrapNone/>
              <wp:docPr id="50"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A1171" w14:textId="77777777" w:rsidR="007D1F60" w:rsidRDefault="007D1F60">
                          <w:pPr>
                            <w:pStyle w:val="BodyText"/>
                            <w:spacing w:line="245" w:lineRule="exact"/>
                            <w:ind w:left="20"/>
                          </w:pPr>
                          <w:r>
                            <w:t>Registration Status and AST Device Notifications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20C128" id="_x0000_t202" coordsize="21600,21600" o:spt="202" path="m,l,21600r21600,l21600,xe">
              <v:stroke joinstyle="miter"/>
              <v:path gradientshapeok="t" o:connecttype="rect"/>
            </v:shapetype>
            <v:shape id="Text Box 53" o:spid="_x0000_s1127" type="#_x0000_t202" style="position:absolute;margin-left:71pt;margin-top:43.15pt;width:216.75pt;height:13.05pt;z-index:-255973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" filled="f" stroked="f">
              <v:textbox inset="0,0,0,0">
                <w:txbxContent>
                  <w:p w:rsidR="007D1F60" w:rsidRDefault="007D1F60">
                    <w:pPr>
                      <w:pStyle w:val="BodyText"/>
                      <w:spacing w:line="245" w:lineRule="exact"/>
                      <w:ind w:left="20"/>
                    </w:pPr>
                    <w:r>
                      <w:t>Registration Status and AST Device Notifications</w:t>
                    </w:r>
                  </w:p>
                </w:txbxContent>
              </v:textbox>
              <w10:wrap anchorx="page" anchory="page"/>
            </v:shape>
          </w:pict>
        </mc:Fallback>
      </mc:AlternateContent>
    </w:r>
    <w:r>
      <w:rPr>
        <w:noProof/>
      </w:rPr>
      <mc:AlternateContent>
        <mc:Choice Requires="wps">
          <w:drawing>
            <wp:anchor distT="0" distB="0" distL="114300" distR="114300" simplePos="0" relativeHeight="247344128" behindDoc="1" locked="0" layoutInCell="1" allowOverlap="1" wp14:anchorId="161CDCFD" wp14:editId="6C56996B">
              <wp:simplePos x="0" y="0"/>
              <wp:positionH relativeFrom="page">
                <wp:posOffset>5750560</wp:posOffset>
              </wp:positionH>
              <wp:positionV relativeFrom="page">
                <wp:posOffset>548005</wp:posOffset>
              </wp:positionV>
              <wp:extent cx="1351280" cy="165735"/>
              <wp:effectExtent l="0" t="0" r="0" b="0"/>
              <wp:wrapNone/>
              <wp:docPr id="4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2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CC576" w14:textId="77777777" w:rsidR="007D1F60" w:rsidRDefault="007D1F60">
                          <w:pPr>
                            <w:pStyle w:val="BodyText"/>
                            <w:spacing w:line="245" w:lineRule="exact"/>
                            <w:ind w:left="20"/>
                          </w:pPr>
                          <w:r>
                            <w:t>AST Device Notification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9ED887" id="Text Box 52" o:spid="_x0000_s1128" type="#_x0000_t202" style="position:absolute;margin-left:452.8pt;margin-top:43.15pt;width:106.4pt;height:13.05pt;z-index:-255972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" filled="f" stroked="f">
              <v:textbox inset="0,0,0,0">
                <w:txbxContent>
                  <w:p w:rsidR="007D1F60" w:rsidRDefault="007D1F60">
                    <w:pPr>
                      <w:pStyle w:val="BodyText"/>
                      <w:spacing w:line="245" w:lineRule="exact"/>
                      <w:ind w:left="20"/>
                    </w:pPr>
                    <w:r>
                      <w:t>AST Device Notification</w:t>
                    </w:r>
                  </w:p>
                </w:txbxContent>
              </v:textbox>
              <w10:wrap anchorx="page" anchory="page"/>
            </v:shape>
          </w:pict>
        </mc:Fallback>
      </mc:AlternateConten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376F7" w14:textId="77777777" w:rsidR="0004129E" w:rsidRDefault="005D1EB8">
    <w:pPr>
      <w:pStyle w:val="BodyText"/>
      <w:spacing w:line="14" w:lineRule="auto"/>
      <w:rPr>
        <w:sz w:val="20"/>
      </w:rPr>
    </w:pPr>
    <w:r>
      <w:rPr>
        <w:noProof/>
      </w:rPr>
      <mc:AlternateContent>
        <mc:Choice Requires="wps">
          <w:drawing>
            <wp:anchor distT="0" distB="0" distL="114300" distR="114300" simplePos="0" relativeHeight="251785216" behindDoc="1" locked="0" layoutInCell="1" allowOverlap="1" wp14:anchorId="31974DED" wp14:editId="1495567D">
              <wp:simplePos x="0" y="0"/>
              <wp:positionH relativeFrom="page">
                <wp:posOffset>5726430</wp:posOffset>
              </wp:positionH>
              <wp:positionV relativeFrom="page">
                <wp:posOffset>548005</wp:posOffset>
              </wp:positionV>
              <wp:extent cx="1375410" cy="165735"/>
              <wp:effectExtent l="0" t="0" r="0" b="0"/>
              <wp:wrapNone/>
              <wp:docPr id="47" name="Text Box 6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953A58" w14:textId="77777777" w:rsidR="0004129E" w:rsidRDefault="0004129E">
                          <w:pPr>
                            <w:pStyle w:val="BodyText"/>
                            <w:spacing w:line="245" w:lineRule="exact"/>
                            <w:ind w:left="20"/>
                          </w:pPr>
                          <w:r>
                            <w:t>Session Manager Status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6625CF" id="_x0000_t202" coordsize="21600,21600" o:spt="202" path="m,l,21600r21600,l21600,xe">
              <v:stroke joinstyle="miter"/>
              <v:path gradientshapeok="t" o:connecttype="rect"/>
            </v:shapetype>
            <v:shape id="Text Box 655" o:spid="_x0000_s1129" type="#_x0000_t202" style="position:absolute;margin-left:450.9pt;margin-top:43.15pt;width:108.3pt;height:13.05pt;z-index:-251531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" filled="f" stroked="f">
              <v:textbox inset="0,0,0,0">
                <w:txbxContent>
                  <w:p w:rsidR="0004129E" w:rsidRDefault="0004129E">
                    <w:pPr>
                      <w:pStyle w:val="BodyText"/>
                      <w:spacing w:line="245" w:lineRule="exact"/>
                      <w:ind w:left="20"/>
                    </w:pPr>
                    <w:r>
                      <w:t>Session Manager Status</w:t>
                    </w:r>
                  </w:p>
                </w:txbxContent>
              </v:textbox>
              <w10:wrap anchorx="page" anchory="page"/>
            </v:shape>
          </w:pict>
        </mc:Fallback>
      </mc:AlternateConten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47BE8" w14:textId="77777777" w:rsidR="0004129E" w:rsidRDefault="005D1EB8">
    <w:pPr>
      <w:pStyle w:val="BodyText"/>
      <w:spacing w:line="14" w:lineRule="auto"/>
      <w:rPr>
        <w:sz w:val="20"/>
      </w:rPr>
    </w:pPr>
    <w:r>
      <w:rPr>
        <w:noProof/>
      </w:rPr>
      <mc:AlternateContent>
        <mc:Choice Requires="wps">
          <w:drawing>
            <wp:anchor distT="0" distB="0" distL="114300" distR="114300" simplePos="0" relativeHeight="251790336" behindDoc="1" locked="0" layoutInCell="1" allowOverlap="1" wp14:anchorId="45A651A1" wp14:editId="18966E73">
              <wp:simplePos x="0" y="0"/>
              <wp:positionH relativeFrom="page">
                <wp:posOffset>901700</wp:posOffset>
              </wp:positionH>
              <wp:positionV relativeFrom="page">
                <wp:posOffset>548005</wp:posOffset>
              </wp:positionV>
              <wp:extent cx="2212975" cy="175260"/>
              <wp:effectExtent l="0" t="0" r="0" b="0"/>
              <wp:wrapNone/>
              <wp:docPr id="43" name="Text Box 6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297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7632E" w14:textId="77777777" w:rsidR="0004129E" w:rsidRDefault="0004129E">
                          <w:pPr>
                            <w:pStyle w:val="BodyText"/>
                            <w:spacing w:line="245" w:lineRule="exact"/>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3D2605" id="_x0000_t202" coordsize="21600,21600" o:spt="202" path="m,l,21600r21600,l21600,xe">
              <v:stroke joinstyle="miter"/>
              <v:path gradientshapeok="t" o:connecttype="rect"/>
            </v:shapetype>
            <v:shape id="Text Box 660" o:spid="_x0000_s1132" type="#_x0000_t202" style="position:absolute;margin-left:71pt;margin-top:43.15pt;width:174.25pt;height:13.8pt;z-index:-251526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" filled="f" stroked="f">
              <v:textbox inset="0,0,0,0">
                <w:txbxContent>
                  <w:p w:rsidR="0004129E" w:rsidRDefault="0004129E">
                    <w:pPr>
                      <w:pStyle w:val="BodyText"/>
                      <w:spacing w:line="245" w:lineRule="exact"/>
                      <w:ind w:left="20"/>
                    </w:pPr>
                  </w:p>
                </w:txbxContent>
              </v:textbox>
              <w10:wrap anchorx="page" anchory="page"/>
            </v:shape>
          </w:pict>
        </mc:Fallback>
      </mc:AlternateContent>
    </w:r>
    <w:r>
      <w:rPr>
        <w:noProof/>
      </w:rPr>
      <mc:AlternateContent>
        <mc:Choice Requires="wps">
          <w:drawing>
            <wp:anchor distT="0" distB="0" distL="114300" distR="114300" simplePos="0" relativeHeight="251789312" behindDoc="1" locked="0" layoutInCell="1" allowOverlap="1" wp14:anchorId="5E17E6E6" wp14:editId="5601FD70">
              <wp:simplePos x="0" y="0"/>
              <wp:positionH relativeFrom="page">
                <wp:posOffset>896620</wp:posOffset>
              </wp:positionH>
              <wp:positionV relativeFrom="page">
                <wp:posOffset>757555</wp:posOffset>
              </wp:positionV>
              <wp:extent cx="6209665" cy="0"/>
              <wp:effectExtent l="0" t="0" r="0" b="0"/>
              <wp:wrapNone/>
              <wp:docPr id="42" name="Line 6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16925C" id="Line 659" o:spid="_x0000_s1026" style="position:absolute;z-index:-251527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59.65pt" to="559.55pt,5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" strokeweight=".48pt">
              <w10:wrap anchorx="page" anchory="page"/>
            </v:line>
          </w:pict>
        </mc:Fallback>
      </mc:AlternateContent>
    </w:r>
    <w:r>
      <w:rPr>
        <w:noProof/>
      </w:rPr>
      <mc:AlternateContent>
        <mc:Choice Requires="wps">
          <w:drawing>
            <wp:anchor distT="0" distB="0" distL="114300" distR="114300" simplePos="0" relativeHeight="251791360" behindDoc="1" locked="0" layoutInCell="1" allowOverlap="1" wp14:anchorId="2564A381" wp14:editId="20E16255">
              <wp:simplePos x="0" y="0"/>
              <wp:positionH relativeFrom="page">
                <wp:posOffset>5067935</wp:posOffset>
              </wp:positionH>
              <wp:positionV relativeFrom="page">
                <wp:posOffset>548005</wp:posOffset>
              </wp:positionV>
              <wp:extent cx="2033270" cy="165735"/>
              <wp:effectExtent l="0" t="0" r="0" b="0"/>
              <wp:wrapNone/>
              <wp:docPr id="41" name="Text Box 6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2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9CCD6" w14:textId="77777777" w:rsidR="0004129E" w:rsidRDefault="006B6D4F">
                          <w:pPr>
                            <w:pStyle w:val="BodyText"/>
                            <w:spacing w:line="245" w:lineRule="exact"/>
                            <w:ind w:left="20"/>
                          </w:pPr>
                          <w:r>
                            <w:t>Session Manager Instances S</w:t>
                          </w:r>
                          <w:r w:rsidR="0004129E">
                            <w:t>ervice state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83839" id="Text Box 661" o:spid="_x0000_s1133" type="#_x0000_t202" style="position:absolute;margin-left:399.05pt;margin-top:43.15pt;width:160.1pt;height:13.05pt;z-index:-251525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" filled="f" stroked="f">
              <v:textbox inset="0,0,0,0">
                <w:txbxContent>
                  <w:p w:rsidR="0004129E" w:rsidRDefault="006B6D4F">
                    <w:pPr>
                      <w:pStyle w:val="BodyText"/>
                      <w:spacing w:line="245" w:lineRule="exact"/>
                      <w:ind w:left="20"/>
                    </w:pPr>
                    <w:r>
                      <w:t>Session Manager Instances S</w:t>
                    </w:r>
                    <w:r w:rsidR="0004129E">
                      <w:t>ervice state</w:t>
                    </w:r>
                  </w:p>
                </w:txbxContent>
              </v:textbox>
              <w10:wrap anchorx="page" anchory="page"/>
            </v:shape>
          </w:pict>
        </mc:Fallback>
      </mc:AlternateConten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FFA5E" w14:textId="77777777" w:rsidR="0004129E" w:rsidRDefault="005D1EB8">
    <w:pPr>
      <w:pStyle w:val="BodyText"/>
      <w:spacing w:line="14" w:lineRule="auto"/>
      <w:rPr>
        <w:sz w:val="20"/>
      </w:rPr>
    </w:pPr>
    <w:r>
      <w:rPr>
        <w:noProof/>
      </w:rPr>
      <mc:AlternateContent>
        <mc:Choice Requires="wps">
          <w:drawing>
            <wp:anchor distT="0" distB="0" distL="114300" distR="114300" simplePos="0" relativeHeight="251797504" behindDoc="1" locked="0" layoutInCell="1" allowOverlap="1" wp14:anchorId="1A2D8DE4" wp14:editId="60A910A2">
              <wp:simplePos x="0" y="0"/>
              <wp:positionH relativeFrom="page">
                <wp:posOffset>5074285</wp:posOffset>
              </wp:positionH>
              <wp:positionV relativeFrom="page">
                <wp:posOffset>548005</wp:posOffset>
              </wp:positionV>
              <wp:extent cx="2025015" cy="194310"/>
              <wp:effectExtent l="0" t="0" r="0" b="0"/>
              <wp:wrapNone/>
              <wp:docPr id="37" name="Text Box 6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501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97DEB" w14:textId="77777777" w:rsidR="0004129E" w:rsidRDefault="006B6D4F">
                          <w:pPr>
                            <w:pStyle w:val="BodyText"/>
                            <w:spacing w:line="245" w:lineRule="exact"/>
                            <w:ind w:left="20"/>
                          </w:pPr>
                          <w:r>
                            <w:t>Session Manager Instance Service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B685F5" id="_x0000_t202" coordsize="21600,21600" o:spt="202" path="m,l,21600r21600,l21600,xe">
              <v:stroke joinstyle="miter"/>
              <v:path gradientshapeok="t" o:connecttype="rect"/>
            </v:shapetype>
            <v:shape id="Text Box 667" o:spid="_x0000_s1136" type="#_x0000_t202" style="position:absolute;margin-left:399.55pt;margin-top:43.15pt;width:159.45pt;height:15.3pt;z-index:-251518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" filled="f" stroked="f">
              <v:textbox inset="0,0,0,0">
                <w:txbxContent>
                  <w:p w:rsidR="0004129E" w:rsidRDefault="006B6D4F">
                    <w:pPr>
                      <w:pStyle w:val="BodyText"/>
                      <w:spacing w:line="245" w:lineRule="exact"/>
                      <w:ind w:left="20"/>
                    </w:pPr>
                    <w:r>
                      <w:t>Session Manager Instance Service</w:t>
                    </w:r>
                  </w:p>
                </w:txbxContent>
              </v:textbox>
              <w10:wrap anchorx="page" anchory="page"/>
            </v:shape>
          </w:pict>
        </mc:Fallback>
      </mc:AlternateContent>
    </w:r>
    <w:r>
      <w:rPr>
        <w:noProof/>
      </w:rPr>
      <mc:AlternateContent>
        <mc:Choice Requires="wps">
          <w:drawing>
            <wp:anchor distT="0" distB="0" distL="114300" distR="114300" simplePos="0" relativeHeight="251796480" behindDoc="1" locked="0" layoutInCell="1" allowOverlap="1" wp14:anchorId="50F00884" wp14:editId="23839ED9">
              <wp:simplePos x="0" y="0"/>
              <wp:positionH relativeFrom="page">
                <wp:posOffset>901700</wp:posOffset>
              </wp:positionH>
              <wp:positionV relativeFrom="page">
                <wp:posOffset>548005</wp:posOffset>
              </wp:positionV>
              <wp:extent cx="2346960" cy="194310"/>
              <wp:effectExtent l="0" t="0" r="0" b="0"/>
              <wp:wrapNone/>
              <wp:docPr id="36" name="Text Box 6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696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A977B" w14:textId="77777777" w:rsidR="0004129E" w:rsidRDefault="0004129E">
                          <w:pPr>
                            <w:pStyle w:val="BodyText"/>
                            <w:spacing w:line="245" w:lineRule="exact"/>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7DBC2" id="Text Box 666" o:spid="_x0000_s1137" type="#_x0000_t202" style="position:absolute;margin-left:71pt;margin-top:43.15pt;width:184.8pt;height:15.3pt;z-index:-251520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" filled="f" stroked="f">
              <v:textbox inset="0,0,0,0">
                <w:txbxContent>
                  <w:p w:rsidR="0004129E" w:rsidRDefault="0004129E">
                    <w:pPr>
                      <w:pStyle w:val="BodyText"/>
                      <w:spacing w:line="245" w:lineRule="exact"/>
                      <w:ind w:left="20"/>
                    </w:pPr>
                  </w:p>
                </w:txbxContent>
              </v:textbox>
              <w10:wrap anchorx="page" anchory="page"/>
            </v:shape>
          </w:pict>
        </mc:Fallback>
      </mc:AlternateContent>
    </w:r>
    <w:r>
      <w:rPr>
        <w:noProof/>
      </w:rPr>
      <mc:AlternateContent>
        <mc:Choice Requires="wps">
          <w:drawing>
            <wp:anchor distT="0" distB="0" distL="114300" distR="114300" simplePos="0" relativeHeight="251795456" behindDoc="1" locked="0" layoutInCell="1" allowOverlap="1" wp14:anchorId="0B71BE15" wp14:editId="2595D78A">
              <wp:simplePos x="0" y="0"/>
              <wp:positionH relativeFrom="page">
                <wp:posOffset>896620</wp:posOffset>
              </wp:positionH>
              <wp:positionV relativeFrom="page">
                <wp:posOffset>757555</wp:posOffset>
              </wp:positionV>
              <wp:extent cx="6209665" cy="0"/>
              <wp:effectExtent l="0" t="0" r="0" b="0"/>
              <wp:wrapNone/>
              <wp:docPr id="35" name="Line 6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CC0EA" id="Line 665" o:spid="_x0000_s1026" style="position:absolute;z-index:-251521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59.65pt" to="559.55pt,5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" strokeweight=".48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3EF8D" w14:textId="77777777" w:rsidR="007D1F60" w:rsidRDefault="007D1F60">
    <w:pPr>
      <w:pStyle w:val="BodyText"/>
      <w:spacing w:line="14" w:lineRule="auto"/>
      <w:rPr>
        <w:sz w:val="20"/>
      </w:rPr>
    </w:pPr>
  </w:p>
  <w:p w14:paraId="1599C3A6" w14:textId="77777777" w:rsidR="007D1F60" w:rsidRDefault="007D1F60">
    <w:pPr>
      <w:pStyle w:val="BodyText"/>
      <w:spacing w:line="14" w:lineRule="auto"/>
      <w:rPr>
        <w:sz w:val="20"/>
      </w:rPr>
    </w:pPr>
  </w:p>
  <w:p w14:paraId="46F37F76"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159808" behindDoc="1" locked="0" layoutInCell="1" allowOverlap="1" wp14:anchorId="5247B150" wp14:editId="236A1FA2">
              <wp:simplePos x="0" y="0"/>
              <wp:positionH relativeFrom="page">
                <wp:posOffset>901700</wp:posOffset>
              </wp:positionH>
              <wp:positionV relativeFrom="page">
                <wp:posOffset>548005</wp:posOffset>
              </wp:positionV>
              <wp:extent cx="897255" cy="165735"/>
              <wp:effectExtent l="0" t="0" r="0" b="0"/>
              <wp:wrapNone/>
              <wp:docPr id="129"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25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1C5CF" w14:textId="77777777" w:rsidR="007D1F60" w:rsidRDefault="007D1F60">
                          <w:pPr>
                            <w:pStyle w:val="BodyText"/>
                            <w:spacing w:line="245" w:lineRule="exact"/>
                            <w:ind w:left="20"/>
                          </w:pPr>
                          <w:r>
                            <w:t>Getting Started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5DB87F" id="_x0000_t202" coordsize="21600,21600" o:spt="202" path="m,l,21600r21600,l21600,xe">
              <v:stroke joinstyle="miter"/>
              <v:path gradientshapeok="t" o:connecttype="rect"/>
            </v:shapetype>
            <v:shape id="Text Box 232" o:spid="_x0000_s1079" type="#_x0000_t202" style="position:absolute;margin-left:71pt;margin-top:43.15pt;width:70.65pt;height:13.05pt;z-index:-25615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" filled="f" stroked="f">
              <v:textbox inset="0,0,0,0">
                <w:txbxContent>
                  <w:p w:rsidR="007D1F60" w:rsidRDefault="007D1F60">
                    <w:pPr>
                      <w:pStyle w:val="BodyText"/>
                      <w:spacing w:line="245" w:lineRule="exact"/>
                      <w:ind w:left="20"/>
                    </w:pPr>
                    <w:r>
                      <w:t>Getting Started</w:t>
                    </w:r>
                  </w:p>
                </w:txbxContent>
              </v:textbox>
              <w10:wrap anchorx="page" anchory="page"/>
            </v:shape>
          </w:pict>
        </mc:Fallback>
      </mc:AlternateConten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45BC1" w14:textId="77777777" w:rsidR="0004129E" w:rsidRDefault="005D1EB8">
    <w:pPr>
      <w:pStyle w:val="BodyText"/>
      <w:spacing w:line="14" w:lineRule="auto"/>
      <w:rPr>
        <w:sz w:val="20"/>
      </w:rPr>
    </w:pPr>
    <w:r>
      <w:rPr>
        <w:noProof/>
      </w:rPr>
      <mc:AlternateContent>
        <mc:Choice Requires="wps">
          <w:drawing>
            <wp:anchor distT="0" distB="0" distL="114300" distR="114300" simplePos="0" relativeHeight="251800576" behindDoc="1" locked="0" layoutInCell="1" allowOverlap="1" wp14:anchorId="028D0AA7" wp14:editId="77DE6415">
              <wp:simplePos x="0" y="0"/>
              <wp:positionH relativeFrom="page">
                <wp:posOffset>5124450</wp:posOffset>
              </wp:positionH>
              <wp:positionV relativeFrom="page">
                <wp:posOffset>552450</wp:posOffset>
              </wp:positionV>
              <wp:extent cx="1975485" cy="189865"/>
              <wp:effectExtent l="0" t="0" r="0" b="0"/>
              <wp:wrapNone/>
              <wp:docPr id="33" name="Text Box 6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54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F8286" w14:textId="77777777" w:rsidR="0004129E" w:rsidRDefault="006B6D4F">
                          <w:pPr>
                            <w:pStyle w:val="BodyText"/>
                            <w:spacing w:line="245" w:lineRule="exact"/>
                            <w:ind w:left="20"/>
                          </w:pPr>
                          <w:r>
                            <w:t>Session Manager Instance Service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C40939" id="_x0000_t202" coordsize="21600,21600" o:spt="202" path="m,l,21600r21600,l21600,xe">
              <v:stroke joinstyle="miter"/>
              <v:path gradientshapeok="t" o:connecttype="rect"/>
            </v:shapetype>
            <v:shape id="Text Box 670" o:spid="_x0000_s1138" type="#_x0000_t202" style="position:absolute;margin-left:403.5pt;margin-top:43.5pt;width:155.55pt;height:14.95pt;z-index:-251515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" filled="f" stroked="f">
              <v:textbox inset="0,0,0,0">
                <w:txbxContent>
                  <w:p w:rsidR="0004129E" w:rsidRDefault="006B6D4F">
                    <w:pPr>
                      <w:pStyle w:val="BodyText"/>
                      <w:spacing w:line="245" w:lineRule="exact"/>
                      <w:ind w:left="20"/>
                    </w:pPr>
                    <w:r>
                      <w:t>Session Manager Instance Service</w:t>
                    </w:r>
                  </w:p>
                </w:txbxContent>
              </v:textbox>
              <w10:wrap anchorx="page" anchory="page"/>
            </v:shape>
          </w:pict>
        </mc:Fallback>
      </mc:AlternateContent>
    </w:r>
    <w:r>
      <w:rPr>
        <w:noProof/>
      </w:rPr>
      <mc:AlternateContent>
        <mc:Choice Requires="wps">
          <w:drawing>
            <wp:anchor distT="0" distB="0" distL="114300" distR="114300" simplePos="0" relativeHeight="251799552" behindDoc="1" locked="0" layoutInCell="1" allowOverlap="1" wp14:anchorId="29B27B69" wp14:editId="3F35266A">
              <wp:simplePos x="0" y="0"/>
              <wp:positionH relativeFrom="page">
                <wp:posOffset>901700</wp:posOffset>
              </wp:positionH>
              <wp:positionV relativeFrom="page">
                <wp:posOffset>548005</wp:posOffset>
              </wp:positionV>
              <wp:extent cx="2146935" cy="194310"/>
              <wp:effectExtent l="0" t="0" r="0" b="0"/>
              <wp:wrapNone/>
              <wp:docPr id="32" name="Text Box 6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9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23149" w14:textId="77777777" w:rsidR="0004129E" w:rsidRDefault="0004129E">
                          <w:pPr>
                            <w:pStyle w:val="BodyText"/>
                            <w:spacing w:line="245" w:lineRule="exact"/>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2C68FB" id="Text Box 669" o:spid="_x0000_s1139" type="#_x0000_t202" style="position:absolute;margin-left:71pt;margin-top:43.15pt;width:169.05pt;height:15.3pt;z-index:-251516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" filled="f" stroked="f">
              <v:textbox inset="0,0,0,0">
                <w:txbxContent>
                  <w:p w:rsidR="0004129E" w:rsidRDefault="0004129E">
                    <w:pPr>
                      <w:pStyle w:val="BodyText"/>
                      <w:spacing w:line="245" w:lineRule="exact"/>
                      <w:ind w:left="20"/>
                    </w:pPr>
                  </w:p>
                </w:txbxContent>
              </v:textbox>
              <w10:wrap anchorx="page" anchory="page"/>
            </v:shape>
          </w:pict>
        </mc:Fallback>
      </mc:AlternateContent>
    </w:r>
    <w:r>
      <w:rPr>
        <w:noProof/>
      </w:rPr>
      <mc:AlternateContent>
        <mc:Choice Requires="wps">
          <w:drawing>
            <wp:anchor distT="0" distB="0" distL="114300" distR="114300" simplePos="0" relativeHeight="251798528" behindDoc="1" locked="0" layoutInCell="1" allowOverlap="1" wp14:anchorId="750F7DFB" wp14:editId="6E60FF57">
              <wp:simplePos x="0" y="0"/>
              <wp:positionH relativeFrom="page">
                <wp:posOffset>896620</wp:posOffset>
              </wp:positionH>
              <wp:positionV relativeFrom="page">
                <wp:posOffset>757555</wp:posOffset>
              </wp:positionV>
              <wp:extent cx="6209665" cy="0"/>
              <wp:effectExtent l="0" t="0" r="0" b="0"/>
              <wp:wrapNone/>
              <wp:docPr id="30" name="Line 6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F67798" id="Line 668" o:spid="_x0000_s1026" style="position:absolute;z-index:-251517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59.65pt" to="559.55pt,5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" strokeweight=".48pt">
              <w10:wrap anchorx="page" anchory="page"/>
            </v:line>
          </w:pict>
        </mc:Fallback>
      </mc:AlternateConten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B3A8"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349248" behindDoc="1" locked="0" layoutInCell="1" allowOverlap="1" wp14:anchorId="6AEC8A3C" wp14:editId="0F7FFFEF">
              <wp:simplePos x="0" y="0"/>
              <wp:positionH relativeFrom="page">
                <wp:posOffset>901700</wp:posOffset>
              </wp:positionH>
              <wp:positionV relativeFrom="page">
                <wp:posOffset>548005</wp:posOffset>
              </wp:positionV>
              <wp:extent cx="1503680" cy="165735"/>
              <wp:effectExtent l="0" t="0" r="0" b="0"/>
              <wp:wrapNone/>
              <wp:docPr id="2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36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873F9" w14:textId="77777777" w:rsidR="007D1F60" w:rsidRDefault="007D1F60">
                          <w:pPr>
                            <w:pStyle w:val="BodyText"/>
                            <w:spacing w:line="245" w:lineRule="exact"/>
                            <w:ind w:left="20"/>
                          </w:pPr>
                          <w:r>
                            <w:t>SDK Java JAX-RS Examples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A15316" id="_x0000_t202" coordsize="21600,21600" o:spt="202" path="m,l,21600r21600,l21600,xe">
              <v:stroke joinstyle="miter"/>
              <v:path gradientshapeok="t" o:connecttype="rect"/>
            </v:shapetype>
            <v:shape id="Text Box 47" o:spid="_x0000_s1140" type="#_x0000_t202" style="position:absolute;margin-left:71pt;margin-top:43.15pt;width:118.4pt;height:13.05pt;z-index:-255967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" filled="f" stroked="f">
              <v:textbox inset="0,0,0,0">
                <w:txbxContent>
                  <w:p w:rsidR="007D1F60" w:rsidRDefault="007D1F60">
                    <w:pPr>
                      <w:pStyle w:val="BodyText"/>
                      <w:spacing w:line="245" w:lineRule="exact"/>
                      <w:ind w:left="20"/>
                    </w:pPr>
                    <w:r>
                      <w:t>SDK Java JAX-RS Examples</w:t>
                    </w:r>
                  </w:p>
                </w:txbxContent>
              </v:textbox>
              <w10:wrap anchorx="page" anchory="page"/>
            </v:shape>
          </w:pict>
        </mc:Fallback>
      </mc:AlternateContent>
    </w:r>
    <w:r>
      <w:rPr>
        <w:noProof/>
      </w:rPr>
      <mc:AlternateContent>
        <mc:Choice Requires="wps">
          <w:drawing>
            <wp:anchor distT="0" distB="0" distL="114300" distR="114300" simplePos="0" relativeHeight="247350272" behindDoc="1" locked="0" layoutInCell="1" allowOverlap="1" wp14:anchorId="3C8A2919" wp14:editId="1B57838B">
              <wp:simplePos x="0" y="0"/>
              <wp:positionH relativeFrom="page">
                <wp:posOffset>5320665</wp:posOffset>
              </wp:positionH>
              <wp:positionV relativeFrom="page">
                <wp:posOffset>548005</wp:posOffset>
              </wp:positionV>
              <wp:extent cx="1779905" cy="165735"/>
              <wp:effectExtent l="0" t="0" r="0" b="0"/>
              <wp:wrapNone/>
              <wp:docPr id="2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990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C4B190" w14:textId="77777777" w:rsidR="007D1F60" w:rsidRDefault="007D1F60">
                          <w:pPr>
                            <w:pStyle w:val="BodyText"/>
                            <w:spacing w:line="245" w:lineRule="exact"/>
                            <w:ind w:left="20"/>
                          </w:pPr>
                          <w:r>
                            <w:t>Working with the Java samples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D44E5" id="Text Box 46" o:spid="_x0000_s1141" type="#_x0000_t202" style="position:absolute;margin-left:418.95pt;margin-top:43.15pt;width:140.15pt;height:13.05pt;z-index:-255966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" filled="f" stroked="f">
              <v:textbox inset="0,0,0,0">
                <w:txbxContent>
                  <w:p w:rsidR="007D1F60" w:rsidRDefault="007D1F60">
                    <w:pPr>
                      <w:pStyle w:val="BodyText"/>
                      <w:spacing w:line="245" w:lineRule="exact"/>
                      <w:ind w:left="20"/>
                    </w:pPr>
                    <w:r>
                      <w:t>Working with the Java samples</w:t>
                    </w:r>
                  </w:p>
                </w:txbxContent>
              </v:textbox>
              <w10:wrap anchorx="page" anchory="page"/>
            </v:shape>
          </w:pict>
        </mc:Fallback>
      </mc:AlternateConten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45D84"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355392" behindDoc="1" locked="0" layoutInCell="1" allowOverlap="1" wp14:anchorId="0A22906C" wp14:editId="6B0B290B">
              <wp:simplePos x="0" y="0"/>
              <wp:positionH relativeFrom="page">
                <wp:posOffset>901700</wp:posOffset>
              </wp:positionH>
              <wp:positionV relativeFrom="page">
                <wp:posOffset>548005</wp:posOffset>
              </wp:positionV>
              <wp:extent cx="1503680" cy="165735"/>
              <wp:effectExtent l="0" t="0" r="0" b="0"/>
              <wp:wrapNone/>
              <wp:docPr id="2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36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5645CA" w14:textId="77777777" w:rsidR="007D1F60" w:rsidRDefault="007D1F60">
                          <w:pPr>
                            <w:pStyle w:val="BodyText"/>
                            <w:spacing w:line="245" w:lineRule="exact"/>
                            <w:ind w:left="20"/>
                          </w:pPr>
                          <w:r>
                            <w:t>SDK Java JAX-RS Examples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B6CE1D" id="_x0000_t202" coordsize="21600,21600" o:spt="202" path="m,l,21600r21600,l21600,xe">
              <v:stroke joinstyle="miter"/>
              <v:path gradientshapeok="t" o:connecttype="rect"/>
            </v:shapetype>
            <v:shape id="Text Box 41" o:spid="_x0000_s1142" type="#_x0000_t202" style="position:absolute;margin-left:71pt;margin-top:43.15pt;width:118.4pt;height:13.05pt;z-index:-255961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" filled="f" stroked="f">
              <v:textbox inset="0,0,0,0">
                <w:txbxContent>
                  <w:p w:rsidR="007D1F60" w:rsidRDefault="007D1F60">
                    <w:pPr>
                      <w:pStyle w:val="BodyText"/>
                      <w:spacing w:line="245" w:lineRule="exact"/>
                      <w:ind w:left="20"/>
                    </w:pPr>
                    <w:r>
                      <w:t>SDK Java JAX-RS Examples</w:t>
                    </w:r>
                  </w:p>
                </w:txbxContent>
              </v:textbox>
              <w10:wrap anchorx="page" anchory="page"/>
            </v:shape>
          </w:pict>
        </mc:Fallback>
      </mc:AlternateContent>
    </w:r>
    <w:r>
      <w:rPr>
        <w:noProof/>
      </w:rPr>
      <mc:AlternateContent>
        <mc:Choice Requires="wps">
          <w:drawing>
            <wp:anchor distT="0" distB="0" distL="114300" distR="114300" simplePos="0" relativeHeight="247356416" behindDoc="1" locked="0" layoutInCell="1" allowOverlap="1" wp14:anchorId="26327279" wp14:editId="785E5FF3">
              <wp:simplePos x="0" y="0"/>
              <wp:positionH relativeFrom="page">
                <wp:posOffset>5726430</wp:posOffset>
              </wp:positionH>
              <wp:positionV relativeFrom="page">
                <wp:posOffset>548005</wp:posOffset>
              </wp:positionV>
              <wp:extent cx="1375410" cy="165735"/>
              <wp:effectExtent l="0" t="0" r="0" b="0"/>
              <wp:wrapNone/>
              <wp:docPr id="2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79F2B7" w14:textId="77777777" w:rsidR="007D1F60" w:rsidRDefault="007D1F60">
                          <w:pPr>
                            <w:pStyle w:val="BodyText"/>
                            <w:spacing w:line="245" w:lineRule="exact"/>
                            <w:ind w:left="20"/>
                          </w:pPr>
                          <w:r>
                            <w:t>Session Manager Status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0E08AD" id="Text Box 40" o:spid="_x0000_s1143" type="#_x0000_t202" style="position:absolute;margin-left:450.9pt;margin-top:43.15pt;width:108.3pt;height:13.05pt;z-index:-255960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" filled="f" stroked="f">
              <v:textbox inset="0,0,0,0">
                <w:txbxContent>
                  <w:p w:rsidR="007D1F60" w:rsidRDefault="007D1F60">
                    <w:pPr>
                      <w:pStyle w:val="BodyText"/>
                      <w:spacing w:line="245" w:lineRule="exact"/>
                      <w:ind w:left="20"/>
                    </w:pPr>
                    <w:r>
                      <w:t>Session Manager Status</w:t>
                    </w:r>
                  </w:p>
                </w:txbxContent>
              </v:textbox>
              <w10:wrap anchorx="page" anchory="page"/>
            </v:shape>
          </w:pict>
        </mc:Fallback>
      </mc:AlternateConten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3D558"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361536" behindDoc="1" locked="0" layoutInCell="1" allowOverlap="1" wp14:anchorId="657028C4" wp14:editId="1AD8DF77">
              <wp:simplePos x="0" y="0"/>
              <wp:positionH relativeFrom="page">
                <wp:posOffset>901700</wp:posOffset>
              </wp:positionH>
              <wp:positionV relativeFrom="page">
                <wp:posOffset>548005</wp:posOffset>
              </wp:positionV>
              <wp:extent cx="1503680" cy="165735"/>
              <wp:effectExtent l="0" t="0" r="0" b="0"/>
              <wp:wrapNone/>
              <wp:docPr id="1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36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FA5AC8" w14:textId="77777777" w:rsidR="007D1F60" w:rsidRDefault="007D1F60">
                          <w:pPr>
                            <w:pStyle w:val="BodyText"/>
                            <w:spacing w:line="245" w:lineRule="exact"/>
                            <w:ind w:left="20"/>
                          </w:pPr>
                          <w:r>
                            <w:t>SDK Java JAX-RS Examples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9FAB66" id="_x0000_t202" coordsize="21600,21600" o:spt="202" path="m,l,21600r21600,l21600,xe">
              <v:stroke joinstyle="miter"/>
              <v:path gradientshapeok="t" o:connecttype="rect"/>
            </v:shapetype>
            <v:shape id="_x0000_s1144" type="#_x0000_t202" style="position:absolute;margin-left:71pt;margin-top:43.15pt;width:118.4pt;height:13.05pt;z-index:-255954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" filled="f" stroked="f">
              <v:textbox inset="0,0,0,0">
                <w:txbxContent>
                  <w:p w:rsidR="007D1F60" w:rsidRDefault="007D1F60">
                    <w:pPr>
                      <w:pStyle w:val="BodyText"/>
                      <w:spacing w:line="245" w:lineRule="exact"/>
                      <w:ind w:left="20"/>
                    </w:pPr>
                    <w:r>
                      <w:t>SDK Java JAX-RS Examples</w:t>
                    </w:r>
                  </w:p>
                </w:txbxContent>
              </v:textbox>
              <w10:wrap anchorx="page" anchory="page"/>
            </v:shape>
          </w:pict>
        </mc:Fallback>
      </mc:AlternateContent>
    </w:r>
    <w:r>
      <w:rPr>
        <w:noProof/>
      </w:rPr>
      <mc:AlternateContent>
        <mc:Choice Requires="wps">
          <w:drawing>
            <wp:anchor distT="0" distB="0" distL="114300" distR="114300" simplePos="0" relativeHeight="247362560" behindDoc="1" locked="0" layoutInCell="1" allowOverlap="1" wp14:anchorId="0D01A02A" wp14:editId="126A2D1F">
              <wp:simplePos x="0" y="0"/>
              <wp:positionH relativeFrom="page">
                <wp:posOffset>5073650</wp:posOffset>
              </wp:positionH>
              <wp:positionV relativeFrom="page">
                <wp:posOffset>548005</wp:posOffset>
              </wp:positionV>
              <wp:extent cx="2026920" cy="165735"/>
              <wp:effectExtent l="0" t="0" r="0" b="0"/>
              <wp:wrapNone/>
              <wp:docPr id="1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6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DDA75B" w14:textId="77777777" w:rsidR="007D1F60" w:rsidRDefault="007D1F60">
                          <w:pPr>
                            <w:pStyle w:val="BodyText"/>
                            <w:spacing w:line="245" w:lineRule="exact"/>
                            <w:ind w:left="20"/>
                          </w:pPr>
                          <w:r>
                            <w:t>Session Manger Operation Request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F35E8" id="Text Box 34" o:spid="_x0000_s1145" type="#_x0000_t202" style="position:absolute;margin-left:399.5pt;margin-top:43.15pt;width:159.6pt;height:13.05pt;z-index:-255953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" filled="f" stroked="f">
              <v:textbox inset="0,0,0,0">
                <w:txbxContent>
                  <w:p w:rsidR="007D1F60" w:rsidRDefault="007D1F60">
                    <w:pPr>
                      <w:pStyle w:val="BodyText"/>
                      <w:spacing w:line="245" w:lineRule="exact"/>
                      <w:ind w:left="20"/>
                    </w:pPr>
                    <w:r>
                      <w:t>Session Manger Operation Request</w:t>
                    </w:r>
                  </w:p>
                </w:txbxContent>
              </v:textbox>
              <w10:wrap anchorx="page" anchory="page"/>
            </v:shape>
          </w:pict>
        </mc:Fallback>
      </mc:AlternateConten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C65FB"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367680" behindDoc="1" locked="0" layoutInCell="1" allowOverlap="1" wp14:anchorId="3872DC34" wp14:editId="29769108">
              <wp:simplePos x="0" y="0"/>
              <wp:positionH relativeFrom="page">
                <wp:posOffset>901700</wp:posOffset>
              </wp:positionH>
              <wp:positionV relativeFrom="page">
                <wp:posOffset>548005</wp:posOffset>
              </wp:positionV>
              <wp:extent cx="1503680" cy="165735"/>
              <wp:effectExtent l="0" t="0" r="0" b="0"/>
              <wp:wrapNone/>
              <wp:docPr id="1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36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87FB8" w14:textId="77777777" w:rsidR="007D1F60" w:rsidRDefault="007D1F60">
                          <w:pPr>
                            <w:pStyle w:val="BodyText"/>
                            <w:spacing w:line="245" w:lineRule="exact"/>
                            <w:ind w:left="20"/>
                          </w:pPr>
                          <w:r>
                            <w:t>SDK Java JAX-RS Examples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4C50FA" id="_x0000_t202" coordsize="21600,21600" o:spt="202" path="m,l,21600r21600,l21600,xe">
              <v:stroke joinstyle="miter"/>
              <v:path gradientshapeok="t" o:connecttype="rect"/>
            </v:shapetype>
            <v:shape id="_x0000_s1146" type="#_x0000_t202" style="position:absolute;margin-left:71pt;margin-top:43.15pt;width:118.4pt;height:13.05pt;z-index:-255948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" filled="f" stroked="f">
              <v:textbox inset="0,0,0,0">
                <w:txbxContent>
                  <w:p w:rsidR="007D1F60" w:rsidRDefault="007D1F60">
                    <w:pPr>
                      <w:pStyle w:val="BodyText"/>
                      <w:spacing w:line="245" w:lineRule="exact"/>
                      <w:ind w:left="20"/>
                    </w:pPr>
                    <w:r>
                      <w:t>SDK Java JAX-RS Examples</w:t>
                    </w:r>
                  </w:p>
                </w:txbxContent>
              </v:textbox>
              <w10:wrap anchorx="page" anchory="page"/>
            </v:shape>
          </w:pict>
        </mc:Fallback>
      </mc:AlternateContent>
    </w:r>
    <w:r>
      <w:rPr>
        <w:noProof/>
      </w:rPr>
      <mc:AlternateContent>
        <mc:Choice Requires="wps">
          <w:drawing>
            <wp:anchor distT="0" distB="0" distL="114300" distR="114300" simplePos="0" relativeHeight="247368704" behindDoc="1" locked="0" layoutInCell="1" allowOverlap="1" wp14:anchorId="44A6A717" wp14:editId="4864E643">
              <wp:simplePos x="0" y="0"/>
              <wp:positionH relativeFrom="page">
                <wp:posOffset>6005195</wp:posOffset>
              </wp:positionH>
              <wp:positionV relativeFrom="page">
                <wp:posOffset>548005</wp:posOffset>
              </wp:positionV>
              <wp:extent cx="1096645" cy="165735"/>
              <wp:effectExtent l="0" t="0" r="0" b="0"/>
              <wp:wrapNone/>
              <wp:docPr id="1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66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4E56A" w14:textId="77777777" w:rsidR="007D1F60" w:rsidRDefault="007D1F60">
                          <w:pPr>
                            <w:pStyle w:val="BodyText"/>
                            <w:spacing w:line="245" w:lineRule="exact"/>
                            <w:ind w:left="20"/>
                          </w:pPr>
                          <w:r>
                            <w:t>Registration Status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CB6F0C" id="Text Box 28" o:spid="_x0000_s1147" type="#_x0000_t202" style="position:absolute;margin-left:472.85pt;margin-top:43.15pt;width:86.35pt;height:13.05pt;z-index:-255947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" filled="f" stroked="f">
              <v:textbox inset="0,0,0,0">
                <w:txbxContent>
                  <w:p w:rsidR="007D1F60" w:rsidRDefault="007D1F60">
                    <w:pPr>
                      <w:pStyle w:val="BodyText"/>
                      <w:spacing w:line="245" w:lineRule="exact"/>
                      <w:ind w:left="20"/>
                    </w:pPr>
                    <w:r>
                      <w:t>Registration Status</w:t>
                    </w:r>
                  </w:p>
                </w:txbxContent>
              </v:textbox>
              <w10:wrap anchorx="page" anchory="page"/>
            </v:shape>
          </w:pict>
        </mc:Fallback>
      </mc:AlternateConten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BC586"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373824" behindDoc="1" locked="0" layoutInCell="1" allowOverlap="1" wp14:anchorId="4E1C51C0" wp14:editId="2F791B20">
              <wp:simplePos x="0" y="0"/>
              <wp:positionH relativeFrom="page">
                <wp:posOffset>901700</wp:posOffset>
              </wp:positionH>
              <wp:positionV relativeFrom="page">
                <wp:posOffset>548005</wp:posOffset>
              </wp:positionV>
              <wp:extent cx="1503680" cy="165735"/>
              <wp:effectExtent l="0" t="0" r="0" b="0"/>
              <wp:wrapNone/>
              <wp:docPr id="1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36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71E906" w14:textId="77777777" w:rsidR="007D1F60" w:rsidRDefault="007D1F60">
                          <w:pPr>
                            <w:pStyle w:val="BodyText"/>
                            <w:spacing w:line="245" w:lineRule="exact"/>
                            <w:ind w:left="20"/>
                          </w:pPr>
                          <w:r>
                            <w:t>SDK Java JAX-RS Examples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30BB92" id="_x0000_t202" coordsize="21600,21600" o:spt="202" path="m,l,21600r21600,l21600,xe">
              <v:stroke joinstyle="miter"/>
              <v:path gradientshapeok="t" o:connecttype="rect"/>
            </v:shapetype>
            <v:shape id="_x0000_s1148" type="#_x0000_t202" style="position:absolute;margin-left:71pt;margin-top:43.15pt;width:118.4pt;height:13.05pt;z-index:-25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" filled="f" stroked="f">
              <v:textbox inset="0,0,0,0">
                <w:txbxContent>
                  <w:p w:rsidR="007D1F60" w:rsidRDefault="007D1F60">
                    <w:pPr>
                      <w:pStyle w:val="BodyText"/>
                      <w:spacing w:line="245" w:lineRule="exact"/>
                      <w:ind w:left="20"/>
                    </w:pPr>
                    <w:r>
                      <w:t>SDK Java JAX-RS Examples</w:t>
                    </w:r>
                  </w:p>
                </w:txbxContent>
              </v:textbox>
              <w10:wrap anchorx="page" anchory="page"/>
            </v:shape>
          </w:pict>
        </mc:Fallback>
      </mc:AlternateContent>
    </w:r>
    <w:r>
      <w:rPr>
        <w:noProof/>
      </w:rPr>
      <mc:AlternateContent>
        <mc:Choice Requires="wps">
          <w:drawing>
            <wp:anchor distT="0" distB="0" distL="114300" distR="114300" simplePos="0" relativeHeight="247374848" behindDoc="1" locked="0" layoutInCell="1" allowOverlap="1" wp14:anchorId="54127570" wp14:editId="63302938">
              <wp:simplePos x="0" y="0"/>
              <wp:positionH relativeFrom="page">
                <wp:posOffset>5192395</wp:posOffset>
              </wp:positionH>
              <wp:positionV relativeFrom="page">
                <wp:posOffset>548005</wp:posOffset>
              </wp:positionV>
              <wp:extent cx="1909445" cy="165735"/>
              <wp:effectExtent l="0" t="0" r="0" b="0"/>
              <wp:wrapNone/>
              <wp:docPr id="1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94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1815F3" w14:textId="77777777" w:rsidR="007D1F60" w:rsidRDefault="007D1F60">
                          <w:pPr>
                            <w:pStyle w:val="BodyText"/>
                            <w:spacing w:line="245" w:lineRule="exact"/>
                            <w:ind w:left="20"/>
                          </w:pPr>
                          <w:r>
                            <w:t>Registration Notification Request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8C647" id="Text Box 22" o:spid="_x0000_s1149" type="#_x0000_t202" style="position:absolute;margin-left:408.85pt;margin-top:43.15pt;width:150.35pt;height:13.05pt;z-index:-255941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" filled="f" stroked="f">
              <v:textbox inset="0,0,0,0">
                <w:txbxContent>
                  <w:p w:rsidR="007D1F60" w:rsidRDefault="007D1F60">
                    <w:pPr>
                      <w:pStyle w:val="BodyText"/>
                      <w:spacing w:line="245" w:lineRule="exact"/>
                      <w:ind w:left="20"/>
                    </w:pPr>
                    <w:r>
                      <w:t>Registration Notification Request</w:t>
                    </w:r>
                  </w:p>
                </w:txbxContent>
              </v:textbox>
              <w10:wrap anchorx="page" anchory="page"/>
            </v:shape>
          </w:pict>
        </mc:Fallback>
      </mc:AlternateConten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9075C"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379968" behindDoc="1" locked="0" layoutInCell="1" allowOverlap="1" wp14:anchorId="78CC34A5" wp14:editId="4D0C90F5">
              <wp:simplePos x="0" y="0"/>
              <wp:positionH relativeFrom="page">
                <wp:posOffset>901700</wp:posOffset>
              </wp:positionH>
              <wp:positionV relativeFrom="page">
                <wp:posOffset>548005</wp:posOffset>
              </wp:positionV>
              <wp:extent cx="1503680" cy="165735"/>
              <wp:effectExtent l="0" t="0" r="0"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36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D805E" w14:textId="77777777" w:rsidR="007D1F60" w:rsidRDefault="007D1F60">
                          <w:pPr>
                            <w:pStyle w:val="BodyText"/>
                            <w:spacing w:line="245" w:lineRule="exact"/>
                            <w:ind w:left="20"/>
                          </w:pPr>
                          <w:r>
                            <w:t>SDK Java JAX-RS Examples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C583D8" id="_x0000_t202" coordsize="21600,21600" o:spt="202" path="m,l,21600r21600,l21600,xe">
              <v:stroke joinstyle="miter"/>
              <v:path gradientshapeok="t" o:connecttype="rect"/>
            </v:shapetype>
            <v:shape id="_x0000_s1150" type="#_x0000_t202" style="position:absolute;margin-left:71pt;margin-top:43.15pt;width:118.4pt;height:13.05pt;z-index:-255936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" filled="f" stroked="f">
              <v:textbox inset="0,0,0,0">
                <w:txbxContent>
                  <w:p w:rsidR="007D1F60" w:rsidRDefault="007D1F60">
                    <w:pPr>
                      <w:pStyle w:val="BodyText"/>
                      <w:spacing w:line="245" w:lineRule="exact"/>
                      <w:ind w:left="20"/>
                    </w:pPr>
                    <w:r>
                      <w:t>SDK Java JAX-RS Examples</w:t>
                    </w:r>
                  </w:p>
                </w:txbxContent>
              </v:textbox>
              <w10:wrap anchorx="page" anchory="page"/>
            </v:shape>
          </w:pict>
        </mc:Fallback>
      </mc:AlternateContent>
    </w:r>
    <w:r>
      <w:rPr>
        <w:noProof/>
      </w:rPr>
      <mc:AlternateContent>
        <mc:Choice Requires="wps">
          <w:drawing>
            <wp:anchor distT="0" distB="0" distL="114300" distR="114300" simplePos="0" relativeHeight="247380992" behindDoc="1" locked="0" layoutInCell="1" allowOverlap="1" wp14:anchorId="7621D9F2" wp14:editId="0BB31C0B">
              <wp:simplePos x="0" y="0"/>
              <wp:positionH relativeFrom="page">
                <wp:posOffset>5192395</wp:posOffset>
              </wp:positionH>
              <wp:positionV relativeFrom="page">
                <wp:posOffset>548005</wp:posOffset>
              </wp:positionV>
              <wp:extent cx="1908810" cy="165735"/>
              <wp:effectExtent l="0" t="0" r="0" b="0"/>
              <wp:wrapNone/>
              <wp:docPr id="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8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F808E" w14:textId="77777777" w:rsidR="007D1F60" w:rsidRDefault="007D1F60">
                          <w:pPr>
                            <w:pStyle w:val="BodyText"/>
                            <w:spacing w:line="245" w:lineRule="exact"/>
                            <w:ind w:left="20"/>
                          </w:pPr>
                          <w:r>
                            <w:t>Registration Notification Request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5FE9C2" id="Text Box 16" o:spid="_x0000_s1151" type="#_x0000_t202" style="position:absolute;margin-left:408.85pt;margin-top:43.15pt;width:150.3pt;height:13.05pt;z-index:-255935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" filled="f" stroked="f">
              <v:textbox inset="0,0,0,0">
                <w:txbxContent>
                  <w:p w:rsidR="007D1F60" w:rsidRDefault="007D1F60">
                    <w:pPr>
                      <w:pStyle w:val="BodyText"/>
                      <w:spacing w:line="245" w:lineRule="exact"/>
                      <w:ind w:left="20"/>
                    </w:pPr>
                    <w:r>
                      <w:t>Registration Notification Request</w:t>
                    </w:r>
                  </w:p>
                </w:txbxContent>
              </v:textbox>
              <w10:wrap anchorx="page" anchory="page"/>
            </v:shape>
          </w:pict>
        </mc:Fallback>
      </mc:AlternateConten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4C961"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386112" behindDoc="1" locked="0" layoutInCell="1" allowOverlap="1" wp14:anchorId="75333506" wp14:editId="488611BA">
              <wp:simplePos x="0" y="0"/>
              <wp:positionH relativeFrom="page">
                <wp:posOffset>901700</wp:posOffset>
              </wp:positionH>
              <wp:positionV relativeFrom="page">
                <wp:posOffset>548005</wp:posOffset>
              </wp:positionV>
              <wp:extent cx="1503680" cy="165735"/>
              <wp:effectExtent l="0" t="0"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36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1674D" w14:textId="77777777" w:rsidR="007D1F60" w:rsidRDefault="007D1F60">
                          <w:pPr>
                            <w:pStyle w:val="BodyText"/>
                            <w:spacing w:line="245" w:lineRule="exact"/>
                            <w:ind w:left="20"/>
                          </w:pPr>
                          <w:r>
                            <w:t>SDK Java JAX-RS Examples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01271E" id="_x0000_t202" coordsize="21600,21600" o:spt="202" path="m,l,21600r21600,l21600,xe">
              <v:stroke joinstyle="miter"/>
              <v:path gradientshapeok="t" o:connecttype="rect"/>
            </v:shapetype>
            <v:shape id="_x0000_s1152" type="#_x0000_t202" style="position:absolute;margin-left:71pt;margin-top:43.15pt;width:118.4pt;height:13.05pt;z-index:-255930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" filled="f" stroked="f">
              <v:textbox inset="0,0,0,0">
                <w:txbxContent>
                  <w:p w:rsidR="007D1F60" w:rsidRDefault="007D1F60">
                    <w:pPr>
                      <w:pStyle w:val="BodyText"/>
                      <w:spacing w:line="245" w:lineRule="exact"/>
                      <w:ind w:left="20"/>
                    </w:pPr>
                    <w:r>
                      <w:t>SDK Java JAX-RS Examples</w:t>
                    </w:r>
                  </w:p>
                </w:txbxContent>
              </v:textbox>
              <w10:wrap anchorx="page" anchory="page"/>
            </v:shape>
          </w:pict>
        </mc:Fallback>
      </mc:AlternateContent>
    </w:r>
    <w:r>
      <w:rPr>
        <w:noProof/>
      </w:rPr>
      <mc:AlternateContent>
        <mc:Choice Requires="wps">
          <w:drawing>
            <wp:anchor distT="0" distB="0" distL="114300" distR="114300" simplePos="0" relativeHeight="247387136" behindDoc="1" locked="0" layoutInCell="1" allowOverlap="1" wp14:anchorId="5A62F1CC" wp14:editId="20E30829">
              <wp:simplePos x="0" y="0"/>
              <wp:positionH relativeFrom="page">
                <wp:posOffset>5192395</wp:posOffset>
              </wp:positionH>
              <wp:positionV relativeFrom="page">
                <wp:posOffset>548005</wp:posOffset>
              </wp:positionV>
              <wp:extent cx="1908810" cy="165735"/>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8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8DD452" w14:textId="77777777" w:rsidR="007D1F60" w:rsidRDefault="007D1F60">
                          <w:pPr>
                            <w:pStyle w:val="BodyText"/>
                            <w:spacing w:line="245" w:lineRule="exact"/>
                            <w:ind w:left="20"/>
                          </w:pPr>
                          <w:r>
                            <w:t>Registration Notification Request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66D7C" id="Text Box 10" o:spid="_x0000_s1153" type="#_x0000_t202" style="position:absolute;margin-left:408.85pt;margin-top:43.15pt;width:150.3pt;height:13.05pt;z-index:-255929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" filled="f" stroked="f">
              <v:textbox inset="0,0,0,0">
                <w:txbxContent>
                  <w:p w:rsidR="007D1F60" w:rsidRDefault="007D1F60">
                    <w:pPr>
                      <w:pStyle w:val="BodyText"/>
                      <w:spacing w:line="245" w:lineRule="exact"/>
                      <w:ind w:left="20"/>
                    </w:pPr>
                    <w:r>
                      <w:t>Registration Notification Request</w:t>
                    </w:r>
                  </w:p>
                </w:txbxContent>
              </v:textbox>
              <w10:wrap anchorx="page" anchory="page"/>
            </v:shape>
          </w:pict>
        </mc:Fallback>
      </mc:AlternateConten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59DC4" w14:textId="77777777" w:rsidR="007D1F60" w:rsidRDefault="007D1F60">
    <w:pPr>
      <w:pStyle w:val="Header"/>
    </w:pPr>
    <w:r>
      <w:t>Related Resources</w:t>
    </w:r>
  </w:p>
  <w:p w14:paraId="2F3209B3" w14:textId="77777777" w:rsidR="007D1F60" w:rsidRDefault="007D1F60">
    <w:pPr>
      <w:pStyle w:val="BodyText"/>
      <w:spacing w:line="14" w:lineRule="auto"/>
      <w:rPr>
        <w:sz w:val="20"/>
      </w:rP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8A38B" w14:textId="77777777" w:rsidR="007D1F60" w:rsidRDefault="007D1F60">
    <w:pPr>
      <w:pStyle w:val="BodyText"/>
      <w:spacing w:line="1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D25D3"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172096" behindDoc="1" locked="0" layoutInCell="1" allowOverlap="1" wp14:anchorId="22B38B8E" wp14:editId="5CFD9B41">
              <wp:simplePos x="0" y="0"/>
              <wp:positionH relativeFrom="page">
                <wp:posOffset>901700</wp:posOffset>
              </wp:positionH>
              <wp:positionV relativeFrom="page">
                <wp:posOffset>548005</wp:posOffset>
              </wp:positionV>
              <wp:extent cx="1915795" cy="165735"/>
              <wp:effectExtent l="0" t="0" r="0" b="0"/>
              <wp:wrapNone/>
              <wp:docPr id="127"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57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648CE" w14:textId="77777777" w:rsidR="007D1F60" w:rsidRDefault="007D1F60">
                          <w:pPr>
                            <w:pStyle w:val="BodyText"/>
                            <w:spacing w:line="245" w:lineRule="exact"/>
                            <w:ind w:left="20"/>
                          </w:pPr>
                          <w:r>
                            <w:t>Authentication and authorization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9FB91D" id="_x0000_t202" coordsize="21600,21600" o:spt="202" path="m,l,21600r21600,l21600,xe">
              <v:stroke joinstyle="miter"/>
              <v:path gradientshapeok="t" o:connecttype="rect"/>
            </v:shapetype>
            <v:shape id="Text Box 220" o:spid="_x0000_s1080" type="#_x0000_t202" style="position:absolute;margin-left:71pt;margin-top:43.15pt;width:150.85pt;height:13.05pt;z-index:-25614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" filled="f" stroked="f">
              <v:textbox inset="0,0,0,0">
                <w:txbxContent>
                  <w:p w:rsidR="007D1F60" w:rsidRDefault="007D1F60">
                    <w:pPr>
                      <w:pStyle w:val="BodyText"/>
                      <w:spacing w:line="245" w:lineRule="exact"/>
                      <w:ind w:left="20"/>
                    </w:pPr>
                    <w:r>
                      <w:t>Authentication and authorization</w:t>
                    </w:r>
                  </w:p>
                </w:txbxContent>
              </v:textbox>
              <w10:wrap anchorx="page" anchory="page"/>
            </v:shape>
          </w:pict>
        </mc:Fallback>
      </mc:AlternateContent>
    </w:r>
    <w:r>
      <w:rPr>
        <w:noProof/>
      </w:rPr>
      <mc:AlternateContent>
        <mc:Choice Requires="wps">
          <w:drawing>
            <wp:anchor distT="0" distB="0" distL="114300" distR="114300" simplePos="0" relativeHeight="247173120" behindDoc="1" locked="0" layoutInCell="1" allowOverlap="1" wp14:anchorId="0839F032" wp14:editId="31C07100">
              <wp:simplePos x="0" y="0"/>
              <wp:positionH relativeFrom="page">
                <wp:posOffset>6278245</wp:posOffset>
              </wp:positionH>
              <wp:positionV relativeFrom="page">
                <wp:posOffset>548005</wp:posOffset>
              </wp:positionV>
              <wp:extent cx="823595" cy="165735"/>
              <wp:effectExtent l="0" t="0" r="0" b="0"/>
              <wp:wrapNone/>
              <wp:docPr id="126"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5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1101C" w14:textId="77777777" w:rsidR="007D1F60" w:rsidRDefault="007D1F60">
                          <w:pPr>
                            <w:pStyle w:val="BodyText"/>
                            <w:spacing w:line="245" w:lineRule="exact"/>
                            <w:ind w:left="20"/>
                          </w:pPr>
                          <w:r>
                            <w:t>HEAD support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D3C12" id="_x0000_s1081" type="#_x0000_t202" style="position:absolute;margin-left:494.35pt;margin-top:43.15pt;width:64.85pt;height:13.05pt;z-index:-25614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" filled="f" stroked="f">
              <v:textbox inset="0,0,0,0">
                <w:txbxContent>
                  <w:p w:rsidR="007D1F60" w:rsidRDefault="007D1F60">
                    <w:pPr>
                      <w:pStyle w:val="BodyText"/>
                      <w:spacing w:line="245" w:lineRule="exact"/>
                      <w:ind w:left="20"/>
                    </w:pPr>
                    <w:r>
                      <w:t>HEAD support</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96C69"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178240" behindDoc="1" locked="0" layoutInCell="1" allowOverlap="1" wp14:anchorId="697F7D5E" wp14:editId="5AF9783B">
              <wp:simplePos x="0" y="0"/>
              <wp:positionH relativeFrom="page">
                <wp:posOffset>901700</wp:posOffset>
              </wp:positionH>
              <wp:positionV relativeFrom="page">
                <wp:posOffset>548005</wp:posOffset>
              </wp:positionV>
              <wp:extent cx="1915795" cy="165735"/>
              <wp:effectExtent l="0" t="0" r="0" b="0"/>
              <wp:wrapNone/>
              <wp:docPr id="124"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57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B2786" w14:textId="77777777" w:rsidR="007D1F60" w:rsidRDefault="007D1F60">
                          <w:pPr>
                            <w:pStyle w:val="BodyText"/>
                            <w:spacing w:line="245" w:lineRule="exact"/>
                            <w:ind w:left="20"/>
                          </w:pPr>
                          <w:r>
                            <w:t>Authentication and authorization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710F2" id="_x0000_t202" coordsize="21600,21600" o:spt="202" path="m,l,21600r21600,l21600,xe">
              <v:stroke joinstyle="miter"/>
              <v:path gradientshapeok="t" o:connecttype="rect"/>
            </v:shapetype>
            <v:shape id="_x0000_s1082" type="#_x0000_t202" style="position:absolute;margin-left:71pt;margin-top:43.15pt;width:150.85pt;height:13.05pt;z-index:-25613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" filled="f" stroked="f">
              <v:textbox inset="0,0,0,0">
                <w:txbxContent>
                  <w:p w:rsidR="007D1F60" w:rsidRDefault="007D1F60">
                    <w:pPr>
                      <w:pStyle w:val="BodyText"/>
                      <w:spacing w:line="245" w:lineRule="exact"/>
                      <w:ind w:left="20"/>
                    </w:pPr>
                    <w:r>
                      <w:t>Authentication and authorization</w:t>
                    </w:r>
                  </w:p>
                </w:txbxContent>
              </v:textbox>
              <w10:wrap anchorx="page" anchory="page"/>
            </v:shape>
          </w:pict>
        </mc:Fallback>
      </mc:AlternateContent>
    </w:r>
    <w:r>
      <w:rPr>
        <w:noProof/>
      </w:rPr>
      <mc:AlternateContent>
        <mc:Choice Requires="wps">
          <w:drawing>
            <wp:anchor distT="0" distB="0" distL="114300" distR="114300" simplePos="0" relativeHeight="247179264" behindDoc="1" locked="0" layoutInCell="1" allowOverlap="1" wp14:anchorId="2F865DA8" wp14:editId="50C3B0ED">
              <wp:simplePos x="0" y="0"/>
              <wp:positionH relativeFrom="page">
                <wp:posOffset>5442585</wp:posOffset>
              </wp:positionH>
              <wp:positionV relativeFrom="page">
                <wp:posOffset>548005</wp:posOffset>
              </wp:positionV>
              <wp:extent cx="1658620" cy="165735"/>
              <wp:effectExtent l="0" t="0" r="0" b="0"/>
              <wp:wrapNone/>
              <wp:docPr id="123"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86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8D84C" w14:textId="77777777" w:rsidR="007D1F60" w:rsidRDefault="007D1F60">
                          <w:pPr>
                            <w:pStyle w:val="BodyText"/>
                            <w:spacing w:line="245" w:lineRule="exact"/>
                            <w:ind w:left="20"/>
                          </w:pPr>
                          <w:r>
                            <w:t>HTTP Response Status Codes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91D8B3" id="Text Box 213" o:spid="_x0000_s1083" type="#_x0000_t202" style="position:absolute;margin-left:428.55pt;margin-top:43.15pt;width:130.6pt;height:13.05pt;z-index:-25613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" filled="f" stroked="f">
              <v:textbox inset="0,0,0,0">
                <w:txbxContent>
                  <w:p w:rsidR="007D1F60" w:rsidRDefault="007D1F60">
                    <w:pPr>
                      <w:pStyle w:val="BodyText"/>
                      <w:spacing w:line="245" w:lineRule="exact"/>
                      <w:ind w:left="20"/>
                    </w:pPr>
                    <w:r>
                      <w:t>HTTP Response Status Codes</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C8D23"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184384" behindDoc="1" locked="0" layoutInCell="1" allowOverlap="1" wp14:anchorId="5B161F36" wp14:editId="7AB8495C">
              <wp:simplePos x="0" y="0"/>
              <wp:positionH relativeFrom="page">
                <wp:posOffset>901700</wp:posOffset>
              </wp:positionH>
              <wp:positionV relativeFrom="page">
                <wp:posOffset>548005</wp:posOffset>
              </wp:positionV>
              <wp:extent cx="1915795" cy="165735"/>
              <wp:effectExtent l="0" t="0" r="0" b="0"/>
              <wp:wrapNone/>
              <wp:docPr id="121"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57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B5432" w14:textId="77777777" w:rsidR="007D1F60" w:rsidRDefault="007D1F60">
                          <w:pPr>
                            <w:pStyle w:val="BodyText"/>
                            <w:spacing w:line="245" w:lineRule="exact"/>
                            <w:ind w:left="20"/>
                          </w:pPr>
                          <w:r>
                            <w:t>Authentication and authorization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33A994" id="_x0000_t202" coordsize="21600,21600" o:spt="202" path="m,l,21600r21600,l21600,xe">
              <v:stroke joinstyle="miter"/>
              <v:path gradientshapeok="t" o:connecttype="rect"/>
            </v:shapetype>
            <v:shape id="Text Box 208" o:spid="_x0000_s1084" type="#_x0000_t202" style="position:absolute;margin-left:71pt;margin-top:43.15pt;width:150.85pt;height:13.05pt;z-index:-25613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" filled="f" stroked="f">
              <v:textbox inset="0,0,0,0">
                <w:txbxContent>
                  <w:p w:rsidR="007D1F60" w:rsidRDefault="007D1F60">
                    <w:pPr>
                      <w:pStyle w:val="BodyText"/>
                      <w:spacing w:line="245" w:lineRule="exact"/>
                      <w:ind w:left="20"/>
                    </w:pPr>
                    <w:r>
                      <w:t>Authentication and authorization</w:t>
                    </w:r>
                  </w:p>
                </w:txbxContent>
              </v:textbox>
              <w10:wrap anchorx="page" anchory="page"/>
            </v:shape>
          </w:pict>
        </mc:Fallback>
      </mc:AlternateContent>
    </w:r>
    <w:r>
      <w:rPr>
        <w:noProof/>
      </w:rPr>
      <mc:AlternateContent>
        <mc:Choice Requires="wps">
          <w:drawing>
            <wp:anchor distT="0" distB="0" distL="114300" distR="114300" simplePos="0" relativeHeight="247185408" behindDoc="1" locked="0" layoutInCell="1" allowOverlap="1" wp14:anchorId="0AE33A19" wp14:editId="4A38854F">
              <wp:simplePos x="0" y="0"/>
              <wp:positionH relativeFrom="page">
                <wp:posOffset>5442585</wp:posOffset>
              </wp:positionH>
              <wp:positionV relativeFrom="page">
                <wp:posOffset>548005</wp:posOffset>
              </wp:positionV>
              <wp:extent cx="1658620" cy="165735"/>
              <wp:effectExtent l="0" t="0" r="0" b="0"/>
              <wp:wrapNone/>
              <wp:docPr id="120"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86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53803" w14:textId="77777777" w:rsidR="007D1F60" w:rsidRDefault="007D1F60">
                          <w:pPr>
                            <w:pStyle w:val="BodyText"/>
                            <w:spacing w:line="245" w:lineRule="exact"/>
                            <w:ind w:left="20"/>
                          </w:pPr>
                          <w:r>
                            <w:t>HTTP Response Status Codes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FD5BF9" id="Text Box 207" o:spid="_x0000_s1085" type="#_x0000_t202" style="position:absolute;margin-left:428.55pt;margin-top:43.15pt;width:130.6pt;height:13.05pt;z-index:-25613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" filled="f" stroked="f">
              <v:textbox inset="0,0,0,0">
                <w:txbxContent>
                  <w:p w:rsidR="007D1F60" w:rsidRDefault="007D1F60">
                    <w:pPr>
                      <w:pStyle w:val="BodyText"/>
                      <w:spacing w:line="245" w:lineRule="exact"/>
                      <w:ind w:left="20"/>
                    </w:pPr>
                    <w:r>
                      <w:t>HTTP Response Status Codes</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F5A0"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190528" behindDoc="1" locked="0" layoutInCell="1" allowOverlap="1" wp14:anchorId="07AFAC80" wp14:editId="79795A00">
              <wp:simplePos x="0" y="0"/>
              <wp:positionH relativeFrom="page">
                <wp:posOffset>901700</wp:posOffset>
              </wp:positionH>
              <wp:positionV relativeFrom="page">
                <wp:posOffset>548005</wp:posOffset>
              </wp:positionV>
              <wp:extent cx="1915795" cy="165735"/>
              <wp:effectExtent l="0" t="0" r="0" b="0"/>
              <wp:wrapNone/>
              <wp:docPr id="118"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57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B727B" w14:textId="77777777" w:rsidR="007D1F60" w:rsidRDefault="007D1F60">
                          <w:pPr>
                            <w:pStyle w:val="BodyText"/>
                            <w:spacing w:line="245" w:lineRule="exact"/>
                            <w:ind w:left="20"/>
                          </w:pPr>
                          <w:r>
                            <w:t>Authentication and authorization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547231" id="_x0000_t202" coordsize="21600,21600" o:spt="202" path="m,l,21600r21600,l21600,xe">
              <v:stroke joinstyle="miter"/>
              <v:path gradientshapeok="t" o:connecttype="rect"/>
            </v:shapetype>
            <v:shape id="Text Box 202" o:spid="_x0000_s1086" type="#_x0000_t202" style="position:absolute;margin-left:71pt;margin-top:43.15pt;width:150.85pt;height:13.05pt;z-index:-25612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" filled="f" stroked="f">
              <v:textbox inset="0,0,0,0">
                <w:txbxContent>
                  <w:p w:rsidR="007D1F60" w:rsidRDefault="007D1F60">
                    <w:pPr>
                      <w:pStyle w:val="BodyText"/>
                      <w:spacing w:line="245" w:lineRule="exact"/>
                      <w:ind w:left="20"/>
                    </w:pPr>
                    <w:r>
                      <w:t>Authentication and authorization</w:t>
                    </w:r>
                  </w:p>
                </w:txbxContent>
              </v:textbox>
              <w10:wrap anchorx="page" anchory="page"/>
            </v:shape>
          </w:pict>
        </mc:Fallback>
      </mc:AlternateContent>
    </w:r>
    <w:r>
      <w:rPr>
        <w:noProof/>
      </w:rPr>
      <mc:AlternateContent>
        <mc:Choice Requires="wps">
          <w:drawing>
            <wp:anchor distT="0" distB="0" distL="114300" distR="114300" simplePos="0" relativeHeight="247191552" behindDoc="1" locked="0" layoutInCell="1" allowOverlap="1" wp14:anchorId="3F7EB859" wp14:editId="7B72FC08">
              <wp:simplePos x="0" y="0"/>
              <wp:positionH relativeFrom="page">
                <wp:posOffset>5712460</wp:posOffset>
              </wp:positionH>
              <wp:positionV relativeFrom="page">
                <wp:posOffset>548005</wp:posOffset>
              </wp:positionV>
              <wp:extent cx="1389380" cy="165735"/>
              <wp:effectExtent l="0" t="0" r="0" b="0"/>
              <wp:wrapNone/>
              <wp:docPr id="117"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48C1B" w14:textId="77777777" w:rsidR="007D1F60" w:rsidRDefault="007D1F60">
                          <w:pPr>
                            <w:pStyle w:val="BodyText"/>
                            <w:spacing w:line="245" w:lineRule="exact"/>
                            <w:ind w:left="20"/>
                          </w:pPr>
                          <w:r>
                            <w:t>HTTP Header Properties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DB950" id="Text Box 201" o:spid="_x0000_s1087" type="#_x0000_t202" style="position:absolute;margin-left:449.8pt;margin-top:43.15pt;width:109.4pt;height:13.05pt;z-index:-25612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" filled="f" stroked="f">
              <v:textbox inset="0,0,0,0">
                <w:txbxContent>
                  <w:p w:rsidR="007D1F60" w:rsidRDefault="007D1F60">
                    <w:pPr>
                      <w:pStyle w:val="BodyText"/>
                      <w:spacing w:line="245" w:lineRule="exact"/>
                      <w:ind w:left="20"/>
                    </w:pPr>
                    <w:r>
                      <w:t>HTTP Header Properties</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3138A"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207936" behindDoc="1" locked="0" layoutInCell="1" allowOverlap="1" wp14:anchorId="53C8039C" wp14:editId="3B3F64D8">
              <wp:simplePos x="0" y="0"/>
              <wp:positionH relativeFrom="page">
                <wp:posOffset>896620</wp:posOffset>
              </wp:positionH>
              <wp:positionV relativeFrom="page">
                <wp:posOffset>757555</wp:posOffset>
              </wp:positionV>
              <wp:extent cx="6209665" cy="0"/>
              <wp:effectExtent l="0" t="0" r="0" b="0"/>
              <wp:wrapNone/>
              <wp:docPr id="115" name="Lin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966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B0837C" id="Line 185" o:spid="_x0000_s1026" style="position:absolute;z-index:-25610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59.65pt" to="559.55pt,5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" strokeweight=".48pt">
              <w10:wrap anchorx="page" anchory="page"/>
            </v:line>
          </w:pict>
        </mc:Fallback>
      </mc:AlternateContent>
    </w:r>
    <w:r>
      <w:rPr>
        <w:noProof/>
      </w:rPr>
      <mc:AlternateContent>
        <mc:Choice Requires="wps">
          <w:drawing>
            <wp:anchor distT="0" distB="0" distL="114300" distR="114300" simplePos="0" relativeHeight="247208960" behindDoc="1" locked="0" layoutInCell="1" allowOverlap="1" wp14:anchorId="0A0C7EE6" wp14:editId="1C6CFB86">
              <wp:simplePos x="0" y="0"/>
              <wp:positionH relativeFrom="page">
                <wp:posOffset>901700</wp:posOffset>
              </wp:positionH>
              <wp:positionV relativeFrom="page">
                <wp:posOffset>548005</wp:posOffset>
              </wp:positionV>
              <wp:extent cx="1915795" cy="165735"/>
              <wp:effectExtent l="0" t="0" r="0" b="0"/>
              <wp:wrapNone/>
              <wp:docPr id="114"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57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51AA89" w14:textId="77777777" w:rsidR="007D1F60" w:rsidRDefault="007D1F60">
                          <w:pPr>
                            <w:pStyle w:val="BodyText"/>
                            <w:spacing w:line="245" w:lineRule="exact"/>
                            <w:ind w:left="20"/>
                          </w:pPr>
                          <w:r>
                            <w:t>Authentication and authorization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9AE43" id="_x0000_t202" coordsize="21600,21600" o:spt="202" path="m,l,21600r21600,l21600,xe">
              <v:stroke joinstyle="miter"/>
              <v:path gradientshapeok="t" o:connecttype="rect"/>
            </v:shapetype>
            <v:shape id="Text Box 184" o:spid="_x0000_s1088" type="#_x0000_t202" style="position:absolute;margin-left:71pt;margin-top:43.15pt;width:150.85pt;height:13.05pt;z-index:-25610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" filled="f" stroked="f">
              <v:textbox inset="0,0,0,0">
                <w:txbxContent>
                  <w:p w:rsidR="007D1F60" w:rsidRDefault="007D1F60">
                    <w:pPr>
                      <w:pStyle w:val="BodyText"/>
                      <w:spacing w:line="245" w:lineRule="exact"/>
                      <w:ind w:left="20"/>
                    </w:pPr>
                    <w:r>
                      <w:t>Authentication and authorization</w:t>
                    </w:r>
                  </w:p>
                </w:txbxContent>
              </v:textbox>
              <w10:wrap anchorx="page" anchory="page"/>
            </v:shape>
          </w:pict>
        </mc:Fallback>
      </mc:AlternateContent>
    </w:r>
    <w:r>
      <w:rPr>
        <w:noProof/>
      </w:rPr>
      <mc:AlternateContent>
        <mc:Choice Requires="wps">
          <w:drawing>
            <wp:anchor distT="0" distB="0" distL="114300" distR="114300" simplePos="0" relativeHeight="247209984" behindDoc="1" locked="0" layoutInCell="1" allowOverlap="1" wp14:anchorId="1BF9FF7A" wp14:editId="60CA9CD9">
              <wp:simplePos x="0" y="0"/>
              <wp:positionH relativeFrom="page">
                <wp:posOffset>5502275</wp:posOffset>
              </wp:positionH>
              <wp:positionV relativeFrom="page">
                <wp:posOffset>548005</wp:posOffset>
              </wp:positionV>
              <wp:extent cx="1597660" cy="165735"/>
              <wp:effectExtent l="0" t="0" r="0" b="0"/>
              <wp:wrapNone/>
              <wp:docPr id="11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76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9E45C" w14:textId="77777777" w:rsidR="007D1F60" w:rsidRDefault="007D1F60">
                          <w:pPr>
                            <w:pStyle w:val="BodyText"/>
                            <w:spacing w:line="245" w:lineRule="exact"/>
                            <w:ind w:left="20"/>
                          </w:pPr>
                          <w:r>
                            <w:t>Response body content tips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EFF0D" id="_x0000_s1089" type="#_x0000_t202" style="position:absolute;margin-left:433.25pt;margin-top:43.15pt;width:125.8pt;height:13.05pt;z-index:-25610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" filled="f" stroked="f">
              <v:textbox inset="0,0,0,0">
                <w:txbxContent>
                  <w:p w:rsidR="007D1F60" w:rsidRDefault="007D1F60">
                    <w:pPr>
                      <w:pStyle w:val="BodyText"/>
                      <w:spacing w:line="245" w:lineRule="exact"/>
                      <w:ind w:left="20"/>
                    </w:pPr>
                    <w:r>
                      <w:t>Response body content tips</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AA103" w14:textId="77777777" w:rsidR="007D1F60" w:rsidRDefault="005D1EB8">
    <w:pPr>
      <w:pStyle w:val="BodyText"/>
      <w:spacing w:line="14" w:lineRule="auto"/>
      <w:rPr>
        <w:sz w:val="20"/>
      </w:rPr>
    </w:pPr>
    <w:r>
      <w:rPr>
        <w:noProof/>
      </w:rPr>
      <mc:AlternateContent>
        <mc:Choice Requires="wps">
          <w:drawing>
            <wp:anchor distT="0" distB="0" distL="114300" distR="114300" simplePos="0" relativeHeight="247215104" behindDoc="1" locked="0" layoutInCell="1" allowOverlap="1" wp14:anchorId="22959051" wp14:editId="5ECE27A6">
              <wp:simplePos x="0" y="0"/>
              <wp:positionH relativeFrom="page">
                <wp:posOffset>5726430</wp:posOffset>
              </wp:positionH>
              <wp:positionV relativeFrom="page">
                <wp:posOffset>548005</wp:posOffset>
              </wp:positionV>
              <wp:extent cx="1375410" cy="165735"/>
              <wp:effectExtent l="0" t="0" r="0" b="0"/>
              <wp:wrapNone/>
              <wp:docPr id="111"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3183D1" w14:textId="77777777" w:rsidR="007D1F60" w:rsidRDefault="007D1F60">
                          <w:pPr>
                            <w:pStyle w:val="BodyText"/>
                            <w:spacing w:line="245" w:lineRule="exact"/>
                            <w:ind w:left="20"/>
                          </w:pPr>
                          <w:r>
                            <w:t>Session Manager Status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10A4D3" id="_x0000_t202" coordsize="21600,21600" o:spt="202" path="m,l,21600r21600,l21600,xe">
              <v:stroke joinstyle="miter"/>
              <v:path gradientshapeok="t" o:connecttype="rect"/>
            </v:shapetype>
            <v:shape id="Text Box 178" o:spid="_x0000_s1090" type="#_x0000_t202" style="position:absolute;margin-left:450.9pt;margin-top:43.15pt;width:108.3pt;height:13.05pt;z-index:-25610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" filled="f" stroked="f">
              <v:textbox inset="0,0,0,0">
                <w:txbxContent>
                  <w:p w:rsidR="007D1F60" w:rsidRDefault="007D1F60">
                    <w:pPr>
                      <w:pStyle w:val="BodyText"/>
                      <w:spacing w:line="245" w:lineRule="exact"/>
                      <w:ind w:left="20"/>
                    </w:pPr>
                    <w:r>
                      <w:t>Session Manager Status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5E0338F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3" type="#_x0000_t75" style="width:18.75pt;height:18.75pt" o:bullet="t">
        <v:imagedata r:id="rId1" o:title="avaya_note"/>
      </v:shape>
    </w:pict>
  </w:numPicBullet>
  <w:abstractNum w:abstractNumId="0" w15:restartNumberingAfterBreak="0">
    <w:nsid w:val="00211E97"/>
    <w:multiLevelType w:val="hybridMultilevel"/>
    <w:tmpl w:val="64CE8D46"/>
    <w:lvl w:ilvl="0" w:tplc="40CC2410">
      <w:numFmt w:val="bullet"/>
      <w:lvlText w:val="*"/>
      <w:lvlJc w:val="left"/>
      <w:pPr>
        <w:ind w:left="1792" w:hanging="216"/>
      </w:pPr>
      <w:rPr>
        <w:rFonts w:ascii="Courier New" w:eastAsia="Courier New" w:hAnsi="Courier New" w:cs="Courier New" w:hint="default"/>
        <w:w w:val="100"/>
        <w:sz w:val="18"/>
        <w:szCs w:val="18"/>
        <w:lang w:val="en-US" w:eastAsia="en-US" w:bidi="en-US"/>
      </w:rPr>
    </w:lvl>
    <w:lvl w:ilvl="1" w:tplc="C512C38E">
      <w:numFmt w:val="bullet"/>
      <w:lvlText w:val="•"/>
      <w:lvlJc w:val="left"/>
      <w:pPr>
        <w:ind w:left="2597" w:hanging="216"/>
      </w:pPr>
      <w:rPr>
        <w:rFonts w:hint="default"/>
        <w:lang w:val="en-US" w:eastAsia="en-US" w:bidi="en-US"/>
      </w:rPr>
    </w:lvl>
    <w:lvl w:ilvl="2" w:tplc="CDE08CCE">
      <w:numFmt w:val="bullet"/>
      <w:lvlText w:val="•"/>
      <w:lvlJc w:val="left"/>
      <w:pPr>
        <w:ind w:left="3395" w:hanging="216"/>
      </w:pPr>
      <w:rPr>
        <w:rFonts w:hint="default"/>
        <w:lang w:val="en-US" w:eastAsia="en-US" w:bidi="en-US"/>
      </w:rPr>
    </w:lvl>
    <w:lvl w:ilvl="3" w:tplc="2160E670">
      <w:numFmt w:val="bullet"/>
      <w:lvlText w:val="•"/>
      <w:lvlJc w:val="left"/>
      <w:pPr>
        <w:ind w:left="4193" w:hanging="216"/>
      </w:pPr>
      <w:rPr>
        <w:rFonts w:hint="default"/>
        <w:lang w:val="en-US" w:eastAsia="en-US" w:bidi="en-US"/>
      </w:rPr>
    </w:lvl>
    <w:lvl w:ilvl="4" w:tplc="1390EF30">
      <w:numFmt w:val="bullet"/>
      <w:lvlText w:val="•"/>
      <w:lvlJc w:val="left"/>
      <w:pPr>
        <w:ind w:left="4991" w:hanging="216"/>
      </w:pPr>
      <w:rPr>
        <w:rFonts w:hint="default"/>
        <w:lang w:val="en-US" w:eastAsia="en-US" w:bidi="en-US"/>
      </w:rPr>
    </w:lvl>
    <w:lvl w:ilvl="5" w:tplc="83A6D58A">
      <w:numFmt w:val="bullet"/>
      <w:lvlText w:val="•"/>
      <w:lvlJc w:val="left"/>
      <w:pPr>
        <w:ind w:left="5789" w:hanging="216"/>
      </w:pPr>
      <w:rPr>
        <w:rFonts w:hint="default"/>
        <w:lang w:val="en-US" w:eastAsia="en-US" w:bidi="en-US"/>
      </w:rPr>
    </w:lvl>
    <w:lvl w:ilvl="6" w:tplc="B61CDD64">
      <w:numFmt w:val="bullet"/>
      <w:lvlText w:val="•"/>
      <w:lvlJc w:val="left"/>
      <w:pPr>
        <w:ind w:left="6587" w:hanging="216"/>
      </w:pPr>
      <w:rPr>
        <w:rFonts w:hint="default"/>
        <w:lang w:val="en-US" w:eastAsia="en-US" w:bidi="en-US"/>
      </w:rPr>
    </w:lvl>
    <w:lvl w:ilvl="7" w:tplc="F60A75FE">
      <w:numFmt w:val="bullet"/>
      <w:lvlText w:val="•"/>
      <w:lvlJc w:val="left"/>
      <w:pPr>
        <w:ind w:left="7385" w:hanging="216"/>
      </w:pPr>
      <w:rPr>
        <w:rFonts w:hint="default"/>
        <w:lang w:val="en-US" w:eastAsia="en-US" w:bidi="en-US"/>
      </w:rPr>
    </w:lvl>
    <w:lvl w:ilvl="8" w:tplc="27D813F4">
      <w:numFmt w:val="bullet"/>
      <w:lvlText w:val="•"/>
      <w:lvlJc w:val="left"/>
      <w:pPr>
        <w:ind w:left="8183" w:hanging="216"/>
      </w:pPr>
      <w:rPr>
        <w:rFonts w:hint="default"/>
        <w:lang w:val="en-US" w:eastAsia="en-US" w:bidi="en-US"/>
      </w:rPr>
    </w:lvl>
  </w:abstractNum>
  <w:abstractNum w:abstractNumId="1" w15:restartNumberingAfterBreak="0">
    <w:nsid w:val="12492DBD"/>
    <w:multiLevelType w:val="hybridMultilevel"/>
    <w:tmpl w:val="BDEEC60E"/>
    <w:lvl w:ilvl="0" w:tplc="971A4012">
      <w:numFmt w:val="bullet"/>
      <w:lvlText w:val="•"/>
      <w:lvlJc w:val="left"/>
      <w:pPr>
        <w:ind w:left="1110" w:hanging="171"/>
      </w:pPr>
      <w:rPr>
        <w:rFonts w:ascii="Arial" w:eastAsia="Arial" w:hAnsi="Arial" w:cs="Arial" w:hint="default"/>
        <w:spacing w:val="-30"/>
        <w:w w:val="100"/>
        <w:sz w:val="22"/>
        <w:szCs w:val="22"/>
        <w:lang w:val="en-US" w:eastAsia="en-US" w:bidi="en-US"/>
      </w:rPr>
    </w:lvl>
    <w:lvl w:ilvl="1" w:tplc="6A223400">
      <w:numFmt w:val="bullet"/>
      <w:lvlText w:val="-"/>
      <w:lvlJc w:val="left"/>
      <w:pPr>
        <w:ind w:left="1360" w:hanging="171"/>
      </w:pPr>
      <w:rPr>
        <w:rFonts w:ascii="Arial" w:eastAsia="Arial" w:hAnsi="Arial" w:cs="Arial" w:hint="default"/>
        <w:spacing w:val="-26"/>
        <w:w w:val="100"/>
        <w:sz w:val="22"/>
        <w:szCs w:val="22"/>
        <w:lang w:val="en-US" w:eastAsia="en-US" w:bidi="en-US"/>
      </w:rPr>
    </w:lvl>
    <w:lvl w:ilvl="2" w:tplc="3EE89F44">
      <w:numFmt w:val="bullet"/>
      <w:lvlText w:val="•"/>
      <w:lvlJc w:val="left"/>
      <w:pPr>
        <w:ind w:left="2357" w:hanging="171"/>
      </w:pPr>
      <w:rPr>
        <w:rFonts w:hint="default"/>
        <w:lang w:val="en-US" w:eastAsia="en-US" w:bidi="en-US"/>
      </w:rPr>
    </w:lvl>
    <w:lvl w:ilvl="3" w:tplc="5A12CDDA">
      <w:numFmt w:val="bullet"/>
      <w:lvlText w:val="•"/>
      <w:lvlJc w:val="left"/>
      <w:pPr>
        <w:ind w:left="3355" w:hanging="171"/>
      </w:pPr>
      <w:rPr>
        <w:rFonts w:hint="default"/>
        <w:lang w:val="en-US" w:eastAsia="en-US" w:bidi="en-US"/>
      </w:rPr>
    </w:lvl>
    <w:lvl w:ilvl="4" w:tplc="9E522D7C">
      <w:numFmt w:val="bullet"/>
      <w:lvlText w:val="•"/>
      <w:lvlJc w:val="left"/>
      <w:pPr>
        <w:ind w:left="4353" w:hanging="171"/>
      </w:pPr>
      <w:rPr>
        <w:rFonts w:hint="default"/>
        <w:lang w:val="en-US" w:eastAsia="en-US" w:bidi="en-US"/>
      </w:rPr>
    </w:lvl>
    <w:lvl w:ilvl="5" w:tplc="7B4C9F7E">
      <w:numFmt w:val="bullet"/>
      <w:lvlText w:val="•"/>
      <w:lvlJc w:val="left"/>
      <w:pPr>
        <w:ind w:left="5351" w:hanging="171"/>
      </w:pPr>
      <w:rPr>
        <w:rFonts w:hint="default"/>
        <w:lang w:val="en-US" w:eastAsia="en-US" w:bidi="en-US"/>
      </w:rPr>
    </w:lvl>
    <w:lvl w:ilvl="6" w:tplc="3F3643E0">
      <w:numFmt w:val="bullet"/>
      <w:lvlText w:val="•"/>
      <w:lvlJc w:val="left"/>
      <w:pPr>
        <w:ind w:left="6348" w:hanging="171"/>
      </w:pPr>
      <w:rPr>
        <w:rFonts w:hint="default"/>
        <w:lang w:val="en-US" w:eastAsia="en-US" w:bidi="en-US"/>
      </w:rPr>
    </w:lvl>
    <w:lvl w:ilvl="7" w:tplc="72CA11A6">
      <w:numFmt w:val="bullet"/>
      <w:lvlText w:val="•"/>
      <w:lvlJc w:val="left"/>
      <w:pPr>
        <w:ind w:left="7346" w:hanging="171"/>
      </w:pPr>
      <w:rPr>
        <w:rFonts w:hint="default"/>
        <w:lang w:val="en-US" w:eastAsia="en-US" w:bidi="en-US"/>
      </w:rPr>
    </w:lvl>
    <w:lvl w:ilvl="8" w:tplc="5AA4B82C">
      <w:numFmt w:val="bullet"/>
      <w:lvlText w:val="•"/>
      <w:lvlJc w:val="left"/>
      <w:pPr>
        <w:ind w:left="8344" w:hanging="171"/>
      </w:pPr>
      <w:rPr>
        <w:rFonts w:hint="default"/>
        <w:lang w:val="en-US" w:eastAsia="en-US" w:bidi="en-US"/>
      </w:rPr>
    </w:lvl>
  </w:abstractNum>
  <w:abstractNum w:abstractNumId="2" w15:restartNumberingAfterBreak="0">
    <w:nsid w:val="15B20ED7"/>
    <w:multiLevelType w:val="hybridMultilevel"/>
    <w:tmpl w:val="1F02D31E"/>
    <w:lvl w:ilvl="0" w:tplc="9CA85B1A">
      <w:start w:val="1"/>
      <w:numFmt w:val="decimal"/>
      <w:lvlText w:val="%1."/>
      <w:lvlJc w:val="left"/>
      <w:pPr>
        <w:ind w:left="1020" w:hanging="360"/>
      </w:pPr>
      <w:rPr>
        <w:rFonts w:ascii="Calibri" w:eastAsia="Calibri" w:hAnsi="Calibri" w:cs="Calibri" w:hint="default"/>
        <w:w w:val="100"/>
        <w:sz w:val="22"/>
        <w:szCs w:val="22"/>
        <w:lang w:val="en-US" w:eastAsia="en-US" w:bidi="en-US"/>
      </w:rPr>
    </w:lvl>
    <w:lvl w:ilvl="1" w:tplc="72C8DE84">
      <w:numFmt w:val="bullet"/>
      <w:lvlText w:val="•"/>
      <w:lvlJc w:val="left"/>
      <w:pPr>
        <w:ind w:left="1942" w:hanging="360"/>
      </w:pPr>
      <w:rPr>
        <w:rFonts w:hint="default"/>
        <w:lang w:val="en-US" w:eastAsia="en-US" w:bidi="en-US"/>
      </w:rPr>
    </w:lvl>
    <w:lvl w:ilvl="2" w:tplc="2004A258">
      <w:numFmt w:val="bullet"/>
      <w:lvlText w:val="•"/>
      <w:lvlJc w:val="left"/>
      <w:pPr>
        <w:ind w:left="2864" w:hanging="360"/>
      </w:pPr>
      <w:rPr>
        <w:rFonts w:hint="default"/>
        <w:lang w:val="en-US" w:eastAsia="en-US" w:bidi="en-US"/>
      </w:rPr>
    </w:lvl>
    <w:lvl w:ilvl="3" w:tplc="8B10794A">
      <w:numFmt w:val="bullet"/>
      <w:lvlText w:val="•"/>
      <w:lvlJc w:val="left"/>
      <w:pPr>
        <w:ind w:left="3786" w:hanging="360"/>
      </w:pPr>
      <w:rPr>
        <w:rFonts w:hint="default"/>
        <w:lang w:val="en-US" w:eastAsia="en-US" w:bidi="en-US"/>
      </w:rPr>
    </w:lvl>
    <w:lvl w:ilvl="4" w:tplc="A49ECD76">
      <w:numFmt w:val="bullet"/>
      <w:lvlText w:val="•"/>
      <w:lvlJc w:val="left"/>
      <w:pPr>
        <w:ind w:left="4708" w:hanging="360"/>
      </w:pPr>
      <w:rPr>
        <w:rFonts w:hint="default"/>
        <w:lang w:val="en-US" w:eastAsia="en-US" w:bidi="en-US"/>
      </w:rPr>
    </w:lvl>
    <w:lvl w:ilvl="5" w:tplc="C68A4F96">
      <w:numFmt w:val="bullet"/>
      <w:lvlText w:val="•"/>
      <w:lvlJc w:val="left"/>
      <w:pPr>
        <w:ind w:left="5630" w:hanging="360"/>
      </w:pPr>
      <w:rPr>
        <w:rFonts w:hint="default"/>
        <w:lang w:val="en-US" w:eastAsia="en-US" w:bidi="en-US"/>
      </w:rPr>
    </w:lvl>
    <w:lvl w:ilvl="6" w:tplc="87B25D72">
      <w:numFmt w:val="bullet"/>
      <w:lvlText w:val="•"/>
      <w:lvlJc w:val="left"/>
      <w:pPr>
        <w:ind w:left="6552" w:hanging="360"/>
      </w:pPr>
      <w:rPr>
        <w:rFonts w:hint="default"/>
        <w:lang w:val="en-US" w:eastAsia="en-US" w:bidi="en-US"/>
      </w:rPr>
    </w:lvl>
    <w:lvl w:ilvl="7" w:tplc="6CD45F40">
      <w:numFmt w:val="bullet"/>
      <w:lvlText w:val="•"/>
      <w:lvlJc w:val="left"/>
      <w:pPr>
        <w:ind w:left="7474" w:hanging="360"/>
      </w:pPr>
      <w:rPr>
        <w:rFonts w:hint="default"/>
        <w:lang w:val="en-US" w:eastAsia="en-US" w:bidi="en-US"/>
      </w:rPr>
    </w:lvl>
    <w:lvl w:ilvl="8" w:tplc="84D2DB82">
      <w:numFmt w:val="bullet"/>
      <w:lvlText w:val="•"/>
      <w:lvlJc w:val="left"/>
      <w:pPr>
        <w:ind w:left="8396" w:hanging="360"/>
      </w:pPr>
      <w:rPr>
        <w:rFonts w:hint="default"/>
        <w:lang w:val="en-US" w:eastAsia="en-US" w:bidi="en-US"/>
      </w:rPr>
    </w:lvl>
  </w:abstractNum>
  <w:abstractNum w:abstractNumId="3" w15:restartNumberingAfterBreak="0">
    <w:nsid w:val="191440FD"/>
    <w:multiLevelType w:val="hybridMultilevel"/>
    <w:tmpl w:val="F906E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A10B2B"/>
    <w:multiLevelType w:val="hybridMultilevel"/>
    <w:tmpl w:val="3C74C2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C35FE5"/>
    <w:multiLevelType w:val="hybridMultilevel"/>
    <w:tmpl w:val="6268CA82"/>
    <w:lvl w:ilvl="0" w:tplc="6ECAD9DC">
      <w:numFmt w:val="bullet"/>
      <w:lvlText w:val="*"/>
      <w:lvlJc w:val="left"/>
      <w:pPr>
        <w:ind w:left="1792" w:hanging="216"/>
      </w:pPr>
      <w:rPr>
        <w:rFonts w:ascii="Courier New" w:eastAsia="Courier New" w:hAnsi="Courier New" w:cs="Courier New" w:hint="default"/>
        <w:w w:val="100"/>
        <w:sz w:val="18"/>
        <w:szCs w:val="18"/>
        <w:lang w:val="en-US" w:eastAsia="en-US" w:bidi="en-US"/>
      </w:rPr>
    </w:lvl>
    <w:lvl w:ilvl="1" w:tplc="8C2A8BCC">
      <w:numFmt w:val="bullet"/>
      <w:lvlText w:val="•"/>
      <w:lvlJc w:val="left"/>
      <w:pPr>
        <w:ind w:left="2597" w:hanging="216"/>
      </w:pPr>
      <w:rPr>
        <w:rFonts w:hint="default"/>
        <w:lang w:val="en-US" w:eastAsia="en-US" w:bidi="en-US"/>
      </w:rPr>
    </w:lvl>
    <w:lvl w:ilvl="2" w:tplc="8FD66DB2">
      <w:numFmt w:val="bullet"/>
      <w:lvlText w:val="•"/>
      <w:lvlJc w:val="left"/>
      <w:pPr>
        <w:ind w:left="3395" w:hanging="216"/>
      </w:pPr>
      <w:rPr>
        <w:rFonts w:hint="default"/>
        <w:lang w:val="en-US" w:eastAsia="en-US" w:bidi="en-US"/>
      </w:rPr>
    </w:lvl>
    <w:lvl w:ilvl="3" w:tplc="DAFEFC18">
      <w:numFmt w:val="bullet"/>
      <w:lvlText w:val="•"/>
      <w:lvlJc w:val="left"/>
      <w:pPr>
        <w:ind w:left="4193" w:hanging="216"/>
      </w:pPr>
      <w:rPr>
        <w:rFonts w:hint="default"/>
        <w:lang w:val="en-US" w:eastAsia="en-US" w:bidi="en-US"/>
      </w:rPr>
    </w:lvl>
    <w:lvl w:ilvl="4" w:tplc="EA1A98F8">
      <w:numFmt w:val="bullet"/>
      <w:lvlText w:val="•"/>
      <w:lvlJc w:val="left"/>
      <w:pPr>
        <w:ind w:left="4991" w:hanging="216"/>
      </w:pPr>
      <w:rPr>
        <w:rFonts w:hint="default"/>
        <w:lang w:val="en-US" w:eastAsia="en-US" w:bidi="en-US"/>
      </w:rPr>
    </w:lvl>
    <w:lvl w:ilvl="5" w:tplc="EB3E2A1C">
      <w:numFmt w:val="bullet"/>
      <w:lvlText w:val="•"/>
      <w:lvlJc w:val="left"/>
      <w:pPr>
        <w:ind w:left="5789" w:hanging="216"/>
      </w:pPr>
      <w:rPr>
        <w:rFonts w:hint="default"/>
        <w:lang w:val="en-US" w:eastAsia="en-US" w:bidi="en-US"/>
      </w:rPr>
    </w:lvl>
    <w:lvl w:ilvl="6" w:tplc="D8D636E0">
      <w:numFmt w:val="bullet"/>
      <w:lvlText w:val="•"/>
      <w:lvlJc w:val="left"/>
      <w:pPr>
        <w:ind w:left="6587" w:hanging="216"/>
      </w:pPr>
      <w:rPr>
        <w:rFonts w:hint="default"/>
        <w:lang w:val="en-US" w:eastAsia="en-US" w:bidi="en-US"/>
      </w:rPr>
    </w:lvl>
    <w:lvl w:ilvl="7" w:tplc="8C12F318">
      <w:numFmt w:val="bullet"/>
      <w:lvlText w:val="•"/>
      <w:lvlJc w:val="left"/>
      <w:pPr>
        <w:ind w:left="7385" w:hanging="216"/>
      </w:pPr>
      <w:rPr>
        <w:rFonts w:hint="default"/>
        <w:lang w:val="en-US" w:eastAsia="en-US" w:bidi="en-US"/>
      </w:rPr>
    </w:lvl>
    <w:lvl w:ilvl="8" w:tplc="6E1ED014">
      <w:numFmt w:val="bullet"/>
      <w:lvlText w:val="•"/>
      <w:lvlJc w:val="left"/>
      <w:pPr>
        <w:ind w:left="8183" w:hanging="216"/>
      </w:pPr>
      <w:rPr>
        <w:rFonts w:hint="default"/>
        <w:lang w:val="en-US" w:eastAsia="en-US" w:bidi="en-US"/>
      </w:rPr>
    </w:lvl>
  </w:abstractNum>
  <w:abstractNum w:abstractNumId="6" w15:restartNumberingAfterBreak="0">
    <w:nsid w:val="21E62B82"/>
    <w:multiLevelType w:val="hybridMultilevel"/>
    <w:tmpl w:val="CCFC6186"/>
    <w:lvl w:ilvl="0" w:tplc="B51EB750">
      <w:start w:val="1"/>
      <w:numFmt w:val="decimal"/>
      <w:lvlText w:val="%1."/>
      <w:lvlJc w:val="left"/>
      <w:pPr>
        <w:ind w:left="1336" w:hanging="297"/>
      </w:pPr>
      <w:rPr>
        <w:rFonts w:ascii="Arial" w:eastAsia="Arial" w:hAnsi="Arial" w:cs="Arial" w:hint="default"/>
        <w:spacing w:val="-9"/>
        <w:w w:val="100"/>
        <w:sz w:val="22"/>
        <w:szCs w:val="22"/>
        <w:lang w:val="en-US" w:eastAsia="en-US" w:bidi="en-US"/>
      </w:rPr>
    </w:lvl>
    <w:lvl w:ilvl="1" w:tplc="1CD8F484">
      <w:numFmt w:val="bullet"/>
      <w:lvlText w:val="•"/>
      <w:lvlJc w:val="left"/>
      <w:pPr>
        <w:ind w:left="2240" w:hanging="297"/>
      </w:pPr>
      <w:rPr>
        <w:rFonts w:hint="default"/>
        <w:lang w:val="en-US" w:eastAsia="en-US" w:bidi="en-US"/>
      </w:rPr>
    </w:lvl>
    <w:lvl w:ilvl="2" w:tplc="0360F574">
      <w:numFmt w:val="bullet"/>
      <w:lvlText w:val="•"/>
      <w:lvlJc w:val="left"/>
      <w:pPr>
        <w:ind w:left="3140" w:hanging="297"/>
      </w:pPr>
      <w:rPr>
        <w:rFonts w:hint="default"/>
        <w:lang w:val="en-US" w:eastAsia="en-US" w:bidi="en-US"/>
      </w:rPr>
    </w:lvl>
    <w:lvl w:ilvl="3" w:tplc="EBD29204">
      <w:numFmt w:val="bullet"/>
      <w:lvlText w:val="•"/>
      <w:lvlJc w:val="left"/>
      <w:pPr>
        <w:ind w:left="4040" w:hanging="297"/>
      </w:pPr>
      <w:rPr>
        <w:rFonts w:hint="default"/>
        <w:lang w:val="en-US" w:eastAsia="en-US" w:bidi="en-US"/>
      </w:rPr>
    </w:lvl>
    <w:lvl w:ilvl="4" w:tplc="18C6A8F2">
      <w:numFmt w:val="bullet"/>
      <w:lvlText w:val="•"/>
      <w:lvlJc w:val="left"/>
      <w:pPr>
        <w:ind w:left="4940" w:hanging="297"/>
      </w:pPr>
      <w:rPr>
        <w:rFonts w:hint="default"/>
        <w:lang w:val="en-US" w:eastAsia="en-US" w:bidi="en-US"/>
      </w:rPr>
    </w:lvl>
    <w:lvl w:ilvl="5" w:tplc="F6DC0D3C">
      <w:numFmt w:val="bullet"/>
      <w:lvlText w:val="•"/>
      <w:lvlJc w:val="left"/>
      <w:pPr>
        <w:ind w:left="5840" w:hanging="297"/>
      </w:pPr>
      <w:rPr>
        <w:rFonts w:hint="default"/>
        <w:lang w:val="en-US" w:eastAsia="en-US" w:bidi="en-US"/>
      </w:rPr>
    </w:lvl>
    <w:lvl w:ilvl="6" w:tplc="10F8784C">
      <w:numFmt w:val="bullet"/>
      <w:lvlText w:val="•"/>
      <w:lvlJc w:val="left"/>
      <w:pPr>
        <w:ind w:left="6740" w:hanging="297"/>
      </w:pPr>
      <w:rPr>
        <w:rFonts w:hint="default"/>
        <w:lang w:val="en-US" w:eastAsia="en-US" w:bidi="en-US"/>
      </w:rPr>
    </w:lvl>
    <w:lvl w:ilvl="7" w:tplc="5D7A710A">
      <w:numFmt w:val="bullet"/>
      <w:lvlText w:val="•"/>
      <w:lvlJc w:val="left"/>
      <w:pPr>
        <w:ind w:left="7640" w:hanging="297"/>
      </w:pPr>
      <w:rPr>
        <w:rFonts w:hint="default"/>
        <w:lang w:val="en-US" w:eastAsia="en-US" w:bidi="en-US"/>
      </w:rPr>
    </w:lvl>
    <w:lvl w:ilvl="8" w:tplc="07D84A3C">
      <w:numFmt w:val="bullet"/>
      <w:lvlText w:val="•"/>
      <w:lvlJc w:val="left"/>
      <w:pPr>
        <w:ind w:left="8540" w:hanging="297"/>
      </w:pPr>
      <w:rPr>
        <w:rFonts w:hint="default"/>
        <w:lang w:val="en-US" w:eastAsia="en-US" w:bidi="en-US"/>
      </w:rPr>
    </w:lvl>
  </w:abstractNum>
  <w:abstractNum w:abstractNumId="7" w15:restartNumberingAfterBreak="0">
    <w:nsid w:val="2D6D613D"/>
    <w:multiLevelType w:val="hybridMultilevel"/>
    <w:tmpl w:val="4184E29C"/>
    <w:lvl w:ilvl="0" w:tplc="213C65F8">
      <w:numFmt w:val="bullet"/>
      <w:lvlText w:val="•"/>
      <w:lvlJc w:val="left"/>
      <w:pPr>
        <w:ind w:left="1020" w:hanging="360"/>
      </w:pPr>
      <w:rPr>
        <w:rFonts w:ascii="Calibri" w:eastAsia="Calibri" w:hAnsi="Calibri" w:cs="Calibri" w:hint="default"/>
        <w:w w:val="100"/>
        <w:sz w:val="22"/>
        <w:szCs w:val="22"/>
        <w:lang w:val="en-US" w:eastAsia="en-US" w:bidi="en-US"/>
      </w:rPr>
    </w:lvl>
    <w:lvl w:ilvl="1" w:tplc="78248864">
      <w:numFmt w:val="bullet"/>
      <w:lvlText w:val="o"/>
      <w:lvlJc w:val="left"/>
      <w:pPr>
        <w:ind w:left="1380" w:hanging="360"/>
      </w:pPr>
      <w:rPr>
        <w:rFonts w:ascii="Courier New" w:eastAsia="Courier New" w:hAnsi="Courier New" w:cs="Courier New" w:hint="default"/>
        <w:w w:val="100"/>
        <w:sz w:val="22"/>
        <w:szCs w:val="22"/>
        <w:lang w:val="en-US" w:eastAsia="en-US" w:bidi="en-US"/>
      </w:rPr>
    </w:lvl>
    <w:lvl w:ilvl="2" w:tplc="045A2A92">
      <w:numFmt w:val="bullet"/>
      <w:lvlText w:val="•"/>
      <w:lvlJc w:val="left"/>
      <w:pPr>
        <w:ind w:left="2364" w:hanging="360"/>
      </w:pPr>
      <w:rPr>
        <w:rFonts w:hint="default"/>
        <w:lang w:val="en-US" w:eastAsia="en-US" w:bidi="en-US"/>
      </w:rPr>
    </w:lvl>
    <w:lvl w:ilvl="3" w:tplc="74A207A6">
      <w:numFmt w:val="bullet"/>
      <w:lvlText w:val="•"/>
      <w:lvlJc w:val="left"/>
      <w:pPr>
        <w:ind w:left="3348" w:hanging="360"/>
      </w:pPr>
      <w:rPr>
        <w:rFonts w:hint="default"/>
        <w:lang w:val="en-US" w:eastAsia="en-US" w:bidi="en-US"/>
      </w:rPr>
    </w:lvl>
    <w:lvl w:ilvl="4" w:tplc="B3D0D166">
      <w:numFmt w:val="bullet"/>
      <w:lvlText w:val="•"/>
      <w:lvlJc w:val="left"/>
      <w:pPr>
        <w:ind w:left="4333" w:hanging="360"/>
      </w:pPr>
      <w:rPr>
        <w:rFonts w:hint="default"/>
        <w:lang w:val="en-US" w:eastAsia="en-US" w:bidi="en-US"/>
      </w:rPr>
    </w:lvl>
    <w:lvl w:ilvl="5" w:tplc="D0C84762">
      <w:numFmt w:val="bullet"/>
      <w:lvlText w:val="•"/>
      <w:lvlJc w:val="left"/>
      <w:pPr>
        <w:ind w:left="5317" w:hanging="360"/>
      </w:pPr>
      <w:rPr>
        <w:rFonts w:hint="default"/>
        <w:lang w:val="en-US" w:eastAsia="en-US" w:bidi="en-US"/>
      </w:rPr>
    </w:lvl>
    <w:lvl w:ilvl="6" w:tplc="FB162C7C">
      <w:numFmt w:val="bullet"/>
      <w:lvlText w:val="•"/>
      <w:lvlJc w:val="left"/>
      <w:pPr>
        <w:ind w:left="6302" w:hanging="360"/>
      </w:pPr>
      <w:rPr>
        <w:rFonts w:hint="default"/>
        <w:lang w:val="en-US" w:eastAsia="en-US" w:bidi="en-US"/>
      </w:rPr>
    </w:lvl>
    <w:lvl w:ilvl="7" w:tplc="F7E83D48">
      <w:numFmt w:val="bullet"/>
      <w:lvlText w:val="•"/>
      <w:lvlJc w:val="left"/>
      <w:pPr>
        <w:ind w:left="7286" w:hanging="360"/>
      </w:pPr>
      <w:rPr>
        <w:rFonts w:hint="default"/>
        <w:lang w:val="en-US" w:eastAsia="en-US" w:bidi="en-US"/>
      </w:rPr>
    </w:lvl>
    <w:lvl w:ilvl="8" w:tplc="7F1847A8">
      <w:numFmt w:val="bullet"/>
      <w:lvlText w:val="•"/>
      <w:lvlJc w:val="left"/>
      <w:pPr>
        <w:ind w:left="8271" w:hanging="360"/>
      </w:pPr>
      <w:rPr>
        <w:rFonts w:hint="default"/>
        <w:lang w:val="en-US" w:eastAsia="en-US" w:bidi="en-US"/>
      </w:rPr>
    </w:lvl>
  </w:abstractNum>
  <w:abstractNum w:abstractNumId="8" w15:restartNumberingAfterBreak="0">
    <w:nsid w:val="3963567C"/>
    <w:multiLevelType w:val="hybridMultilevel"/>
    <w:tmpl w:val="68B8D030"/>
    <w:lvl w:ilvl="0" w:tplc="BA72575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BC43F1"/>
    <w:multiLevelType w:val="hybridMultilevel"/>
    <w:tmpl w:val="7AE62958"/>
    <w:lvl w:ilvl="0" w:tplc="57F6D7A6">
      <w:numFmt w:val="bullet"/>
      <w:lvlText w:val="*"/>
      <w:lvlJc w:val="left"/>
      <w:pPr>
        <w:ind w:left="2064" w:hanging="216"/>
      </w:pPr>
      <w:rPr>
        <w:rFonts w:ascii="Courier New" w:eastAsia="Courier New" w:hAnsi="Courier New" w:cs="Courier New" w:hint="default"/>
        <w:w w:val="100"/>
        <w:sz w:val="18"/>
        <w:szCs w:val="18"/>
        <w:lang w:val="en-US" w:eastAsia="en-US" w:bidi="en-US"/>
      </w:rPr>
    </w:lvl>
    <w:lvl w:ilvl="1" w:tplc="8182D852">
      <w:numFmt w:val="bullet"/>
      <w:lvlText w:val="•"/>
      <w:lvlJc w:val="left"/>
      <w:pPr>
        <w:ind w:left="2878" w:hanging="216"/>
      </w:pPr>
      <w:rPr>
        <w:rFonts w:hint="default"/>
        <w:lang w:val="en-US" w:eastAsia="en-US" w:bidi="en-US"/>
      </w:rPr>
    </w:lvl>
    <w:lvl w:ilvl="2" w:tplc="5D0C133C">
      <w:numFmt w:val="bullet"/>
      <w:lvlText w:val="•"/>
      <w:lvlJc w:val="left"/>
      <w:pPr>
        <w:ind w:left="3696" w:hanging="216"/>
      </w:pPr>
      <w:rPr>
        <w:rFonts w:hint="default"/>
        <w:lang w:val="en-US" w:eastAsia="en-US" w:bidi="en-US"/>
      </w:rPr>
    </w:lvl>
    <w:lvl w:ilvl="3" w:tplc="62BC5E6E">
      <w:numFmt w:val="bullet"/>
      <w:lvlText w:val="•"/>
      <w:lvlJc w:val="left"/>
      <w:pPr>
        <w:ind w:left="4514" w:hanging="216"/>
      </w:pPr>
      <w:rPr>
        <w:rFonts w:hint="default"/>
        <w:lang w:val="en-US" w:eastAsia="en-US" w:bidi="en-US"/>
      </w:rPr>
    </w:lvl>
    <w:lvl w:ilvl="4" w:tplc="FED85D12">
      <w:numFmt w:val="bullet"/>
      <w:lvlText w:val="•"/>
      <w:lvlJc w:val="left"/>
      <w:pPr>
        <w:ind w:left="5332" w:hanging="216"/>
      </w:pPr>
      <w:rPr>
        <w:rFonts w:hint="default"/>
        <w:lang w:val="en-US" w:eastAsia="en-US" w:bidi="en-US"/>
      </w:rPr>
    </w:lvl>
    <w:lvl w:ilvl="5" w:tplc="0E92799C">
      <w:numFmt w:val="bullet"/>
      <w:lvlText w:val="•"/>
      <w:lvlJc w:val="left"/>
      <w:pPr>
        <w:ind w:left="6150" w:hanging="216"/>
      </w:pPr>
      <w:rPr>
        <w:rFonts w:hint="default"/>
        <w:lang w:val="en-US" w:eastAsia="en-US" w:bidi="en-US"/>
      </w:rPr>
    </w:lvl>
    <w:lvl w:ilvl="6" w:tplc="E62A6886">
      <w:numFmt w:val="bullet"/>
      <w:lvlText w:val="•"/>
      <w:lvlJc w:val="left"/>
      <w:pPr>
        <w:ind w:left="6968" w:hanging="216"/>
      </w:pPr>
      <w:rPr>
        <w:rFonts w:hint="default"/>
        <w:lang w:val="en-US" w:eastAsia="en-US" w:bidi="en-US"/>
      </w:rPr>
    </w:lvl>
    <w:lvl w:ilvl="7" w:tplc="4022E934">
      <w:numFmt w:val="bullet"/>
      <w:lvlText w:val="•"/>
      <w:lvlJc w:val="left"/>
      <w:pPr>
        <w:ind w:left="7786" w:hanging="216"/>
      </w:pPr>
      <w:rPr>
        <w:rFonts w:hint="default"/>
        <w:lang w:val="en-US" w:eastAsia="en-US" w:bidi="en-US"/>
      </w:rPr>
    </w:lvl>
    <w:lvl w:ilvl="8" w:tplc="25FEECD4">
      <w:numFmt w:val="bullet"/>
      <w:lvlText w:val="•"/>
      <w:lvlJc w:val="left"/>
      <w:pPr>
        <w:ind w:left="8604" w:hanging="216"/>
      </w:pPr>
      <w:rPr>
        <w:rFonts w:hint="default"/>
        <w:lang w:val="en-US" w:eastAsia="en-US" w:bidi="en-US"/>
      </w:rPr>
    </w:lvl>
  </w:abstractNum>
  <w:abstractNum w:abstractNumId="10" w15:restartNumberingAfterBreak="0">
    <w:nsid w:val="3FA964B7"/>
    <w:multiLevelType w:val="hybridMultilevel"/>
    <w:tmpl w:val="0526BA8A"/>
    <w:lvl w:ilvl="0" w:tplc="DFEE69FA">
      <w:numFmt w:val="bullet"/>
      <w:lvlText w:val="*"/>
      <w:lvlJc w:val="left"/>
      <w:pPr>
        <w:ind w:left="1792" w:hanging="216"/>
      </w:pPr>
      <w:rPr>
        <w:rFonts w:ascii="Courier New" w:eastAsia="Courier New" w:hAnsi="Courier New" w:cs="Courier New" w:hint="default"/>
        <w:w w:val="100"/>
        <w:sz w:val="18"/>
        <w:szCs w:val="18"/>
        <w:lang w:val="en-US" w:eastAsia="en-US" w:bidi="en-US"/>
      </w:rPr>
    </w:lvl>
    <w:lvl w:ilvl="1" w:tplc="FD22ABD2">
      <w:numFmt w:val="bullet"/>
      <w:lvlText w:val="•"/>
      <w:lvlJc w:val="left"/>
      <w:pPr>
        <w:ind w:left="2597" w:hanging="216"/>
      </w:pPr>
      <w:rPr>
        <w:rFonts w:hint="default"/>
        <w:lang w:val="en-US" w:eastAsia="en-US" w:bidi="en-US"/>
      </w:rPr>
    </w:lvl>
    <w:lvl w:ilvl="2" w:tplc="1B42FF0E">
      <w:numFmt w:val="bullet"/>
      <w:lvlText w:val="•"/>
      <w:lvlJc w:val="left"/>
      <w:pPr>
        <w:ind w:left="3395" w:hanging="216"/>
      </w:pPr>
      <w:rPr>
        <w:rFonts w:hint="default"/>
        <w:lang w:val="en-US" w:eastAsia="en-US" w:bidi="en-US"/>
      </w:rPr>
    </w:lvl>
    <w:lvl w:ilvl="3" w:tplc="4858E086">
      <w:numFmt w:val="bullet"/>
      <w:lvlText w:val="•"/>
      <w:lvlJc w:val="left"/>
      <w:pPr>
        <w:ind w:left="4193" w:hanging="216"/>
      </w:pPr>
      <w:rPr>
        <w:rFonts w:hint="default"/>
        <w:lang w:val="en-US" w:eastAsia="en-US" w:bidi="en-US"/>
      </w:rPr>
    </w:lvl>
    <w:lvl w:ilvl="4" w:tplc="094ABEA6">
      <w:numFmt w:val="bullet"/>
      <w:lvlText w:val="•"/>
      <w:lvlJc w:val="left"/>
      <w:pPr>
        <w:ind w:left="4991" w:hanging="216"/>
      </w:pPr>
      <w:rPr>
        <w:rFonts w:hint="default"/>
        <w:lang w:val="en-US" w:eastAsia="en-US" w:bidi="en-US"/>
      </w:rPr>
    </w:lvl>
    <w:lvl w:ilvl="5" w:tplc="7226AB90">
      <w:numFmt w:val="bullet"/>
      <w:lvlText w:val="•"/>
      <w:lvlJc w:val="left"/>
      <w:pPr>
        <w:ind w:left="5789" w:hanging="216"/>
      </w:pPr>
      <w:rPr>
        <w:rFonts w:hint="default"/>
        <w:lang w:val="en-US" w:eastAsia="en-US" w:bidi="en-US"/>
      </w:rPr>
    </w:lvl>
    <w:lvl w:ilvl="6" w:tplc="5688F31C">
      <w:numFmt w:val="bullet"/>
      <w:lvlText w:val="•"/>
      <w:lvlJc w:val="left"/>
      <w:pPr>
        <w:ind w:left="6587" w:hanging="216"/>
      </w:pPr>
      <w:rPr>
        <w:rFonts w:hint="default"/>
        <w:lang w:val="en-US" w:eastAsia="en-US" w:bidi="en-US"/>
      </w:rPr>
    </w:lvl>
    <w:lvl w:ilvl="7" w:tplc="167AC8BE">
      <w:numFmt w:val="bullet"/>
      <w:lvlText w:val="•"/>
      <w:lvlJc w:val="left"/>
      <w:pPr>
        <w:ind w:left="7385" w:hanging="216"/>
      </w:pPr>
      <w:rPr>
        <w:rFonts w:hint="default"/>
        <w:lang w:val="en-US" w:eastAsia="en-US" w:bidi="en-US"/>
      </w:rPr>
    </w:lvl>
    <w:lvl w:ilvl="8" w:tplc="D3A8820C">
      <w:numFmt w:val="bullet"/>
      <w:lvlText w:val="•"/>
      <w:lvlJc w:val="left"/>
      <w:pPr>
        <w:ind w:left="8183" w:hanging="216"/>
      </w:pPr>
      <w:rPr>
        <w:rFonts w:hint="default"/>
        <w:lang w:val="en-US" w:eastAsia="en-US" w:bidi="en-US"/>
      </w:rPr>
    </w:lvl>
  </w:abstractNum>
  <w:abstractNum w:abstractNumId="11" w15:restartNumberingAfterBreak="0">
    <w:nsid w:val="43640C27"/>
    <w:multiLevelType w:val="hybridMultilevel"/>
    <w:tmpl w:val="BB0EAC18"/>
    <w:lvl w:ilvl="0" w:tplc="B9A22A3C">
      <w:numFmt w:val="bullet"/>
      <w:lvlText w:val="o"/>
      <w:lvlJc w:val="left"/>
      <w:pPr>
        <w:ind w:left="1020" w:hanging="360"/>
      </w:pPr>
      <w:rPr>
        <w:rFonts w:ascii="Courier New" w:eastAsia="Courier New" w:hAnsi="Courier New" w:cs="Courier New" w:hint="default"/>
        <w:w w:val="100"/>
        <w:sz w:val="22"/>
        <w:szCs w:val="22"/>
        <w:lang w:val="en-US" w:eastAsia="en-US" w:bidi="en-US"/>
      </w:rPr>
    </w:lvl>
    <w:lvl w:ilvl="1" w:tplc="B08A3D50">
      <w:numFmt w:val="bullet"/>
      <w:lvlText w:val="•"/>
      <w:lvlJc w:val="left"/>
      <w:pPr>
        <w:ind w:left="1942" w:hanging="360"/>
      </w:pPr>
      <w:rPr>
        <w:rFonts w:hint="default"/>
        <w:lang w:val="en-US" w:eastAsia="en-US" w:bidi="en-US"/>
      </w:rPr>
    </w:lvl>
    <w:lvl w:ilvl="2" w:tplc="ACF4AEC8">
      <w:numFmt w:val="bullet"/>
      <w:lvlText w:val="•"/>
      <w:lvlJc w:val="left"/>
      <w:pPr>
        <w:ind w:left="2864" w:hanging="360"/>
      </w:pPr>
      <w:rPr>
        <w:rFonts w:hint="default"/>
        <w:lang w:val="en-US" w:eastAsia="en-US" w:bidi="en-US"/>
      </w:rPr>
    </w:lvl>
    <w:lvl w:ilvl="3" w:tplc="DAE29FAC">
      <w:numFmt w:val="bullet"/>
      <w:lvlText w:val="•"/>
      <w:lvlJc w:val="left"/>
      <w:pPr>
        <w:ind w:left="3786" w:hanging="360"/>
      </w:pPr>
      <w:rPr>
        <w:rFonts w:hint="default"/>
        <w:lang w:val="en-US" w:eastAsia="en-US" w:bidi="en-US"/>
      </w:rPr>
    </w:lvl>
    <w:lvl w:ilvl="4" w:tplc="19CE3BFC">
      <w:numFmt w:val="bullet"/>
      <w:lvlText w:val="•"/>
      <w:lvlJc w:val="left"/>
      <w:pPr>
        <w:ind w:left="4708" w:hanging="360"/>
      </w:pPr>
      <w:rPr>
        <w:rFonts w:hint="default"/>
        <w:lang w:val="en-US" w:eastAsia="en-US" w:bidi="en-US"/>
      </w:rPr>
    </w:lvl>
    <w:lvl w:ilvl="5" w:tplc="9B8016EC">
      <w:numFmt w:val="bullet"/>
      <w:lvlText w:val="•"/>
      <w:lvlJc w:val="left"/>
      <w:pPr>
        <w:ind w:left="5630" w:hanging="360"/>
      </w:pPr>
      <w:rPr>
        <w:rFonts w:hint="default"/>
        <w:lang w:val="en-US" w:eastAsia="en-US" w:bidi="en-US"/>
      </w:rPr>
    </w:lvl>
    <w:lvl w:ilvl="6" w:tplc="D4F66FA4">
      <w:numFmt w:val="bullet"/>
      <w:lvlText w:val="•"/>
      <w:lvlJc w:val="left"/>
      <w:pPr>
        <w:ind w:left="6552" w:hanging="360"/>
      </w:pPr>
      <w:rPr>
        <w:rFonts w:hint="default"/>
        <w:lang w:val="en-US" w:eastAsia="en-US" w:bidi="en-US"/>
      </w:rPr>
    </w:lvl>
    <w:lvl w:ilvl="7" w:tplc="4CD4AFC8">
      <w:numFmt w:val="bullet"/>
      <w:lvlText w:val="•"/>
      <w:lvlJc w:val="left"/>
      <w:pPr>
        <w:ind w:left="7474" w:hanging="360"/>
      </w:pPr>
      <w:rPr>
        <w:rFonts w:hint="default"/>
        <w:lang w:val="en-US" w:eastAsia="en-US" w:bidi="en-US"/>
      </w:rPr>
    </w:lvl>
    <w:lvl w:ilvl="8" w:tplc="2190F69E">
      <w:numFmt w:val="bullet"/>
      <w:lvlText w:val="•"/>
      <w:lvlJc w:val="left"/>
      <w:pPr>
        <w:ind w:left="8396" w:hanging="360"/>
      </w:pPr>
      <w:rPr>
        <w:rFonts w:hint="default"/>
        <w:lang w:val="en-US" w:eastAsia="en-US" w:bidi="en-US"/>
      </w:rPr>
    </w:lvl>
  </w:abstractNum>
  <w:abstractNum w:abstractNumId="12" w15:restartNumberingAfterBreak="0">
    <w:nsid w:val="43FF43C3"/>
    <w:multiLevelType w:val="hybridMultilevel"/>
    <w:tmpl w:val="8F0E818A"/>
    <w:lvl w:ilvl="0" w:tplc="2DDEE2F0">
      <w:start w:val="1"/>
      <w:numFmt w:val="decimal"/>
      <w:lvlText w:val="%1."/>
      <w:lvlJc w:val="left"/>
      <w:pPr>
        <w:ind w:left="1020" w:hanging="360"/>
      </w:pPr>
      <w:rPr>
        <w:rFonts w:ascii="Calibri" w:eastAsia="Calibri" w:hAnsi="Calibri" w:cs="Calibri" w:hint="default"/>
        <w:w w:val="100"/>
        <w:sz w:val="22"/>
        <w:szCs w:val="22"/>
        <w:lang w:val="en-US" w:eastAsia="en-US" w:bidi="en-US"/>
      </w:rPr>
    </w:lvl>
    <w:lvl w:ilvl="1" w:tplc="BEAC7326">
      <w:start w:val="1"/>
      <w:numFmt w:val="lowerLetter"/>
      <w:lvlText w:val="%2."/>
      <w:lvlJc w:val="left"/>
      <w:pPr>
        <w:ind w:left="1740" w:hanging="360"/>
      </w:pPr>
      <w:rPr>
        <w:rFonts w:ascii="Calibri" w:eastAsia="Calibri" w:hAnsi="Calibri" w:cs="Calibri" w:hint="default"/>
        <w:spacing w:val="-1"/>
        <w:w w:val="100"/>
        <w:sz w:val="22"/>
        <w:szCs w:val="22"/>
        <w:lang w:val="en-US" w:eastAsia="en-US" w:bidi="en-US"/>
      </w:rPr>
    </w:lvl>
    <w:lvl w:ilvl="2" w:tplc="06DCA842">
      <w:numFmt w:val="bullet"/>
      <w:lvlText w:val="•"/>
      <w:lvlJc w:val="left"/>
      <w:pPr>
        <w:ind w:left="2684" w:hanging="360"/>
      </w:pPr>
      <w:rPr>
        <w:rFonts w:hint="default"/>
        <w:lang w:val="en-US" w:eastAsia="en-US" w:bidi="en-US"/>
      </w:rPr>
    </w:lvl>
    <w:lvl w:ilvl="3" w:tplc="5CF6E158">
      <w:numFmt w:val="bullet"/>
      <w:lvlText w:val="•"/>
      <w:lvlJc w:val="left"/>
      <w:pPr>
        <w:ind w:left="3628" w:hanging="360"/>
      </w:pPr>
      <w:rPr>
        <w:rFonts w:hint="default"/>
        <w:lang w:val="en-US" w:eastAsia="en-US" w:bidi="en-US"/>
      </w:rPr>
    </w:lvl>
    <w:lvl w:ilvl="4" w:tplc="9306C292">
      <w:numFmt w:val="bullet"/>
      <w:lvlText w:val="•"/>
      <w:lvlJc w:val="left"/>
      <w:pPr>
        <w:ind w:left="4573" w:hanging="360"/>
      </w:pPr>
      <w:rPr>
        <w:rFonts w:hint="default"/>
        <w:lang w:val="en-US" w:eastAsia="en-US" w:bidi="en-US"/>
      </w:rPr>
    </w:lvl>
    <w:lvl w:ilvl="5" w:tplc="F500B02E">
      <w:numFmt w:val="bullet"/>
      <w:lvlText w:val="•"/>
      <w:lvlJc w:val="left"/>
      <w:pPr>
        <w:ind w:left="5517" w:hanging="360"/>
      </w:pPr>
      <w:rPr>
        <w:rFonts w:hint="default"/>
        <w:lang w:val="en-US" w:eastAsia="en-US" w:bidi="en-US"/>
      </w:rPr>
    </w:lvl>
    <w:lvl w:ilvl="6" w:tplc="71C2A7CE">
      <w:numFmt w:val="bullet"/>
      <w:lvlText w:val="•"/>
      <w:lvlJc w:val="left"/>
      <w:pPr>
        <w:ind w:left="6462" w:hanging="360"/>
      </w:pPr>
      <w:rPr>
        <w:rFonts w:hint="default"/>
        <w:lang w:val="en-US" w:eastAsia="en-US" w:bidi="en-US"/>
      </w:rPr>
    </w:lvl>
    <w:lvl w:ilvl="7" w:tplc="123C0D5C">
      <w:numFmt w:val="bullet"/>
      <w:lvlText w:val="•"/>
      <w:lvlJc w:val="left"/>
      <w:pPr>
        <w:ind w:left="7406" w:hanging="360"/>
      </w:pPr>
      <w:rPr>
        <w:rFonts w:hint="default"/>
        <w:lang w:val="en-US" w:eastAsia="en-US" w:bidi="en-US"/>
      </w:rPr>
    </w:lvl>
    <w:lvl w:ilvl="8" w:tplc="ED80ECA8">
      <w:numFmt w:val="bullet"/>
      <w:lvlText w:val="•"/>
      <w:lvlJc w:val="left"/>
      <w:pPr>
        <w:ind w:left="8351" w:hanging="360"/>
      </w:pPr>
      <w:rPr>
        <w:rFonts w:hint="default"/>
        <w:lang w:val="en-US" w:eastAsia="en-US" w:bidi="en-US"/>
      </w:rPr>
    </w:lvl>
  </w:abstractNum>
  <w:abstractNum w:abstractNumId="13" w15:restartNumberingAfterBreak="0">
    <w:nsid w:val="44E54918"/>
    <w:multiLevelType w:val="hybridMultilevel"/>
    <w:tmpl w:val="E39EADEE"/>
    <w:lvl w:ilvl="0" w:tplc="FCDE759A">
      <w:numFmt w:val="bullet"/>
      <w:lvlText w:val=""/>
      <w:lvlJc w:val="left"/>
      <w:pPr>
        <w:ind w:left="660" w:hanging="360"/>
      </w:pPr>
      <w:rPr>
        <w:rFonts w:ascii="Symbol" w:eastAsia="Symbol" w:hAnsi="Symbol" w:cs="Symbol" w:hint="default"/>
        <w:w w:val="100"/>
        <w:sz w:val="22"/>
        <w:szCs w:val="22"/>
        <w:lang w:val="en-US" w:eastAsia="en-US" w:bidi="en-US"/>
      </w:rPr>
    </w:lvl>
    <w:lvl w:ilvl="1" w:tplc="37F292FA">
      <w:numFmt w:val="bullet"/>
      <w:lvlText w:val=""/>
      <w:lvlJc w:val="left"/>
      <w:pPr>
        <w:ind w:left="1020" w:hanging="360"/>
      </w:pPr>
      <w:rPr>
        <w:rFonts w:hint="default"/>
        <w:w w:val="100"/>
        <w:lang w:val="en-US" w:eastAsia="en-US" w:bidi="en-US"/>
      </w:rPr>
    </w:lvl>
    <w:lvl w:ilvl="2" w:tplc="F3883936">
      <w:numFmt w:val="bullet"/>
      <w:lvlText w:val=""/>
      <w:lvlJc w:val="left"/>
      <w:pPr>
        <w:ind w:left="1380" w:hanging="360"/>
      </w:pPr>
      <w:rPr>
        <w:rFonts w:ascii="Symbol" w:eastAsia="Symbol" w:hAnsi="Symbol" w:cs="Symbol" w:hint="default"/>
        <w:w w:val="100"/>
        <w:sz w:val="22"/>
        <w:szCs w:val="22"/>
        <w:lang w:val="en-US" w:eastAsia="en-US" w:bidi="en-US"/>
      </w:rPr>
    </w:lvl>
    <w:lvl w:ilvl="3" w:tplc="2CF89454">
      <w:numFmt w:val="bullet"/>
      <w:lvlText w:val="•"/>
      <w:lvlJc w:val="left"/>
      <w:pPr>
        <w:ind w:left="2487" w:hanging="360"/>
      </w:pPr>
      <w:rPr>
        <w:rFonts w:hint="default"/>
        <w:lang w:val="en-US" w:eastAsia="en-US" w:bidi="en-US"/>
      </w:rPr>
    </w:lvl>
    <w:lvl w:ilvl="4" w:tplc="EA2C18BA">
      <w:numFmt w:val="bullet"/>
      <w:lvlText w:val="•"/>
      <w:lvlJc w:val="left"/>
      <w:pPr>
        <w:ind w:left="3595" w:hanging="360"/>
      </w:pPr>
      <w:rPr>
        <w:rFonts w:hint="default"/>
        <w:lang w:val="en-US" w:eastAsia="en-US" w:bidi="en-US"/>
      </w:rPr>
    </w:lvl>
    <w:lvl w:ilvl="5" w:tplc="FF1A3718">
      <w:numFmt w:val="bullet"/>
      <w:lvlText w:val="•"/>
      <w:lvlJc w:val="left"/>
      <w:pPr>
        <w:ind w:left="4702" w:hanging="360"/>
      </w:pPr>
      <w:rPr>
        <w:rFonts w:hint="default"/>
        <w:lang w:val="en-US" w:eastAsia="en-US" w:bidi="en-US"/>
      </w:rPr>
    </w:lvl>
    <w:lvl w:ilvl="6" w:tplc="18BC5C06">
      <w:numFmt w:val="bullet"/>
      <w:lvlText w:val="•"/>
      <w:lvlJc w:val="left"/>
      <w:pPr>
        <w:ind w:left="5810" w:hanging="360"/>
      </w:pPr>
      <w:rPr>
        <w:rFonts w:hint="default"/>
        <w:lang w:val="en-US" w:eastAsia="en-US" w:bidi="en-US"/>
      </w:rPr>
    </w:lvl>
    <w:lvl w:ilvl="7" w:tplc="CA164F40">
      <w:numFmt w:val="bullet"/>
      <w:lvlText w:val="•"/>
      <w:lvlJc w:val="left"/>
      <w:pPr>
        <w:ind w:left="6917" w:hanging="360"/>
      </w:pPr>
      <w:rPr>
        <w:rFonts w:hint="default"/>
        <w:lang w:val="en-US" w:eastAsia="en-US" w:bidi="en-US"/>
      </w:rPr>
    </w:lvl>
    <w:lvl w:ilvl="8" w:tplc="C4E8B052">
      <w:numFmt w:val="bullet"/>
      <w:lvlText w:val="•"/>
      <w:lvlJc w:val="left"/>
      <w:pPr>
        <w:ind w:left="8025" w:hanging="360"/>
      </w:pPr>
      <w:rPr>
        <w:rFonts w:hint="default"/>
        <w:lang w:val="en-US" w:eastAsia="en-US" w:bidi="en-US"/>
      </w:rPr>
    </w:lvl>
  </w:abstractNum>
  <w:abstractNum w:abstractNumId="14" w15:restartNumberingAfterBreak="0">
    <w:nsid w:val="48913473"/>
    <w:multiLevelType w:val="hybridMultilevel"/>
    <w:tmpl w:val="AAA86E2E"/>
    <w:lvl w:ilvl="0" w:tplc="BA72575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882A21"/>
    <w:multiLevelType w:val="hybridMultilevel"/>
    <w:tmpl w:val="A2EA6ADA"/>
    <w:lvl w:ilvl="0" w:tplc="3820786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4C6549"/>
    <w:multiLevelType w:val="hybridMultilevel"/>
    <w:tmpl w:val="E45063A4"/>
    <w:lvl w:ilvl="0" w:tplc="E37CB330">
      <w:numFmt w:val="bullet"/>
      <w:lvlText w:val="*"/>
      <w:lvlJc w:val="left"/>
      <w:pPr>
        <w:ind w:left="1792" w:hanging="216"/>
      </w:pPr>
      <w:rPr>
        <w:rFonts w:ascii="Courier New" w:eastAsia="Courier New" w:hAnsi="Courier New" w:cs="Courier New" w:hint="default"/>
        <w:w w:val="100"/>
        <w:sz w:val="18"/>
        <w:szCs w:val="18"/>
        <w:lang w:val="en-US" w:eastAsia="en-US" w:bidi="en-US"/>
      </w:rPr>
    </w:lvl>
    <w:lvl w:ilvl="1" w:tplc="E2706200">
      <w:numFmt w:val="bullet"/>
      <w:lvlText w:val="•"/>
      <w:lvlJc w:val="left"/>
      <w:pPr>
        <w:ind w:left="2597" w:hanging="216"/>
      </w:pPr>
      <w:rPr>
        <w:rFonts w:hint="default"/>
        <w:lang w:val="en-US" w:eastAsia="en-US" w:bidi="en-US"/>
      </w:rPr>
    </w:lvl>
    <w:lvl w:ilvl="2" w:tplc="35C67B30">
      <w:numFmt w:val="bullet"/>
      <w:lvlText w:val="•"/>
      <w:lvlJc w:val="left"/>
      <w:pPr>
        <w:ind w:left="3395" w:hanging="216"/>
      </w:pPr>
      <w:rPr>
        <w:rFonts w:hint="default"/>
        <w:lang w:val="en-US" w:eastAsia="en-US" w:bidi="en-US"/>
      </w:rPr>
    </w:lvl>
    <w:lvl w:ilvl="3" w:tplc="3EF00F30">
      <w:numFmt w:val="bullet"/>
      <w:lvlText w:val="•"/>
      <w:lvlJc w:val="left"/>
      <w:pPr>
        <w:ind w:left="4193" w:hanging="216"/>
      </w:pPr>
      <w:rPr>
        <w:rFonts w:hint="default"/>
        <w:lang w:val="en-US" w:eastAsia="en-US" w:bidi="en-US"/>
      </w:rPr>
    </w:lvl>
    <w:lvl w:ilvl="4" w:tplc="E7DCA382">
      <w:numFmt w:val="bullet"/>
      <w:lvlText w:val="•"/>
      <w:lvlJc w:val="left"/>
      <w:pPr>
        <w:ind w:left="4991" w:hanging="216"/>
      </w:pPr>
      <w:rPr>
        <w:rFonts w:hint="default"/>
        <w:lang w:val="en-US" w:eastAsia="en-US" w:bidi="en-US"/>
      </w:rPr>
    </w:lvl>
    <w:lvl w:ilvl="5" w:tplc="4282E250">
      <w:numFmt w:val="bullet"/>
      <w:lvlText w:val="•"/>
      <w:lvlJc w:val="left"/>
      <w:pPr>
        <w:ind w:left="5789" w:hanging="216"/>
      </w:pPr>
      <w:rPr>
        <w:rFonts w:hint="default"/>
        <w:lang w:val="en-US" w:eastAsia="en-US" w:bidi="en-US"/>
      </w:rPr>
    </w:lvl>
    <w:lvl w:ilvl="6" w:tplc="AA228A88">
      <w:numFmt w:val="bullet"/>
      <w:lvlText w:val="•"/>
      <w:lvlJc w:val="left"/>
      <w:pPr>
        <w:ind w:left="6587" w:hanging="216"/>
      </w:pPr>
      <w:rPr>
        <w:rFonts w:hint="default"/>
        <w:lang w:val="en-US" w:eastAsia="en-US" w:bidi="en-US"/>
      </w:rPr>
    </w:lvl>
    <w:lvl w:ilvl="7" w:tplc="1B247E68">
      <w:numFmt w:val="bullet"/>
      <w:lvlText w:val="•"/>
      <w:lvlJc w:val="left"/>
      <w:pPr>
        <w:ind w:left="7385" w:hanging="216"/>
      </w:pPr>
      <w:rPr>
        <w:rFonts w:hint="default"/>
        <w:lang w:val="en-US" w:eastAsia="en-US" w:bidi="en-US"/>
      </w:rPr>
    </w:lvl>
    <w:lvl w:ilvl="8" w:tplc="F340A004">
      <w:numFmt w:val="bullet"/>
      <w:lvlText w:val="•"/>
      <w:lvlJc w:val="left"/>
      <w:pPr>
        <w:ind w:left="8183" w:hanging="216"/>
      </w:pPr>
      <w:rPr>
        <w:rFonts w:hint="default"/>
        <w:lang w:val="en-US" w:eastAsia="en-US" w:bidi="en-US"/>
      </w:rPr>
    </w:lvl>
  </w:abstractNum>
  <w:abstractNum w:abstractNumId="17" w15:restartNumberingAfterBreak="0">
    <w:nsid w:val="55BB36CD"/>
    <w:multiLevelType w:val="multilevel"/>
    <w:tmpl w:val="48CE5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7F508A7"/>
    <w:multiLevelType w:val="hybridMultilevel"/>
    <w:tmpl w:val="4614CED6"/>
    <w:lvl w:ilvl="0" w:tplc="3820786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A478FF"/>
    <w:multiLevelType w:val="hybridMultilevel"/>
    <w:tmpl w:val="3362C504"/>
    <w:lvl w:ilvl="0" w:tplc="C9A695F6">
      <w:numFmt w:val="bullet"/>
      <w:lvlText w:val="*"/>
      <w:lvlJc w:val="left"/>
      <w:pPr>
        <w:ind w:left="1792" w:hanging="216"/>
      </w:pPr>
      <w:rPr>
        <w:rFonts w:ascii="Courier New" w:eastAsia="Courier New" w:hAnsi="Courier New" w:cs="Courier New" w:hint="default"/>
        <w:w w:val="100"/>
        <w:sz w:val="18"/>
        <w:szCs w:val="18"/>
        <w:lang w:val="en-US" w:eastAsia="en-US" w:bidi="en-US"/>
      </w:rPr>
    </w:lvl>
    <w:lvl w:ilvl="1" w:tplc="9F3EA53A">
      <w:numFmt w:val="bullet"/>
      <w:lvlText w:val="•"/>
      <w:lvlJc w:val="left"/>
      <w:pPr>
        <w:ind w:left="2597" w:hanging="216"/>
      </w:pPr>
      <w:rPr>
        <w:rFonts w:hint="default"/>
        <w:lang w:val="en-US" w:eastAsia="en-US" w:bidi="en-US"/>
      </w:rPr>
    </w:lvl>
    <w:lvl w:ilvl="2" w:tplc="54022AB4">
      <w:numFmt w:val="bullet"/>
      <w:lvlText w:val="•"/>
      <w:lvlJc w:val="left"/>
      <w:pPr>
        <w:ind w:left="3395" w:hanging="216"/>
      </w:pPr>
      <w:rPr>
        <w:rFonts w:hint="default"/>
        <w:lang w:val="en-US" w:eastAsia="en-US" w:bidi="en-US"/>
      </w:rPr>
    </w:lvl>
    <w:lvl w:ilvl="3" w:tplc="7F3A4644">
      <w:numFmt w:val="bullet"/>
      <w:lvlText w:val="•"/>
      <w:lvlJc w:val="left"/>
      <w:pPr>
        <w:ind w:left="4193" w:hanging="216"/>
      </w:pPr>
      <w:rPr>
        <w:rFonts w:hint="default"/>
        <w:lang w:val="en-US" w:eastAsia="en-US" w:bidi="en-US"/>
      </w:rPr>
    </w:lvl>
    <w:lvl w:ilvl="4" w:tplc="14F4492C">
      <w:numFmt w:val="bullet"/>
      <w:lvlText w:val="•"/>
      <w:lvlJc w:val="left"/>
      <w:pPr>
        <w:ind w:left="4991" w:hanging="216"/>
      </w:pPr>
      <w:rPr>
        <w:rFonts w:hint="default"/>
        <w:lang w:val="en-US" w:eastAsia="en-US" w:bidi="en-US"/>
      </w:rPr>
    </w:lvl>
    <w:lvl w:ilvl="5" w:tplc="87B47412">
      <w:numFmt w:val="bullet"/>
      <w:lvlText w:val="•"/>
      <w:lvlJc w:val="left"/>
      <w:pPr>
        <w:ind w:left="5789" w:hanging="216"/>
      </w:pPr>
      <w:rPr>
        <w:rFonts w:hint="default"/>
        <w:lang w:val="en-US" w:eastAsia="en-US" w:bidi="en-US"/>
      </w:rPr>
    </w:lvl>
    <w:lvl w:ilvl="6" w:tplc="621C30AA">
      <w:numFmt w:val="bullet"/>
      <w:lvlText w:val="•"/>
      <w:lvlJc w:val="left"/>
      <w:pPr>
        <w:ind w:left="6587" w:hanging="216"/>
      </w:pPr>
      <w:rPr>
        <w:rFonts w:hint="default"/>
        <w:lang w:val="en-US" w:eastAsia="en-US" w:bidi="en-US"/>
      </w:rPr>
    </w:lvl>
    <w:lvl w:ilvl="7" w:tplc="374CB182">
      <w:numFmt w:val="bullet"/>
      <w:lvlText w:val="•"/>
      <w:lvlJc w:val="left"/>
      <w:pPr>
        <w:ind w:left="7385" w:hanging="216"/>
      </w:pPr>
      <w:rPr>
        <w:rFonts w:hint="default"/>
        <w:lang w:val="en-US" w:eastAsia="en-US" w:bidi="en-US"/>
      </w:rPr>
    </w:lvl>
    <w:lvl w:ilvl="8" w:tplc="3FD8CD82">
      <w:numFmt w:val="bullet"/>
      <w:lvlText w:val="•"/>
      <w:lvlJc w:val="left"/>
      <w:pPr>
        <w:ind w:left="8183" w:hanging="216"/>
      </w:pPr>
      <w:rPr>
        <w:rFonts w:hint="default"/>
        <w:lang w:val="en-US" w:eastAsia="en-US" w:bidi="en-US"/>
      </w:rPr>
    </w:lvl>
  </w:abstractNum>
  <w:abstractNum w:abstractNumId="20" w15:restartNumberingAfterBreak="0">
    <w:nsid w:val="61F53CFD"/>
    <w:multiLevelType w:val="hybridMultilevel"/>
    <w:tmpl w:val="C97C392A"/>
    <w:lvl w:ilvl="0" w:tplc="E93C2548">
      <w:start w:val="1"/>
      <w:numFmt w:val="bullet"/>
      <w:pStyle w:val="Notetable"/>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58E35DF"/>
    <w:multiLevelType w:val="hybridMultilevel"/>
    <w:tmpl w:val="A136437C"/>
    <w:lvl w:ilvl="0" w:tplc="C04C9E5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693AC7"/>
    <w:multiLevelType w:val="hybridMultilevel"/>
    <w:tmpl w:val="62C23DEC"/>
    <w:lvl w:ilvl="0" w:tplc="0292F430">
      <w:numFmt w:val="bullet"/>
      <w:lvlText w:val=""/>
      <w:lvlJc w:val="left"/>
      <w:pPr>
        <w:ind w:left="1380" w:hanging="360"/>
      </w:pPr>
      <w:rPr>
        <w:rFonts w:ascii="Symbol" w:eastAsia="Symbol" w:hAnsi="Symbol" w:cs="Symbol" w:hint="default"/>
        <w:w w:val="100"/>
        <w:sz w:val="22"/>
        <w:szCs w:val="22"/>
        <w:lang w:val="en-US" w:eastAsia="en-US" w:bidi="en-US"/>
      </w:rPr>
    </w:lvl>
    <w:lvl w:ilvl="1" w:tplc="5596C214">
      <w:numFmt w:val="bullet"/>
      <w:lvlText w:val=""/>
      <w:lvlJc w:val="left"/>
      <w:pPr>
        <w:ind w:left="2100" w:hanging="360"/>
      </w:pPr>
      <w:rPr>
        <w:rFonts w:ascii="Wingdings" w:eastAsia="Wingdings" w:hAnsi="Wingdings" w:cs="Wingdings" w:hint="default"/>
        <w:w w:val="100"/>
        <w:sz w:val="22"/>
        <w:szCs w:val="22"/>
        <w:lang w:val="en-US" w:eastAsia="en-US" w:bidi="en-US"/>
      </w:rPr>
    </w:lvl>
    <w:lvl w:ilvl="2" w:tplc="3270800A">
      <w:numFmt w:val="bullet"/>
      <w:lvlText w:val="•"/>
      <w:lvlJc w:val="left"/>
      <w:pPr>
        <w:ind w:left="3004" w:hanging="360"/>
      </w:pPr>
      <w:rPr>
        <w:rFonts w:hint="default"/>
        <w:lang w:val="en-US" w:eastAsia="en-US" w:bidi="en-US"/>
      </w:rPr>
    </w:lvl>
    <w:lvl w:ilvl="3" w:tplc="95C07F98">
      <w:numFmt w:val="bullet"/>
      <w:lvlText w:val="•"/>
      <w:lvlJc w:val="left"/>
      <w:pPr>
        <w:ind w:left="3908" w:hanging="360"/>
      </w:pPr>
      <w:rPr>
        <w:rFonts w:hint="default"/>
        <w:lang w:val="en-US" w:eastAsia="en-US" w:bidi="en-US"/>
      </w:rPr>
    </w:lvl>
    <w:lvl w:ilvl="4" w:tplc="82D4850E">
      <w:numFmt w:val="bullet"/>
      <w:lvlText w:val="•"/>
      <w:lvlJc w:val="left"/>
      <w:pPr>
        <w:ind w:left="4813" w:hanging="360"/>
      </w:pPr>
      <w:rPr>
        <w:rFonts w:hint="default"/>
        <w:lang w:val="en-US" w:eastAsia="en-US" w:bidi="en-US"/>
      </w:rPr>
    </w:lvl>
    <w:lvl w:ilvl="5" w:tplc="E28463BE">
      <w:numFmt w:val="bullet"/>
      <w:lvlText w:val="•"/>
      <w:lvlJc w:val="left"/>
      <w:pPr>
        <w:ind w:left="5717" w:hanging="360"/>
      </w:pPr>
      <w:rPr>
        <w:rFonts w:hint="default"/>
        <w:lang w:val="en-US" w:eastAsia="en-US" w:bidi="en-US"/>
      </w:rPr>
    </w:lvl>
    <w:lvl w:ilvl="6" w:tplc="F95A8B64">
      <w:numFmt w:val="bullet"/>
      <w:lvlText w:val="•"/>
      <w:lvlJc w:val="left"/>
      <w:pPr>
        <w:ind w:left="6622" w:hanging="360"/>
      </w:pPr>
      <w:rPr>
        <w:rFonts w:hint="default"/>
        <w:lang w:val="en-US" w:eastAsia="en-US" w:bidi="en-US"/>
      </w:rPr>
    </w:lvl>
    <w:lvl w:ilvl="7" w:tplc="F2320178">
      <w:numFmt w:val="bullet"/>
      <w:lvlText w:val="•"/>
      <w:lvlJc w:val="left"/>
      <w:pPr>
        <w:ind w:left="7526" w:hanging="360"/>
      </w:pPr>
      <w:rPr>
        <w:rFonts w:hint="default"/>
        <w:lang w:val="en-US" w:eastAsia="en-US" w:bidi="en-US"/>
      </w:rPr>
    </w:lvl>
    <w:lvl w:ilvl="8" w:tplc="D2349A1A">
      <w:numFmt w:val="bullet"/>
      <w:lvlText w:val="•"/>
      <w:lvlJc w:val="left"/>
      <w:pPr>
        <w:ind w:left="8431" w:hanging="360"/>
      </w:pPr>
      <w:rPr>
        <w:rFonts w:hint="default"/>
        <w:lang w:val="en-US" w:eastAsia="en-US" w:bidi="en-US"/>
      </w:rPr>
    </w:lvl>
  </w:abstractNum>
  <w:abstractNum w:abstractNumId="23" w15:restartNumberingAfterBreak="0">
    <w:nsid w:val="6A68746E"/>
    <w:multiLevelType w:val="hybridMultilevel"/>
    <w:tmpl w:val="D94CCDDA"/>
    <w:lvl w:ilvl="0" w:tplc="C3D42410">
      <w:numFmt w:val="bullet"/>
      <w:lvlText w:val="•"/>
      <w:lvlJc w:val="left"/>
      <w:pPr>
        <w:ind w:left="659" w:hanging="360"/>
      </w:pPr>
      <w:rPr>
        <w:rFonts w:ascii="Calibri" w:eastAsia="Calibri" w:hAnsi="Calibri" w:cs="Calibri" w:hint="default"/>
        <w:w w:val="100"/>
        <w:sz w:val="22"/>
        <w:szCs w:val="22"/>
        <w:lang w:val="en-US" w:eastAsia="en-US" w:bidi="en-US"/>
      </w:rPr>
    </w:lvl>
    <w:lvl w:ilvl="1" w:tplc="D82A3BE8">
      <w:numFmt w:val="bullet"/>
      <w:lvlText w:val="•"/>
      <w:lvlJc w:val="left"/>
      <w:pPr>
        <w:ind w:left="1618" w:hanging="360"/>
      </w:pPr>
      <w:rPr>
        <w:rFonts w:hint="default"/>
        <w:lang w:val="en-US" w:eastAsia="en-US" w:bidi="en-US"/>
      </w:rPr>
    </w:lvl>
    <w:lvl w:ilvl="2" w:tplc="B900EB1C">
      <w:numFmt w:val="bullet"/>
      <w:lvlText w:val="•"/>
      <w:lvlJc w:val="left"/>
      <w:pPr>
        <w:ind w:left="2576" w:hanging="360"/>
      </w:pPr>
      <w:rPr>
        <w:rFonts w:hint="default"/>
        <w:lang w:val="en-US" w:eastAsia="en-US" w:bidi="en-US"/>
      </w:rPr>
    </w:lvl>
    <w:lvl w:ilvl="3" w:tplc="1CCE847C">
      <w:numFmt w:val="bullet"/>
      <w:lvlText w:val="•"/>
      <w:lvlJc w:val="left"/>
      <w:pPr>
        <w:ind w:left="3534" w:hanging="360"/>
      </w:pPr>
      <w:rPr>
        <w:rFonts w:hint="default"/>
        <w:lang w:val="en-US" w:eastAsia="en-US" w:bidi="en-US"/>
      </w:rPr>
    </w:lvl>
    <w:lvl w:ilvl="4" w:tplc="F0C44EB6">
      <w:numFmt w:val="bullet"/>
      <w:lvlText w:val="•"/>
      <w:lvlJc w:val="left"/>
      <w:pPr>
        <w:ind w:left="4492" w:hanging="360"/>
      </w:pPr>
      <w:rPr>
        <w:rFonts w:hint="default"/>
        <w:lang w:val="en-US" w:eastAsia="en-US" w:bidi="en-US"/>
      </w:rPr>
    </w:lvl>
    <w:lvl w:ilvl="5" w:tplc="004A8824">
      <w:numFmt w:val="bullet"/>
      <w:lvlText w:val="•"/>
      <w:lvlJc w:val="left"/>
      <w:pPr>
        <w:ind w:left="5450" w:hanging="360"/>
      </w:pPr>
      <w:rPr>
        <w:rFonts w:hint="default"/>
        <w:lang w:val="en-US" w:eastAsia="en-US" w:bidi="en-US"/>
      </w:rPr>
    </w:lvl>
    <w:lvl w:ilvl="6" w:tplc="3044FC2A">
      <w:numFmt w:val="bullet"/>
      <w:lvlText w:val="•"/>
      <w:lvlJc w:val="left"/>
      <w:pPr>
        <w:ind w:left="6408" w:hanging="360"/>
      </w:pPr>
      <w:rPr>
        <w:rFonts w:hint="default"/>
        <w:lang w:val="en-US" w:eastAsia="en-US" w:bidi="en-US"/>
      </w:rPr>
    </w:lvl>
    <w:lvl w:ilvl="7" w:tplc="75A851FC">
      <w:numFmt w:val="bullet"/>
      <w:lvlText w:val="•"/>
      <w:lvlJc w:val="left"/>
      <w:pPr>
        <w:ind w:left="7366" w:hanging="360"/>
      </w:pPr>
      <w:rPr>
        <w:rFonts w:hint="default"/>
        <w:lang w:val="en-US" w:eastAsia="en-US" w:bidi="en-US"/>
      </w:rPr>
    </w:lvl>
    <w:lvl w:ilvl="8" w:tplc="BB60D3AA">
      <w:numFmt w:val="bullet"/>
      <w:lvlText w:val="•"/>
      <w:lvlJc w:val="left"/>
      <w:pPr>
        <w:ind w:left="8324" w:hanging="360"/>
      </w:pPr>
      <w:rPr>
        <w:rFonts w:hint="default"/>
        <w:lang w:val="en-US" w:eastAsia="en-US" w:bidi="en-US"/>
      </w:rPr>
    </w:lvl>
  </w:abstractNum>
  <w:abstractNum w:abstractNumId="24" w15:restartNumberingAfterBreak="0">
    <w:nsid w:val="7B780D20"/>
    <w:multiLevelType w:val="hybridMultilevel"/>
    <w:tmpl w:val="517451A8"/>
    <w:lvl w:ilvl="0" w:tplc="F7AAB898">
      <w:start w:val="1"/>
      <w:numFmt w:val="decimal"/>
      <w:lvlText w:val="%1."/>
      <w:lvlJc w:val="left"/>
      <w:pPr>
        <w:ind w:left="1336" w:hanging="297"/>
      </w:pPr>
      <w:rPr>
        <w:rFonts w:asciiTheme="minorHAnsi" w:eastAsia="Arial" w:hAnsiTheme="minorHAnsi" w:cstheme="minorHAnsi" w:hint="default"/>
        <w:spacing w:val="-13"/>
        <w:w w:val="100"/>
        <w:sz w:val="22"/>
        <w:szCs w:val="22"/>
        <w:lang w:val="en-US" w:eastAsia="en-US" w:bidi="en-US"/>
      </w:rPr>
    </w:lvl>
    <w:lvl w:ilvl="1" w:tplc="B6544A9A">
      <w:numFmt w:val="bullet"/>
      <w:lvlText w:val="•"/>
      <w:lvlJc w:val="left"/>
      <w:pPr>
        <w:ind w:left="2240" w:hanging="297"/>
      </w:pPr>
      <w:rPr>
        <w:rFonts w:hint="default"/>
        <w:lang w:val="en-US" w:eastAsia="en-US" w:bidi="en-US"/>
      </w:rPr>
    </w:lvl>
    <w:lvl w:ilvl="2" w:tplc="840C2106">
      <w:numFmt w:val="bullet"/>
      <w:lvlText w:val="•"/>
      <w:lvlJc w:val="left"/>
      <w:pPr>
        <w:ind w:left="3140" w:hanging="297"/>
      </w:pPr>
      <w:rPr>
        <w:rFonts w:hint="default"/>
        <w:lang w:val="en-US" w:eastAsia="en-US" w:bidi="en-US"/>
      </w:rPr>
    </w:lvl>
    <w:lvl w:ilvl="3" w:tplc="264202CE">
      <w:numFmt w:val="bullet"/>
      <w:lvlText w:val="•"/>
      <w:lvlJc w:val="left"/>
      <w:pPr>
        <w:ind w:left="4040" w:hanging="297"/>
      </w:pPr>
      <w:rPr>
        <w:rFonts w:hint="default"/>
        <w:lang w:val="en-US" w:eastAsia="en-US" w:bidi="en-US"/>
      </w:rPr>
    </w:lvl>
    <w:lvl w:ilvl="4" w:tplc="1C4CD852">
      <w:numFmt w:val="bullet"/>
      <w:lvlText w:val="•"/>
      <w:lvlJc w:val="left"/>
      <w:pPr>
        <w:ind w:left="4940" w:hanging="297"/>
      </w:pPr>
      <w:rPr>
        <w:rFonts w:hint="default"/>
        <w:lang w:val="en-US" w:eastAsia="en-US" w:bidi="en-US"/>
      </w:rPr>
    </w:lvl>
    <w:lvl w:ilvl="5" w:tplc="45A64150">
      <w:numFmt w:val="bullet"/>
      <w:lvlText w:val="•"/>
      <w:lvlJc w:val="left"/>
      <w:pPr>
        <w:ind w:left="5840" w:hanging="297"/>
      </w:pPr>
      <w:rPr>
        <w:rFonts w:hint="default"/>
        <w:lang w:val="en-US" w:eastAsia="en-US" w:bidi="en-US"/>
      </w:rPr>
    </w:lvl>
    <w:lvl w:ilvl="6" w:tplc="1428AD04">
      <w:numFmt w:val="bullet"/>
      <w:lvlText w:val="•"/>
      <w:lvlJc w:val="left"/>
      <w:pPr>
        <w:ind w:left="6740" w:hanging="297"/>
      </w:pPr>
      <w:rPr>
        <w:rFonts w:hint="default"/>
        <w:lang w:val="en-US" w:eastAsia="en-US" w:bidi="en-US"/>
      </w:rPr>
    </w:lvl>
    <w:lvl w:ilvl="7" w:tplc="DFF42EDA">
      <w:numFmt w:val="bullet"/>
      <w:lvlText w:val="•"/>
      <w:lvlJc w:val="left"/>
      <w:pPr>
        <w:ind w:left="7640" w:hanging="297"/>
      </w:pPr>
      <w:rPr>
        <w:rFonts w:hint="default"/>
        <w:lang w:val="en-US" w:eastAsia="en-US" w:bidi="en-US"/>
      </w:rPr>
    </w:lvl>
    <w:lvl w:ilvl="8" w:tplc="CB80788E">
      <w:numFmt w:val="bullet"/>
      <w:lvlText w:val="•"/>
      <w:lvlJc w:val="left"/>
      <w:pPr>
        <w:ind w:left="8540" w:hanging="297"/>
      </w:pPr>
      <w:rPr>
        <w:rFonts w:hint="default"/>
        <w:lang w:val="en-US" w:eastAsia="en-US" w:bidi="en-US"/>
      </w:rPr>
    </w:lvl>
  </w:abstractNum>
  <w:num w:numId="1" w16cid:durableId="1464885367">
    <w:abstractNumId w:val="9"/>
  </w:num>
  <w:num w:numId="2" w16cid:durableId="704526461">
    <w:abstractNumId w:val="0"/>
  </w:num>
  <w:num w:numId="3" w16cid:durableId="635796505">
    <w:abstractNumId w:val="19"/>
  </w:num>
  <w:num w:numId="4" w16cid:durableId="1816993219">
    <w:abstractNumId w:val="10"/>
  </w:num>
  <w:num w:numId="5" w16cid:durableId="234899404">
    <w:abstractNumId w:val="16"/>
  </w:num>
  <w:num w:numId="6" w16cid:durableId="1889879027">
    <w:abstractNumId w:val="5"/>
  </w:num>
  <w:num w:numId="7" w16cid:durableId="215169744">
    <w:abstractNumId w:val="2"/>
  </w:num>
  <w:num w:numId="8" w16cid:durableId="1623808909">
    <w:abstractNumId w:val="11"/>
  </w:num>
  <w:num w:numId="9" w16cid:durableId="854196989">
    <w:abstractNumId w:val="23"/>
  </w:num>
  <w:num w:numId="10" w16cid:durableId="678971962">
    <w:abstractNumId w:val="22"/>
  </w:num>
  <w:num w:numId="11" w16cid:durableId="1949466618">
    <w:abstractNumId w:val="7"/>
  </w:num>
  <w:num w:numId="12" w16cid:durableId="1023625670">
    <w:abstractNumId w:val="12"/>
  </w:num>
  <w:num w:numId="13" w16cid:durableId="610360262">
    <w:abstractNumId w:val="13"/>
  </w:num>
  <w:num w:numId="14" w16cid:durableId="301429614">
    <w:abstractNumId w:val="15"/>
  </w:num>
  <w:num w:numId="15" w16cid:durableId="1683821768">
    <w:abstractNumId w:val="18"/>
  </w:num>
  <w:num w:numId="16" w16cid:durableId="942690695">
    <w:abstractNumId w:val="20"/>
  </w:num>
  <w:num w:numId="17" w16cid:durableId="1120955088">
    <w:abstractNumId w:val="24"/>
  </w:num>
  <w:num w:numId="18" w16cid:durableId="229775978">
    <w:abstractNumId w:val="6"/>
  </w:num>
  <w:num w:numId="19" w16cid:durableId="856121731">
    <w:abstractNumId w:val="1"/>
  </w:num>
  <w:num w:numId="20" w16cid:durableId="517741784">
    <w:abstractNumId w:val="8"/>
  </w:num>
  <w:num w:numId="21" w16cid:durableId="57672358">
    <w:abstractNumId w:val="21"/>
  </w:num>
  <w:num w:numId="22" w16cid:durableId="1932742114">
    <w:abstractNumId w:val="4"/>
  </w:num>
  <w:num w:numId="23" w16cid:durableId="1607881394">
    <w:abstractNumId w:val="17"/>
  </w:num>
  <w:num w:numId="24" w16cid:durableId="2058626225">
    <w:abstractNumId w:val="3"/>
  </w:num>
  <w:num w:numId="25" w16cid:durableId="137064353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vens, Alex (Alex)">
    <w15:presenceInfo w15:providerId="AD" w15:userId="S::astevens@avaya.com::ca271701-1da4-4400-8c5d-3e6b2fdab9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357"/>
    <w:rsid w:val="0001743B"/>
    <w:rsid w:val="000228F5"/>
    <w:rsid w:val="000234C9"/>
    <w:rsid w:val="00026F23"/>
    <w:rsid w:val="00027D39"/>
    <w:rsid w:val="00030A52"/>
    <w:rsid w:val="00036D7C"/>
    <w:rsid w:val="00037087"/>
    <w:rsid w:val="0004129E"/>
    <w:rsid w:val="00041D36"/>
    <w:rsid w:val="00054418"/>
    <w:rsid w:val="0006148E"/>
    <w:rsid w:val="00064014"/>
    <w:rsid w:val="00066268"/>
    <w:rsid w:val="00070FB8"/>
    <w:rsid w:val="000743BB"/>
    <w:rsid w:val="0007720C"/>
    <w:rsid w:val="0008410B"/>
    <w:rsid w:val="00086701"/>
    <w:rsid w:val="00087921"/>
    <w:rsid w:val="00095D3F"/>
    <w:rsid w:val="00095FD5"/>
    <w:rsid w:val="000B42D9"/>
    <w:rsid w:val="000C260E"/>
    <w:rsid w:val="000C4F30"/>
    <w:rsid w:val="000D11C9"/>
    <w:rsid w:val="000D4CBA"/>
    <w:rsid w:val="000D64D5"/>
    <w:rsid w:val="000E2D98"/>
    <w:rsid w:val="000E6002"/>
    <w:rsid w:val="000E6BBC"/>
    <w:rsid w:val="000F14C9"/>
    <w:rsid w:val="001032D2"/>
    <w:rsid w:val="00104433"/>
    <w:rsid w:val="001048B6"/>
    <w:rsid w:val="00113EB5"/>
    <w:rsid w:val="001167B5"/>
    <w:rsid w:val="00122FB2"/>
    <w:rsid w:val="001253C0"/>
    <w:rsid w:val="001327CC"/>
    <w:rsid w:val="00135DB4"/>
    <w:rsid w:val="00136934"/>
    <w:rsid w:val="0013708C"/>
    <w:rsid w:val="00143866"/>
    <w:rsid w:val="00146276"/>
    <w:rsid w:val="001519EF"/>
    <w:rsid w:val="00152B90"/>
    <w:rsid w:val="001542C1"/>
    <w:rsid w:val="0015477E"/>
    <w:rsid w:val="001632C9"/>
    <w:rsid w:val="00163766"/>
    <w:rsid w:val="00165853"/>
    <w:rsid w:val="00175305"/>
    <w:rsid w:val="00176428"/>
    <w:rsid w:val="001810A7"/>
    <w:rsid w:val="0018399D"/>
    <w:rsid w:val="001847C0"/>
    <w:rsid w:val="001867E0"/>
    <w:rsid w:val="00186DAB"/>
    <w:rsid w:val="0018779B"/>
    <w:rsid w:val="0019278C"/>
    <w:rsid w:val="001927FB"/>
    <w:rsid w:val="00193CE5"/>
    <w:rsid w:val="001A138F"/>
    <w:rsid w:val="001A26B3"/>
    <w:rsid w:val="001A3C50"/>
    <w:rsid w:val="001C0856"/>
    <w:rsid w:val="001C3E5D"/>
    <w:rsid w:val="001D2235"/>
    <w:rsid w:val="001D543A"/>
    <w:rsid w:val="001D5B07"/>
    <w:rsid w:val="001E1032"/>
    <w:rsid w:val="001E2D15"/>
    <w:rsid w:val="001E769F"/>
    <w:rsid w:val="001F1445"/>
    <w:rsid w:val="001F359D"/>
    <w:rsid w:val="001F3B9A"/>
    <w:rsid w:val="002012CC"/>
    <w:rsid w:val="002129F0"/>
    <w:rsid w:val="00214ECE"/>
    <w:rsid w:val="002169C3"/>
    <w:rsid w:val="0023289D"/>
    <w:rsid w:val="002407A8"/>
    <w:rsid w:val="00250310"/>
    <w:rsid w:val="00251008"/>
    <w:rsid w:val="00253203"/>
    <w:rsid w:val="002540FD"/>
    <w:rsid w:val="00254C17"/>
    <w:rsid w:val="00262249"/>
    <w:rsid w:val="002723B7"/>
    <w:rsid w:val="00283E48"/>
    <w:rsid w:val="00284C84"/>
    <w:rsid w:val="0028519C"/>
    <w:rsid w:val="00286649"/>
    <w:rsid w:val="00287915"/>
    <w:rsid w:val="00296BE2"/>
    <w:rsid w:val="002A194B"/>
    <w:rsid w:val="002A477F"/>
    <w:rsid w:val="002B2EC0"/>
    <w:rsid w:val="002B3897"/>
    <w:rsid w:val="002C688F"/>
    <w:rsid w:val="002C7053"/>
    <w:rsid w:val="002D35D4"/>
    <w:rsid w:val="002D47F6"/>
    <w:rsid w:val="002E10D9"/>
    <w:rsid w:val="002E7237"/>
    <w:rsid w:val="003012DD"/>
    <w:rsid w:val="003019F4"/>
    <w:rsid w:val="00303A5C"/>
    <w:rsid w:val="00315B64"/>
    <w:rsid w:val="00321D6D"/>
    <w:rsid w:val="00323E45"/>
    <w:rsid w:val="00324415"/>
    <w:rsid w:val="00326B60"/>
    <w:rsid w:val="0032742C"/>
    <w:rsid w:val="003275CF"/>
    <w:rsid w:val="00327EE4"/>
    <w:rsid w:val="00330E78"/>
    <w:rsid w:val="003326CC"/>
    <w:rsid w:val="00337203"/>
    <w:rsid w:val="00342FAB"/>
    <w:rsid w:val="0034335B"/>
    <w:rsid w:val="003433EA"/>
    <w:rsid w:val="00344266"/>
    <w:rsid w:val="00344761"/>
    <w:rsid w:val="003452EE"/>
    <w:rsid w:val="00346E04"/>
    <w:rsid w:val="00350C02"/>
    <w:rsid w:val="003512DA"/>
    <w:rsid w:val="00353852"/>
    <w:rsid w:val="00354475"/>
    <w:rsid w:val="00371677"/>
    <w:rsid w:val="0037321D"/>
    <w:rsid w:val="00376061"/>
    <w:rsid w:val="00380926"/>
    <w:rsid w:val="003847AB"/>
    <w:rsid w:val="003A07B1"/>
    <w:rsid w:val="003A1D90"/>
    <w:rsid w:val="003A446E"/>
    <w:rsid w:val="003A7FCA"/>
    <w:rsid w:val="003B4AFF"/>
    <w:rsid w:val="003B569A"/>
    <w:rsid w:val="003D2155"/>
    <w:rsid w:val="003D7797"/>
    <w:rsid w:val="003E0C97"/>
    <w:rsid w:val="003F7F49"/>
    <w:rsid w:val="00405E68"/>
    <w:rsid w:val="00410FA5"/>
    <w:rsid w:val="00416DBE"/>
    <w:rsid w:val="0041702A"/>
    <w:rsid w:val="00425AA9"/>
    <w:rsid w:val="004272F4"/>
    <w:rsid w:val="004360C6"/>
    <w:rsid w:val="004375AA"/>
    <w:rsid w:val="00440990"/>
    <w:rsid w:val="00443CFC"/>
    <w:rsid w:val="00453E3D"/>
    <w:rsid w:val="00456EF3"/>
    <w:rsid w:val="00462059"/>
    <w:rsid w:val="00463DA2"/>
    <w:rsid w:val="00471FFD"/>
    <w:rsid w:val="0047695D"/>
    <w:rsid w:val="004774C7"/>
    <w:rsid w:val="00486A09"/>
    <w:rsid w:val="00497B16"/>
    <w:rsid w:val="004A2C45"/>
    <w:rsid w:val="004A7FCE"/>
    <w:rsid w:val="004B09E5"/>
    <w:rsid w:val="004B4E04"/>
    <w:rsid w:val="004B4E75"/>
    <w:rsid w:val="004B69B2"/>
    <w:rsid w:val="004C22C9"/>
    <w:rsid w:val="004C5F49"/>
    <w:rsid w:val="004E0199"/>
    <w:rsid w:val="004E1593"/>
    <w:rsid w:val="004F03A7"/>
    <w:rsid w:val="004F03F5"/>
    <w:rsid w:val="004F3AF9"/>
    <w:rsid w:val="004F43AD"/>
    <w:rsid w:val="005008B9"/>
    <w:rsid w:val="00513F7B"/>
    <w:rsid w:val="00517C11"/>
    <w:rsid w:val="005309C5"/>
    <w:rsid w:val="00531833"/>
    <w:rsid w:val="005374ED"/>
    <w:rsid w:val="0054093B"/>
    <w:rsid w:val="00546A6A"/>
    <w:rsid w:val="00547B94"/>
    <w:rsid w:val="005500B8"/>
    <w:rsid w:val="00552850"/>
    <w:rsid w:val="00554393"/>
    <w:rsid w:val="00563FC6"/>
    <w:rsid w:val="0056486F"/>
    <w:rsid w:val="00566B81"/>
    <w:rsid w:val="00567D13"/>
    <w:rsid w:val="005813DE"/>
    <w:rsid w:val="00581925"/>
    <w:rsid w:val="00583541"/>
    <w:rsid w:val="0058471B"/>
    <w:rsid w:val="00587AFC"/>
    <w:rsid w:val="00591B66"/>
    <w:rsid w:val="005B5756"/>
    <w:rsid w:val="005B5813"/>
    <w:rsid w:val="005B5EC1"/>
    <w:rsid w:val="005C4C17"/>
    <w:rsid w:val="005D1EB8"/>
    <w:rsid w:val="005D2D65"/>
    <w:rsid w:val="005D582E"/>
    <w:rsid w:val="005D688E"/>
    <w:rsid w:val="005E1473"/>
    <w:rsid w:val="005F0728"/>
    <w:rsid w:val="005F1DC9"/>
    <w:rsid w:val="005F6BC1"/>
    <w:rsid w:val="00600069"/>
    <w:rsid w:val="006023DE"/>
    <w:rsid w:val="00603FA3"/>
    <w:rsid w:val="006053CF"/>
    <w:rsid w:val="00610F8E"/>
    <w:rsid w:val="006154E8"/>
    <w:rsid w:val="00616200"/>
    <w:rsid w:val="0062288F"/>
    <w:rsid w:val="00624103"/>
    <w:rsid w:val="00624387"/>
    <w:rsid w:val="006253E9"/>
    <w:rsid w:val="00625577"/>
    <w:rsid w:val="00641D69"/>
    <w:rsid w:val="00652A0D"/>
    <w:rsid w:val="006610A8"/>
    <w:rsid w:val="00664FCC"/>
    <w:rsid w:val="00687C62"/>
    <w:rsid w:val="00691EE4"/>
    <w:rsid w:val="006922EB"/>
    <w:rsid w:val="00696F28"/>
    <w:rsid w:val="00697C55"/>
    <w:rsid w:val="006A33F2"/>
    <w:rsid w:val="006A523D"/>
    <w:rsid w:val="006B3FE2"/>
    <w:rsid w:val="006B6D4F"/>
    <w:rsid w:val="006D05EC"/>
    <w:rsid w:val="006D0BD5"/>
    <w:rsid w:val="006D2799"/>
    <w:rsid w:val="006D32C2"/>
    <w:rsid w:val="006E015B"/>
    <w:rsid w:val="006E7C95"/>
    <w:rsid w:val="006F04B1"/>
    <w:rsid w:val="00706911"/>
    <w:rsid w:val="007155BD"/>
    <w:rsid w:val="007221FF"/>
    <w:rsid w:val="00722E69"/>
    <w:rsid w:val="007268DC"/>
    <w:rsid w:val="00734284"/>
    <w:rsid w:val="00745663"/>
    <w:rsid w:val="0075067A"/>
    <w:rsid w:val="00750F57"/>
    <w:rsid w:val="00754C75"/>
    <w:rsid w:val="00757121"/>
    <w:rsid w:val="007614ED"/>
    <w:rsid w:val="00763109"/>
    <w:rsid w:val="007866BE"/>
    <w:rsid w:val="00786A0C"/>
    <w:rsid w:val="0078739F"/>
    <w:rsid w:val="007906F0"/>
    <w:rsid w:val="007942D7"/>
    <w:rsid w:val="00795377"/>
    <w:rsid w:val="007A0BA7"/>
    <w:rsid w:val="007A404B"/>
    <w:rsid w:val="007B2E5B"/>
    <w:rsid w:val="007B5385"/>
    <w:rsid w:val="007D12A2"/>
    <w:rsid w:val="007D1F60"/>
    <w:rsid w:val="007D6773"/>
    <w:rsid w:val="007E11FF"/>
    <w:rsid w:val="007E1F29"/>
    <w:rsid w:val="007E4519"/>
    <w:rsid w:val="007E5CE8"/>
    <w:rsid w:val="007F2002"/>
    <w:rsid w:val="007F2C35"/>
    <w:rsid w:val="007F4636"/>
    <w:rsid w:val="007F6A0F"/>
    <w:rsid w:val="008053A8"/>
    <w:rsid w:val="008167AF"/>
    <w:rsid w:val="00822CDC"/>
    <w:rsid w:val="00826F80"/>
    <w:rsid w:val="00834CAD"/>
    <w:rsid w:val="00844674"/>
    <w:rsid w:val="008525EB"/>
    <w:rsid w:val="00854125"/>
    <w:rsid w:val="00860E1F"/>
    <w:rsid w:val="00861492"/>
    <w:rsid w:val="00862449"/>
    <w:rsid w:val="008626E0"/>
    <w:rsid w:val="00865EAD"/>
    <w:rsid w:val="008679EC"/>
    <w:rsid w:val="00884D4E"/>
    <w:rsid w:val="008867CD"/>
    <w:rsid w:val="00891690"/>
    <w:rsid w:val="008928D9"/>
    <w:rsid w:val="008A3395"/>
    <w:rsid w:val="008A3787"/>
    <w:rsid w:val="008B0669"/>
    <w:rsid w:val="008B2055"/>
    <w:rsid w:val="008B5388"/>
    <w:rsid w:val="008B7315"/>
    <w:rsid w:val="008B7466"/>
    <w:rsid w:val="008C1AA9"/>
    <w:rsid w:val="008C1DE4"/>
    <w:rsid w:val="008C700B"/>
    <w:rsid w:val="008D50AC"/>
    <w:rsid w:val="008F02E1"/>
    <w:rsid w:val="008F0749"/>
    <w:rsid w:val="008F40B5"/>
    <w:rsid w:val="00900C4D"/>
    <w:rsid w:val="00900FCE"/>
    <w:rsid w:val="009070BD"/>
    <w:rsid w:val="009124B8"/>
    <w:rsid w:val="00914A54"/>
    <w:rsid w:val="00915F32"/>
    <w:rsid w:val="00923C42"/>
    <w:rsid w:val="0093629D"/>
    <w:rsid w:val="009416F1"/>
    <w:rsid w:val="009472E7"/>
    <w:rsid w:val="009515B3"/>
    <w:rsid w:val="00952087"/>
    <w:rsid w:val="00954357"/>
    <w:rsid w:val="00961637"/>
    <w:rsid w:val="009656AA"/>
    <w:rsid w:val="0097309E"/>
    <w:rsid w:val="009754D8"/>
    <w:rsid w:val="0097701B"/>
    <w:rsid w:val="00981B91"/>
    <w:rsid w:val="009835B9"/>
    <w:rsid w:val="00984E99"/>
    <w:rsid w:val="00996270"/>
    <w:rsid w:val="009A0FAE"/>
    <w:rsid w:val="009A1733"/>
    <w:rsid w:val="009A3633"/>
    <w:rsid w:val="009A74BB"/>
    <w:rsid w:val="009B001A"/>
    <w:rsid w:val="009C01F3"/>
    <w:rsid w:val="009D5939"/>
    <w:rsid w:val="009E19AB"/>
    <w:rsid w:val="009E1B8D"/>
    <w:rsid w:val="009E6219"/>
    <w:rsid w:val="009E7582"/>
    <w:rsid w:val="009F4D18"/>
    <w:rsid w:val="00A002D1"/>
    <w:rsid w:val="00A0047C"/>
    <w:rsid w:val="00A06CC6"/>
    <w:rsid w:val="00A13240"/>
    <w:rsid w:val="00A146B3"/>
    <w:rsid w:val="00A2614C"/>
    <w:rsid w:val="00A32AEA"/>
    <w:rsid w:val="00A4609E"/>
    <w:rsid w:val="00A538BD"/>
    <w:rsid w:val="00A54BF1"/>
    <w:rsid w:val="00A66959"/>
    <w:rsid w:val="00A67724"/>
    <w:rsid w:val="00A70A9B"/>
    <w:rsid w:val="00A72FAB"/>
    <w:rsid w:val="00A863FC"/>
    <w:rsid w:val="00A86AAC"/>
    <w:rsid w:val="00A913B7"/>
    <w:rsid w:val="00A91E04"/>
    <w:rsid w:val="00AA308B"/>
    <w:rsid w:val="00AA4673"/>
    <w:rsid w:val="00AA5617"/>
    <w:rsid w:val="00AB7040"/>
    <w:rsid w:val="00AC04D0"/>
    <w:rsid w:val="00AD02A3"/>
    <w:rsid w:val="00AE5F2E"/>
    <w:rsid w:val="00B0175E"/>
    <w:rsid w:val="00B01BCE"/>
    <w:rsid w:val="00B05EBE"/>
    <w:rsid w:val="00B14455"/>
    <w:rsid w:val="00B17226"/>
    <w:rsid w:val="00B175EC"/>
    <w:rsid w:val="00B21EA9"/>
    <w:rsid w:val="00B27F17"/>
    <w:rsid w:val="00B320F5"/>
    <w:rsid w:val="00B370A3"/>
    <w:rsid w:val="00B42683"/>
    <w:rsid w:val="00B46A4F"/>
    <w:rsid w:val="00B5539A"/>
    <w:rsid w:val="00B67F9B"/>
    <w:rsid w:val="00B70DA3"/>
    <w:rsid w:val="00B710B0"/>
    <w:rsid w:val="00B757BA"/>
    <w:rsid w:val="00B83FAC"/>
    <w:rsid w:val="00B9207C"/>
    <w:rsid w:val="00B9546E"/>
    <w:rsid w:val="00BB5BD5"/>
    <w:rsid w:val="00BB649B"/>
    <w:rsid w:val="00BE3243"/>
    <w:rsid w:val="00BF1B5F"/>
    <w:rsid w:val="00BF22DA"/>
    <w:rsid w:val="00BF4D76"/>
    <w:rsid w:val="00C00D72"/>
    <w:rsid w:val="00C019E5"/>
    <w:rsid w:val="00C02C94"/>
    <w:rsid w:val="00C05AD4"/>
    <w:rsid w:val="00C1181C"/>
    <w:rsid w:val="00C13ED3"/>
    <w:rsid w:val="00C17C3F"/>
    <w:rsid w:val="00C22846"/>
    <w:rsid w:val="00C23632"/>
    <w:rsid w:val="00C23A16"/>
    <w:rsid w:val="00C23DE8"/>
    <w:rsid w:val="00C31509"/>
    <w:rsid w:val="00C32857"/>
    <w:rsid w:val="00C3368A"/>
    <w:rsid w:val="00C33B36"/>
    <w:rsid w:val="00C409F8"/>
    <w:rsid w:val="00C500F2"/>
    <w:rsid w:val="00C507F9"/>
    <w:rsid w:val="00C5232B"/>
    <w:rsid w:val="00C53B8F"/>
    <w:rsid w:val="00C648E4"/>
    <w:rsid w:val="00C70102"/>
    <w:rsid w:val="00C70C72"/>
    <w:rsid w:val="00C70D65"/>
    <w:rsid w:val="00C77DB7"/>
    <w:rsid w:val="00C835A1"/>
    <w:rsid w:val="00C867BB"/>
    <w:rsid w:val="00C90E65"/>
    <w:rsid w:val="00C92B4B"/>
    <w:rsid w:val="00C933F2"/>
    <w:rsid w:val="00C965E7"/>
    <w:rsid w:val="00C96BF8"/>
    <w:rsid w:val="00CA66E1"/>
    <w:rsid w:val="00CA7973"/>
    <w:rsid w:val="00CB6463"/>
    <w:rsid w:val="00CB70E6"/>
    <w:rsid w:val="00CC179A"/>
    <w:rsid w:val="00CC6B40"/>
    <w:rsid w:val="00CD112C"/>
    <w:rsid w:val="00CD1869"/>
    <w:rsid w:val="00CD5BBA"/>
    <w:rsid w:val="00CD5EDB"/>
    <w:rsid w:val="00CF3198"/>
    <w:rsid w:val="00CF3AE3"/>
    <w:rsid w:val="00CF5739"/>
    <w:rsid w:val="00CF60EC"/>
    <w:rsid w:val="00CF7051"/>
    <w:rsid w:val="00D012F8"/>
    <w:rsid w:val="00D05374"/>
    <w:rsid w:val="00D0733E"/>
    <w:rsid w:val="00D075FD"/>
    <w:rsid w:val="00D07AE1"/>
    <w:rsid w:val="00D128D7"/>
    <w:rsid w:val="00D20B25"/>
    <w:rsid w:val="00D23570"/>
    <w:rsid w:val="00D32722"/>
    <w:rsid w:val="00D34FB8"/>
    <w:rsid w:val="00D44ECF"/>
    <w:rsid w:val="00D456A6"/>
    <w:rsid w:val="00D5484F"/>
    <w:rsid w:val="00D60650"/>
    <w:rsid w:val="00D611A6"/>
    <w:rsid w:val="00D64754"/>
    <w:rsid w:val="00D73661"/>
    <w:rsid w:val="00D74A68"/>
    <w:rsid w:val="00D75EBA"/>
    <w:rsid w:val="00D8012F"/>
    <w:rsid w:val="00D80F90"/>
    <w:rsid w:val="00D81239"/>
    <w:rsid w:val="00D821CF"/>
    <w:rsid w:val="00D92219"/>
    <w:rsid w:val="00DA27A7"/>
    <w:rsid w:val="00DA4CE0"/>
    <w:rsid w:val="00DB0518"/>
    <w:rsid w:val="00DC3A9D"/>
    <w:rsid w:val="00DD0280"/>
    <w:rsid w:val="00DD1741"/>
    <w:rsid w:val="00DD1A20"/>
    <w:rsid w:val="00DD1C26"/>
    <w:rsid w:val="00DD1EAF"/>
    <w:rsid w:val="00DD3EF4"/>
    <w:rsid w:val="00DD5F99"/>
    <w:rsid w:val="00DE11EF"/>
    <w:rsid w:val="00DE2B63"/>
    <w:rsid w:val="00DE38E0"/>
    <w:rsid w:val="00DE42A3"/>
    <w:rsid w:val="00DE4835"/>
    <w:rsid w:val="00DE54D3"/>
    <w:rsid w:val="00DE610A"/>
    <w:rsid w:val="00DF300A"/>
    <w:rsid w:val="00DF4DF4"/>
    <w:rsid w:val="00E0261E"/>
    <w:rsid w:val="00E03576"/>
    <w:rsid w:val="00E10424"/>
    <w:rsid w:val="00E10C06"/>
    <w:rsid w:val="00E118FA"/>
    <w:rsid w:val="00E14500"/>
    <w:rsid w:val="00E15132"/>
    <w:rsid w:val="00E15D92"/>
    <w:rsid w:val="00E17315"/>
    <w:rsid w:val="00E239C8"/>
    <w:rsid w:val="00E2566C"/>
    <w:rsid w:val="00E313AD"/>
    <w:rsid w:val="00E3422B"/>
    <w:rsid w:val="00E34E3F"/>
    <w:rsid w:val="00E350C3"/>
    <w:rsid w:val="00E400B0"/>
    <w:rsid w:val="00E43593"/>
    <w:rsid w:val="00E47709"/>
    <w:rsid w:val="00E531C9"/>
    <w:rsid w:val="00E601C1"/>
    <w:rsid w:val="00E6693D"/>
    <w:rsid w:val="00E73282"/>
    <w:rsid w:val="00E86161"/>
    <w:rsid w:val="00E9127B"/>
    <w:rsid w:val="00E920BB"/>
    <w:rsid w:val="00E93625"/>
    <w:rsid w:val="00E96F0E"/>
    <w:rsid w:val="00E973F9"/>
    <w:rsid w:val="00EA3F7B"/>
    <w:rsid w:val="00EB20ED"/>
    <w:rsid w:val="00EB29AB"/>
    <w:rsid w:val="00EB654F"/>
    <w:rsid w:val="00EC7FD1"/>
    <w:rsid w:val="00ED0686"/>
    <w:rsid w:val="00ED2B02"/>
    <w:rsid w:val="00ED3132"/>
    <w:rsid w:val="00EE0508"/>
    <w:rsid w:val="00EE3CD0"/>
    <w:rsid w:val="00F01BB4"/>
    <w:rsid w:val="00F20CF7"/>
    <w:rsid w:val="00F2425A"/>
    <w:rsid w:val="00F30421"/>
    <w:rsid w:val="00F311A2"/>
    <w:rsid w:val="00F335DF"/>
    <w:rsid w:val="00F4500E"/>
    <w:rsid w:val="00F549EF"/>
    <w:rsid w:val="00F57AB8"/>
    <w:rsid w:val="00F60735"/>
    <w:rsid w:val="00F75AD8"/>
    <w:rsid w:val="00F8298D"/>
    <w:rsid w:val="00F845A1"/>
    <w:rsid w:val="00F91E77"/>
    <w:rsid w:val="00F92E50"/>
    <w:rsid w:val="00FB36AD"/>
    <w:rsid w:val="00FB4BA4"/>
    <w:rsid w:val="00FB5A2B"/>
    <w:rsid w:val="00FB611E"/>
    <w:rsid w:val="00FB68D1"/>
    <w:rsid w:val="00FB7071"/>
    <w:rsid w:val="00FB7216"/>
    <w:rsid w:val="00FC20B8"/>
    <w:rsid w:val="00FD0592"/>
    <w:rsid w:val="00FD0DFA"/>
    <w:rsid w:val="00FD54CC"/>
    <w:rsid w:val="00FD604B"/>
    <w:rsid w:val="00FE0DA4"/>
    <w:rsid w:val="00FE1527"/>
    <w:rsid w:val="00FF0E11"/>
    <w:rsid w:val="00FF1BC6"/>
    <w:rsid w:val="00FF3B85"/>
    <w:rsid w:val="00FF5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8A25A"/>
  <w15:docId w15:val="{87657651-3A10-4C96-AA03-16F4D6D66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14ED"/>
    <w:rPr>
      <w:rFonts w:ascii="Calibri" w:eastAsia="Calibri" w:hAnsi="Calibri" w:cs="Calibri"/>
      <w:lang w:bidi="en-US"/>
    </w:rPr>
  </w:style>
  <w:style w:type="paragraph" w:styleId="Heading1">
    <w:name w:val="heading 1"/>
    <w:basedOn w:val="Normal"/>
    <w:uiPriority w:val="9"/>
    <w:qFormat/>
    <w:pPr>
      <w:ind w:left="300"/>
      <w:outlineLvl w:val="0"/>
    </w:pPr>
    <w:rPr>
      <w:b/>
      <w:bCs/>
      <w:sz w:val="56"/>
      <w:szCs w:val="56"/>
    </w:rPr>
  </w:style>
  <w:style w:type="paragraph" w:styleId="Heading2">
    <w:name w:val="heading 2"/>
    <w:basedOn w:val="Normal"/>
    <w:link w:val="Heading2Char"/>
    <w:uiPriority w:val="9"/>
    <w:unhideWhenUsed/>
    <w:qFormat/>
    <w:pPr>
      <w:ind w:left="300"/>
      <w:outlineLvl w:val="1"/>
    </w:pPr>
    <w:rPr>
      <w:rFonts w:ascii="Cambria" w:eastAsia="Cambria" w:hAnsi="Cambria" w:cs="Cambria"/>
      <w:b/>
      <w:bCs/>
      <w:sz w:val="40"/>
      <w:szCs w:val="40"/>
      <w:u w:val="single" w:color="000000"/>
    </w:rPr>
  </w:style>
  <w:style w:type="paragraph" w:styleId="Heading3">
    <w:name w:val="heading 3"/>
    <w:basedOn w:val="Normal"/>
    <w:uiPriority w:val="9"/>
    <w:unhideWhenUsed/>
    <w:qFormat/>
    <w:pPr>
      <w:spacing w:before="48"/>
      <w:ind w:left="300"/>
      <w:outlineLvl w:val="2"/>
    </w:pPr>
    <w:rPr>
      <w:rFonts w:ascii="Cambria" w:eastAsia="Cambria" w:hAnsi="Cambria" w:cs="Cambria"/>
      <w:b/>
      <w:bCs/>
      <w:sz w:val="32"/>
      <w:szCs w:val="32"/>
    </w:rPr>
  </w:style>
  <w:style w:type="paragraph" w:styleId="Heading4">
    <w:name w:val="heading 4"/>
    <w:basedOn w:val="Normal"/>
    <w:uiPriority w:val="9"/>
    <w:unhideWhenUsed/>
    <w:qFormat/>
    <w:pPr>
      <w:spacing w:before="92"/>
      <w:ind w:left="300"/>
      <w:outlineLvl w:val="3"/>
    </w:pPr>
    <w:rPr>
      <w:rFonts w:ascii="Arial" w:eastAsia="Arial" w:hAnsi="Arial" w:cs="Arial"/>
      <w:b/>
      <w:bCs/>
      <w:sz w:val="28"/>
      <w:szCs w:val="28"/>
    </w:rPr>
  </w:style>
  <w:style w:type="paragraph" w:styleId="Heading5">
    <w:name w:val="heading 5"/>
    <w:basedOn w:val="Normal"/>
    <w:uiPriority w:val="9"/>
    <w:unhideWhenUsed/>
    <w:qFormat/>
    <w:pPr>
      <w:spacing w:before="82"/>
      <w:ind w:left="300"/>
      <w:outlineLvl w:val="4"/>
    </w:pPr>
    <w:rPr>
      <w:rFonts w:ascii="Times New Roman" w:eastAsia="Times New Roman" w:hAnsi="Times New Roman" w:cs="Times New Roman"/>
      <w:sz w:val="24"/>
      <w:szCs w:val="24"/>
    </w:rPr>
  </w:style>
  <w:style w:type="paragraph" w:styleId="Heading6">
    <w:name w:val="heading 6"/>
    <w:basedOn w:val="Normal"/>
    <w:uiPriority w:val="9"/>
    <w:unhideWhenUsed/>
    <w:qFormat/>
    <w:pPr>
      <w:spacing w:before="1"/>
      <w:ind w:left="1380"/>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242"/>
      <w:ind w:left="300"/>
    </w:pPr>
    <w:rPr>
      <w:b/>
      <w:bCs/>
      <w:sz w:val="24"/>
      <w:szCs w:val="24"/>
    </w:rPr>
  </w:style>
  <w:style w:type="paragraph" w:styleId="TOC2">
    <w:name w:val="toc 2"/>
    <w:basedOn w:val="Normal"/>
    <w:uiPriority w:val="39"/>
    <w:qFormat/>
    <w:pPr>
      <w:spacing w:before="60"/>
      <w:ind w:left="516"/>
    </w:pPr>
  </w:style>
  <w:style w:type="paragraph" w:styleId="TOC3">
    <w:name w:val="toc 3"/>
    <w:basedOn w:val="Normal"/>
    <w:uiPriority w:val="39"/>
    <w:qFormat/>
    <w:pPr>
      <w:spacing w:before="39"/>
      <w:ind w:left="746"/>
    </w:pPr>
    <w:rPr>
      <w:i/>
      <w:sz w:val="20"/>
      <w:szCs w:val="20"/>
    </w:rPr>
  </w:style>
  <w:style w:type="paragraph" w:styleId="BodyText">
    <w:name w:val="Body Text"/>
    <w:basedOn w:val="Normal"/>
    <w:link w:val="BodyTextChar"/>
    <w:uiPriority w:val="1"/>
    <w:qFormat/>
  </w:style>
  <w:style w:type="paragraph" w:styleId="ListParagraph">
    <w:name w:val="List Paragraph"/>
    <w:basedOn w:val="Normal"/>
    <w:uiPriority w:val="1"/>
    <w:qFormat/>
    <w:pPr>
      <w:ind w:left="1020" w:hanging="361"/>
    </w:pPr>
  </w:style>
  <w:style w:type="paragraph" w:customStyle="1" w:styleId="TableParagraph">
    <w:name w:val="Table Paragraph"/>
    <w:basedOn w:val="Normal"/>
    <w:uiPriority w:val="1"/>
    <w:qFormat/>
    <w:pPr>
      <w:ind w:left="107"/>
    </w:pPr>
  </w:style>
  <w:style w:type="character" w:styleId="HTMLCode">
    <w:name w:val="HTML Code"/>
    <w:basedOn w:val="DefaultParagraphFont"/>
    <w:uiPriority w:val="99"/>
    <w:semiHidden/>
    <w:unhideWhenUsed/>
    <w:rsid w:val="007614ED"/>
    <w:rPr>
      <w:rFonts w:ascii="Courier New" w:eastAsia="Times New Roman" w:hAnsi="Courier New" w:cs="Courier New"/>
      <w:sz w:val="20"/>
      <w:szCs w:val="20"/>
    </w:rPr>
  </w:style>
  <w:style w:type="character" w:customStyle="1" w:styleId="Heading2Char">
    <w:name w:val="Heading 2 Char"/>
    <w:basedOn w:val="DefaultParagraphFont"/>
    <w:link w:val="Heading2"/>
    <w:uiPriority w:val="9"/>
    <w:rsid w:val="003847AB"/>
    <w:rPr>
      <w:rFonts w:ascii="Cambria" w:eastAsia="Cambria" w:hAnsi="Cambria" w:cs="Cambria"/>
      <w:b/>
      <w:bCs/>
      <w:sz w:val="40"/>
      <w:szCs w:val="40"/>
      <w:u w:val="single" w:color="000000"/>
      <w:lang w:bidi="en-US"/>
    </w:rPr>
  </w:style>
  <w:style w:type="character" w:customStyle="1" w:styleId="BodyTextChar">
    <w:name w:val="Body Text Char"/>
    <w:basedOn w:val="DefaultParagraphFont"/>
    <w:link w:val="BodyText"/>
    <w:uiPriority w:val="1"/>
    <w:rsid w:val="003847AB"/>
    <w:rPr>
      <w:rFonts w:ascii="Calibri" w:eastAsia="Calibri" w:hAnsi="Calibri" w:cs="Calibri"/>
      <w:lang w:bidi="en-US"/>
    </w:rPr>
  </w:style>
  <w:style w:type="table" w:styleId="TableGrid">
    <w:name w:val="Table Grid"/>
    <w:basedOn w:val="TableNormal"/>
    <w:uiPriority w:val="39"/>
    <w:rsid w:val="003847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B29AB"/>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Hyperlink">
    <w:name w:val="Hyperlink"/>
    <w:basedOn w:val="DefaultParagraphFont"/>
    <w:uiPriority w:val="99"/>
    <w:unhideWhenUsed/>
    <w:rsid w:val="00EB29AB"/>
    <w:rPr>
      <w:color w:val="0000FF" w:themeColor="hyperlink"/>
      <w:u w:val="single"/>
    </w:rPr>
  </w:style>
  <w:style w:type="paragraph" w:styleId="Header">
    <w:name w:val="header"/>
    <w:basedOn w:val="Normal"/>
    <w:link w:val="HeaderChar"/>
    <w:uiPriority w:val="99"/>
    <w:unhideWhenUsed/>
    <w:rsid w:val="00EB29AB"/>
    <w:pPr>
      <w:tabs>
        <w:tab w:val="center" w:pos="4680"/>
        <w:tab w:val="right" w:pos="9360"/>
      </w:tabs>
    </w:pPr>
  </w:style>
  <w:style w:type="character" w:customStyle="1" w:styleId="HeaderChar">
    <w:name w:val="Header Char"/>
    <w:basedOn w:val="DefaultParagraphFont"/>
    <w:link w:val="Header"/>
    <w:uiPriority w:val="99"/>
    <w:rsid w:val="00EB29AB"/>
    <w:rPr>
      <w:rFonts w:ascii="Calibri" w:eastAsia="Calibri" w:hAnsi="Calibri" w:cs="Calibri"/>
      <w:lang w:bidi="en-US"/>
    </w:rPr>
  </w:style>
  <w:style w:type="paragraph" w:styleId="Footer">
    <w:name w:val="footer"/>
    <w:basedOn w:val="Normal"/>
    <w:link w:val="FooterChar"/>
    <w:uiPriority w:val="99"/>
    <w:unhideWhenUsed/>
    <w:rsid w:val="00EB29AB"/>
    <w:pPr>
      <w:tabs>
        <w:tab w:val="center" w:pos="4680"/>
        <w:tab w:val="right" w:pos="9360"/>
      </w:tabs>
    </w:pPr>
  </w:style>
  <w:style w:type="character" w:customStyle="1" w:styleId="FooterChar">
    <w:name w:val="Footer Char"/>
    <w:basedOn w:val="DefaultParagraphFont"/>
    <w:link w:val="Footer"/>
    <w:uiPriority w:val="99"/>
    <w:rsid w:val="00EB29AB"/>
    <w:rPr>
      <w:rFonts w:ascii="Calibri" w:eastAsia="Calibri" w:hAnsi="Calibri" w:cs="Calibri"/>
      <w:lang w:bidi="en-US"/>
    </w:rPr>
  </w:style>
  <w:style w:type="paragraph" w:customStyle="1" w:styleId="Notices">
    <w:name w:val="Notices"/>
    <w:basedOn w:val="Normal"/>
    <w:link w:val="NoticesChar"/>
    <w:qFormat/>
    <w:rsid w:val="0056486F"/>
    <w:pPr>
      <w:widowControl/>
      <w:autoSpaceDE/>
      <w:autoSpaceDN/>
      <w:spacing w:after="130" w:line="260" w:lineRule="atLeast"/>
    </w:pPr>
    <w:rPr>
      <w:rFonts w:ascii="Arial" w:eastAsia="Times New Roman" w:hAnsi="Arial" w:cs="Arial"/>
      <w:sz w:val="16"/>
      <w:szCs w:val="16"/>
      <w:lang w:bidi="ar-SA"/>
    </w:rPr>
  </w:style>
  <w:style w:type="character" w:customStyle="1" w:styleId="NoticesChar">
    <w:name w:val="Notices Char"/>
    <w:link w:val="Notices"/>
    <w:rsid w:val="0056486F"/>
    <w:rPr>
      <w:rFonts w:ascii="Arial" w:eastAsia="Times New Roman" w:hAnsi="Arial" w:cs="Arial"/>
      <w:sz w:val="16"/>
      <w:szCs w:val="16"/>
    </w:rPr>
  </w:style>
  <w:style w:type="character" w:styleId="UnresolvedMention">
    <w:name w:val="Unresolved Mention"/>
    <w:basedOn w:val="DefaultParagraphFont"/>
    <w:uiPriority w:val="99"/>
    <w:semiHidden/>
    <w:unhideWhenUsed/>
    <w:rsid w:val="009B001A"/>
    <w:rPr>
      <w:color w:val="605E5C"/>
      <w:shd w:val="clear" w:color="auto" w:fill="E1DFDD"/>
    </w:rPr>
  </w:style>
  <w:style w:type="paragraph" w:customStyle="1" w:styleId="Notetable">
    <w:name w:val="Note_table"/>
    <w:basedOn w:val="Normal"/>
    <w:next w:val="Notetabletext"/>
    <w:link w:val="NotetableChar"/>
    <w:qFormat/>
    <w:rsid w:val="00FB611E"/>
    <w:pPr>
      <w:widowControl/>
      <w:numPr>
        <w:numId w:val="16"/>
      </w:numPr>
      <w:autoSpaceDE/>
      <w:autoSpaceDN/>
      <w:spacing w:before="80" w:after="120" w:line="260" w:lineRule="atLeast"/>
      <w:ind w:left="360"/>
    </w:pPr>
    <w:rPr>
      <w:rFonts w:ascii="Arial" w:eastAsia="Times New Roman" w:hAnsi="Arial" w:cs="Times New Roman"/>
      <w:b/>
      <w:lang w:bidi="ar-SA"/>
    </w:rPr>
  </w:style>
  <w:style w:type="paragraph" w:customStyle="1" w:styleId="Notetabletext">
    <w:name w:val="Note_table_text"/>
    <w:basedOn w:val="Normal"/>
    <w:next w:val="Normal"/>
    <w:link w:val="NotetabletextChar"/>
    <w:qFormat/>
    <w:rsid w:val="00FB611E"/>
    <w:pPr>
      <w:widowControl/>
      <w:autoSpaceDE/>
      <w:autoSpaceDN/>
      <w:spacing w:after="120" w:line="260" w:lineRule="atLeast"/>
      <w:ind w:left="360"/>
    </w:pPr>
    <w:rPr>
      <w:rFonts w:ascii="Arial" w:eastAsia="Times New Roman" w:hAnsi="Arial" w:cs="Times New Roman"/>
      <w:lang w:bidi="ar-SA"/>
    </w:rPr>
  </w:style>
  <w:style w:type="character" w:customStyle="1" w:styleId="NotetableChar">
    <w:name w:val="Note_table Char"/>
    <w:basedOn w:val="DefaultParagraphFont"/>
    <w:link w:val="Notetable"/>
    <w:rsid w:val="00FB611E"/>
    <w:rPr>
      <w:rFonts w:ascii="Arial" w:eastAsia="Times New Roman" w:hAnsi="Arial" w:cs="Times New Roman"/>
      <w:b/>
    </w:rPr>
  </w:style>
  <w:style w:type="character" w:customStyle="1" w:styleId="NotetabletextChar">
    <w:name w:val="Note_table_text Char"/>
    <w:basedOn w:val="DefaultParagraphFont"/>
    <w:link w:val="Notetabletext"/>
    <w:rsid w:val="00FB611E"/>
    <w:rPr>
      <w:rFonts w:ascii="Arial" w:eastAsia="Times New Roman" w:hAnsi="Arial" w:cs="Times New Roman"/>
    </w:rPr>
  </w:style>
  <w:style w:type="paragraph" w:styleId="BalloonText">
    <w:name w:val="Balloon Text"/>
    <w:basedOn w:val="Normal"/>
    <w:link w:val="BalloonTextChar"/>
    <w:uiPriority w:val="99"/>
    <w:semiHidden/>
    <w:unhideWhenUsed/>
    <w:rsid w:val="003D21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2155"/>
    <w:rPr>
      <w:rFonts w:ascii="Segoe UI" w:eastAsia="Calibri" w:hAnsi="Segoe UI" w:cs="Segoe UI"/>
      <w:sz w:val="18"/>
      <w:szCs w:val="18"/>
      <w:lang w:bidi="en-US"/>
    </w:rPr>
  </w:style>
  <w:style w:type="character" w:styleId="FollowedHyperlink">
    <w:name w:val="FollowedHyperlink"/>
    <w:basedOn w:val="DefaultParagraphFont"/>
    <w:uiPriority w:val="99"/>
    <w:semiHidden/>
    <w:unhideWhenUsed/>
    <w:rsid w:val="00EB20ED"/>
    <w:rPr>
      <w:color w:val="800080" w:themeColor="followedHyperlink"/>
      <w:u w:val="single"/>
    </w:rPr>
  </w:style>
  <w:style w:type="paragraph" w:styleId="NormalWeb">
    <w:name w:val="Normal (Web)"/>
    <w:basedOn w:val="Normal"/>
    <w:uiPriority w:val="99"/>
    <w:unhideWhenUsed/>
    <w:rsid w:val="001327CC"/>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nolink">
    <w:name w:val="nolink"/>
    <w:basedOn w:val="DefaultParagraphFont"/>
    <w:rsid w:val="001327CC"/>
  </w:style>
  <w:style w:type="paragraph" w:styleId="HTMLPreformatted">
    <w:name w:val="HTML Preformatted"/>
    <w:basedOn w:val="Normal"/>
    <w:link w:val="HTMLPreformattedChar"/>
    <w:uiPriority w:val="99"/>
    <w:unhideWhenUsed/>
    <w:rsid w:val="00E0357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bidi="ar-SA"/>
    </w:rPr>
  </w:style>
  <w:style w:type="character" w:customStyle="1" w:styleId="HTMLPreformattedChar">
    <w:name w:val="HTML Preformatted Char"/>
    <w:basedOn w:val="DefaultParagraphFont"/>
    <w:link w:val="HTMLPreformatted"/>
    <w:uiPriority w:val="99"/>
    <w:rsid w:val="00E03576"/>
    <w:rPr>
      <w:rFonts w:ascii="Courier New" w:eastAsia="Times New Roman" w:hAnsi="Courier New" w:cs="Courier New"/>
      <w:sz w:val="20"/>
      <w:szCs w:val="20"/>
    </w:rPr>
  </w:style>
  <w:style w:type="paragraph" w:styleId="TOC4">
    <w:name w:val="toc 4"/>
    <w:basedOn w:val="Normal"/>
    <w:next w:val="Normal"/>
    <w:autoRedefine/>
    <w:uiPriority w:val="39"/>
    <w:unhideWhenUsed/>
    <w:rsid w:val="00A13240"/>
    <w:pPr>
      <w:widowControl/>
      <w:autoSpaceDE/>
      <w:autoSpaceDN/>
      <w:spacing w:after="100" w:line="259" w:lineRule="auto"/>
      <w:ind w:left="660"/>
    </w:pPr>
    <w:rPr>
      <w:rFonts w:asciiTheme="minorHAnsi" w:eastAsiaTheme="minorEastAsia" w:hAnsiTheme="minorHAnsi" w:cstheme="minorBidi"/>
      <w:lang w:bidi="ar-SA"/>
    </w:rPr>
  </w:style>
  <w:style w:type="paragraph" w:styleId="TOC5">
    <w:name w:val="toc 5"/>
    <w:basedOn w:val="Normal"/>
    <w:next w:val="Normal"/>
    <w:autoRedefine/>
    <w:uiPriority w:val="39"/>
    <w:unhideWhenUsed/>
    <w:rsid w:val="00A13240"/>
    <w:pPr>
      <w:widowControl/>
      <w:autoSpaceDE/>
      <w:autoSpaceDN/>
      <w:spacing w:after="100" w:line="259" w:lineRule="auto"/>
      <w:ind w:left="880"/>
    </w:pPr>
    <w:rPr>
      <w:rFonts w:asciiTheme="minorHAnsi" w:eastAsiaTheme="minorEastAsia" w:hAnsiTheme="minorHAnsi" w:cstheme="minorBidi"/>
      <w:lang w:bidi="ar-SA"/>
    </w:rPr>
  </w:style>
  <w:style w:type="paragraph" w:styleId="TOC6">
    <w:name w:val="toc 6"/>
    <w:basedOn w:val="Normal"/>
    <w:next w:val="Normal"/>
    <w:autoRedefine/>
    <w:uiPriority w:val="39"/>
    <w:unhideWhenUsed/>
    <w:rsid w:val="00A13240"/>
    <w:pPr>
      <w:widowControl/>
      <w:autoSpaceDE/>
      <w:autoSpaceDN/>
      <w:spacing w:after="100" w:line="259" w:lineRule="auto"/>
      <w:ind w:left="1100"/>
    </w:pPr>
    <w:rPr>
      <w:rFonts w:asciiTheme="minorHAnsi" w:eastAsiaTheme="minorEastAsia" w:hAnsiTheme="minorHAnsi" w:cstheme="minorBidi"/>
      <w:lang w:bidi="ar-SA"/>
    </w:rPr>
  </w:style>
  <w:style w:type="paragraph" w:styleId="TOC7">
    <w:name w:val="toc 7"/>
    <w:basedOn w:val="Normal"/>
    <w:next w:val="Normal"/>
    <w:autoRedefine/>
    <w:uiPriority w:val="39"/>
    <w:unhideWhenUsed/>
    <w:rsid w:val="00A13240"/>
    <w:pPr>
      <w:widowControl/>
      <w:autoSpaceDE/>
      <w:autoSpaceDN/>
      <w:spacing w:after="100" w:line="259" w:lineRule="auto"/>
      <w:ind w:left="1320"/>
    </w:pPr>
    <w:rPr>
      <w:rFonts w:asciiTheme="minorHAnsi" w:eastAsiaTheme="minorEastAsia" w:hAnsiTheme="minorHAnsi" w:cstheme="minorBidi"/>
      <w:lang w:bidi="ar-SA"/>
    </w:rPr>
  </w:style>
  <w:style w:type="paragraph" w:styleId="TOC8">
    <w:name w:val="toc 8"/>
    <w:basedOn w:val="Normal"/>
    <w:next w:val="Normal"/>
    <w:autoRedefine/>
    <w:uiPriority w:val="39"/>
    <w:unhideWhenUsed/>
    <w:rsid w:val="00A13240"/>
    <w:pPr>
      <w:widowControl/>
      <w:autoSpaceDE/>
      <w:autoSpaceDN/>
      <w:spacing w:after="100" w:line="259" w:lineRule="auto"/>
      <w:ind w:left="1540"/>
    </w:pPr>
    <w:rPr>
      <w:rFonts w:asciiTheme="minorHAnsi" w:eastAsiaTheme="minorEastAsia" w:hAnsiTheme="minorHAnsi" w:cstheme="minorBidi"/>
      <w:lang w:bidi="ar-SA"/>
    </w:rPr>
  </w:style>
  <w:style w:type="paragraph" w:styleId="TOC9">
    <w:name w:val="toc 9"/>
    <w:basedOn w:val="Normal"/>
    <w:next w:val="Normal"/>
    <w:autoRedefine/>
    <w:uiPriority w:val="39"/>
    <w:unhideWhenUsed/>
    <w:rsid w:val="00A13240"/>
    <w:pPr>
      <w:widowControl/>
      <w:autoSpaceDE/>
      <w:autoSpaceDN/>
      <w:spacing w:after="100" w:line="259" w:lineRule="auto"/>
      <w:ind w:left="1760"/>
    </w:pPr>
    <w:rPr>
      <w:rFonts w:asciiTheme="minorHAnsi" w:eastAsiaTheme="minorEastAsia" w:hAnsiTheme="minorHAnsi" w:cstheme="minorBidi"/>
      <w:lang w:bidi="ar-SA"/>
    </w:rPr>
  </w:style>
  <w:style w:type="table" w:styleId="TableGridLight">
    <w:name w:val="Grid Table Light"/>
    <w:basedOn w:val="TableNormal"/>
    <w:uiPriority w:val="40"/>
    <w:rsid w:val="008A33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8060">
      <w:bodyDiv w:val="1"/>
      <w:marLeft w:val="0"/>
      <w:marRight w:val="0"/>
      <w:marTop w:val="0"/>
      <w:marBottom w:val="0"/>
      <w:divBdr>
        <w:top w:val="none" w:sz="0" w:space="0" w:color="auto"/>
        <w:left w:val="none" w:sz="0" w:space="0" w:color="auto"/>
        <w:bottom w:val="none" w:sz="0" w:space="0" w:color="auto"/>
        <w:right w:val="none" w:sz="0" w:space="0" w:color="auto"/>
      </w:divBdr>
      <w:divsChild>
        <w:div w:id="1297183885">
          <w:marLeft w:val="0"/>
          <w:marRight w:val="0"/>
          <w:marTop w:val="0"/>
          <w:marBottom w:val="0"/>
          <w:divBdr>
            <w:top w:val="none" w:sz="0" w:space="0" w:color="auto"/>
            <w:left w:val="none" w:sz="0" w:space="0" w:color="auto"/>
            <w:bottom w:val="none" w:sz="0" w:space="0" w:color="auto"/>
            <w:right w:val="none" w:sz="0" w:space="0" w:color="auto"/>
          </w:divBdr>
        </w:div>
      </w:divsChild>
    </w:div>
    <w:div w:id="99305637">
      <w:bodyDiv w:val="1"/>
      <w:marLeft w:val="0"/>
      <w:marRight w:val="0"/>
      <w:marTop w:val="0"/>
      <w:marBottom w:val="0"/>
      <w:divBdr>
        <w:top w:val="none" w:sz="0" w:space="0" w:color="auto"/>
        <w:left w:val="none" w:sz="0" w:space="0" w:color="auto"/>
        <w:bottom w:val="none" w:sz="0" w:space="0" w:color="auto"/>
        <w:right w:val="none" w:sz="0" w:space="0" w:color="auto"/>
      </w:divBdr>
    </w:div>
    <w:div w:id="111436677">
      <w:bodyDiv w:val="1"/>
      <w:marLeft w:val="0"/>
      <w:marRight w:val="0"/>
      <w:marTop w:val="0"/>
      <w:marBottom w:val="0"/>
      <w:divBdr>
        <w:top w:val="none" w:sz="0" w:space="0" w:color="auto"/>
        <w:left w:val="none" w:sz="0" w:space="0" w:color="auto"/>
        <w:bottom w:val="none" w:sz="0" w:space="0" w:color="auto"/>
        <w:right w:val="none" w:sz="0" w:space="0" w:color="auto"/>
      </w:divBdr>
      <w:divsChild>
        <w:div w:id="349333051">
          <w:marLeft w:val="0"/>
          <w:marRight w:val="0"/>
          <w:marTop w:val="150"/>
          <w:marBottom w:val="0"/>
          <w:divBdr>
            <w:top w:val="none" w:sz="0" w:space="0" w:color="auto"/>
            <w:left w:val="none" w:sz="0" w:space="0" w:color="auto"/>
            <w:bottom w:val="none" w:sz="0" w:space="0" w:color="auto"/>
            <w:right w:val="none" w:sz="0" w:space="0" w:color="auto"/>
          </w:divBdr>
        </w:div>
        <w:div w:id="1410689745">
          <w:marLeft w:val="0"/>
          <w:marRight w:val="0"/>
          <w:marTop w:val="150"/>
          <w:marBottom w:val="0"/>
          <w:divBdr>
            <w:top w:val="none" w:sz="0" w:space="0" w:color="auto"/>
            <w:left w:val="none" w:sz="0" w:space="0" w:color="auto"/>
            <w:bottom w:val="none" w:sz="0" w:space="0" w:color="auto"/>
            <w:right w:val="none" w:sz="0" w:space="0" w:color="auto"/>
          </w:divBdr>
        </w:div>
        <w:div w:id="20400983">
          <w:marLeft w:val="0"/>
          <w:marRight w:val="0"/>
          <w:marTop w:val="150"/>
          <w:marBottom w:val="0"/>
          <w:divBdr>
            <w:top w:val="none" w:sz="0" w:space="0" w:color="auto"/>
            <w:left w:val="none" w:sz="0" w:space="0" w:color="auto"/>
            <w:bottom w:val="none" w:sz="0" w:space="0" w:color="auto"/>
            <w:right w:val="none" w:sz="0" w:space="0" w:color="auto"/>
          </w:divBdr>
        </w:div>
        <w:div w:id="123088799">
          <w:marLeft w:val="0"/>
          <w:marRight w:val="0"/>
          <w:marTop w:val="150"/>
          <w:marBottom w:val="0"/>
          <w:divBdr>
            <w:top w:val="none" w:sz="0" w:space="0" w:color="auto"/>
            <w:left w:val="none" w:sz="0" w:space="0" w:color="auto"/>
            <w:bottom w:val="none" w:sz="0" w:space="0" w:color="auto"/>
            <w:right w:val="none" w:sz="0" w:space="0" w:color="auto"/>
          </w:divBdr>
        </w:div>
      </w:divsChild>
    </w:div>
    <w:div w:id="149907145">
      <w:bodyDiv w:val="1"/>
      <w:marLeft w:val="0"/>
      <w:marRight w:val="0"/>
      <w:marTop w:val="0"/>
      <w:marBottom w:val="0"/>
      <w:divBdr>
        <w:top w:val="none" w:sz="0" w:space="0" w:color="auto"/>
        <w:left w:val="none" w:sz="0" w:space="0" w:color="auto"/>
        <w:bottom w:val="none" w:sz="0" w:space="0" w:color="auto"/>
        <w:right w:val="none" w:sz="0" w:space="0" w:color="auto"/>
      </w:divBdr>
    </w:div>
    <w:div w:id="191500629">
      <w:bodyDiv w:val="1"/>
      <w:marLeft w:val="0"/>
      <w:marRight w:val="0"/>
      <w:marTop w:val="0"/>
      <w:marBottom w:val="0"/>
      <w:divBdr>
        <w:top w:val="none" w:sz="0" w:space="0" w:color="auto"/>
        <w:left w:val="none" w:sz="0" w:space="0" w:color="auto"/>
        <w:bottom w:val="none" w:sz="0" w:space="0" w:color="auto"/>
        <w:right w:val="none" w:sz="0" w:space="0" w:color="auto"/>
      </w:divBdr>
    </w:div>
    <w:div w:id="202401193">
      <w:bodyDiv w:val="1"/>
      <w:marLeft w:val="0"/>
      <w:marRight w:val="0"/>
      <w:marTop w:val="0"/>
      <w:marBottom w:val="0"/>
      <w:divBdr>
        <w:top w:val="none" w:sz="0" w:space="0" w:color="auto"/>
        <w:left w:val="none" w:sz="0" w:space="0" w:color="auto"/>
        <w:bottom w:val="none" w:sz="0" w:space="0" w:color="auto"/>
        <w:right w:val="none" w:sz="0" w:space="0" w:color="auto"/>
      </w:divBdr>
    </w:div>
    <w:div w:id="207499734">
      <w:bodyDiv w:val="1"/>
      <w:marLeft w:val="0"/>
      <w:marRight w:val="0"/>
      <w:marTop w:val="0"/>
      <w:marBottom w:val="0"/>
      <w:divBdr>
        <w:top w:val="none" w:sz="0" w:space="0" w:color="auto"/>
        <w:left w:val="none" w:sz="0" w:space="0" w:color="auto"/>
        <w:bottom w:val="none" w:sz="0" w:space="0" w:color="auto"/>
        <w:right w:val="none" w:sz="0" w:space="0" w:color="auto"/>
      </w:divBdr>
    </w:div>
    <w:div w:id="255553146">
      <w:bodyDiv w:val="1"/>
      <w:marLeft w:val="0"/>
      <w:marRight w:val="0"/>
      <w:marTop w:val="0"/>
      <w:marBottom w:val="0"/>
      <w:divBdr>
        <w:top w:val="none" w:sz="0" w:space="0" w:color="auto"/>
        <w:left w:val="none" w:sz="0" w:space="0" w:color="auto"/>
        <w:bottom w:val="none" w:sz="0" w:space="0" w:color="auto"/>
        <w:right w:val="none" w:sz="0" w:space="0" w:color="auto"/>
      </w:divBdr>
    </w:div>
    <w:div w:id="265893534">
      <w:bodyDiv w:val="1"/>
      <w:marLeft w:val="0"/>
      <w:marRight w:val="0"/>
      <w:marTop w:val="0"/>
      <w:marBottom w:val="0"/>
      <w:divBdr>
        <w:top w:val="none" w:sz="0" w:space="0" w:color="auto"/>
        <w:left w:val="none" w:sz="0" w:space="0" w:color="auto"/>
        <w:bottom w:val="none" w:sz="0" w:space="0" w:color="auto"/>
        <w:right w:val="none" w:sz="0" w:space="0" w:color="auto"/>
      </w:divBdr>
    </w:div>
    <w:div w:id="393545470">
      <w:bodyDiv w:val="1"/>
      <w:marLeft w:val="0"/>
      <w:marRight w:val="0"/>
      <w:marTop w:val="0"/>
      <w:marBottom w:val="0"/>
      <w:divBdr>
        <w:top w:val="none" w:sz="0" w:space="0" w:color="auto"/>
        <w:left w:val="none" w:sz="0" w:space="0" w:color="auto"/>
        <w:bottom w:val="none" w:sz="0" w:space="0" w:color="auto"/>
        <w:right w:val="none" w:sz="0" w:space="0" w:color="auto"/>
      </w:divBdr>
      <w:divsChild>
        <w:div w:id="1799911059">
          <w:marLeft w:val="0"/>
          <w:marRight w:val="0"/>
          <w:marTop w:val="0"/>
          <w:marBottom w:val="0"/>
          <w:divBdr>
            <w:top w:val="none" w:sz="0" w:space="0" w:color="auto"/>
            <w:left w:val="none" w:sz="0" w:space="0" w:color="auto"/>
            <w:bottom w:val="none" w:sz="0" w:space="0" w:color="auto"/>
            <w:right w:val="none" w:sz="0" w:space="0" w:color="auto"/>
          </w:divBdr>
          <w:divsChild>
            <w:div w:id="1022980116">
              <w:marLeft w:val="0"/>
              <w:marRight w:val="0"/>
              <w:marTop w:val="0"/>
              <w:marBottom w:val="0"/>
              <w:divBdr>
                <w:top w:val="none" w:sz="0" w:space="0" w:color="auto"/>
                <w:left w:val="none" w:sz="0" w:space="0" w:color="auto"/>
                <w:bottom w:val="none" w:sz="0" w:space="0" w:color="auto"/>
                <w:right w:val="none" w:sz="0" w:space="0" w:color="auto"/>
              </w:divBdr>
            </w:div>
            <w:div w:id="1453162382">
              <w:marLeft w:val="0"/>
              <w:marRight w:val="0"/>
              <w:marTop w:val="0"/>
              <w:marBottom w:val="0"/>
              <w:divBdr>
                <w:top w:val="none" w:sz="0" w:space="0" w:color="auto"/>
                <w:left w:val="none" w:sz="0" w:space="0" w:color="auto"/>
                <w:bottom w:val="none" w:sz="0" w:space="0" w:color="auto"/>
                <w:right w:val="none" w:sz="0" w:space="0" w:color="auto"/>
              </w:divBdr>
            </w:div>
            <w:div w:id="425418962">
              <w:marLeft w:val="0"/>
              <w:marRight w:val="0"/>
              <w:marTop w:val="0"/>
              <w:marBottom w:val="0"/>
              <w:divBdr>
                <w:top w:val="none" w:sz="0" w:space="0" w:color="auto"/>
                <w:left w:val="none" w:sz="0" w:space="0" w:color="auto"/>
                <w:bottom w:val="none" w:sz="0" w:space="0" w:color="auto"/>
                <w:right w:val="none" w:sz="0" w:space="0" w:color="auto"/>
              </w:divBdr>
            </w:div>
            <w:div w:id="1965037855">
              <w:marLeft w:val="0"/>
              <w:marRight w:val="0"/>
              <w:marTop w:val="0"/>
              <w:marBottom w:val="0"/>
              <w:divBdr>
                <w:top w:val="none" w:sz="0" w:space="0" w:color="auto"/>
                <w:left w:val="none" w:sz="0" w:space="0" w:color="auto"/>
                <w:bottom w:val="none" w:sz="0" w:space="0" w:color="auto"/>
                <w:right w:val="none" w:sz="0" w:space="0" w:color="auto"/>
              </w:divBdr>
            </w:div>
            <w:div w:id="937951777">
              <w:marLeft w:val="0"/>
              <w:marRight w:val="0"/>
              <w:marTop w:val="0"/>
              <w:marBottom w:val="0"/>
              <w:divBdr>
                <w:top w:val="none" w:sz="0" w:space="0" w:color="auto"/>
                <w:left w:val="none" w:sz="0" w:space="0" w:color="auto"/>
                <w:bottom w:val="none" w:sz="0" w:space="0" w:color="auto"/>
                <w:right w:val="none" w:sz="0" w:space="0" w:color="auto"/>
              </w:divBdr>
            </w:div>
            <w:div w:id="783234683">
              <w:marLeft w:val="0"/>
              <w:marRight w:val="0"/>
              <w:marTop w:val="0"/>
              <w:marBottom w:val="0"/>
              <w:divBdr>
                <w:top w:val="none" w:sz="0" w:space="0" w:color="auto"/>
                <w:left w:val="none" w:sz="0" w:space="0" w:color="auto"/>
                <w:bottom w:val="none" w:sz="0" w:space="0" w:color="auto"/>
                <w:right w:val="none" w:sz="0" w:space="0" w:color="auto"/>
              </w:divBdr>
            </w:div>
            <w:div w:id="808521933">
              <w:marLeft w:val="0"/>
              <w:marRight w:val="0"/>
              <w:marTop w:val="0"/>
              <w:marBottom w:val="0"/>
              <w:divBdr>
                <w:top w:val="none" w:sz="0" w:space="0" w:color="auto"/>
                <w:left w:val="none" w:sz="0" w:space="0" w:color="auto"/>
                <w:bottom w:val="none" w:sz="0" w:space="0" w:color="auto"/>
                <w:right w:val="none" w:sz="0" w:space="0" w:color="auto"/>
              </w:divBdr>
            </w:div>
            <w:div w:id="42992822">
              <w:marLeft w:val="0"/>
              <w:marRight w:val="0"/>
              <w:marTop w:val="0"/>
              <w:marBottom w:val="0"/>
              <w:divBdr>
                <w:top w:val="none" w:sz="0" w:space="0" w:color="auto"/>
                <w:left w:val="none" w:sz="0" w:space="0" w:color="auto"/>
                <w:bottom w:val="none" w:sz="0" w:space="0" w:color="auto"/>
                <w:right w:val="none" w:sz="0" w:space="0" w:color="auto"/>
              </w:divBdr>
            </w:div>
            <w:div w:id="1078749487">
              <w:marLeft w:val="0"/>
              <w:marRight w:val="0"/>
              <w:marTop w:val="0"/>
              <w:marBottom w:val="0"/>
              <w:divBdr>
                <w:top w:val="none" w:sz="0" w:space="0" w:color="auto"/>
                <w:left w:val="none" w:sz="0" w:space="0" w:color="auto"/>
                <w:bottom w:val="none" w:sz="0" w:space="0" w:color="auto"/>
                <w:right w:val="none" w:sz="0" w:space="0" w:color="auto"/>
              </w:divBdr>
            </w:div>
            <w:div w:id="1683436660">
              <w:marLeft w:val="0"/>
              <w:marRight w:val="0"/>
              <w:marTop w:val="0"/>
              <w:marBottom w:val="0"/>
              <w:divBdr>
                <w:top w:val="none" w:sz="0" w:space="0" w:color="auto"/>
                <w:left w:val="none" w:sz="0" w:space="0" w:color="auto"/>
                <w:bottom w:val="none" w:sz="0" w:space="0" w:color="auto"/>
                <w:right w:val="none" w:sz="0" w:space="0" w:color="auto"/>
              </w:divBdr>
            </w:div>
            <w:div w:id="1548683950">
              <w:marLeft w:val="0"/>
              <w:marRight w:val="0"/>
              <w:marTop w:val="0"/>
              <w:marBottom w:val="0"/>
              <w:divBdr>
                <w:top w:val="none" w:sz="0" w:space="0" w:color="auto"/>
                <w:left w:val="none" w:sz="0" w:space="0" w:color="auto"/>
                <w:bottom w:val="none" w:sz="0" w:space="0" w:color="auto"/>
                <w:right w:val="none" w:sz="0" w:space="0" w:color="auto"/>
              </w:divBdr>
            </w:div>
            <w:div w:id="758134147">
              <w:marLeft w:val="0"/>
              <w:marRight w:val="0"/>
              <w:marTop w:val="0"/>
              <w:marBottom w:val="0"/>
              <w:divBdr>
                <w:top w:val="none" w:sz="0" w:space="0" w:color="auto"/>
                <w:left w:val="none" w:sz="0" w:space="0" w:color="auto"/>
                <w:bottom w:val="none" w:sz="0" w:space="0" w:color="auto"/>
                <w:right w:val="none" w:sz="0" w:space="0" w:color="auto"/>
              </w:divBdr>
            </w:div>
            <w:div w:id="188179773">
              <w:marLeft w:val="0"/>
              <w:marRight w:val="0"/>
              <w:marTop w:val="0"/>
              <w:marBottom w:val="0"/>
              <w:divBdr>
                <w:top w:val="none" w:sz="0" w:space="0" w:color="auto"/>
                <w:left w:val="none" w:sz="0" w:space="0" w:color="auto"/>
                <w:bottom w:val="none" w:sz="0" w:space="0" w:color="auto"/>
                <w:right w:val="none" w:sz="0" w:space="0" w:color="auto"/>
              </w:divBdr>
            </w:div>
            <w:div w:id="175853768">
              <w:marLeft w:val="0"/>
              <w:marRight w:val="0"/>
              <w:marTop w:val="0"/>
              <w:marBottom w:val="0"/>
              <w:divBdr>
                <w:top w:val="none" w:sz="0" w:space="0" w:color="auto"/>
                <w:left w:val="none" w:sz="0" w:space="0" w:color="auto"/>
                <w:bottom w:val="none" w:sz="0" w:space="0" w:color="auto"/>
                <w:right w:val="none" w:sz="0" w:space="0" w:color="auto"/>
              </w:divBdr>
            </w:div>
            <w:div w:id="520314606">
              <w:marLeft w:val="0"/>
              <w:marRight w:val="0"/>
              <w:marTop w:val="0"/>
              <w:marBottom w:val="0"/>
              <w:divBdr>
                <w:top w:val="none" w:sz="0" w:space="0" w:color="auto"/>
                <w:left w:val="none" w:sz="0" w:space="0" w:color="auto"/>
                <w:bottom w:val="none" w:sz="0" w:space="0" w:color="auto"/>
                <w:right w:val="none" w:sz="0" w:space="0" w:color="auto"/>
              </w:divBdr>
            </w:div>
            <w:div w:id="67385030">
              <w:marLeft w:val="0"/>
              <w:marRight w:val="0"/>
              <w:marTop w:val="0"/>
              <w:marBottom w:val="0"/>
              <w:divBdr>
                <w:top w:val="none" w:sz="0" w:space="0" w:color="auto"/>
                <w:left w:val="none" w:sz="0" w:space="0" w:color="auto"/>
                <w:bottom w:val="none" w:sz="0" w:space="0" w:color="auto"/>
                <w:right w:val="none" w:sz="0" w:space="0" w:color="auto"/>
              </w:divBdr>
            </w:div>
            <w:div w:id="1406024634">
              <w:marLeft w:val="0"/>
              <w:marRight w:val="0"/>
              <w:marTop w:val="0"/>
              <w:marBottom w:val="0"/>
              <w:divBdr>
                <w:top w:val="none" w:sz="0" w:space="0" w:color="auto"/>
                <w:left w:val="none" w:sz="0" w:space="0" w:color="auto"/>
                <w:bottom w:val="none" w:sz="0" w:space="0" w:color="auto"/>
                <w:right w:val="none" w:sz="0" w:space="0" w:color="auto"/>
              </w:divBdr>
            </w:div>
            <w:div w:id="1840654780">
              <w:marLeft w:val="0"/>
              <w:marRight w:val="0"/>
              <w:marTop w:val="0"/>
              <w:marBottom w:val="0"/>
              <w:divBdr>
                <w:top w:val="none" w:sz="0" w:space="0" w:color="auto"/>
                <w:left w:val="none" w:sz="0" w:space="0" w:color="auto"/>
                <w:bottom w:val="none" w:sz="0" w:space="0" w:color="auto"/>
                <w:right w:val="none" w:sz="0" w:space="0" w:color="auto"/>
              </w:divBdr>
            </w:div>
            <w:div w:id="490293889">
              <w:marLeft w:val="0"/>
              <w:marRight w:val="0"/>
              <w:marTop w:val="0"/>
              <w:marBottom w:val="0"/>
              <w:divBdr>
                <w:top w:val="none" w:sz="0" w:space="0" w:color="auto"/>
                <w:left w:val="none" w:sz="0" w:space="0" w:color="auto"/>
                <w:bottom w:val="none" w:sz="0" w:space="0" w:color="auto"/>
                <w:right w:val="none" w:sz="0" w:space="0" w:color="auto"/>
              </w:divBdr>
            </w:div>
            <w:div w:id="1643533055">
              <w:marLeft w:val="0"/>
              <w:marRight w:val="0"/>
              <w:marTop w:val="0"/>
              <w:marBottom w:val="0"/>
              <w:divBdr>
                <w:top w:val="none" w:sz="0" w:space="0" w:color="auto"/>
                <w:left w:val="none" w:sz="0" w:space="0" w:color="auto"/>
                <w:bottom w:val="none" w:sz="0" w:space="0" w:color="auto"/>
                <w:right w:val="none" w:sz="0" w:space="0" w:color="auto"/>
              </w:divBdr>
            </w:div>
            <w:div w:id="878511982">
              <w:marLeft w:val="0"/>
              <w:marRight w:val="0"/>
              <w:marTop w:val="0"/>
              <w:marBottom w:val="0"/>
              <w:divBdr>
                <w:top w:val="none" w:sz="0" w:space="0" w:color="auto"/>
                <w:left w:val="none" w:sz="0" w:space="0" w:color="auto"/>
                <w:bottom w:val="none" w:sz="0" w:space="0" w:color="auto"/>
                <w:right w:val="none" w:sz="0" w:space="0" w:color="auto"/>
              </w:divBdr>
            </w:div>
            <w:div w:id="502360588">
              <w:marLeft w:val="0"/>
              <w:marRight w:val="0"/>
              <w:marTop w:val="0"/>
              <w:marBottom w:val="0"/>
              <w:divBdr>
                <w:top w:val="none" w:sz="0" w:space="0" w:color="auto"/>
                <w:left w:val="none" w:sz="0" w:space="0" w:color="auto"/>
                <w:bottom w:val="none" w:sz="0" w:space="0" w:color="auto"/>
                <w:right w:val="none" w:sz="0" w:space="0" w:color="auto"/>
              </w:divBdr>
            </w:div>
            <w:div w:id="2109694330">
              <w:marLeft w:val="0"/>
              <w:marRight w:val="0"/>
              <w:marTop w:val="0"/>
              <w:marBottom w:val="0"/>
              <w:divBdr>
                <w:top w:val="none" w:sz="0" w:space="0" w:color="auto"/>
                <w:left w:val="none" w:sz="0" w:space="0" w:color="auto"/>
                <w:bottom w:val="none" w:sz="0" w:space="0" w:color="auto"/>
                <w:right w:val="none" w:sz="0" w:space="0" w:color="auto"/>
              </w:divBdr>
            </w:div>
            <w:div w:id="729765020">
              <w:marLeft w:val="0"/>
              <w:marRight w:val="0"/>
              <w:marTop w:val="0"/>
              <w:marBottom w:val="0"/>
              <w:divBdr>
                <w:top w:val="none" w:sz="0" w:space="0" w:color="auto"/>
                <w:left w:val="none" w:sz="0" w:space="0" w:color="auto"/>
                <w:bottom w:val="none" w:sz="0" w:space="0" w:color="auto"/>
                <w:right w:val="none" w:sz="0" w:space="0" w:color="auto"/>
              </w:divBdr>
            </w:div>
            <w:div w:id="413209376">
              <w:marLeft w:val="0"/>
              <w:marRight w:val="0"/>
              <w:marTop w:val="0"/>
              <w:marBottom w:val="0"/>
              <w:divBdr>
                <w:top w:val="none" w:sz="0" w:space="0" w:color="auto"/>
                <w:left w:val="none" w:sz="0" w:space="0" w:color="auto"/>
                <w:bottom w:val="none" w:sz="0" w:space="0" w:color="auto"/>
                <w:right w:val="none" w:sz="0" w:space="0" w:color="auto"/>
              </w:divBdr>
            </w:div>
            <w:div w:id="978610277">
              <w:marLeft w:val="0"/>
              <w:marRight w:val="0"/>
              <w:marTop w:val="0"/>
              <w:marBottom w:val="0"/>
              <w:divBdr>
                <w:top w:val="none" w:sz="0" w:space="0" w:color="auto"/>
                <w:left w:val="none" w:sz="0" w:space="0" w:color="auto"/>
                <w:bottom w:val="none" w:sz="0" w:space="0" w:color="auto"/>
                <w:right w:val="none" w:sz="0" w:space="0" w:color="auto"/>
              </w:divBdr>
            </w:div>
            <w:div w:id="618032409">
              <w:marLeft w:val="0"/>
              <w:marRight w:val="0"/>
              <w:marTop w:val="0"/>
              <w:marBottom w:val="0"/>
              <w:divBdr>
                <w:top w:val="none" w:sz="0" w:space="0" w:color="auto"/>
                <w:left w:val="none" w:sz="0" w:space="0" w:color="auto"/>
                <w:bottom w:val="none" w:sz="0" w:space="0" w:color="auto"/>
                <w:right w:val="none" w:sz="0" w:space="0" w:color="auto"/>
              </w:divBdr>
            </w:div>
            <w:div w:id="71633826">
              <w:marLeft w:val="0"/>
              <w:marRight w:val="0"/>
              <w:marTop w:val="0"/>
              <w:marBottom w:val="0"/>
              <w:divBdr>
                <w:top w:val="none" w:sz="0" w:space="0" w:color="auto"/>
                <w:left w:val="none" w:sz="0" w:space="0" w:color="auto"/>
                <w:bottom w:val="none" w:sz="0" w:space="0" w:color="auto"/>
                <w:right w:val="none" w:sz="0" w:space="0" w:color="auto"/>
              </w:divBdr>
            </w:div>
            <w:div w:id="1293558162">
              <w:marLeft w:val="0"/>
              <w:marRight w:val="0"/>
              <w:marTop w:val="0"/>
              <w:marBottom w:val="0"/>
              <w:divBdr>
                <w:top w:val="none" w:sz="0" w:space="0" w:color="auto"/>
                <w:left w:val="none" w:sz="0" w:space="0" w:color="auto"/>
                <w:bottom w:val="none" w:sz="0" w:space="0" w:color="auto"/>
                <w:right w:val="none" w:sz="0" w:space="0" w:color="auto"/>
              </w:divBdr>
            </w:div>
            <w:div w:id="1713071124">
              <w:marLeft w:val="0"/>
              <w:marRight w:val="0"/>
              <w:marTop w:val="0"/>
              <w:marBottom w:val="0"/>
              <w:divBdr>
                <w:top w:val="none" w:sz="0" w:space="0" w:color="auto"/>
                <w:left w:val="none" w:sz="0" w:space="0" w:color="auto"/>
                <w:bottom w:val="none" w:sz="0" w:space="0" w:color="auto"/>
                <w:right w:val="none" w:sz="0" w:space="0" w:color="auto"/>
              </w:divBdr>
            </w:div>
            <w:div w:id="1979912196">
              <w:marLeft w:val="0"/>
              <w:marRight w:val="0"/>
              <w:marTop w:val="0"/>
              <w:marBottom w:val="0"/>
              <w:divBdr>
                <w:top w:val="none" w:sz="0" w:space="0" w:color="auto"/>
                <w:left w:val="none" w:sz="0" w:space="0" w:color="auto"/>
                <w:bottom w:val="none" w:sz="0" w:space="0" w:color="auto"/>
                <w:right w:val="none" w:sz="0" w:space="0" w:color="auto"/>
              </w:divBdr>
            </w:div>
            <w:div w:id="19626953">
              <w:marLeft w:val="0"/>
              <w:marRight w:val="0"/>
              <w:marTop w:val="0"/>
              <w:marBottom w:val="0"/>
              <w:divBdr>
                <w:top w:val="none" w:sz="0" w:space="0" w:color="auto"/>
                <w:left w:val="none" w:sz="0" w:space="0" w:color="auto"/>
                <w:bottom w:val="none" w:sz="0" w:space="0" w:color="auto"/>
                <w:right w:val="none" w:sz="0" w:space="0" w:color="auto"/>
              </w:divBdr>
            </w:div>
            <w:div w:id="2115322915">
              <w:marLeft w:val="0"/>
              <w:marRight w:val="0"/>
              <w:marTop w:val="0"/>
              <w:marBottom w:val="0"/>
              <w:divBdr>
                <w:top w:val="none" w:sz="0" w:space="0" w:color="auto"/>
                <w:left w:val="none" w:sz="0" w:space="0" w:color="auto"/>
                <w:bottom w:val="none" w:sz="0" w:space="0" w:color="auto"/>
                <w:right w:val="none" w:sz="0" w:space="0" w:color="auto"/>
              </w:divBdr>
            </w:div>
            <w:div w:id="40110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830005">
      <w:bodyDiv w:val="1"/>
      <w:marLeft w:val="0"/>
      <w:marRight w:val="0"/>
      <w:marTop w:val="0"/>
      <w:marBottom w:val="0"/>
      <w:divBdr>
        <w:top w:val="none" w:sz="0" w:space="0" w:color="auto"/>
        <w:left w:val="none" w:sz="0" w:space="0" w:color="auto"/>
        <w:bottom w:val="none" w:sz="0" w:space="0" w:color="auto"/>
        <w:right w:val="none" w:sz="0" w:space="0" w:color="auto"/>
      </w:divBdr>
    </w:div>
    <w:div w:id="482042125">
      <w:bodyDiv w:val="1"/>
      <w:marLeft w:val="0"/>
      <w:marRight w:val="0"/>
      <w:marTop w:val="0"/>
      <w:marBottom w:val="0"/>
      <w:divBdr>
        <w:top w:val="none" w:sz="0" w:space="0" w:color="auto"/>
        <w:left w:val="none" w:sz="0" w:space="0" w:color="auto"/>
        <w:bottom w:val="none" w:sz="0" w:space="0" w:color="auto"/>
        <w:right w:val="none" w:sz="0" w:space="0" w:color="auto"/>
      </w:divBdr>
    </w:div>
    <w:div w:id="499466859">
      <w:bodyDiv w:val="1"/>
      <w:marLeft w:val="0"/>
      <w:marRight w:val="0"/>
      <w:marTop w:val="0"/>
      <w:marBottom w:val="0"/>
      <w:divBdr>
        <w:top w:val="none" w:sz="0" w:space="0" w:color="auto"/>
        <w:left w:val="none" w:sz="0" w:space="0" w:color="auto"/>
        <w:bottom w:val="none" w:sz="0" w:space="0" w:color="auto"/>
        <w:right w:val="none" w:sz="0" w:space="0" w:color="auto"/>
      </w:divBdr>
      <w:divsChild>
        <w:div w:id="1784764309">
          <w:marLeft w:val="0"/>
          <w:marRight w:val="0"/>
          <w:marTop w:val="150"/>
          <w:marBottom w:val="0"/>
          <w:divBdr>
            <w:top w:val="none" w:sz="0" w:space="0" w:color="auto"/>
            <w:left w:val="none" w:sz="0" w:space="0" w:color="auto"/>
            <w:bottom w:val="none" w:sz="0" w:space="0" w:color="auto"/>
            <w:right w:val="none" w:sz="0" w:space="0" w:color="auto"/>
          </w:divBdr>
        </w:div>
      </w:divsChild>
    </w:div>
    <w:div w:id="519048231">
      <w:bodyDiv w:val="1"/>
      <w:marLeft w:val="0"/>
      <w:marRight w:val="0"/>
      <w:marTop w:val="0"/>
      <w:marBottom w:val="0"/>
      <w:divBdr>
        <w:top w:val="none" w:sz="0" w:space="0" w:color="auto"/>
        <w:left w:val="none" w:sz="0" w:space="0" w:color="auto"/>
        <w:bottom w:val="none" w:sz="0" w:space="0" w:color="auto"/>
        <w:right w:val="none" w:sz="0" w:space="0" w:color="auto"/>
      </w:divBdr>
    </w:div>
    <w:div w:id="550920301">
      <w:bodyDiv w:val="1"/>
      <w:marLeft w:val="0"/>
      <w:marRight w:val="0"/>
      <w:marTop w:val="0"/>
      <w:marBottom w:val="0"/>
      <w:divBdr>
        <w:top w:val="none" w:sz="0" w:space="0" w:color="auto"/>
        <w:left w:val="none" w:sz="0" w:space="0" w:color="auto"/>
        <w:bottom w:val="none" w:sz="0" w:space="0" w:color="auto"/>
        <w:right w:val="none" w:sz="0" w:space="0" w:color="auto"/>
      </w:divBdr>
    </w:div>
    <w:div w:id="609632586">
      <w:bodyDiv w:val="1"/>
      <w:marLeft w:val="0"/>
      <w:marRight w:val="0"/>
      <w:marTop w:val="0"/>
      <w:marBottom w:val="0"/>
      <w:divBdr>
        <w:top w:val="none" w:sz="0" w:space="0" w:color="auto"/>
        <w:left w:val="none" w:sz="0" w:space="0" w:color="auto"/>
        <w:bottom w:val="none" w:sz="0" w:space="0" w:color="auto"/>
        <w:right w:val="none" w:sz="0" w:space="0" w:color="auto"/>
      </w:divBdr>
      <w:divsChild>
        <w:div w:id="396634336">
          <w:marLeft w:val="0"/>
          <w:marRight w:val="0"/>
          <w:marTop w:val="150"/>
          <w:marBottom w:val="0"/>
          <w:divBdr>
            <w:top w:val="none" w:sz="0" w:space="0" w:color="auto"/>
            <w:left w:val="none" w:sz="0" w:space="0" w:color="auto"/>
            <w:bottom w:val="none" w:sz="0" w:space="0" w:color="auto"/>
            <w:right w:val="none" w:sz="0" w:space="0" w:color="auto"/>
          </w:divBdr>
        </w:div>
      </w:divsChild>
    </w:div>
    <w:div w:id="630676147">
      <w:bodyDiv w:val="1"/>
      <w:marLeft w:val="0"/>
      <w:marRight w:val="0"/>
      <w:marTop w:val="0"/>
      <w:marBottom w:val="0"/>
      <w:divBdr>
        <w:top w:val="none" w:sz="0" w:space="0" w:color="auto"/>
        <w:left w:val="none" w:sz="0" w:space="0" w:color="auto"/>
        <w:bottom w:val="none" w:sz="0" w:space="0" w:color="auto"/>
        <w:right w:val="none" w:sz="0" w:space="0" w:color="auto"/>
      </w:divBdr>
    </w:div>
    <w:div w:id="640698832">
      <w:bodyDiv w:val="1"/>
      <w:marLeft w:val="0"/>
      <w:marRight w:val="0"/>
      <w:marTop w:val="0"/>
      <w:marBottom w:val="0"/>
      <w:divBdr>
        <w:top w:val="none" w:sz="0" w:space="0" w:color="auto"/>
        <w:left w:val="none" w:sz="0" w:space="0" w:color="auto"/>
        <w:bottom w:val="none" w:sz="0" w:space="0" w:color="auto"/>
        <w:right w:val="none" w:sz="0" w:space="0" w:color="auto"/>
      </w:divBdr>
    </w:div>
    <w:div w:id="676201227">
      <w:bodyDiv w:val="1"/>
      <w:marLeft w:val="0"/>
      <w:marRight w:val="0"/>
      <w:marTop w:val="0"/>
      <w:marBottom w:val="0"/>
      <w:divBdr>
        <w:top w:val="none" w:sz="0" w:space="0" w:color="auto"/>
        <w:left w:val="none" w:sz="0" w:space="0" w:color="auto"/>
        <w:bottom w:val="none" w:sz="0" w:space="0" w:color="auto"/>
        <w:right w:val="none" w:sz="0" w:space="0" w:color="auto"/>
      </w:divBdr>
      <w:divsChild>
        <w:div w:id="150021253">
          <w:marLeft w:val="0"/>
          <w:marRight w:val="0"/>
          <w:marTop w:val="0"/>
          <w:marBottom w:val="0"/>
          <w:divBdr>
            <w:top w:val="none" w:sz="0" w:space="0" w:color="auto"/>
            <w:left w:val="none" w:sz="0" w:space="0" w:color="auto"/>
            <w:bottom w:val="none" w:sz="0" w:space="0" w:color="auto"/>
            <w:right w:val="none" w:sz="0" w:space="0" w:color="auto"/>
          </w:divBdr>
          <w:divsChild>
            <w:div w:id="14986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189924">
      <w:bodyDiv w:val="1"/>
      <w:marLeft w:val="0"/>
      <w:marRight w:val="0"/>
      <w:marTop w:val="0"/>
      <w:marBottom w:val="0"/>
      <w:divBdr>
        <w:top w:val="none" w:sz="0" w:space="0" w:color="auto"/>
        <w:left w:val="none" w:sz="0" w:space="0" w:color="auto"/>
        <w:bottom w:val="none" w:sz="0" w:space="0" w:color="auto"/>
        <w:right w:val="none" w:sz="0" w:space="0" w:color="auto"/>
      </w:divBdr>
    </w:div>
    <w:div w:id="925041278">
      <w:bodyDiv w:val="1"/>
      <w:marLeft w:val="0"/>
      <w:marRight w:val="0"/>
      <w:marTop w:val="0"/>
      <w:marBottom w:val="0"/>
      <w:divBdr>
        <w:top w:val="none" w:sz="0" w:space="0" w:color="auto"/>
        <w:left w:val="none" w:sz="0" w:space="0" w:color="auto"/>
        <w:bottom w:val="none" w:sz="0" w:space="0" w:color="auto"/>
        <w:right w:val="none" w:sz="0" w:space="0" w:color="auto"/>
      </w:divBdr>
    </w:div>
    <w:div w:id="927155240">
      <w:bodyDiv w:val="1"/>
      <w:marLeft w:val="0"/>
      <w:marRight w:val="0"/>
      <w:marTop w:val="0"/>
      <w:marBottom w:val="0"/>
      <w:divBdr>
        <w:top w:val="none" w:sz="0" w:space="0" w:color="auto"/>
        <w:left w:val="none" w:sz="0" w:space="0" w:color="auto"/>
        <w:bottom w:val="none" w:sz="0" w:space="0" w:color="auto"/>
        <w:right w:val="none" w:sz="0" w:space="0" w:color="auto"/>
      </w:divBdr>
      <w:divsChild>
        <w:div w:id="1911883711">
          <w:marLeft w:val="0"/>
          <w:marRight w:val="0"/>
          <w:marTop w:val="0"/>
          <w:marBottom w:val="0"/>
          <w:divBdr>
            <w:top w:val="none" w:sz="0" w:space="0" w:color="auto"/>
            <w:left w:val="none" w:sz="0" w:space="0" w:color="auto"/>
            <w:bottom w:val="none" w:sz="0" w:space="0" w:color="auto"/>
            <w:right w:val="none" w:sz="0" w:space="0" w:color="auto"/>
          </w:divBdr>
          <w:divsChild>
            <w:div w:id="787504977">
              <w:marLeft w:val="0"/>
              <w:marRight w:val="0"/>
              <w:marTop w:val="0"/>
              <w:marBottom w:val="0"/>
              <w:divBdr>
                <w:top w:val="none" w:sz="0" w:space="0" w:color="auto"/>
                <w:left w:val="none" w:sz="0" w:space="0" w:color="auto"/>
                <w:bottom w:val="none" w:sz="0" w:space="0" w:color="auto"/>
                <w:right w:val="none" w:sz="0" w:space="0" w:color="auto"/>
              </w:divBdr>
            </w:div>
            <w:div w:id="1094058568">
              <w:marLeft w:val="0"/>
              <w:marRight w:val="0"/>
              <w:marTop w:val="0"/>
              <w:marBottom w:val="0"/>
              <w:divBdr>
                <w:top w:val="none" w:sz="0" w:space="0" w:color="auto"/>
                <w:left w:val="none" w:sz="0" w:space="0" w:color="auto"/>
                <w:bottom w:val="none" w:sz="0" w:space="0" w:color="auto"/>
                <w:right w:val="none" w:sz="0" w:space="0" w:color="auto"/>
              </w:divBdr>
            </w:div>
            <w:div w:id="332689028">
              <w:marLeft w:val="0"/>
              <w:marRight w:val="0"/>
              <w:marTop w:val="0"/>
              <w:marBottom w:val="0"/>
              <w:divBdr>
                <w:top w:val="none" w:sz="0" w:space="0" w:color="auto"/>
                <w:left w:val="none" w:sz="0" w:space="0" w:color="auto"/>
                <w:bottom w:val="none" w:sz="0" w:space="0" w:color="auto"/>
                <w:right w:val="none" w:sz="0" w:space="0" w:color="auto"/>
              </w:divBdr>
            </w:div>
            <w:div w:id="1758556168">
              <w:marLeft w:val="0"/>
              <w:marRight w:val="0"/>
              <w:marTop w:val="0"/>
              <w:marBottom w:val="0"/>
              <w:divBdr>
                <w:top w:val="none" w:sz="0" w:space="0" w:color="auto"/>
                <w:left w:val="none" w:sz="0" w:space="0" w:color="auto"/>
                <w:bottom w:val="none" w:sz="0" w:space="0" w:color="auto"/>
                <w:right w:val="none" w:sz="0" w:space="0" w:color="auto"/>
              </w:divBdr>
            </w:div>
            <w:div w:id="128208864">
              <w:marLeft w:val="0"/>
              <w:marRight w:val="0"/>
              <w:marTop w:val="0"/>
              <w:marBottom w:val="0"/>
              <w:divBdr>
                <w:top w:val="none" w:sz="0" w:space="0" w:color="auto"/>
                <w:left w:val="none" w:sz="0" w:space="0" w:color="auto"/>
                <w:bottom w:val="none" w:sz="0" w:space="0" w:color="auto"/>
                <w:right w:val="none" w:sz="0" w:space="0" w:color="auto"/>
              </w:divBdr>
            </w:div>
            <w:div w:id="1919560026">
              <w:marLeft w:val="0"/>
              <w:marRight w:val="0"/>
              <w:marTop w:val="0"/>
              <w:marBottom w:val="0"/>
              <w:divBdr>
                <w:top w:val="none" w:sz="0" w:space="0" w:color="auto"/>
                <w:left w:val="none" w:sz="0" w:space="0" w:color="auto"/>
                <w:bottom w:val="none" w:sz="0" w:space="0" w:color="auto"/>
                <w:right w:val="none" w:sz="0" w:space="0" w:color="auto"/>
              </w:divBdr>
            </w:div>
            <w:div w:id="1909148197">
              <w:marLeft w:val="0"/>
              <w:marRight w:val="0"/>
              <w:marTop w:val="0"/>
              <w:marBottom w:val="0"/>
              <w:divBdr>
                <w:top w:val="none" w:sz="0" w:space="0" w:color="auto"/>
                <w:left w:val="none" w:sz="0" w:space="0" w:color="auto"/>
                <w:bottom w:val="none" w:sz="0" w:space="0" w:color="auto"/>
                <w:right w:val="none" w:sz="0" w:space="0" w:color="auto"/>
              </w:divBdr>
            </w:div>
            <w:div w:id="2038004360">
              <w:marLeft w:val="0"/>
              <w:marRight w:val="0"/>
              <w:marTop w:val="0"/>
              <w:marBottom w:val="0"/>
              <w:divBdr>
                <w:top w:val="none" w:sz="0" w:space="0" w:color="auto"/>
                <w:left w:val="none" w:sz="0" w:space="0" w:color="auto"/>
                <w:bottom w:val="none" w:sz="0" w:space="0" w:color="auto"/>
                <w:right w:val="none" w:sz="0" w:space="0" w:color="auto"/>
              </w:divBdr>
            </w:div>
            <w:div w:id="1510562708">
              <w:marLeft w:val="0"/>
              <w:marRight w:val="0"/>
              <w:marTop w:val="0"/>
              <w:marBottom w:val="0"/>
              <w:divBdr>
                <w:top w:val="none" w:sz="0" w:space="0" w:color="auto"/>
                <w:left w:val="none" w:sz="0" w:space="0" w:color="auto"/>
                <w:bottom w:val="none" w:sz="0" w:space="0" w:color="auto"/>
                <w:right w:val="none" w:sz="0" w:space="0" w:color="auto"/>
              </w:divBdr>
            </w:div>
            <w:div w:id="1709375702">
              <w:marLeft w:val="0"/>
              <w:marRight w:val="0"/>
              <w:marTop w:val="0"/>
              <w:marBottom w:val="0"/>
              <w:divBdr>
                <w:top w:val="none" w:sz="0" w:space="0" w:color="auto"/>
                <w:left w:val="none" w:sz="0" w:space="0" w:color="auto"/>
                <w:bottom w:val="none" w:sz="0" w:space="0" w:color="auto"/>
                <w:right w:val="none" w:sz="0" w:space="0" w:color="auto"/>
              </w:divBdr>
            </w:div>
            <w:div w:id="448209989">
              <w:marLeft w:val="0"/>
              <w:marRight w:val="0"/>
              <w:marTop w:val="0"/>
              <w:marBottom w:val="0"/>
              <w:divBdr>
                <w:top w:val="none" w:sz="0" w:space="0" w:color="auto"/>
                <w:left w:val="none" w:sz="0" w:space="0" w:color="auto"/>
                <w:bottom w:val="none" w:sz="0" w:space="0" w:color="auto"/>
                <w:right w:val="none" w:sz="0" w:space="0" w:color="auto"/>
              </w:divBdr>
            </w:div>
            <w:div w:id="1909879199">
              <w:marLeft w:val="0"/>
              <w:marRight w:val="0"/>
              <w:marTop w:val="0"/>
              <w:marBottom w:val="0"/>
              <w:divBdr>
                <w:top w:val="none" w:sz="0" w:space="0" w:color="auto"/>
                <w:left w:val="none" w:sz="0" w:space="0" w:color="auto"/>
                <w:bottom w:val="none" w:sz="0" w:space="0" w:color="auto"/>
                <w:right w:val="none" w:sz="0" w:space="0" w:color="auto"/>
              </w:divBdr>
            </w:div>
            <w:div w:id="191191915">
              <w:marLeft w:val="0"/>
              <w:marRight w:val="0"/>
              <w:marTop w:val="0"/>
              <w:marBottom w:val="0"/>
              <w:divBdr>
                <w:top w:val="none" w:sz="0" w:space="0" w:color="auto"/>
                <w:left w:val="none" w:sz="0" w:space="0" w:color="auto"/>
                <w:bottom w:val="none" w:sz="0" w:space="0" w:color="auto"/>
                <w:right w:val="none" w:sz="0" w:space="0" w:color="auto"/>
              </w:divBdr>
            </w:div>
            <w:div w:id="685521560">
              <w:marLeft w:val="0"/>
              <w:marRight w:val="0"/>
              <w:marTop w:val="0"/>
              <w:marBottom w:val="0"/>
              <w:divBdr>
                <w:top w:val="none" w:sz="0" w:space="0" w:color="auto"/>
                <w:left w:val="none" w:sz="0" w:space="0" w:color="auto"/>
                <w:bottom w:val="none" w:sz="0" w:space="0" w:color="auto"/>
                <w:right w:val="none" w:sz="0" w:space="0" w:color="auto"/>
              </w:divBdr>
            </w:div>
            <w:div w:id="1937207181">
              <w:marLeft w:val="0"/>
              <w:marRight w:val="0"/>
              <w:marTop w:val="0"/>
              <w:marBottom w:val="0"/>
              <w:divBdr>
                <w:top w:val="none" w:sz="0" w:space="0" w:color="auto"/>
                <w:left w:val="none" w:sz="0" w:space="0" w:color="auto"/>
                <w:bottom w:val="none" w:sz="0" w:space="0" w:color="auto"/>
                <w:right w:val="none" w:sz="0" w:space="0" w:color="auto"/>
              </w:divBdr>
            </w:div>
            <w:div w:id="263533270">
              <w:marLeft w:val="0"/>
              <w:marRight w:val="0"/>
              <w:marTop w:val="0"/>
              <w:marBottom w:val="0"/>
              <w:divBdr>
                <w:top w:val="none" w:sz="0" w:space="0" w:color="auto"/>
                <w:left w:val="none" w:sz="0" w:space="0" w:color="auto"/>
                <w:bottom w:val="none" w:sz="0" w:space="0" w:color="auto"/>
                <w:right w:val="none" w:sz="0" w:space="0" w:color="auto"/>
              </w:divBdr>
            </w:div>
            <w:div w:id="1328247903">
              <w:marLeft w:val="0"/>
              <w:marRight w:val="0"/>
              <w:marTop w:val="0"/>
              <w:marBottom w:val="0"/>
              <w:divBdr>
                <w:top w:val="none" w:sz="0" w:space="0" w:color="auto"/>
                <w:left w:val="none" w:sz="0" w:space="0" w:color="auto"/>
                <w:bottom w:val="none" w:sz="0" w:space="0" w:color="auto"/>
                <w:right w:val="none" w:sz="0" w:space="0" w:color="auto"/>
              </w:divBdr>
            </w:div>
            <w:div w:id="253590745">
              <w:marLeft w:val="0"/>
              <w:marRight w:val="0"/>
              <w:marTop w:val="0"/>
              <w:marBottom w:val="0"/>
              <w:divBdr>
                <w:top w:val="none" w:sz="0" w:space="0" w:color="auto"/>
                <w:left w:val="none" w:sz="0" w:space="0" w:color="auto"/>
                <w:bottom w:val="none" w:sz="0" w:space="0" w:color="auto"/>
                <w:right w:val="none" w:sz="0" w:space="0" w:color="auto"/>
              </w:divBdr>
            </w:div>
            <w:div w:id="1302341379">
              <w:marLeft w:val="0"/>
              <w:marRight w:val="0"/>
              <w:marTop w:val="0"/>
              <w:marBottom w:val="0"/>
              <w:divBdr>
                <w:top w:val="none" w:sz="0" w:space="0" w:color="auto"/>
                <w:left w:val="none" w:sz="0" w:space="0" w:color="auto"/>
                <w:bottom w:val="none" w:sz="0" w:space="0" w:color="auto"/>
                <w:right w:val="none" w:sz="0" w:space="0" w:color="auto"/>
              </w:divBdr>
            </w:div>
            <w:div w:id="941574510">
              <w:marLeft w:val="0"/>
              <w:marRight w:val="0"/>
              <w:marTop w:val="0"/>
              <w:marBottom w:val="0"/>
              <w:divBdr>
                <w:top w:val="none" w:sz="0" w:space="0" w:color="auto"/>
                <w:left w:val="none" w:sz="0" w:space="0" w:color="auto"/>
                <w:bottom w:val="none" w:sz="0" w:space="0" w:color="auto"/>
                <w:right w:val="none" w:sz="0" w:space="0" w:color="auto"/>
              </w:divBdr>
            </w:div>
            <w:div w:id="478159527">
              <w:marLeft w:val="0"/>
              <w:marRight w:val="0"/>
              <w:marTop w:val="0"/>
              <w:marBottom w:val="0"/>
              <w:divBdr>
                <w:top w:val="none" w:sz="0" w:space="0" w:color="auto"/>
                <w:left w:val="none" w:sz="0" w:space="0" w:color="auto"/>
                <w:bottom w:val="none" w:sz="0" w:space="0" w:color="auto"/>
                <w:right w:val="none" w:sz="0" w:space="0" w:color="auto"/>
              </w:divBdr>
            </w:div>
            <w:div w:id="1888494430">
              <w:marLeft w:val="0"/>
              <w:marRight w:val="0"/>
              <w:marTop w:val="0"/>
              <w:marBottom w:val="0"/>
              <w:divBdr>
                <w:top w:val="none" w:sz="0" w:space="0" w:color="auto"/>
                <w:left w:val="none" w:sz="0" w:space="0" w:color="auto"/>
                <w:bottom w:val="none" w:sz="0" w:space="0" w:color="auto"/>
                <w:right w:val="none" w:sz="0" w:space="0" w:color="auto"/>
              </w:divBdr>
            </w:div>
            <w:div w:id="1504201157">
              <w:marLeft w:val="0"/>
              <w:marRight w:val="0"/>
              <w:marTop w:val="0"/>
              <w:marBottom w:val="0"/>
              <w:divBdr>
                <w:top w:val="none" w:sz="0" w:space="0" w:color="auto"/>
                <w:left w:val="none" w:sz="0" w:space="0" w:color="auto"/>
                <w:bottom w:val="none" w:sz="0" w:space="0" w:color="auto"/>
                <w:right w:val="none" w:sz="0" w:space="0" w:color="auto"/>
              </w:divBdr>
            </w:div>
            <w:div w:id="459226147">
              <w:marLeft w:val="0"/>
              <w:marRight w:val="0"/>
              <w:marTop w:val="0"/>
              <w:marBottom w:val="0"/>
              <w:divBdr>
                <w:top w:val="none" w:sz="0" w:space="0" w:color="auto"/>
                <w:left w:val="none" w:sz="0" w:space="0" w:color="auto"/>
                <w:bottom w:val="none" w:sz="0" w:space="0" w:color="auto"/>
                <w:right w:val="none" w:sz="0" w:space="0" w:color="auto"/>
              </w:divBdr>
            </w:div>
            <w:div w:id="587230342">
              <w:marLeft w:val="0"/>
              <w:marRight w:val="0"/>
              <w:marTop w:val="0"/>
              <w:marBottom w:val="0"/>
              <w:divBdr>
                <w:top w:val="none" w:sz="0" w:space="0" w:color="auto"/>
                <w:left w:val="none" w:sz="0" w:space="0" w:color="auto"/>
                <w:bottom w:val="none" w:sz="0" w:space="0" w:color="auto"/>
                <w:right w:val="none" w:sz="0" w:space="0" w:color="auto"/>
              </w:divBdr>
            </w:div>
            <w:div w:id="1920944913">
              <w:marLeft w:val="0"/>
              <w:marRight w:val="0"/>
              <w:marTop w:val="0"/>
              <w:marBottom w:val="0"/>
              <w:divBdr>
                <w:top w:val="none" w:sz="0" w:space="0" w:color="auto"/>
                <w:left w:val="none" w:sz="0" w:space="0" w:color="auto"/>
                <w:bottom w:val="none" w:sz="0" w:space="0" w:color="auto"/>
                <w:right w:val="none" w:sz="0" w:space="0" w:color="auto"/>
              </w:divBdr>
            </w:div>
            <w:div w:id="1654064946">
              <w:marLeft w:val="0"/>
              <w:marRight w:val="0"/>
              <w:marTop w:val="0"/>
              <w:marBottom w:val="0"/>
              <w:divBdr>
                <w:top w:val="none" w:sz="0" w:space="0" w:color="auto"/>
                <w:left w:val="none" w:sz="0" w:space="0" w:color="auto"/>
                <w:bottom w:val="none" w:sz="0" w:space="0" w:color="auto"/>
                <w:right w:val="none" w:sz="0" w:space="0" w:color="auto"/>
              </w:divBdr>
            </w:div>
            <w:div w:id="476917514">
              <w:marLeft w:val="0"/>
              <w:marRight w:val="0"/>
              <w:marTop w:val="0"/>
              <w:marBottom w:val="0"/>
              <w:divBdr>
                <w:top w:val="none" w:sz="0" w:space="0" w:color="auto"/>
                <w:left w:val="none" w:sz="0" w:space="0" w:color="auto"/>
                <w:bottom w:val="none" w:sz="0" w:space="0" w:color="auto"/>
                <w:right w:val="none" w:sz="0" w:space="0" w:color="auto"/>
              </w:divBdr>
            </w:div>
            <w:div w:id="554126768">
              <w:marLeft w:val="0"/>
              <w:marRight w:val="0"/>
              <w:marTop w:val="0"/>
              <w:marBottom w:val="0"/>
              <w:divBdr>
                <w:top w:val="none" w:sz="0" w:space="0" w:color="auto"/>
                <w:left w:val="none" w:sz="0" w:space="0" w:color="auto"/>
                <w:bottom w:val="none" w:sz="0" w:space="0" w:color="auto"/>
                <w:right w:val="none" w:sz="0" w:space="0" w:color="auto"/>
              </w:divBdr>
            </w:div>
            <w:div w:id="1938714155">
              <w:marLeft w:val="0"/>
              <w:marRight w:val="0"/>
              <w:marTop w:val="0"/>
              <w:marBottom w:val="0"/>
              <w:divBdr>
                <w:top w:val="none" w:sz="0" w:space="0" w:color="auto"/>
                <w:left w:val="none" w:sz="0" w:space="0" w:color="auto"/>
                <w:bottom w:val="none" w:sz="0" w:space="0" w:color="auto"/>
                <w:right w:val="none" w:sz="0" w:space="0" w:color="auto"/>
              </w:divBdr>
            </w:div>
            <w:div w:id="2105416181">
              <w:marLeft w:val="0"/>
              <w:marRight w:val="0"/>
              <w:marTop w:val="0"/>
              <w:marBottom w:val="0"/>
              <w:divBdr>
                <w:top w:val="none" w:sz="0" w:space="0" w:color="auto"/>
                <w:left w:val="none" w:sz="0" w:space="0" w:color="auto"/>
                <w:bottom w:val="none" w:sz="0" w:space="0" w:color="auto"/>
                <w:right w:val="none" w:sz="0" w:space="0" w:color="auto"/>
              </w:divBdr>
            </w:div>
            <w:div w:id="1366909350">
              <w:marLeft w:val="0"/>
              <w:marRight w:val="0"/>
              <w:marTop w:val="0"/>
              <w:marBottom w:val="0"/>
              <w:divBdr>
                <w:top w:val="none" w:sz="0" w:space="0" w:color="auto"/>
                <w:left w:val="none" w:sz="0" w:space="0" w:color="auto"/>
                <w:bottom w:val="none" w:sz="0" w:space="0" w:color="auto"/>
                <w:right w:val="none" w:sz="0" w:space="0" w:color="auto"/>
              </w:divBdr>
            </w:div>
            <w:div w:id="1417557586">
              <w:marLeft w:val="0"/>
              <w:marRight w:val="0"/>
              <w:marTop w:val="0"/>
              <w:marBottom w:val="0"/>
              <w:divBdr>
                <w:top w:val="none" w:sz="0" w:space="0" w:color="auto"/>
                <w:left w:val="none" w:sz="0" w:space="0" w:color="auto"/>
                <w:bottom w:val="none" w:sz="0" w:space="0" w:color="auto"/>
                <w:right w:val="none" w:sz="0" w:space="0" w:color="auto"/>
              </w:divBdr>
            </w:div>
            <w:div w:id="11954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624386">
      <w:bodyDiv w:val="1"/>
      <w:marLeft w:val="0"/>
      <w:marRight w:val="0"/>
      <w:marTop w:val="0"/>
      <w:marBottom w:val="0"/>
      <w:divBdr>
        <w:top w:val="none" w:sz="0" w:space="0" w:color="auto"/>
        <w:left w:val="none" w:sz="0" w:space="0" w:color="auto"/>
        <w:bottom w:val="none" w:sz="0" w:space="0" w:color="auto"/>
        <w:right w:val="none" w:sz="0" w:space="0" w:color="auto"/>
      </w:divBdr>
    </w:div>
    <w:div w:id="1019359076">
      <w:bodyDiv w:val="1"/>
      <w:marLeft w:val="0"/>
      <w:marRight w:val="0"/>
      <w:marTop w:val="0"/>
      <w:marBottom w:val="0"/>
      <w:divBdr>
        <w:top w:val="none" w:sz="0" w:space="0" w:color="auto"/>
        <w:left w:val="none" w:sz="0" w:space="0" w:color="auto"/>
        <w:bottom w:val="none" w:sz="0" w:space="0" w:color="auto"/>
        <w:right w:val="none" w:sz="0" w:space="0" w:color="auto"/>
      </w:divBdr>
    </w:div>
    <w:div w:id="1019698424">
      <w:bodyDiv w:val="1"/>
      <w:marLeft w:val="0"/>
      <w:marRight w:val="0"/>
      <w:marTop w:val="0"/>
      <w:marBottom w:val="0"/>
      <w:divBdr>
        <w:top w:val="none" w:sz="0" w:space="0" w:color="auto"/>
        <w:left w:val="none" w:sz="0" w:space="0" w:color="auto"/>
        <w:bottom w:val="none" w:sz="0" w:space="0" w:color="auto"/>
        <w:right w:val="none" w:sz="0" w:space="0" w:color="auto"/>
      </w:divBdr>
    </w:div>
    <w:div w:id="1033071464">
      <w:bodyDiv w:val="1"/>
      <w:marLeft w:val="0"/>
      <w:marRight w:val="0"/>
      <w:marTop w:val="0"/>
      <w:marBottom w:val="0"/>
      <w:divBdr>
        <w:top w:val="none" w:sz="0" w:space="0" w:color="auto"/>
        <w:left w:val="none" w:sz="0" w:space="0" w:color="auto"/>
        <w:bottom w:val="none" w:sz="0" w:space="0" w:color="auto"/>
        <w:right w:val="none" w:sz="0" w:space="0" w:color="auto"/>
      </w:divBdr>
    </w:div>
    <w:div w:id="1058824911">
      <w:bodyDiv w:val="1"/>
      <w:marLeft w:val="0"/>
      <w:marRight w:val="0"/>
      <w:marTop w:val="0"/>
      <w:marBottom w:val="0"/>
      <w:divBdr>
        <w:top w:val="none" w:sz="0" w:space="0" w:color="auto"/>
        <w:left w:val="none" w:sz="0" w:space="0" w:color="auto"/>
        <w:bottom w:val="none" w:sz="0" w:space="0" w:color="auto"/>
        <w:right w:val="none" w:sz="0" w:space="0" w:color="auto"/>
      </w:divBdr>
    </w:div>
    <w:div w:id="1067990941">
      <w:bodyDiv w:val="1"/>
      <w:marLeft w:val="0"/>
      <w:marRight w:val="0"/>
      <w:marTop w:val="0"/>
      <w:marBottom w:val="0"/>
      <w:divBdr>
        <w:top w:val="none" w:sz="0" w:space="0" w:color="auto"/>
        <w:left w:val="none" w:sz="0" w:space="0" w:color="auto"/>
        <w:bottom w:val="none" w:sz="0" w:space="0" w:color="auto"/>
        <w:right w:val="none" w:sz="0" w:space="0" w:color="auto"/>
      </w:divBdr>
    </w:div>
    <w:div w:id="1116216123">
      <w:bodyDiv w:val="1"/>
      <w:marLeft w:val="0"/>
      <w:marRight w:val="0"/>
      <w:marTop w:val="0"/>
      <w:marBottom w:val="0"/>
      <w:divBdr>
        <w:top w:val="none" w:sz="0" w:space="0" w:color="auto"/>
        <w:left w:val="none" w:sz="0" w:space="0" w:color="auto"/>
        <w:bottom w:val="none" w:sz="0" w:space="0" w:color="auto"/>
        <w:right w:val="none" w:sz="0" w:space="0" w:color="auto"/>
      </w:divBdr>
      <w:divsChild>
        <w:div w:id="685328117">
          <w:marLeft w:val="0"/>
          <w:marRight w:val="0"/>
          <w:marTop w:val="0"/>
          <w:marBottom w:val="0"/>
          <w:divBdr>
            <w:top w:val="none" w:sz="0" w:space="0" w:color="auto"/>
            <w:left w:val="none" w:sz="0" w:space="0" w:color="auto"/>
            <w:bottom w:val="none" w:sz="0" w:space="0" w:color="auto"/>
            <w:right w:val="none" w:sz="0" w:space="0" w:color="auto"/>
          </w:divBdr>
          <w:divsChild>
            <w:div w:id="743066271">
              <w:marLeft w:val="0"/>
              <w:marRight w:val="0"/>
              <w:marTop w:val="0"/>
              <w:marBottom w:val="0"/>
              <w:divBdr>
                <w:top w:val="none" w:sz="0" w:space="0" w:color="auto"/>
                <w:left w:val="none" w:sz="0" w:space="0" w:color="auto"/>
                <w:bottom w:val="none" w:sz="0" w:space="0" w:color="auto"/>
                <w:right w:val="none" w:sz="0" w:space="0" w:color="auto"/>
              </w:divBdr>
            </w:div>
            <w:div w:id="1564826482">
              <w:marLeft w:val="0"/>
              <w:marRight w:val="0"/>
              <w:marTop w:val="0"/>
              <w:marBottom w:val="0"/>
              <w:divBdr>
                <w:top w:val="none" w:sz="0" w:space="0" w:color="auto"/>
                <w:left w:val="none" w:sz="0" w:space="0" w:color="auto"/>
                <w:bottom w:val="none" w:sz="0" w:space="0" w:color="auto"/>
                <w:right w:val="none" w:sz="0" w:space="0" w:color="auto"/>
              </w:divBdr>
            </w:div>
            <w:div w:id="1118992040">
              <w:marLeft w:val="0"/>
              <w:marRight w:val="0"/>
              <w:marTop w:val="0"/>
              <w:marBottom w:val="0"/>
              <w:divBdr>
                <w:top w:val="none" w:sz="0" w:space="0" w:color="auto"/>
                <w:left w:val="none" w:sz="0" w:space="0" w:color="auto"/>
                <w:bottom w:val="none" w:sz="0" w:space="0" w:color="auto"/>
                <w:right w:val="none" w:sz="0" w:space="0" w:color="auto"/>
              </w:divBdr>
            </w:div>
            <w:div w:id="1094399221">
              <w:marLeft w:val="0"/>
              <w:marRight w:val="0"/>
              <w:marTop w:val="0"/>
              <w:marBottom w:val="0"/>
              <w:divBdr>
                <w:top w:val="none" w:sz="0" w:space="0" w:color="auto"/>
                <w:left w:val="none" w:sz="0" w:space="0" w:color="auto"/>
                <w:bottom w:val="none" w:sz="0" w:space="0" w:color="auto"/>
                <w:right w:val="none" w:sz="0" w:space="0" w:color="auto"/>
              </w:divBdr>
            </w:div>
            <w:div w:id="832913957">
              <w:marLeft w:val="0"/>
              <w:marRight w:val="0"/>
              <w:marTop w:val="0"/>
              <w:marBottom w:val="0"/>
              <w:divBdr>
                <w:top w:val="none" w:sz="0" w:space="0" w:color="auto"/>
                <w:left w:val="none" w:sz="0" w:space="0" w:color="auto"/>
                <w:bottom w:val="none" w:sz="0" w:space="0" w:color="auto"/>
                <w:right w:val="none" w:sz="0" w:space="0" w:color="auto"/>
              </w:divBdr>
            </w:div>
            <w:div w:id="50655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972804">
      <w:bodyDiv w:val="1"/>
      <w:marLeft w:val="0"/>
      <w:marRight w:val="0"/>
      <w:marTop w:val="0"/>
      <w:marBottom w:val="0"/>
      <w:divBdr>
        <w:top w:val="none" w:sz="0" w:space="0" w:color="auto"/>
        <w:left w:val="none" w:sz="0" w:space="0" w:color="auto"/>
        <w:bottom w:val="none" w:sz="0" w:space="0" w:color="auto"/>
        <w:right w:val="none" w:sz="0" w:space="0" w:color="auto"/>
      </w:divBdr>
    </w:div>
    <w:div w:id="1236284895">
      <w:bodyDiv w:val="1"/>
      <w:marLeft w:val="0"/>
      <w:marRight w:val="0"/>
      <w:marTop w:val="0"/>
      <w:marBottom w:val="0"/>
      <w:divBdr>
        <w:top w:val="none" w:sz="0" w:space="0" w:color="auto"/>
        <w:left w:val="none" w:sz="0" w:space="0" w:color="auto"/>
        <w:bottom w:val="none" w:sz="0" w:space="0" w:color="auto"/>
        <w:right w:val="none" w:sz="0" w:space="0" w:color="auto"/>
      </w:divBdr>
      <w:divsChild>
        <w:div w:id="715278473">
          <w:marLeft w:val="0"/>
          <w:marRight w:val="0"/>
          <w:marTop w:val="0"/>
          <w:marBottom w:val="0"/>
          <w:divBdr>
            <w:top w:val="none" w:sz="0" w:space="0" w:color="auto"/>
            <w:left w:val="none" w:sz="0" w:space="0" w:color="auto"/>
            <w:bottom w:val="none" w:sz="0" w:space="0" w:color="auto"/>
            <w:right w:val="none" w:sz="0" w:space="0" w:color="auto"/>
          </w:divBdr>
          <w:divsChild>
            <w:div w:id="150176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767988">
      <w:bodyDiv w:val="1"/>
      <w:marLeft w:val="0"/>
      <w:marRight w:val="0"/>
      <w:marTop w:val="0"/>
      <w:marBottom w:val="0"/>
      <w:divBdr>
        <w:top w:val="none" w:sz="0" w:space="0" w:color="auto"/>
        <w:left w:val="none" w:sz="0" w:space="0" w:color="auto"/>
        <w:bottom w:val="none" w:sz="0" w:space="0" w:color="auto"/>
        <w:right w:val="none" w:sz="0" w:space="0" w:color="auto"/>
      </w:divBdr>
    </w:div>
    <w:div w:id="1389692067">
      <w:bodyDiv w:val="1"/>
      <w:marLeft w:val="0"/>
      <w:marRight w:val="0"/>
      <w:marTop w:val="0"/>
      <w:marBottom w:val="0"/>
      <w:divBdr>
        <w:top w:val="none" w:sz="0" w:space="0" w:color="auto"/>
        <w:left w:val="none" w:sz="0" w:space="0" w:color="auto"/>
        <w:bottom w:val="none" w:sz="0" w:space="0" w:color="auto"/>
        <w:right w:val="none" w:sz="0" w:space="0" w:color="auto"/>
      </w:divBdr>
    </w:div>
    <w:div w:id="1456679772">
      <w:bodyDiv w:val="1"/>
      <w:marLeft w:val="0"/>
      <w:marRight w:val="0"/>
      <w:marTop w:val="0"/>
      <w:marBottom w:val="0"/>
      <w:divBdr>
        <w:top w:val="none" w:sz="0" w:space="0" w:color="auto"/>
        <w:left w:val="none" w:sz="0" w:space="0" w:color="auto"/>
        <w:bottom w:val="none" w:sz="0" w:space="0" w:color="auto"/>
        <w:right w:val="none" w:sz="0" w:space="0" w:color="auto"/>
      </w:divBdr>
    </w:div>
    <w:div w:id="1563128916">
      <w:bodyDiv w:val="1"/>
      <w:marLeft w:val="0"/>
      <w:marRight w:val="0"/>
      <w:marTop w:val="0"/>
      <w:marBottom w:val="0"/>
      <w:divBdr>
        <w:top w:val="none" w:sz="0" w:space="0" w:color="auto"/>
        <w:left w:val="none" w:sz="0" w:space="0" w:color="auto"/>
        <w:bottom w:val="none" w:sz="0" w:space="0" w:color="auto"/>
        <w:right w:val="none" w:sz="0" w:space="0" w:color="auto"/>
      </w:divBdr>
    </w:div>
    <w:div w:id="1703819540">
      <w:bodyDiv w:val="1"/>
      <w:marLeft w:val="0"/>
      <w:marRight w:val="0"/>
      <w:marTop w:val="0"/>
      <w:marBottom w:val="0"/>
      <w:divBdr>
        <w:top w:val="none" w:sz="0" w:space="0" w:color="auto"/>
        <w:left w:val="none" w:sz="0" w:space="0" w:color="auto"/>
        <w:bottom w:val="none" w:sz="0" w:space="0" w:color="auto"/>
        <w:right w:val="none" w:sz="0" w:space="0" w:color="auto"/>
      </w:divBdr>
    </w:div>
    <w:div w:id="1707830421">
      <w:bodyDiv w:val="1"/>
      <w:marLeft w:val="0"/>
      <w:marRight w:val="0"/>
      <w:marTop w:val="0"/>
      <w:marBottom w:val="0"/>
      <w:divBdr>
        <w:top w:val="none" w:sz="0" w:space="0" w:color="auto"/>
        <w:left w:val="none" w:sz="0" w:space="0" w:color="auto"/>
        <w:bottom w:val="none" w:sz="0" w:space="0" w:color="auto"/>
        <w:right w:val="none" w:sz="0" w:space="0" w:color="auto"/>
      </w:divBdr>
    </w:div>
    <w:div w:id="1744833603">
      <w:bodyDiv w:val="1"/>
      <w:marLeft w:val="0"/>
      <w:marRight w:val="0"/>
      <w:marTop w:val="0"/>
      <w:marBottom w:val="0"/>
      <w:divBdr>
        <w:top w:val="none" w:sz="0" w:space="0" w:color="auto"/>
        <w:left w:val="none" w:sz="0" w:space="0" w:color="auto"/>
        <w:bottom w:val="none" w:sz="0" w:space="0" w:color="auto"/>
        <w:right w:val="none" w:sz="0" w:space="0" w:color="auto"/>
      </w:divBdr>
    </w:div>
    <w:div w:id="1861427177">
      <w:bodyDiv w:val="1"/>
      <w:marLeft w:val="0"/>
      <w:marRight w:val="0"/>
      <w:marTop w:val="0"/>
      <w:marBottom w:val="0"/>
      <w:divBdr>
        <w:top w:val="none" w:sz="0" w:space="0" w:color="auto"/>
        <w:left w:val="none" w:sz="0" w:space="0" w:color="auto"/>
        <w:bottom w:val="none" w:sz="0" w:space="0" w:color="auto"/>
        <w:right w:val="none" w:sz="0" w:space="0" w:color="auto"/>
      </w:divBdr>
    </w:div>
    <w:div w:id="1892880997">
      <w:bodyDiv w:val="1"/>
      <w:marLeft w:val="0"/>
      <w:marRight w:val="0"/>
      <w:marTop w:val="0"/>
      <w:marBottom w:val="0"/>
      <w:divBdr>
        <w:top w:val="none" w:sz="0" w:space="0" w:color="auto"/>
        <w:left w:val="none" w:sz="0" w:space="0" w:color="auto"/>
        <w:bottom w:val="none" w:sz="0" w:space="0" w:color="auto"/>
        <w:right w:val="none" w:sz="0" w:space="0" w:color="auto"/>
      </w:divBdr>
    </w:div>
    <w:div w:id="1964843857">
      <w:bodyDiv w:val="1"/>
      <w:marLeft w:val="0"/>
      <w:marRight w:val="0"/>
      <w:marTop w:val="0"/>
      <w:marBottom w:val="0"/>
      <w:divBdr>
        <w:top w:val="none" w:sz="0" w:space="0" w:color="auto"/>
        <w:left w:val="none" w:sz="0" w:space="0" w:color="auto"/>
        <w:bottom w:val="none" w:sz="0" w:space="0" w:color="auto"/>
        <w:right w:val="none" w:sz="0" w:space="0" w:color="auto"/>
      </w:divBdr>
    </w:div>
    <w:div w:id="2071224218">
      <w:bodyDiv w:val="1"/>
      <w:marLeft w:val="0"/>
      <w:marRight w:val="0"/>
      <w:marTop w:val="0"/>
      <w:marBottom w:val="0"/>
      <w:divBdr>
        <w:top w:val="none" w:sz="0" w:space="0" w:color="auto"/>
        <w:left w:val="none" w:sz="0" w:space="0" w:color="auto"/>
        <w:bottom w:val="none" w:sz="0" w:space="0" w:color="auto"/>
        <w:right w:val="none" w:sz="0" w:space="0" w:color="auto"/>
      </w:divBdr>
    </w:div>
    <w:div w:id="2088064505">
      <w:bodyDiv w:val="1"/>
      <w:marLeft w:val="0"/>
      <w:marRight w:val="0"/>
      <w:marTop w:val="0"/>
      <w:marBottom w:val="0"/>
      <w:divBdr>
        <w:top w:val="none" w:sz="0" w:space="0" w:color="auto"/>
        <w:left w:val="none" w:sz="0" w:space="0" w:color="auto"/>
        <w:bottom w:val="none" w:sz="0" w:space="0" w:color="auto"/>
        <w:right w:val="none" w:sz="0" w:space="0" w:color="auto"/>
      </w:divBdr>
    </w:div>
    <w:div w:id="21237689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2.xml"/><Relationship Id="rId117" Type="http://schemas.openxmlformats.org/officeDocument/2006/relationships/footer" Target="footer38.xml"/><Relationship Id="rId21" Type="http://schemas.openxmlformats.org/officeDocument/2006/relationships/hyperlink" Target="https://support.avaya.com/css/P8/documents/100161515" TargetMode="External"/><Relationship Id="rId42" Type="http://schemas.openxmlformats.org/officeDocument/2006/relationships/header" Target="header9.xml"/><Relationship Id="rId47" Type="http://schemas.openxmlformats.org/officeDocument/2006/relationships/footer" Target="footer12.xml"/><Relationship Id="rId63" Type="http://schemas.openxmlformats.org/officeDocument/2006/relationships/footer" Target="footer20.xml"/><Relationship Id="rId68" Type="http://schemas.openxmlformats.org/officeDocument/2006/relationships/header" Target="header21.xml"/><Relationship Id="rId84" Type="http://schemas.openxmlformats.org/officeDocument/2006/relationships/hyperlink" Target="https://augusta3.dr.avaya.com/ASM/ws/locationregions/131089" TargetMode="External"/><Relationship Id="rId89" Type="http://schemas.openxmlformats.org/officeDocument/2006/relationships/hyperlink" Target="https://augusta3.dr.avaya.com/ASM/ws/asmgroups/36" TargetMode="External"/><Relationship Id="rId112" Type="http://schemas.openxmlformats.org/officeDocument/2006/relationships/header" Target="header35.xml"/><Relationship Id="rId133" Type="http://schemas.openxmlformats.org/officeDocument/2006/relationships/hyperlink" Target="http://www.avaya.com/support" TargetMode="External"/><Relationship Id="rId138" Type="http://schemas.openxmlformats.org/officeDocument/2006/relationships/theme" Target="theme/theme1.xml"/><Relationship Id="rId16" Type="http://schemas.openxmlformats.org/officeDocument/2006/relationships/hyperlink" Target="https://support.avaya.com/Copyright" TargetMode="External"/><Relationship Id="rId107" Type="http://schemas.openxmlformats.org/officeDocument/2006/relationships/footer" Target="footer33.xml"/><Relationship Id="rId11" Type="http://schemas.openxmlformats.org/officeDocument/2006/relationships/footer" Target="footer2.xml"/><Relationship Id="rId32" Type="http://schemas.openxmlformats.org/officeDocument/2006/relationships/header" Target="header5.xml"/><Relationship Id="rId37" Type="http://schemas.openxmlformats.org/officeDocument/2006/relationships/footer" Target="footer8.xml"/><Relationship Id="rId53" Type="http://schemas.openxmlformats.org/officeDocument/2006/relationships/footer" Target="footer15.xml"/><Relationship Id="rId58" Type="http://schemas.openxmlformats.org/officeDocument/2006/relationships/header" Target="header17.xml"/><Relationship Id="rId74" Type="http://schemas.openxmlformats.org/officeDocument/2006/relationships/hyperlink" Target="mailto:user1@avaya.com" TargetMode="External"/><Relationship Id="rId79" Type="http://schemas.openxmlformats.org/officeDocument/2006/relationships/footer" Target="footer25.xml"/><Relationship Id="rId102" Type="http://schemas.openxmlformats.org/officeDocument/2006/relationships/header" Target="header30.xml"/><Relationship Id="rId123" Type="http://schemas.openxmlformats.org/officeDocument/2006/relationships/image" Target="media/image4.png"/><Relationship Id="rId128" Type="http://schemas.openxmlformats.org/officeDocument/2006/relationships/hyperlink" Target="https://www.avaya-learning.com/" TargetMode="External"/><Relationship Id="rId5" Type="http://schemas.openxmlformats.org/officeDocument/2006/relationships/webSettings" Target="webSettings.xml"/><Relationship Id="rId90" Type="http://schemas.openxmlformats.org/officeDocument/2006/relationships/hyperlink" Target="https://augusta3.dr.avaya.com/ASM/ws/locationregions/131089" TargetMode="External"/><Relationship Id="rId95" Type="http://schemas.openxmlformats.org/officeDocument/2006/relationships/hyperlink" Target="https://augusta3.dr.avaya.com/ASM/ws/asmgroups/36" TargetMode="External"/><Relationship Id="rId14" Type="http://schemas.openxmlformats.org/officeDocument/2006/relationships/hyperlink" Target="HTTPS://SUPPORT.AVAYA.COM/LICENSEINFO" TargetMode="External"/><Relationship Id="rId22" Type="http://schemas.openxmlformats.org/officeDocument/2006/relationships/hyperlink" Target="https://support.avaya.com" TargetMode="External"/><Relationship Id="rId27" Type="http://schemas.openxmlformats.org/officeDocument/2006/relationships/header" Target="header3.xml"/><Relationship Id="rId30" Type="http://schemas.openxmlformats.org/officeDocument/2006/relationships/header" Target="header4.xml"/><Relationship Id="rId35" Type="http://schemas.openxmlformats.org/officeDocument/2006/relationships/footer" Target="footer7.xml"/><Relationship Id="rId43" Type="http://schemas.openxmlformats.org/officeDocument/2006/relationships/footer" Target="footer10.xml"/><Relationship Id="rId48" Type="http://schemas.openxmlformats.org/officeDocument/2006/relationships/header" Target="header12.xml"/><Relationship Id="rId56" Type="http://schemas.openxmlformats.org/officeDocument/2006/relationships/header" Target="header16.xml"/><Relationship Id="rId64" Type="http://schemas.openxmlformats.org/officeDocument/2006/relationships/header" Target="header20.xml"/><Relationship Id="rId69" Type="http://schemas.openxmlformats.org/officeDocument/2006/relationships/footer" Target="footer22.xml"/><Relationship Id="rId77" Type="http://schemas.openxmlformats.org/officeDocument/2006/relationships/footer" Target="footer24.xml"/><Relationship Id="rId100" Type="http://schemas.openxmlformats.org/officeDocument/2006/relationships/header" Target="header29.xml"/><Relationship Id="rId105" Type="http://schemas.openxmlformats.org/officeDocument/2006/relationships/footer" Target="footer32.xml"/><Relationship Id="rId113" Type="http://schemas.openxmlformats.org/officeDocument/2006/relationships/footer" Target="footer36.xml"/><Relationship Id="rId118" Type="http://schemas.openxmlformats.org/officeDocument/2006/relationships/hyperlink" Target="http://support.avaya.com/" TargetMode="External"/><Relationship Id="rId126" Type="http://schemas.openxmlformats.org/officeDocument/2006/relationships/header" Target="header38.xml"/><Relationship Id="rId134" Type="http://schemas.openxmlformats.org/officeDocument/2006/relationships/header" Target="header39.xml"/><Relationship Id="rId8" Type="http://schemas.openxmlformats.org/officeDocument/2006/relationships/image" Target="media/image2.png"/><Relationship Id="rId51" Type="http://schemas.openxmlformats.org/officeDocument/2006/relationships/footer" Target="footer14.xml"/><Relationship Id="rId72" Type="http://schemas.openxmlformats.org/officeDocument/2006/relationships/header" Target="header22.xml"/><Relationship Id="rId80" Type="http://schemas.openxmlformats.org/officeDocument/2006/relationships/header" Target="header25.xml"/><Relationship Id="rId85" Type="http://schemas.openxmlformats.org/officeDocument/2006/relationships/hyperlink" Target="https://augusta3.dr.avaya.com/NRP/admin/locations/131089" TargetMode="External"/><Relationship Id="rId93" Type="http://schemas.openxmlformats.org/officeDocument/2006/relationships/hyperlink" Target="https://augusta3.dr.avaya.com/ASM/ws/asmgroups/34" TargetMode="External"/><Relationship Id="rId98" Type="http://schemas.openxmlformats.org/officeDocument/2006/relationships/header" Target="header28.xml"/><Relationship Id="rId121" Type="http://schemas.openxmlformats.org/officeDocument/2006/relationships/image" Target="media/image3.png"/><Relationship Id="rId3" Type="http://schemas.openxmlformats.org/officeDocument/2006/relationships/styles" Target="styles.xml"/><Relationship Id="rId12" Type="http://schemas.openxmlformats.org/officeDocument/2006/relationships/hyperlink" Target="http://support.avaya.com/helpcenter/getGenericDetails?detailId=C20091120112456651010" TargetMode="External"/><Relationship Id="rId17" Type="http://schemas.openxmlformats.org/officeDocument/2006/relationships/hyperlink" Target="HTTP://WWW.MPEGLA.COM" TargetMode="External"/><Relationship Id="rId25" Type="http://schemas.openxmlformats.org/officeDocument/2006/relationships/footer" Target="footer3.xml"/><Relationship Id="rId33" Type="http://schemas.openxmlformats.org/officeDocument/2006/relationships/footer" Target="footer6.xml"/><Relationship Id="rId38" Type="http://schemas.openxmlformats.org/officeDocument/2006/relationships/hyperlink" Target="mailto:mmouse@avaya.com" TargetMode="External"/><Relationship Id="rId46" Type="http://schemas.openxmlformats.org/officeDocument/2006/relationships/header" Target="header11.xml"/><Relationship Id="rId59" Type="http://schemas.openxmlformats.org/officeDocument/2006/relationships/footer" Target="footer18.xml"/><Relationship Id="rId67" Type="http://schemas.openxmlformats.org/officeDocument/2006/relationships/hyperlink" Target="mailto:mmouse@avaya.com" TargetMode="External"/><Relationship Id="rId103" Type="http://schemas.openxmlformats.org/officeDocument/2006/relationships/footer" Target="footer31.xml"/><Relationship Id="rId108" Type="http://schemas.openxmlformats.org/officeDocument/2006/relationships/header" Target="header33.xml"/><Relationship Id="rId116" Type="http://schemas.openxmlformats.org/officeDocument/2006/relationships/header" Target="header37.xml"/><Relationship Id="rId124" Type="http://schemas.openxmlformats.org/officeDocument/2006/relationships/image" Target="media/image5.png"/><Relationship Id="rId129" Type="http://schemas.openxmlformats.org/officeDocument/2006/relationships/hyperlink" Target="https://support.avaya.com/" TargetMode="External"/><Relationship Id="rId137" Type="http://schemas.microsoft.com/office/2011/relationships/people" Target="people.xml"/><Relationship Id="rId20" Type="http://schemas.openxmlformats.org/officeDocument/2006/relationships/hyperlink" Target="https://support.avaya.com/security" TargetMode="External"/><Relationship Id="rId41" Type="http://schemas.openxmlformats.org/officeDocument/2006/relationships/footer" Target="footer9.xml"/><Relationship Id="rId54" Type="http://schemas.openxmlformats.org/officeDocument/2006/relationships/header" Target="header15.xml"/><Relationship Id="rId62" Type="http://schemas.openxmlformats.org/officeDocument/2006/relationships/header" Target="header19.xml"/><Relationship Id="rId70" Type="http://schemas.openxmlformats.org/officeDocument/2006/relationships/hyperlink" Target="mailto:user1@avaya.com" TargetMode="External"/><Relationship Id="rId75" Type="http://schemas.openxmlformats.org/officeDocument/2006/relationships/hyperlink" Target="mailto:user1@avaya.com" TargetMode="External"/><Relationship Id="rId83" Type="http://schemas.openxmlformats.org/officeDocument/2006/relationships/footer" Target="footer27.xml"/><Relationship Id="rId88" Type="http://schemas.openxmlformats.org/officeDocument/2006/relationships/hyperlink" Target="https://augusta3.dr.avaya.com/ASM/ws/asmgroups/35" TargetMode="External"/><Relationship Id="rId91" Type="http://schemas.openxmlformats.org/officeDocument/2006/relationships/hyperlink" Target="https://augusta3.dr.avaya.com/NRP/admin/locations/131089" TargetMode="External"/><Relationship Id="rId96" Type="http://schemas.openxmlformats.org/officeDocument/2006/relationships/header" Target="header27.xml"/><Relationship Id="rId111" Type="http://schemas.openxmlformats.org/officeDocument/2006/relationships/footer" Target="footer35.xml"/><Relationship Id="rId132" Type="http://schemas.openxmlformats.org/officeDocument/2006/relationships/hyperlink" Target="https://support.avaya.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upport.avaya.com/LicenseInfo/" TargetMode="External"/><Relationship Id="rId23" Type="http://schemas.openxmlformats.org/officeDocument/2006/relationships/hyperlink" Target="https://support.avaya.com" TargetMode="External"/><Relationship Id="rId28" Type="http://schemas.openxmlformats.org/officeDocument/2006/relationships/footer" Target="footer4.xml"/><Relationship Id="rId36" Type="http://schemas.openxmlformats.org/officeDocument/2006/relationships/header" Target="header7.xml"/><Relationship Id="rId49" Type="http://schemas.openxmlformats.org/officeDocument/2006/relationships/footer" Target="footer13.xml"/><Relationship Id="rId57" Type="http://schemas.openxmlformats.org/officeDocument/2006/relationships/footer" Target="footer17.xml"/><Relationship Id="rId106" Type="http://schemas.openxmlformats.org/officeDocument/2006/relationships/header" Target="header32.xml"/><Relationship Id="rId114" Type="http://schemas.openxmlformats.org/officeDocument/2006/relationships/header" Target="header36.xml"/><Relationship Id="rId119" Type="http://schemas.openxmlformats.org/officeDocument/2006/relationships/hyperlink" Target="https://support.avaya.com/" TargetMode="External"/><Relationship Id="rId127" Type="http://schemas.openxmlformats.org/officeDocument/2006/relationships/footer" Target="footer39.xml"/><Relationship Id="rId10" Type="http://schemas.openxmlformats.org/officeDocument/2006/relationships/footer" Target="footer1.xml"/><Relationship Id="rId31" Type="http://schemas.openxmlformats.org/officeDocument/2006/relationships/footer" Target="footer5.xml"/><Relationship Id="rId44" Type="http://schemas.openxmlformats.org/officeDocument/2006/relationships/header" Target="header10.xml"/><Relationship Id="rId52" Type="http://schemas.openxmlformats.org/officeDocument/2006/relationships/header" Target="header14.xml"/><Relationship Id="rId60" Type="http://schemas.openxmlformats.org/officeDocument/2006/relationships/header" Target="header18.xml"/><Relationship Id="rId65" Type="http://schemas.openxmlformats.org/officeDocument/2006/relationships/footer" Target="footer21.xml"/><Relationship Id="rId73" Type="http://schemas.openxmlformats.org/officeDocument/2006/relationships/footer" Target="footer23.xml"/><Relationship Id="rId78" Type="http://schemas.openxmlformats.org/officeDocument/2006/relationships/header" Target="header24.xml"/><Relationship Id="rId81" Type="http://schemas.openxmlformats.org/officeDocument/2006/relationships/footer" Target="footer26.xml"/><Relationship Id="rId86" Type="http://schemas.openxmlformats.org/officeDocument/2006/relationships/hyperlink" Target="https://augusta3.dr.avaya.com/ASM/ws/asmgroups/33" TargetMode="External"/><Relationship Id="rId94" Type="http://schemas.openxmlformats.org/officeDocument/2006/relationships/hyperlink" Target="https://augusta3.dr.avaya.com/ASM/ws/asmgroups/35" TargetMode="External"/><Relationship Id="rId99" Type="http://schemas.openxmlformats.org/officeDocument/2006/relationships/footer" Target="footer29.xml"/><Relationship Id="rId101" Type="http://schemas.openxmlformats.org/officeDocument/2006/relationships/footer" Target="footer30.xml"/><Relationship Id="rId122" Type="http://schemas.openxmlformats.org/officeDocument/2006/relationships/hyperlink" Target="https://support.avaya.com/" TargetMode="External"/><Relationship Id="rId130" Type="http://schemas.openxmlformats.org/officeDocument/2006/relationships/hyperlink" Target="http://www.youtube.com/AvayaMentor" TargetMode="External"/><Relationship Id="rId135" Type="http://schemas.openxmlformats.org/officeDocument/2006/relationships/footer" Target="footer40.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HTTPS://SUPPORT.AVAYA.COM/LICENSEINFO" TargetMode="External"/><Relationship Id="rId18" Type="http://schemas.openxmlformats.org/officeDocument/2006/relationships/hyperlink" Target="HTTP://WWW.MPEGLA.COM" TargetMode="External"/><Relationship Id="rId39" Type="http://schemas.openxmlformats.org/officeDocument/2006/relationships/hyperlink" Target="mailto:mmouse@avaya.com" TargetMode="External"/><Relationship Id="rId109" Type="http://schemas.openxmlformats.org/officeDocument/2006/relationships/footer" Target="footer34.xml"/><Relationship Id="rId34" Type="http://schemas.openxmlformats.org/officeDocument/2006/relationships/header" Target="header6.xml"/><Relationship Id="rId50" Type="http://schemas.openxmlformats.org/officeDocument/2006/relationships/header" Target="header13.xml"/><Relationship Id="rId55" Type="http://schemas.openxmlformats.org/officeDocument/2006/relationships/footer" Target="footer16.xml"/><Relationship Id="rId76" Type="http://schemas.openxmlformats.org/officeDocument/2006/relationships/header" Target="header23.xml"/><Relationship Id="rId97" Type="http://schemas.openxmlformats.org/officeDocument/2006/relationships/footer" Target="footer28.xml"/><Relationship Id="rId104" Type="http://schemas.openxmlformats.org/officeDocument/2006/relationships/header" Target="header31.xml"/><Relationship Id="rId120" Type="http://schemas.openxmlformats.org/officeDocument/2006/relationships/hyperlink" Target="https://documentation.avaya.com/" TargetMode="External"/><Relationship Id="rId125" Type="http://schemas.openxmlformats.org/officeDocument/2006/relationships/image" Target="media/image6.png"/><Relationship Id="rId7" Type="http://schemas.openxmlformats.org/officeDocument/2006/relationships/endnotes" Target="endnotes.xml"/><Relationship Id="rId71" Type="http://schemas.openxmlformats.org/officeDocument/2006/relationships/hyperlink" Target="mailto:user1@avaya.com" TargetMode="External"/><Relationship Id="rId92" Type="http://schemas.openxmlformats.org/officeDocument/2006/relationships/hyperlink" Target="https://augusta3.dr.avaya.com/ASM/ws/asmgroups/33" TargetMode="External"/><Relationship Id="rId2" Type="http://schemas.openxmlformats.org/officeDocument/2006/relationships/numbering" Target="numbering.xml"/><Relationship Id="rId29" Type="http://schemas.openxmlformats.org/officeDocument/2006/relationships/hyperlink" Target="http://en.wikipedia.org/wiki/Percent-encoding" TargetMode="External"/><Relationship Id="rId24" Type="http://schemas.openxmlformats.org/officeDocument/2006/relationships/hyperlink" Target="http://support.avaya.com" TargetMode="External"/><Relationship Id="rId40" Type="http://schemas.openxmlformats.org/officeDocument/2006/relationships/header" Target="header8.xml"/><Relationship Id="rId45" Type="http://schemas.openxmlformats.org/officeDocument/2006/relationships/footer" Target="footer11.xml"/><Relationship Id="rId66" Type="http://schemas.openxmlformats.org/officeDocument/2006/relationships/hyperlink" Target="mailto:mmouse@avaya.com" TargetMode="External"/><Relationship Id="rId87" Type="http://schemas.openxmlformats.org/officeDocument/2006/relationships/hyperlink" Target="https://augusta3.dr.avaya.com/ASM/ws/asmgroups/34" TargetMode="External"/><Relationship Id="rId110" Type="http://schemas.openxmlformats.org/officeDocument/2006/relationships/header" Target="header34.xml"/><Relationship Id="rId115" Type="http://schemas.openxmlformats.org/officeDocument/2006/relationships/footer" Target="footer37.xml"/><Relationship Id="rId131" Type="http://schemas.openxmlformats.org/officeDocument/2006/relationships/image" Target="media/image7.png"/><Relationship Id="rId136" Type="http://schemas.openxmlformats.org/officeDocument/2006/relationships/fontTable" Target="fontTable.xml"/><Relationship Id="rId61" Type="http://schemas.openxmlformats.org/officeDocument/2006/relationships/footer" Target="footer19.xml"/><Relationship Id="rId82" Type="http://schemas.openxmlformats.org/officeDocument/2006/relationships/header" Target="header26.xml"/><Relationship Id="rId19" Type="http://schemas.openxmlformats.org/officeDocument/2006/relationships/hyperlink" Target="https://support.avaya.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6D38F-746E-48C2-9114-AA8B47B67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76</Pages>
  <Words>15030</Words>
  <Characters>85673</Characters>
  <Application>Microsoft Office Word</Application>
  <DocSecurity>0</DocSecurity>
  <Lines>713</Lines>
  <Paragraphs>201</Paragraphs>
  <ScaleCrop>false</ScaleCrop>
  <HeadingPairs>
    <vt:vector size="2" baseType="variant">
      <vt:variant>
        <vt:lpstr>Title</vt:lpstr>
      </vt:variant>
      <vt:variant>
        <vt:i4>1</vt:i4>
      </vt:variant>
    </vt:vector>
  </HeadingPairs>
  <TitlesOfParts>
    <vt:vector size="1" baseType="lpstr">
      <vt:lpstr>Avaya Aura® Session Manager Element Manager Web Service API Programming Reference</vt:lpstr>
    </vt:vector>
  </TitlesOfParts>
  <Company/>
  <LinksUpToDate>false</LinksUpToDate>
  <CharactersWithSpaces>100502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Avaya Aura® Session Manager Element Manager Web Service API Programming Reference</dc:title>
  <dc:creator>Avaya Inc.</dc:creator>
  <cp:lastModifiedBy>Grouchy, Richard (Rick)</cp:lastModifiedBy>
  <cp:revision>4</cp:revision>
  <cp:lastPrinted>2023-11-22T19:24:00Z</cp:lastPrinted>
  <dcterms:created xsi:type="dcterms:W3CDTF">2023-11-22T19:17:00Z</dcterms:created>
  <dcterms:modified xsi:type="dcterms:W3CDTF">2023-11-22T19:25:00Z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2017-07-10T00:00:00Z</vt:filetime>
  </property>
  <property fmtid="{D5CDD505-2E9C-101B-9397-08002B2CF9AE}" pid="3" name="Creator">
    <vt:lpwstr>Microsoft® Word 2010</vt:lpwstr>
  </property>
  <property fmtid="{D5CDD505-2E9C-101B-9397-08002B2CF9AE}" pid="4" name="LastSaved">
    <vt:filetime>2020-07-02T00:00:00Z</vt:filetime>
  </property>
</Properties>
</file>