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FE5CC" w14:textId="1A4F5743" w:rsidR="00891902" w:rsidRDefault="00A0615C">
      <w:pPr>
        <w:pStyle w:val="NormalWeb"/>
        <w:spacing w:before="0" w:beforeAutospacing="0" w:after="0" w:afterAutospacing="0"/>
        <w:jc w:val="center"/>
        <w:rPr>
          <w:b/>
          <w:bCs/>
          <w:color w:val="000000"/>
        </w:rPr>
      </w:pPr>
      <w:r>
        <w:rPr>
          <w:noProof/>
          <w:color w:val="000000"/>
          <w:lang w:val="ru-RU" w:eastAsia="ru-RU"/>
        </w:rPr>
        <w:drawing>
          <wp:inline distT="0" distB="0" distL="0" distR="0" wp14:anchorId="0CF2EE5E" wp14:editId="34679957">
            <wp:extent cx="1400175"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0175" cy="400050"/>
                    </a:xfrm>
                    <a:prstGeom prst="rect">
                      <a:avLst/>
                    </a:prstGeom>
                    <a:noFill/>
                    <a:ln>
                      <a:noFill/>
                    </a:ln>
                  </pic:spPr>
                </pic:pic>
              </a:graphicData>
            </a:graphic>
          </wp:inline>
        </w:drawing>
      </w:r>
    </w:p>
    <w:p w14:paraId="07FFA44C" w14:textId="77777777" w:rsidR="00891902" w:rsidRDefault="00891902">
      <w:pPr>
        <w:pStyle w:val="NormalWeb"/>
        <w:spacing w:before="0" w:beforeAutospacing="0" w:after="0" w:afterAutospacing="0"/>
        <w:jc w:val="center"/>
        <w:rPr>
          <w:b/>
          <w:bCs/>
          <w:color w:val="000000"/>
        </w:rPr>
      </w:pPr>
    </w:p>
    <w:p w14:paraId="754E9B46" w14:textId="14489064" w:rsidR="00CE76F4" w:rsidRPr="00886C3A" w:rsidRDefault="00CE76F4">
      <w:pPr>
        <w:pStyle w:val="NormalWeb"/>
        <w:spacing w:before="0" w:beforeAutospacing="0" w:after="0" w:afterAutospacing="0"/>
        <w:jc w:val="center"/>
        <w:rPr>
          <w:b/>
          <w:bCs/>
          <w:color w:val="000000"/>
          <w:sz w:val="20"/>
          <w:szCs w:val="20"/>
        </w:rPr>
      </w:pPr>
      <w:r w:rsidRPr="00886C3A">
        <w:rPr>
          <w:b/>
          <w:bCs/>
          <w:color w:val="000000"/>
          <w:sz w:val="20"/>
          <w:szCs w:val="20"/>
        </w:rPr>
        <w:t>AVAYA SOFTWARE DEVELOPMENT KIT LICENSE AGREEMENT</w:t>
      </w:r>
      <w:r w:rsidR="00B90810">
        <w:rPr>
          <w:b/>
          <w:bCs/>
          <w:color w:val="000000"/>
          <w:sz w:val="20"/>
          <w:szCs w:val="20"/>
        </w:rPr>
        <w:t xml:space="preserve"> </w:t>
      </w:r>
    </w:p>
    <w:p w14:paraId="63A7B7F3" w14:textId="77777777" w:rsidR="00665487" w:rsidRDefault="00665487" w:rsidP="0067282B">
      <w:pPr>
        <w:pStyle w:val="NormalWeb"/>
        <w:spacing w:before="0" w:beforeAutospacing="0" w:after="0" w:afterAutospacing="0"/>
        <w:rPr>
          <w:b/>
          <w:bCs/>
          <w:color w:val="000000"/>
          <w:sz w:val="20"/>
          <w:szCs w:val="20"/>
        </w:rPr>
      </w:pPr>
    </w:p>
    <w:p w14:paraId="3448D84B" w14:textId="77777777" w:rsidR="001F3242" w:rsidRPr="00886C3A" w:rsidRDefault="001F3242" w:rsidP="0067282B">
      <w:pPr>
        <w:pStyle w:val="NormalWeb"/>
        <w:spacing w:before="0" w:beforeAutospacing="0" w:after="0" w:afterAutospacing="0"/>
        <w:rPr>
          <w:b/>
          <w:bCs/>
          <w:color w:val="000000"/>
          <w:sz w:val="20"/>
          <w:szCs w:val="20"/>
        </w:rPr>
      </w:pPr>
    </w:p>
    <w:p w14:paraId="699E881D" w14:textId="6C909EBF" w:rsidR="00886C3A" w:rsidRPr="00886C3A" w:rsidRDefault="00886C3A" w:rsidP="00886C3A">
      <w:pPr>
        <w:pStyle w:val="NormalWeb"/>
        <w:spacing w:before="0" w:beforeAutospacing="0" w:after="0" w:afterAutospacing="0"/>
        <w:jc w:val="center"/>
        <w:rPr>
          <w:b/>
          <w:bCs/>
          <w:color w:val="000000"/>
          <w:sz w:val="20"/>
          <w:szCs w:val="20"/>
        </w:rPr>
      </w:pPr>
      <w:r w:rsidRPr="00886C3A">
        <w:rPr>
          <w:b/>
          <w:bCs/>
          <w:color w:val="000000"/>
          <w:sz w:val="20"/>
          <w:szCs w:val="20"/>
        </w:rPr>
        <w:t xml:space="preserve">REVISED: </w:t>
      </w:r>
      <w:r w:rsidR="00B15E8B">
        <w:rPr>
          <w:b/>
          <w:bCs/>
          <w:color w:val="000000"/>
          <w:sz w:val="20"/>
          <w:szCs w:val="20"/>
        </w:rPr>
        <w:t>October</w:t>
      </w:r>
      <w:r w:rsidR="00756F74">
        <w:rPr>
          <w:b/>
          <w:bCs/>
          <w:color w:val="000000"/>
          <w:sz w:val="20"/>
          <w:szCs w:val="20"/>
        </w:rPr>
        <w:t xml:space="preserve"> </w:t>
      </w:r>
      <w:r w:rsidR="00C92B5D">
        <w:rPr>
          <w:b/>
          <w:bCs/>
          <w:color w:val="000000"/>
          <w:sz w:val="20"/>
          <w:szCs w:val="20"/>
        </w:rPr>
        <w:t>1</w:t>
      </w:r>
      <w:r w:rsidR="00B15E8B">
        <w:rPr>
          <w:b/>
          <w:bCs/>
          <w:color w:val="000000"/>
          <w:sz w:val="20"/>
          <w:szCs w:val="20"/>
        </w:rPr>
        <w:t>4</w:t>
      </w:r>
      <w:r w:rsidR="005C0F65">
        <w:rPr>
          <w:b/>
          <w:bCs/>
          <w:color w:val="000000"/>
          <w:sz w:val="20"/>
          <w:szCs w:val="20"/>
        </w:rPr>
        <w:t>,</w:t>
      </w:r>
      <w:r w:rsidR="009C75ED" w:rsidRPr="00886C3A">
        <w:rPr>
          <w:b/>
          <w:bCs/>
          <w:color w:val="000000"/>
          <w:sz w:val="20"/>
          <w:szCs w:val="20"/>
        </w:rPr>
        <w:t xml:space="preserve"> </w:t>
      </w:r>
      <w:r w:rsidRPr="00886C3A">
        <w:rPr>
          <w:b/>
          <w:bCs/>
          <w:color w:val="000000"/>
          <w:sz w:val="20"/>
          <w:szCs w:val="20"/>
        </w:rPr>
        <w:t>201</w:t>
      </w:r>
      <w:r w:rsidR="00B90810">
        <w:rPr>
          <w:b/>
          <w:bCs/>
          <w:color w:val="000000"/>
          <w:sz w:val="20"/>
          <w:szCs w:val="20"/>
        </w:rPr>
        <w:t>9</w:t>
      </w:r>
    </w:p>
    <w:p w14:paraId="01D8BCB2" w14:textId="77777777" w:rsidR="00CE76F4" w:rsidRDefault="00CE76F4">
      <w:pPr>
        <w:pStyle w:val="NormalWeb"/>
        <w:jc w:val="both"/>
        <w:rPr>
          <w:color w:val="000000"/>
          <w:sz w:val="20"/>
          <w:szCs w:val="20"/>
        </w:rPr>
      </w:pPr>
      <w:r w:rsidRPr="00886C3A">
        <w:rPr>
          <w:color w:val="000000"/>
          <w:sz w:val="20"/>
          <w:szCs w:val="20"/>
        </w:rPr>
        <w:t xml:space="preserve">READ THIS CAREFULLY BEFORE ELECTRONICALLY ACCESSING OR </w:t>
      </w:r>
      <w:r w:rsidR="00E63169">
        <w:rPr>
          <w:color w:val="000000"/>
          <w:sz w:val="20"/>
          <w:szCs w:val="20"/>
        </w:rPr>
        <w:t>USING THIS PROPRIETARY PRODUCT!</w:t>
      </w:r>
    </w:p>
    <w:p w14:paraId="72CBAB50" w14:textId="77777777" w:rsidR="00CE76F4" w:rsidRPr="00886C3A" w:rsidRDefault="00CE76F4">
      <w:pPr>
        <w:pStyle w:val="NormalWeb"/>
        <w:jc w:val="both"/>
        <w:rPr>
          <w:color w:val="000000"/>
          <w:sz w:val="20"/>
          <w:szCs w:val="20"/>
        </w:rPr>
      </w:pPr>
      <w:r w:rsidRPr="00886C3A">
        <w:rPr>
          <w:color w:val="000000"/>
          <w:sz w:val="20"/>
          <w:szCs w:val="20"/>
        </w:rPr>
        <w:t>THIS IS A LEGAL AGREEMENT (“AGREEMENT”) BETWEEN YOU, INDIVIDUALLY</w:t>
      </w:r>
      <w:r w:rsidR="004F359C" w:rsidRPr="00886C3A">
        <w:rPr>
          <w:color w:val="000000"/>
          <w:sz w:val="20"/>
          <w:szCs w:val="20"/>
        </w:rPr>
        <w:t>,</w:t>
      </w:r>
      <w:r w:rsidRPr="00886C3A">
        <w:rPr>
          <w:color w:val="000000"/>
          <w:sz w:val="20"/>
          <w:szCs w:val="20"/>
        </w:rPr>
        <w:t xml:space="preserve"> </w:t>
      </w:r>
      <w:r w:rsidR="004F359C" w:rsidRPr="00886C3A">
        <w:rPr>
          <w:color w:val="000000"/>
          <w:sz w:val="20"/>
          <w:szCs w:val="20"/>
        </w:rPr>
        <w:t>AND/</w:t>
      </w:r>
      <w:r w:rsidRPr="00886C3A">
        <w:rPr>
          <w:color w:val="000000"/>
          <w:sz w:val="20"/>
          <w:szCs w:val="20"/>
        </w:rPr>
        <w:t xml:space="preserve">OR </w:t>
      </w:r>
      <w:r w:rsidR="004F359C" w:rsidRPr="00886C3A">
        <w:rPr>
          <w:color w:val="000000"/>
          <w:sz w:val="20"/>
          <w:szCs w:val="20"/>
        </w:rPr>
        <w:t xml:space="preserve">THE </w:t>
      </w:r>
      <w:r w:rsidR="008514BE" w:rsidRPr="00886C3A">
        <w:rPr>
          <w:color w:val="000000"/>
          <w:sz w:val="20"/>
          <w:szCs w:val="20"/>
        </w:rPr>
        <w:t xml:space="preserve">LEGAL </w:t>
      </w:r>
      <w:r w:rsidRPr="00886C3A">
        <w:rPr>
          <w:color w:val="000000"/>
          <w:sz w:val="20"/>
          <w:szCs w:val="20"/>
        </w:rPr>
        <w:t xml:space="preserve">ENTITY </w:t>
      </w:r>
      <w:r w:rsidR="004F359C" w:rsidRPr="00886C3A">
        <w:rPr>
          <w:color w:val="000000"/>
          <w:sz w:val="20"/>
          <w:szCs w:val="20"/>
        </w:rPr>
        <w:t>FOR WHOM YOU ARE OPENING, INSTALLING, DOWNLOADING, COPYING OR OTHERWISE USING THE</w:t>
      </w:r>
      <w:r w:rsidR="005A344E">
        <w:rPr>
          <w:color w:val="000000"/>
          <w:sz w:val="20"/>
          <w:szCs w:val="20"/>
        </w:rPr>
        <w:t xml:space="preserve"> AVAYA SOFTWARE DEVELOPMENT KIT</w:t>
      </w:r>
      <w:r w:rsidR="004F359C" w:rsidRPr="00886C3A">
        <w:rPr>
          <w:color w:val="000000"/>
          <w:sz w:val="20"/>
          <w:szCs w:val="20"/>
        </w:rPr>
        <w:t xml:space="preserve"> </w:t>
      </w:r>
      <w:r w:rsidR="005A344E">
        <w:rPr>
          <w:color w:val="000000"/>
          <w:sz w:val="20"/>
          <w:szCs w:val="20"/>
        </w:rPr>
        <w:t>(“</w:t>
      </w:r>
      <w:r w:rsidR="004F359C" w:rsidRPr="00886C3A">
        <w:rPr>
          <w:color w:val="000000"/>
          <w:sz w:val="20"/>
          <w:szCs w:val="20"/>
        </w:rPr>
        <w:t>SDK</w:t>
      </w:r>
      <w:r w:rsidR="005A344E">
        <w:rPr>
          <w:color w:val="000000"/>
          <w:sz w:val="20"/>
          <w:szCs w:val="20"/>
        </w:rPr>
        <w:t>”)</w:t>
      </w:r>
      <w:r w:rsidR="004F359C" w:rsidRPr="00886C3A">
        <w:rPr>
          <w:color w:val="000000"/>
          <w:sz w:val="20"/>
          <w:szCs w:val="20"/>
        </w:rPr>
        <w:t xml:space="preserve"> </w:t>
      </w:r>
      <w:r w:rsidRPr="00886C3A">
        <w:rPr>
          <w:color w:val="000000"/>
          <w:sz w:val="20"/>
          <w:szCs w:val="20"/>
        </w:rPr>
        <w:t>(</w:t>
      </w:r>
      <w:r w:rsidR="004F359C" w:rsidRPr="00886C3A">
        <w:rPr>
          <w:color w:val="000000"/>
          <w:sz w:val="20"/>
          <w:szCs w:val="20"/>
        </w:rPr>
        <w:t xml:space="preserve">COLLECTIVELY, AS REFERENCED HEREIN, “YOU”, “YOUR”, OR </w:t>
      </w:r>
      <w:r w:rsidRPr="00886C3A">
        <w:rPr>
          <w:color w:val="000000"/>
          <w:sz w:val="20"/>
          <w:szCs w:val="20"/>
        </w:rPr>
        <w:t xml:space="preserve">“LICENSEE”) AND AVAYA INC. </w:t>
      </w:r>
      <w:r w:rsidR="00682B58" w:rsidRPr="00886C3A">
        <w:rPr>
          <w:color w:val="000000"/>
          <w:sz w:val="20"/>
          <w:szCs w:val="20"/>
        </w:rPr>
        <w:t xml:space="preserve">OR ANY AVAYA AFFILIATE </w:t>
      </w:r>
      <w:r w:rsidRPr="00886C3A">
        <w:rPr>
          <w:color w:val="000000"/>
          <w:sz w:val="20"/>
          <w:szCs w:val="20"/>
        </w:rPr>
        <w:t>(</w:t>
      </w:r>
      <w:r w:rsidR="004F359C" w:rsidRPr="00886C3A">
        <w:rPr>
          <w:color w:val="000000"/>
          <w:sz w:val="20"/>
          <w:szCs w:val="20"/>
        </w:rPr>
        <w:t xml:space="preserve">COLLECTIVELY, </w:t>
      </w:r>
      <w:r w:rsidRPr="00886C3A">
        <w:rPr>
          <w:color w:val="000000"/>
          <w:sz w:val="20"/>
          <w:szCs w:val="20"/>
        </w:rPr>
        <w:t xml:space="preserve">“AVAYA”). IF YOU ARE ACCEPTING THE TERMS AND CONDITIONS </w:t>
      </w:r>
      <w:r w:rsidR="004F359C" w:rsidRPr="00886C3A">
        <w:rPr>
          <w:color w:val="000000"/>
          <w:sz w:val="20"/>
          <w:szCs w:val="20"/>
        </w:rPr>
        <w:t xml:space="preserve">OF THIS AGREEMENT </w:t>
      </w:r>
      <w:r w:rsidRPr="00886C3A">
        <w:rPr>
          <w:color w:val="000000"/>
          <w:sz w:val="20"/>
          <w:szCs w:val="20"/>
        </w:rPr>
        <w:t xml:space="preserve">ON BEHALF OF </w:t>
      </w:r>
      <w:r w:rsidR="008514BE" w:rsidRPr="00886C3A">
        <w:rPr>
          <w:color w:val="000000"/>
          <w:sz w:val="20"/>
          <w:szCs w:val="20"/>
        </w:rPr>
        <w:t xml:space="preserve">A LEGAL </w:t>
      </w:r>
      <w:r w:rsidRPr="00886C3A">
        <w:rPr>
          <w:color w:val="000000"/>
          <w:sz w:val="20"/>
          <w:szCs w:val="20"/>
        </w:rPr>
        <w:t xml:space="preserve">ENTITY, YOU REPRESENT AND WARRANT THAT YOU HAVE FULL LEGAL AUTHORITY TO ACCEPT ON BEHALF OF AND BIND </w:t>
      </w:r>
      <w:r w:rsidR="008514BE" w:rsidRPr="00886C3A">
        <w:rPr>
          <w:color w:val="000000"/>
          <w:sz w:val="20"/>
          <w:szCs w:val="20"/>
        </w:rPr>
        <w:t xml:space="preserve">SUCH LEGAL </w:t>
      </w:r>
      <w:r w:rsidRPr="00886C3A">
        <w:rPr>
          <w:color w:val="000000"/>
          <w:sz w:val="20"/>
          <w:szCs w:val="20"/>
        </w:rPr>
        <w:t xml:space="preserve">ENTITY TO THIS AGREEMENT.  BY OPENING THE MEDIA CONTAINER, </w:t>
      </w:r>
      <w:r w:rsidR="001A2A24" w:rsidRPr="00886C3A">
        <w:rPr>
          <w:color w:val="000000"/>
          <w:sz w:val="20"/>
          <w:szCs w:val="20"/>
        </w:rPr>
        <w:t xml:space="preserve">BY </w:t>
      </w:r>
      <w:r w:rsidRPr="00886C3A">
        <w:rPr>
          <w:color w:val="000000"/>
          <w:sz w:val="20"/>
          <w:szCs w:val="20"/>
        </w:rPr>
        <w:t>INSTALLING, DOWNLOADING, COPYING OR OTHERWISE USING THE AVAYA SOFTWARE DEVELOPMENT KIT (“SDK”)</w:t>
      </w:r>
      <w:r w:rsidR="004320BD" w:rsidRPr="00886C3A">
        <w:rPr>
          <w:color w:val="000000"/>
          <w:sz w:val="20"/>
          <w:szCs w:val="20"/>
        </w:rPr>
        <w:t xml:space="preserve"> OR AUTHORIZING OTHERS TO DO SO</w:t>
      </w:r>
      <w:r w:rsidRPr="00886C3A">
        <w:rPr>
          <w:color w:val="000000"/>
          <w:sz w:val="20"/>
          <w:szCs w:val="20"/>
        </w:rPr>
        <w:t xml:space="preserve">, YOU SIGNIFY THAT YOU ACCEPT AND AGREE TO BE BOUND BY THE TERMS OF THIS AGREEMENT. </w:t>
      </w:r>
      <w:r w:rsidR="00E93A15" w:rsidRPr="00886C3A">
        <w:rPr>
          <w:color w:val="000000"/>
          <w:sz w:val="20"/>
          <w:szCs w:val="20"/>
        </w:rPr>
        <w:t xml:space="preserve"> </w:t>
      </w:r>
      <w:r w:rsidR="004320BD" w:rsidRPr="00886C3A">
        <w:rPr>
          <w:color w:val="000000"/>
          <w:sz w:val="20"/>
          <w:szCs w:val="20"/>
        </w:rPr>
        <w:t>IF YOU DO NOT HAVE SUCH AUTHORITY OR DO NOT WISH TO BE BOUND BY THE TERMS OF THIS AGREEMENT, SELECT THE "DECLINE" BUTTON AT THE END OF THE TERMS OF THIS AGREEMENT OR THE EQUIVALENT OPTION</w:t>
      </w:r>
      <w:r w:rsidR="005A344E">
        <w:rPr>
          <w:color w:val="000000"/>
          <w:sz w:val="20"/>
          <w:szCs w:val="20"/>
        </w:rPr>
        <w:t xml:space="preserve"> AND YOU SHALL HAVE NO RIGHT TO USE THE SDK</w:t>
      </w:r>
      <w:r w:rsidR="004320BD" w:rsidRPr="00886C3A">
        <w:rPr>
          <w:color w:val="000000"/>
          <w:sz w:val="20"/>
          <w:szCs w:val="20"/>
        </w:rPr>
        <w:t>.</w:t>
      </w:r>
    </w:p>
    <w:p w14:paraId="0A78142E" w14:textId="77777777" w:rsidR="00CE76F4" w:rsidRPr="00886C3A" w:rsidRDefault="00CE76F4" w:rsidP="00C9543E">
      <w:pPr>
        <w:pStyle w:val="NormalWeb"/>
        <w:keepNext/>
        <w:jc w:val="both"/>
        <w:rPr>
          <w:color w:val="000000"/>
          <w:sz w:val="20"/>
          <w:szCs w:val="20"/>
        </w:rPr>
      </w:pPr>
      <w:r w:rsidRPr="00886C3A">
        <w:rPr>
          <w:b/>
          <w:bCs/>
          <w:color w:val="000000"/>
          <w:sz w:val="20"/>
          <w:szCs w:val="20"/>
        </w:rPr>
        <w:t>1.0 DEFINITIONS.</w:t>
      </w:r>
      <w:r w:rsidRPr="00886C3A">
        <w:rPr>
          <w:color w:val="000000"/>
          <w:sz w:val="20"/>
          <w:szCs w:val="20"/>
        </w:rPr>
        <w:t xml:space="preserve"> </w:t>
      </w:r>
    </w:p>
    <w:p w14:paraId="3BAAD359" w14:textId="77777777" w:rsidR="00CE76F4" w:rsidRPr="00886C3A" w:rsidRDefault="00CE76F4">
      <w:pPr>
        <w:pStyle w:val="NormalWeb"/>
        <w:jc w:val="both"/>
        <w:rPr>
          <w:color w:val="000000"/>
          <w:sz w:val="20"/>
          <w:szCs w:val="20"/>
        </w:rPr>
      </w:pPr>
      <w:r w:rsidRPr="00886C3A">
        <w:rPr>
          <w:color w:val="000000"/>
          <w:sz w:val="20"/>
          <w:szCs w:val="20"/>
        </w:rPr>
        <w:t>1.1 “</w:t>
      </w:r>
      <w:r w:rsidRPr="00886C3A">
        <w:rPr>
          <w:sz w:val="20"/>
          <w:szCs w:val="20"/>
        </w:rPr>
        <w:t>Affiliates” means any entity that is directly or indirectly controlling, controlled by, or under common control with Avaya Inc.  For purposes of this definition, “control” means the power to direct the management and policies of such party, directly or indirectly, whether through ownership of voting securities, by contract or otherwise; and the terms “controlling” and “controlled” have meanings correlative to the foregoing.</w:t>
      </w:r>
    </w:p>
    <w:p w14:paraId="237ABE5F" w14:textId="77777777" w:rsidR="00CE76F4" w:rsidRPr="00886C3A" w:rsidRDefault="00CE76F4">
      <w:pPr>
        <w:pStyle w:val="NormalWeb"/>
        <w:jc w:val="both"/>
        <w:rPr>
          <w:color w:val="000000"/>
          <w:sz w:val="20"/>
          <w:szCs w:val="20"/>
        </w:rPr>
      </w:pPr>
      <w:r w:rsidRPr="00886C3A">
        <w:rPr>
          <w:color w:val="000000"/>
          <w:sz w:val="20"/>
          <w:szCs w:val="20"/>
        </w:rPr>
        <w:t xml:space="preserve">1.2 “Avaya Software Development Kit” or “SDK” means Avaya technology, which may include </w:t>
      </w:r>
      <w:r w:rsidR="00F67A22">
        <w:rPr>
          <w:color w:val="000000"/>
          <w:sz w:val="20"/>
          <w:szCs w:val="20"/>
        </w:rPr>
        <w:t>Software</w:t>
      </w:r>
      <w:r w:rsidRPr="00886C3A">
        <w:rPr>
          <w:color w:val="000000"/>
          <w:sz w:val="20"/>
          <w:szCs w:val="20"/>
        </w:rPr>
        <w:t xml:space="preserve">, Client Libraries, </w:t>
      </w:r>
      <w:r w:rsidRPr="00D65CFC">
        <w:rPr>
          <w:color w:val="000000"/>
          <w:sz w:val="20"/>
          <w:szCs w:val="20"/>
        </w:rPr>
        <w:t>Specification Documents</w:t>
      </w:r>
      <w:r w:rsidRPr="00886C3A">
        <w:rPr>
          <w:color w:val="000000"/>
          <w:sz w:val="20"/>
          <w:szCs w:val="20"/>
        </w:rPr>
        <w:t xml:space="preserve">, </w:t>
      </w:r>
      <w:r w:rsidR="00537B0C" w:rsidRPr="00886C3A">
        <w:rPr>
          <w:color w:val="000000"/>
          <w:sz w:val="20"/>
          <w:szCs w:val="20"/>
        </w:rPr>
        <w:t xml:space="preserve">Software </w:t>
      </w:r>
      <w:r w:rsidRPr="00886C3A">
        <w:rPr>
          <w:color w:val="000000"/>
          <w:sz w:val="20"/>
          <w:szCs w:val="20"/>
        </w:rPr>
        <w:t xml:space="preserve">libraries, application programming interfaces (“API”), </w:t>
      </w:r>
      <w:r w:rsidR="00537B0C" w:rsidRPr="00886C3A">
        <w:rPr>
          <w:color w:val="000000"/>
          <w:sz w:val="20"/>
          <w:szCs w:val="20"/>
        </w:rPr>
        <w:t xml:space="preserve">Software </w:t>
      </w:r>
      <w:r w:rsidRPr="00886C3A">
        <w:rPr>
          <w:color w:val="000000"/>
          <w:sz w:val="20"/>
          <w:szCs w:val="20"/>
        </w:rPr>
        <w:t xml:space="preserve">tools, </w:t>
      </w:r>
      <w:r w:rsidR="00EA2592" w:rsidRPr="00886C3A">
        <w:rPr>
          <w:color w:val="000000"/>
          <w:sz w:val="20"/>
          <w:szCs w:val="20"/>
        </w:rPr>
        <w:t>Sample Application Code</w:t>
      </w:r>
      <w:r w:rsidRPr="00886C3A">
        <w:rPr>
          <w:color w:val="000000"/>
          <w:sz w:val="20"/>
          <w:szCs w:val="20"/>
        </w:rPr>
        <w:t xml:space="preserve"> and </w:t>
      </w:r>
      <w:r w:rsidRPr="00854790">
        <w:rPr>
          <w:color w:val="000000"/>
          <w:sz w:val="20"/>
          <w:szCs w:val="20"/>
        </w:rPr>
        <w:t>Documentation</w:t>
      </w:r>
      <w:r w:rsidRPr="00886C3A">
        <w:rPr>
          <w:color w:val="000000"/>
          <w:sz w:val="20"/>
          <w:szCs w:val="20"/>
        </w:rPr>
        <w:t xml:space="preserve">. </w:t>
      </w:r>
    </w:p>
    <w:p w14:paraId="36E60F77" w14:textId="77777777" w:rsidR="00F11829" w:rsidRPr="00886C3A" w:rsidRDefault="00256525" w:rsidP="00F11829">
      <w:pPr>
        <w:pStyle w:val="NormalWeb"/>
        <w:jc w:val="both"/>
        <w:rPr>
          <w:color w:val="000000"/>
          <w:sz w:val="20"/>
          <w:szCs w:val="20"/>
        </w:rPr>
      </w:pPr>
      <w:proofErr w:type="gramStart"/>
      <w:r w:rsidRPr="00886C3A">
        <w:rPr>
          <w:color w:val="000000"/>
          <w:sz w:val="20"/>
          <w:szCs w:val="20"/>
        </w:rPr>
        <w:t>1.3</w:t>
      </w:r>
      <w:proofErr w:type="gramEnd"/>
      <w:r w:rsidR="00F11829" w:rsidRPr="00886C3A">
        <w:rPr>
          <w:color w:val="000000"/>
          <w:sz w:val="20"/>
          <w:szCs w:val="20"/>
        </w:rPr>
        <w:t xml:space="preserve"> “Client Libraries” mean any enabler code specifically designated as such and included in a SDK. Client Libraries may also be referred to as “DLLs”, and represent elements of the SDK required at runtime to communicate with Avaya products or other SDK elements. </w:t>
      </w:r>
    </w:p>
    <w:p w14:paraId="32EC109D" w14:textId="0326FC74" w:rsidR="004C34A2" w:rsidRPr="00886C3A" w:rsidRDefault="004C34A2" w:rsidP="004C34A2">
      <w:pPr>
        <w:pStyle w:val="NormalWeb"/>
        <w:jc w:val="both"/>
        <w:rPr>
          <w:sz w:val="20"/>
          <w:szCs w:val="20"/>
        </w:rPr>
      </w:pPr>
      <w:r w:rsidRPr="00886C3A">
        <w:rPr>
          <w:color w:val="000000"/>
          <w:sz w:val="20"/>
          <w:szCs w:val="20"/>
        </w:rPr>
        <w:t xml:space="preserve">1.4 </w:t>
      </w:r>
      <w:r w:rsidRPr="00886C3A">
        <w:rPr>
          <w:bCs/>
          <w:sz w:val="20"/>
          <w:szCs w:val="20"/>
        </w:rPr>
        <w:t>“Change In Control”</w:t>
      </w:r>
      <w:r w:rsidRPr="00886C3A">
        <w:rPr>
          <w:sz w:val="20"/>
          <w:szCs w:val="20"/>
        </w:rPr>
        <w:t xml:space="preserve"> shall be deemed to have occurred if any person, entity or group comes to own or control, directly or indirectly, beneficially or of record, voting securities (or any other form of controlling interest) which represent more than fifty percent (50%) of the total voting power of </w:t>
      </w:r>
      <w:r w:rsidR="009D1A6A">
        <w:rPr>
          <w:sz w:val="20"/>
          <w:szCs w:val="20"/>
        </w:rPr>
        <w:t>the</w:t>
      </w:r>
      <w:r w:rsidRPr="00886C3A">
        <w:rPr>
          <w:sz w:val="20"/>
          <w:szCs w:val="20"/>
        </w:rPr>
        <w:t xml:space="preserve"> Licensee.</w:t>
      </w:r>
    </w:p>
    <w:p w14:paraId="25461C59" w14:textId="77777777" w:rsidR="00F11829" w:rsidRPr="00886C3A" w:rsidRDefault="00256525" w:rsidP="00F11829">
      <w:pPr>
        <w:pStyle w:val="NormalWeb"/>
        <w:jc w:val="both"/>
        <w:rPr>
          <w:sz w:val="20"/>
          <w:szCs w:val="20"/>
        </w:rPr>
      </w:pPr>
      <w:r w:rsidRPr="00886C3A">
        <w:rPr>
          <w:sz w:val="20"/>
          <w:szCs w:val="20"/>
        </w:rPr>
        <w:t>1.</w:t>
      </w:r>
      <w:r w:rsidR="004C34A2" w:rsidRPr="00886C3A">
        <w:rPr>
          <w:sz w:val="20"/>
          <w:szCs w:val="20"/>
        </w:rPr>
        <w:t>5</w:t>
      </w:r>
      <w:r w:rsidR="00F11829" w:rsidRPr="00886C3A">
        <w:rPr>
          <w:sz w:val="20"/>
          <w:szCs w:val="20"/>
        </w:rPr>
        <w:t xml:space="preserve"> “Derivative Work</w:t>
      </w:r>
      <w:r w:rsidR="00EC4360" w:rsidRPr="00886C3A">
        <w:rPr>
          <w:sz w:val="20"/>
          <w:szCs w:val="20"/>
        </w:rPr>
        <w:t>(</w:t>
      </w:r>
      <w:r w:rsidR="00F11829" w:rsidRPr="00886C3A">
        <w:rPr>
          <w:sz w:val="20"/>
          <w:szCs w:val="20"/>
        </w:rPr>
        <w:t>s</w:t>
      </w:r>
      <w:r w:rsidR="00EC4360" w:rsidRPr="00886C3A">
        <w:rPr>
          <w:sz w:val="20"/>
          <w:szCs w:val="20"/>
        </w:rPr>
        <w:t>)</w:t>
      </w:r>
      <w:r w:rsidR="00F11829" w:rsidRPr="00886C3A">
        <w:rPr>
          <w:sz w:val="20"/>
          <w:szCs w:val="20"/>
        </w:rPr>
        <w:t xml:space="preserve">” means any translation (including translation into other computer languages), port, compiling of </w:t>
      </w:r>
      <w:r w:rsidR="00DD0A93" w:rsidRPr="00886C3A">
        <w:rPr>
          <w:sz w:val="20"/>
          <w:szCs w:val="20"/>
        </w:rPr>
        <w:t xml:space="preserve">Source Code </w:t>
      </w:r>
      <w:r w:rsidR="00F11829" w:rsidRPr="00886C3A">
        <w:rPr>
          <w:sz w:val="20"/>
          <w:szCs w:val="20"/>
        </w:rPr>
        <w:t>into object code, combination with a pre-existing work, modification, correction, addition, extension, upgrade, improvement, compilation, abridgment or other form in which an existing work may be recast, transformed or adapted or which would otherwise constitute a derivative work under the United States Copyright Act</w:t>
      </w:r>
      <w:r w:rsidR="00D47CDA">
        <w:rPr>
          <w:sz w:val="20"/>
          <w:szCs w:val="20"/>
        </w:rPr>
        <w:t>.</w:t>
      </w:r>
      <w:r w:rsidR="00F11829" w:rsidRPr="00886C3A">
        <w:rPr>
          <w:sz w:val="20"/>
          <w:szCs w:val="20"/>
        </w:rPr>
        <w:t xml:space="preserve">  Permitted Modifications will be considered Derivative Works.</w:t>
      </w:r>
    </w:p>
    <w:p w14:paraId="0DBA367C" w14:textId="77777777" w:rsidR="00CE76F4" w:rsidRPr="00886C3A" w:rsidRDefault="00CE76F4">
      <w:pPr>
        <w:pStyle w:val="NormalWeb"/>
        <w:jc w:val="both"/>
        <w:rPr>
          <w:color w:val="000000"/>
          <w:sz w:val="20"/>
          <w:szCs w:val="20"/>
        </w:rPr>
      </w:pPr>
      <w:r w:rsidRPr="00886C3A">
        <w:rPr>
          <w:color w:val="000000"/>
          <w:sz w:val="20"/>
          <w:szCs w:val="20"/>
        </w:rPr>
        <w:lastRenderedPageBreak/>
        <w:t>1.</w:t>
      </w:r>
      <w:r w:rsidR="004C34A2" w:rsidRPr="00886C3A">
        <w:rPr>
          <w:color w:val="000000"/>
          <w:sz w:val="20"/>
          <w:szCs w:val="20"/>
        </w:rPr>
        <w:t>6</w:t>
      </w:r>
      <w:r w:rsidRPr="00886C3A">
        <w:rPr>
          <w:color w:val="000000"/>
          <w:sz w:val="20"/>
          <w:szCs w:val="20"/>
        </w:rPr>
        <w:t xml:space="preserve"> “Documentation” includes programmer guides, CDs, manuals, materials, and information appropriate or necessary for use in connection with the </w:t>
      </w:r>
      <w:r w:rsidRPr="00854790">
        <w:rPr>
          <w:color w:val="000000"/>
          <w:sz w:val="20"/>
          <w:szCs w:val="20"/>
        </w:rPr>
        <w:t>SDK</w:t>
      </w:r>
      <w:r w:rsidRPr="00886C3A">
        <w:rPr>
          <w:color w:val="000000"/>
          <w:sz w:val="20"/>
          <w:szCs w:val="20"/>
        </w:rPr>
        <w:t>. Documentation may be provided in machine-readable</w:t>
      </w:r>
      <w:r w:rsidR="004302CA">
        <w:rPr>
          <w:color w:val="000000"/>
          <w:sz w:val="20"/>
          <w:szCs w:val="20"/>
        </w:rPr>
        <w:t>, electronic</w:t>
      </w:r>
      <w:r w:rsidRPr="00886C3A">
        <w:rPr>
          <w:color w:val="000000"/>
          <w:sz w:val="20"/>
          <w:szCs w:val="20"/>
        </w:rPr>
        <w:t xml:space="preserve"> or hard copy form. </w:t>
      </w:r>
    </w:p>
    <w:p w14:paraId="3BC8F6B5" w14:textId="77777777" w:rsidR="00F11829" w:rsidRPr="00886C3A" w:rsidRDefault="00905B9B" w:rsidP="00F11829">
      <w:pPr>
        <w:pStyle w:val="NormalWeb"/>
        <w:jc w:val="both"/>
        <w:rPr>
          <w:sz w:val="20"/>
          <w:szCs w:val="20"/>
        </w:rPr>
      </w:pPr>
      <w:r w:rsidRPr="00886C3A">
        <w:rPr>
          <w:sz w:val="20"/>
          <w:szCs w:val="20"/>
        </w:rPr>
        <w:t>1.</w:t>
      </w:r>
      <w:r w:rsidR="004C34A2" w:rsidRPr="00886C3A">
        <w:rPr>
          <w:sz w:val="20"/>
          <w:szCs w:val="20"/>
        </w:rPr>
        <w:t>7</w:t>
      </w:r>
      <w:r w:rsidR="00F11829" w:rsidRPr="00886C3A">
        <w:rPr>
          <w:sz w:val="20"/>
          <w:szCs w:val="20"/>
        </w:rPr>
        <w:t xml:space="preserve"> “Intellectual Property” means any and all: (i) rights associated with works of authorship throughout the world, including copyrights, neighboring rights, moral rights, and mask</w:t>
      </w:r>
      <w:r w:rsidR="005F6DA3" w:rsidRPr="00886C3A">
        <w:rPr>
          <w:sz w:val="20"/>
          <w:szCs w:val="20"/>
        </w:rPr>
        <w:t xml:space="preserve"> </w:t>
      </w:r>
      <w:r w:rsidR="00F11829" w:rsidRPr="00886C3A">
        <w:rPr>
          <w:sz w:val="20"/>
          <w:szCs w:val="20"/>
        </w:rPr>
        <w:t>works, (ii) trademark and trade name rights and similar rights, (iii) trade secret rights, (iv) patents, algorithms, designs and other industrial property rights, (v) all other intellectual and industrial property rights (of</w:t>
      </w:r>
      <w:r w:rsidR="00BE0C90" w:rsidRPr="00886C3A">
        <w:rPr>
          <w:sz w:val="20"/>
          <w:szCs w:val="20"/>
        </w:rPr>
        <w:t xml:space="preserve"> </w:t>
      </w:r>
      <w:r w:rsidR="00F11829" w:rsidRPr="00886C3A">
        <w:rPr>
          <w:sz w:val="20"/>
          <w:szCs w:val="20"/>
        </w:rPr>
        <w:t xml:space="preserve">every kind and nature throughout the world and however designated) whether arising by operation of law, contract, license, or otherwise, and (vi) all registrations, initial applications, renewals, extensions, continuations, divisions or reissues thereof now or hereafter in force (including any rights in any of the foregoing).  </w:t>
      </w:r>
    </w:p>
    <w:p w14:paraId="27AD586B" w14:textId="144C46F0" w:rsidR="00EA2592" w:rsidRPr="00886C3A" w:rsidRDefault="00CE76F4" w:rsidP="007F2960">
      <w:pPr>
        <w:rPr>
          <w:sz w:val="20"/>
          <w:szCs w:val="20"/>
        </w:rPr>
      </w:pPr>
      <w:r w:rsidRPr="00886C3A">
        <w:rPr>
          <w:color w:val="000000"/>
          <w:sz w:val="20"/>
          <w:szCs w:val="20"/>
        </w:rPr>
        <w:t>1.</w:t>
      </w:r>
      <w:r w:rsidR="004C34A2" w:rsidRPr="00886C3A">
        <w:rPr>
          <w:color w:val="000000"/>
          <w:sz w:val="20"/>
          <w:szCs w:val="20"/>
        </w:rPr>
        <w:t>8</w:t>
      </w:r>
      <w:r w:rsidRPr="007F2960">
        <w:rPr>
          <w:color w:val="000000"/>
          <w:sz w:val="20"/>
        </w:rPr>
        <w:t xml:space="preserve"> </w:t>
      </w:r>
      <w:r w:rsidR="00EA2592" w:rsidRPr="00886C3A">
        <w:rPr>
          <w:sz w:val="20"/>
          <w:szCs w:val="20"/>
        </w:rPr>
        <w:t xml:space="preserve">“Permitted Modification(s)” means Licensee’s modifications of the </w:t>
      </w:r>
      <w:r w:rsidR="00F67A22">
        <w:rPr>
          <w:sz w:val="20"/>
          <w:szCs w:val="20"/>
        </w:rPr>
        <w:t>Sample Application</w:t>
      </w:r>
      <w:r w:rsidR="00F67A22" w:rsidRPr="00886C3A">
        <w:rPr>
          <w:sz w:val="20"/>
          <w:szCs w:val="20"/>
        </w:rPr>
        <w:t xml:space="preserve"> </w:t>
      </w:r>
      <w:r w:rsidR="00EA2592" w:rsidRPr="00886C3A">
        <w:rPr>
          <w:sz w:val="20"/>
          <w:szCs w:val="20"/>
        </w:rPr>
        <w:t>Code as needed to create applications, interfaces, workflows or processes for use with Avaya products.</w:t>
      </w:r>
    </w:p>
    <w:p w14:paraId="4025D278" w14:textId="4D4A1DE8" w:rsidR="007E790B" w:rsidRPr="00886C3A" w:rsidRDefault="00905B9B" w:rsidP="00EA2592">
      <w:pPr>
        <w:pStyle w:val="NormalWeb"/>
        <w:jc w:val="both"/>
        <w:rPr>
          <w:color w:val="000000"/>
          <w:sz w:val="20"/>
          <w:szCs w:val="20"/>
        </w:rPr>
      </w:pPr>
      <w:r w:rsidRPr="00886C3A">
        <w:rPr>
          <w:color w:val="000000"/>
          <w:sz w:val="20"/>
          <w:szCs w:val="20"/>
        </w:rPr>
        <w:t>1.</w:t>
      </w:r>
      <w:r w:rsidR="00380956">
        <w:rPr>
          <w:color w:val="000000"/>
          <w:sz w:val="20"/>
          <w:szCs w:val="20"/>
        </w:rPr>
        <w:t>9</w:t>
      </w:r>
      <w:r w:rsidR="00F11829" w:rsidRPr="00886C3A">
        <w:rPr>
          <w:color w:val="000000"/>
          <w:sz w:val="20"/>
          <w:szCs w:val="20"/>
        </w:rPr>
        <w:t xml:space="preserve"> “Specification Document” means any notes or similar instructions in hard copy or machine readable form, including any technical, interface and/or interoperability specifications that define the requirements and conditions for connection to and/or interoperability with Avaya products, systems and solutions.</w:t>
      </w:r>
    </w:p>
    <w:p w14:paraId="06081805" w14:textId="194E60B3" w:rsidR="00194725" w:rsidRPr="00886C3A" w:rsidRDefault="00EA2592" w:rsidP="00EA2592">
      <w:pPr>
        <w:pStyle w:val="NormalWeb"/>
        <w:jc w:val="both"/>
        <w:rPr>
          <w:sz w:val="20"/>
          <w:szCs w:val="20"/>
        </w:rPr>
      </w:pPr>
      <w:r w:rsidRPr="00886C3A">
        <w:rPr>
          <w:sz w:val="20"/>
          <w:szCs w:val="20"/>
        </w:rPr>
        <w:t>1.1</w:t>
      </w:r>
      <w:r w:rsidR="00380956">
        <w:rPr>
          <w:sz w:val="20"/>
          <w:szCs w:val="20"/>
        </w:rPr>
        <w:t>0</w:t>
      </w:r>
      <w:r w:rsidRPr="00886C3A">
        <w:rPr>
          <w:sz w:val="20"/>
          <w:szCs w:val="20"/>
        </w:rPr>
        <w:t xml:space="preserve"> “Source Code” means</w:t>
      </w:r>
      <w:r w:rsidR="00B477C5">
        <w:rPr>
          <w:sz w:val="20"/>
          <w:szCs w:val="20"/>
        </w:rPr>
        <w:t xml:space="preserve"> human readable or</w:t>
      </w:r>
      <w:r w:rsidRPr="00886C3A">
        <w:rPr>
          <w:sz w:val="20"/>
          <w:szCs w:val="20"/>
        </w:rPr>
        <w:t xml:space="preserve"> high-level statement version of </w:t>
      </w:r>
      <w:r w:rsidR="00611AAA">
        <w:rPr>
          <w:sz w:val="20"/>
          <w:szCs w:val="20"/>
        </w:rPr>
        <w:t xml:space="preserve">software </w:t>
      </w:r>
      <w:r w:rsidRPr="00886C3A">
        <w:rPr>
          <w:sz w:val="20"/>
          <w:szCs w:val="20"/>
        </w:rPr>
        <w:t xml:space="preserve">written in the source language used by programmers and includes one or more programs.  Source Code programs may include one or more files, </w:t>
      </w:r>
      <w:r w:rsidR="00B477C5">
        <w:rPr>
          <w:sz w:val="20"/>
          <w:szCs w:val="20"/>
        </w:rPr>
        <w:t>such as</w:t>
      </w:r>
      <w:r w:rsidRPr="00886C3A">
        <w:rPr>
          <w:sz w:val="20"/>
          <w:szCs w:val="20"/>
        </w:rPr>
        <w:t xml:space="preserve"> </w:t>
      </w:r>
      <w:r w:rsidR="00194725" w:rsidRPr="00194725">
        <w:rPr>
          <w:sz w:val="20"/>
          <w:szCs w:val="20"/>
        </w:rPr>
        <w:t>user interface markup language (.</w:t>
      </w:r>
      <w:proofErr w:type="spellStart"/>
      <w:r w:rsidR="00194725" w:rsidRPr="00194725">
        <w:rPr>
          <w:sz w:val="20"/>
          <w:szCs w:val="20"/>
        </w:rPr>
        <w:t>mxml</w:t>
      </w:r>
      <w:proofErr w:type="spellEnd"/>
      <w:r w:rsidR="00194725" w:rsidRPr="00194725">
        <w:rPr>
          <w:sz w:val="20"/>
          <w:szCs w:val="20"/>
        </w:rPr>
        <w:t>), action script (.as), precompiled Flash code (.</w:t>
      </w:r>
      <w:proofErr w:type="spellStart"/>
      <w:r w:rsidR="00194725" w:rsidRPr="00194725">
        <w:rPr>
          <w:sz w:val="20"/>
          <w:szCs w:val="20"/>
        </w:rPr>
        <w:t>swc</w:t>
      </w:r>
      <w:proofErr w:type="spellEnd"/>
      <w:r w:rsidR="00194725" w:rsidRPr="00194725">
        <w:rPr>
          <w:sz w:val="20"/>
          <w:szCs w:val="20"/>
        </w:rPr>
        <w:t xml:space="preserve">), </w:t>
      </w:r>
      <w:r w:rsidRPr="00886C3A">
        <w:rPr>
          <w:sz w:val="20"/>
          <w:szCs w:val="20"/>
        </w:rPr>
        <w:t>java script (.</w:t>
      </w:r>
      <w:proofErr w:type="spellStart"/>
      <w:r w:rsidRPr="00886C3A">
        <w:rPr>
          <w:sz w:val="20"/>
          <w:szCs w:val="20"/>
        </w:rPr>
        <w:t>js</w:t>
      </w:r>
      <w:proofErr w:type="spellEnd"/>
      <w:r w:rsidRPr="00886C3A">
        <w:rPr>
          <w:sz w:val="20"/>
          <w:szCs w:val="20"/>
        </w:rPr>
        <w:t>), hypertext markup language (.html), active server pages (.asp), C# or C# .Net source code (.cs), java source code (.java), java server pages (.</w:t>
      </w:r>
      <w:proofErr w:type="spellStart"/>
      <w:r w:rsidRPr="00886C3A">
        <w:rPr>
          <w:sz w:val="20"/>
          <w:szCs w:val="20"/>
        </w:rPr>
        <w:t>jsp</w:t>
      </w:r>
      <w:proofErr w:type="spellEnd"/>
      <w:r w:rsidRPr="00886C3A">
        <w:rPr>
          <w:sz w:val="20"/>
          <w:szCs w:val="20"/>
        </w:rPr>
        <w:t>), java archives (.jar), graphic interchange format (.gif), cascading style sheet (.</w:t>
      </w:r>
      <w:proofErr w:type="spellStart"/>
      <w:r w:rsidRPr="00886C3A">
        <w:rPr>
          <w:sz w:val="20"/>
          <w:szCs w:val="20"/>
        </w:rPr>
        <w:t>css</w:t>
      </w:r>
      <w:proofErr w:type="spellEnd"/>
      <w:r w:rsidRPr="00886C3A">
        <w:rPr>
          <w:sz w:val="20"/>
          <w:szCs w:val="20"/>
        </w:rPr>
        <w:t>)</w:t>
      </w:r>
      <w:r w:rsidR="00AD6057">
        <w:rPr>
          <w:sz w:val="20"/>
          <w:szCs w:val="20"/>
        </w:rPr>
        <w:t>, audio files (.wav)</w:t>
      </w:r>
      <w:r w:rsidRPr="00886C3A">
        <w:rPr>
          <w:sz w:val="20"/>
          <w:szCs w:val="20"/>
        </w:rPr>
        <w:t xml:space="preserve"> and extensible markup language (.xml) files.  </w:t>
      </w:r>
    </w:p>
    <w:p w14:paraId="7F8E23CC" w14:textId="33F9BB51" w:rsidR="00EA2592" w:rsidRPr="00886C3A" w:rsidRDefault="00EA2592" w:rsidP="00EA2592">
      <w:pPr>
        <w:pStyle w:val="NormalWeb"/>
        <w:jc w:val="both"/>
        <w:rPr>
          <w:sz w:val="20"/>
          <w:szCs w:val="20"/>
        </w:rPr>
      </w:pPr>
      <w:r w:rsidRPr="00886C3A">
        <w:rPr>
          <w:sz w:val="20"/>
          <w:szCs w:val="20"/>
        </w:rPr>
        <w:t>1.1</w:t>
      </w:r>
      <w:r w:rsidR="00380956">
        <w:rPr>
          <w:sz w:val="20"/>
          <w:szCs w:val="20"/>
        </w:rPr>
        <w:t>1</w:t>
      </w:r>
      <w:r w:rsidRPr="00886C3A">
        <w:rPr>
          <w:sz w:val="20"/>
          <w:szCs w:val="20"/>
        </w:rPr>
        <w:t xml:space="preserve"> “Sample Application Code” means Software provided for the purposes of demonstrating functionality of </w:t>
      </w:r>
      <w:r w:rsidR="006D404C" w:rsidRPr="00886C3A">
        <w:rPr>
          <w:sz w:val="20"/>
          <w:szCs w:val="20"/>
        </w:rPr>
        <w:t xml:space="preserve">an </w:t>
      </w:r>
      <w:r w:rsidRPr="00886C3A">
        <w:rPr>
          <w:sz w:val="20"/>
          <w:szCs w:val="20"/>
        </w:rPr>
        <w:t xml:space="preserve">Avaya </w:t>
      </w:r>
      <w:r w:rsidR="008524A6" w:rsidRPr="00886C3A">
        <w:rPr>
          <w:sz w:val="20"/>
          <w:szCs w:val="20"/>
        </w:rPr>
        <w:t>p</w:t>
      </w:r>
      <w:r w:rsidRPr="00886C3A">
        <w:rPr>
          <w:sz w:val="20"/>
          <w:szCs w:val="20"/>
        </w:rPr>
        <w:t xml:space="preserve">roduct through the Avaya Software Development Kit. </w:t>
      </w:r>
    </w:p>
    <w:p w14:paraId="0B003ADB" w14:textId="5C1AFB87" w:rsidR="007A5D72" w:rsidRPr="00886C3A" w:rsidRDefault="00905B9B" w:rsidP="00EA2592">
      <w:pPr>
        <w:pStyle w:val="NormalWeb"/>
        <w:jc w:val="both"/>
        <w:rPr>
          <w:sz w:val="20"/>
          <w:szCs w:val="20"/>
        </w:rPr>
      </w:pPr>
      <w:r w:rsidRPr="00886C3A">
        <w:rPr>
          <w:sz w:val="20"/>
          <w:szCs w:val="20"/>
        </w:rPr>
        <w:t>1.1</w:t>
      </w:r>
      <w:r w:rsidR="00380956">
        <w:rPr>
          <w:sz w:val="20"/>
          <w:szCs w:val="20"/>
        </w:rPr>
        <w:t>2</w:t>
      </w:r>
      <w:r w:rsidRPr="00886C3A">
        <w:rPr>
          <w:sz w:val="20"/>
          <w:szCs w:val="20"/>
        </w:rPr>
        <w:t xml:space="preserve"> </w:t>
      </w:r>
      <w:r w:rsidR="007A5D72" w:rsidRPr="00886C3A">
        <w:rPr>
          <w:sz w:val="20"/>
          <w:szCs w:val="20"/>
        </w:rPr>
        <w:t xml:space="preserve">“Software” means </w:t>
      </w:r>
      <w:r w:rsidR="00CA60CB">
        <w:rPr>
          <w:sz w:val="20"/>
          <w:szCs w:val="20"/>
        </w:rPr>
        <w:t xml:space="preserve">data or </w:t>
      </w:r>
      <w:r w:rsidR="007A5D72" w:rsidRPr="00886C3A">
        <w:rPr>
          <w:sz w:val="20"/>
          <w:szCs w:val="20"/>
        </w:rPr>
        <w:t>information constituting one or more computer or apparatus programs</w:t>
      </w:r>
      <w:r w:rsidR="00BE0C90" w:rsidRPr="00886C3A">
        <w:rPr>
          <w:sz w:val="20"/>
          <w:szCs w:val="20"/>
        </w:rPr>
        <w:t>, including</w:t>
      </w:r>
      <w:r w:rsidR="007A5D72" w:rsidRPr="00886C3A">
        <w:rPr>
          <w:sz w:val="20"/>
          <w:szCs w:val="20"/>
        </w:rPr>
        <w:t xml:space="preserve"> Source Code</w:t>
      </w:r>
      <w:r w:rsidR="006B0190" w:rsidRPr="00886C3A">
        <w:rPr>
          <w:sz w:val="20"/>
          <w:szCs w:val="20"/>
        </w:rPr>
        <w:t xml:space="preserve"> or in machine-readable,</w:t>
      </w:r>
      <w:r w:rsidR="007A5D72" w:rsidRPr="00886C3A">
        <w:rPr>
          <w:sz w:val="20"/>
          <w:szCs w:val="20"/>
        </w:rPr>
        <w:t xml:space="preserve"> compiled object code form.</w:t>
      </w:r>
    </w:p>
    <w:p w14:paraId="22DE8CD9" w14:textId="77777777" w:rsidR="00CE76F4" w:rsidRPr="00886C3A" w:rsidRDefault="00CE76F4" w:rsidP="00C9543E">
      <w:pPr>
        <w:pStyle w:val="NormalWeb"/>
        <w:keepNext/>
        <w:jc w:val="both"/>
        <w:rPr>
          <w:color w:val="000000"/>
          <w:sz w:val="20"/>
          <w:szCs w:val="20"/>
        </w:rPr>
      </w:pPr>
      <w:r w:rsidRPr="00886C3A">
        <w:rPr>
          <w:b/>
          <w:bCs/>
          <w:color w:val="000000"/>
          <w:sz w:val="20"/>
          <w:szCs w:val="20"/>
        </w:rPr>
        <w:t>2.0 LICENSE GRANT</w:t>
      </w:r>
      <w:r w:rsidRPr="00886C3A">
        <w:rPr>
          <w:color w:val="000000"/>
          <w:sz w:val="20"/>
          <w:szCs w:val="20"/>
        </w:rPr>
        <w:t xml:space="preserve">. </w:t>
      </w:r>
    </w:p>
    <w:p w14:paraId="4ECE1787" w14:textId="77777777" w:rsidR="00CE76F4" w:rsidRPr="00886C3A" w:rsidRDefault="00CE76F4">
      <w:pPr>
        <w:pStyle w:val="NormalWeb"/>
        <w:jc w:val="both"/>
        <w:rPr>
          <w:color w:val="000000"/>
          <w:sz w:val="20"/>
          <w:szCs w:val="20"/>
        </w:rPr>
      </w:pPr>
      <w:r w:rsidRPr="00886C3A">
        <w:rPr>
          <w:color w:val="000000"/>
          <w:sz w:val="20"/>
          <w:szCs w:val="20"/>
        </w:rPr>
        <w:t xml:space="preserve">2.1 </w:t>
      </w:r>
      <w:r w:rsidRPr="00886C3A">
        <w:rPr>
          <w:color w:val="000000"/>
          <w:sz w:val="20"/>
          <w:szCs w:val="20"/>
          <w:u w:val="single"/>
        </w:rPr>
        <w:t>SDK License</w:t>
      </w:r>
      <w:r w:rsidRPr="00886C3A">
        <w:rPr>
          <w:color w:val="000000"/>
          <w:sz w:val="20"/>
          <w:szCs w:val="20"/>
        </w:rPr>
        <w:t>.</w:t>
      </w:r>
    </w:p>
    <w:p w14:paraId="536986CF" w14:textId="71CBAE17" w:rsidR="00CE76F4" w:rsidRPr="00886C3A" w:rsidRDefault="00CE76F4">
      <w:pPr>
        <w:pStyle w:val="NormalWeb"/>
        <w:ind w:left="480"/>
        <w:jc w:val="both"/>
        <w:rPr>
          <w:color w:val="000000"/>
          <w:sz w:val="20"/>
          <w:szCs w:val="20"/>
        </w:rPr>
      </w:pPr>
      <w:r w:rsidRPr="00886C3A">
        <w:rPr>
          <w:color w:val="000000"/>
          <w:sz w:val="20"/>
          <w:szCs w:val="20"/>
        </w:rPr>
        <w:t>A. Provided Licensee pays to Avaya the applicable license fee (if any), Avaya hereby grants Licensee a limited, non-exclusive, non-transferable license (without the right to sublicense</w:t>
      </w:r>
      <w:r w:rsidR="00EA2592" w:rsidRPr="00886C3A">
        <w:rPr>
          <w:color w:val="000000"/>
          <w:sz w:val="20"/>
          <w:szCs w:val="20"/>
        </w:rPr>
        <w:t>, except as set forth in 2.1B</w:t>
      </w:r>
      <w:r w:rsidR="00EA43D5" w:rsidRPr="00886C3A">
        <w:rPr>
          <w:color w:val="000000"/>
          <w:sz w:val="20"/>
          <w:szCs w:val="20"/>
        </w:rPr>
        <w:t>(iii)</w:t>
      </w:r>
      <w:r w:rsidRPr="00886C3A">
        <w:rPr>
          <w:color w:val="000000"/>
          <w:sz w:val="20"/>
          <w:szCs w:val="20"/>
        </w:rPr>
        <w:t xml:space="preserve">) </w:t>
      </w:r>
      <w:r w:rsidR="008E583C">
        <w:rPr>
          <w:color w:val="000000"/>
          <w:sz w:val="20"/>
          <w:szCs w:val="20"/>
        </w:rPr>
        <w:t xml:space="preserve">under </w:t>
      </w:r>
      <w:r w:rsidR="00D7643C">
        <w:rPr>
          <w:color w:val="000000"/>
          <w:sz w:val="20"/>
          <w:szCs w:val="20"/>
        </w:rPr>
        <w:t xml:space="preserve">the </w:t>
      </w:r>
      <w:r w:rsidR="008E583C">
        <w:rPr>
          <w:color w:val="000000"/>
          <w:sz w:val="20"/>
          <w:szCs w:val="20"/>
        </w:rPr>
        <w:t>Intellectual Property</w:t>
      </w:r>
      <w:r w:rsidR="007329B4">
        <w:rPr>
          <w:color w:val="000000"/>
          <w:sz w:val="20"/>
          <w:szCs w:val="20"/>
        </w:rPr>
        <w:t xml:space="preserve"> </w:t>
      </w:r>
      <w:r w:rsidR="007329B4" w:rsidRPr="00D729D0">
        <w:rPr>
          <w:color w:val="000000"/>
          <w:sz w:val="20"/>
          <w:szCs w:val="20"/>
        </w:rPr>
        <w:t>of Avaya</w:t>
      </w:r>
      <w:r w:rsidR="00D7643C" w:rsidRPr="00D729D0">
        <w:rPr>
          <w:color w:val="000000"/>
          <w:sz w:val="20"/>
          <w:szCs w:val="20"/>
        </w:rPr>
        <w:t xml:space="preserve"> and</w:t>
      </w:r>
      <w:r w:rsidR="007329B4" w:rsidRPr="00D729D0">
        <w:rPr>
          <w:color w:val="000000"/>
          <w:sz w:val="20"/>
          <w:szCs w:val="20"/>
        </w:rPr>
        <w:t xml:space="preserve">, </w:t>
      </w:r>
      <w:r w:rsidR="00D7643C" w:rsidRPr="00D729D0">
        <w:rPr>
          <w:color w:val="000000"/>
          <w:sz w:val="20"/>
          <w:szCs w:val="20"/>
        </w:rPr>
        <w:t xml:space="preserve">if applicable, </w:t>
      </w:r>
      <w:r w:rsidR="007329B4" w:rsidRPr="00D729D0">
        <w:rPr>
          <w:color w:val="000000"/>
          <w:sz w:val="20"/>
          <w:szCs w:val="20"/>
        </w:rPr>
        <w:t xml:space="preserve">its licensors </w:t>
      </w:r>
      <w:r w:rsidR="00D7643C" w:rsidRPr="00D729D0">
        <w:rPr>
          <w:color w:val="000000"/>
          <w:sz w:val="20"/>
          <w:szCs w:val="20"/>
        </w:rPr>
        <w:t>and</w:t>
      </w:r>
      <w:r w:rsidR="007329B4" w:rsidRPr="00D729D0">
        <w:rPr>
          <w:color w:val="000000"/>
          <w:sz w:val="20"/>
          <w:szCs w:val="20"/>
        </w:rPr>
        <w:t xml:space="preserve"> suppliers</w:t>
      </w:r>
      <w:r w:rsidR="008E583C" w:rsidRPr="00D729D0">
        <w:rPr>
          <w:color w:val="000000"/>
          <w:sz w:val="20"/>
          <w:szCs w:val="20"/>
        </w:rPr>
        <w:t xml:space="preserve"> </w:t>
      </w:r>
      <w:r w:rsidRPr="00886C3A">
        <w:rPr>
          <w:color w:val="000000"/>
          <w:sz w:val="20"/>
          <w:szCs w:val="20"/>
        </w:rPr>
        <w:t xml:space="preserve">to </w:t>
      </w:r>
      <w:r w:rsidR="008E583C">
        <w:rPr>
          <w:color w:val="000000"/>
          <w:sz w:val="20"/>
          <w:szCs w:val="20"/>
        </w:rPr>
        <w:t xml:space="preserve">(i) </w:t>
      </w:r>
      <w:r w:rsidRPr="00886C3A">
        <w:rPr>
          <w:color w:val="000000"/>
          <w:sz w:val="20"/>
          <w:szCs w:val="20"/>
        </w:rPr>
        <w:t>use the SDK solely for the purpose of Licensee's internal development efforts to develop applications, interfaces, value-added services and/or solutions, workflows or processes to work in conjunction with Avaya products</w:t>
      </w:r>
      <w:r w:rsidR="008E583C">
        <w:rPr>
          <w:color w:val="000000"/>
          <w:sz w:val="20"/>
          <w:szCs w:val="20"/>
        </w:rPr>
        <w:t xml:space="preserve">; (ii) </w:t>
      </w:r>
      <w:r w:rsidRPr="00886C3A">
        <w:rPr>
          <w:color w:val="000000"/>
          <w:sz w:val="20"/>
          <w:szCs w:val="20"/>
        </w:rPr>
        <w:t>to package Client Libraries for redistribution with Licensee’s complementary applications that have been developed using this SDK,</w:t>
      </w:r>
      <w:r w:rsidR="00891902" w:rsidRPr="00886C3A">
        <w:rPr>
          <w:color w:val="000000"/>
          <w:sz w:val="20"/>
          <w:szCs w:val="20"/>
        </w:rPr>
        <w:t xml:space="preserve"> </w:t>
      </w:r>
      <w:r w:rsidR="002F4E75" w:rsidRPr="00886C3A">
        <w:rPr>
          <w:color w:val="000000"/>
          <w:sz w:val="20"/>
          <w:szCs w:val="20"/>
        </w:rPr>
        <w:t xml:space="preserve">subject to the </w:t>
      </w:r>
      <w:r w:rsidR="00785FF6" w:rsidRPr="00886C3A">
        <w:rPr>
          <w:color w:val="000000"/>
          <w:sz w:val="20"/>
          <w:szCs w:val="20"/>
        </w:rPr>
        <w:t>terms and conditions</w:t>
      </w:r>
      <w:r w:rsidR="00022C4F" w:rsidRPr="00886C3A">
        <w:rPr>
          <w:color w:val="000000"/>
          <w:sz w:val="20"/>
          <w:szCs w:val="20"/>
        </w:rPr>
        <w:t xml:space="preserve"> set forth herein</w:t>
      </w:r>
      <w:r w:rsidR="008E583C" w:rsidRPr="00B94017">
        <w:rPr>
          <w:color w:val="000000"/>
          <w:sz w:val="20"/>
          <w:szCs w:val="20"/>
        </w:rPr>
        <w:t xml:space="preserve">; (iii) </w:t>
      </w:r>
      <w:r w:rsidRPr="00B94017">
        <w:rPr>
          <w:color w:val="000000"/>
          <w:sz w:val="20"/>
          <w:szCs w:val="20"/>
        </w:rPr>
        <w:t>use Speci</w:t>
      </w:r>
      <w:r w:rsidR="00D51F4A" w:rsidRPr="00B94017">
        <w:rPr>
          <w:color w:val="000000"/>
          <w:sz w:val="20"/>
          <w:szCs w:val="20"/>
        </w:rPr>
        <w:t>f</w:t>
      </w:r>
      <w:r w:rsidRPr="00B94017">
        <w:rPr>
          <w:color w:val="000000"/>
          <w:sz w:val="20"/>
          <w:szCs w:val="20"/>
        </w:rPr>
        <w:t>ication Docume</w:t>
      </w:r>
      <w:r w:rsidRPr="00886C3A">
        <w:rPr>
          <w:color w:val="000000"/>
          <w:sz w:val="20"/>
          <w:szCs w:val="20"/>
        </w:rPr>
        <w:t>nts solely to enable Licensee’s products, services and application solutions to exchange messages and signals with Avaya products, systems and solutions to which the Specification Document(s) apply</w:t>
      </w:r>
      <w:r w:rsidR="006C58C8">
        <w:rPr>
          <w:color w:val="000000"/>
          <w:sz w:val="20"/>
          <w:szCs w:val="20"/>
        </w:rPr>
        <w:t>; (iv) modify and create Derivative Works</w:t>
      </w:r>
      <w:r w:rsidR="00EE6165">
        <w:rPr>
          <w:color w:val="000000"/>
          <w:sz w:val="20"/>
          <w:szCs w:val="20"/>
        </w:rPr>
        <w:t xml:space="preserve"> of the Sample Application </w:t>
      </w:r>
      <w:r w:rsidR="00EE6165" w:rsidRPr="00EE6165">
        <w:rPr>
          <w:color w:val="000000"/>
          <w:sz w:val="20"/>
          <w:szCs w:val="20"/>
        </w:rPr>
        <w:t>Code, Specification Documents and Documentation solely for internal development of applications, interfaces, workflows or processes for use with Avaya products, integration of such applications, interfaces, workflows and processes with Avaya products and interoperability testing of the foregoing with Avaya products</w:t>
      </w:r>
      <w:r w:rsidR="00EE6165">
        <w:rPr>
          <w:color w:val="000000"/>
          <w:sz w:val="20"/>
          <w:szCs w:val="20"/>
        </w:rPr>
        <w:t xml:space="preserve">; </w:t>
      </w:r>
      <w:r w:rsidR="00D7643C">
        <w:rPr>
          <w:color w:val="000000"/>
          <w:sz w:val="20"/>
          <w:szCs w:val="20"/>
        </w:rPr>
        <w:t xml:space="preserve">and </w:t>
      </w:r>
      <w:r w:rsidR="00EE6165">
        <w:rPr>
          <w:color w:val="000000"/>
          <w:sz w:val="20"/>
          <w:szCs w:val="20"/>
        </w:rPr>
        <w:t>(v</w:t>
      </w:r>
      <w:r w:rsidR="00EE6165" w:rsidRPr="00FA09E7">
        <w:rPr>
          <w:color w:val="000000"/>
          <w:sz w:val="20"/>
          <w:szCs w:val="20"/>
        </w:rPr>
        <w:t>)</w:t>
      </w:r>
      <w:r w:rsidR="00EE6165" w:rsidRPr="00FA09E7">
        <w:rPr>
          <w:sz w:val="20"/>
          <w:szCs w:val="20"/>
        </w:rPr>
        <w:t xml:space="preserve"> c</w:t>
      </w:r>
      <w:r w:rsidR="00EE6165" w:rsidRPr="000629D7">
        <w:rPr>
          <w:sz w:val="20"/>
          <w:szCs w:val="20"/>
        </w:rPr>
        <w:t xml:space="preserve">ompile or otherwise prepare for distribution the Sample Application Code with Permitted Modifications, into an object code or other </w:t>
      </w:r>
      <w:r w:rsidR="00FA09E7">
        <w:rPr>
          <w:sz w:val="20"/>
          <w:szCs w:val="20"/>
        </w:rPr>
        <w:t>machine-readable</w:t>
      </w:r>
      <w:r w:rsidR="00FA09E7" w:rsidRPr="000629D7">
        <w:rPr>
          <w:sz w:val="20"/>
          <w:szCs w:val="20"/>
        </w:rPr>
        <w:t xml:space="preserve"> </w:t>
      </w:r>
      <w:r w:rsidR="00EE6165" w:rsidRPr="000629D7">
        <w:rPr>
          <w:sz w:val="20"/>
          <w:szCs w:val="20"/>
        </w:rPr>
        <w:t>program format for distribution</w:t>
      </w:r>
      <w:r w:rsidR="00EE6165">
        <w:rPr>
          <w:sz w:val="20"/>
          <w:szCs w:val="20"/>
        </w:rPr>
        <w:t xml:space="preserve"> and distribute the same subject to the conditions set forth in Section 2.1B.</w:t>
      </w:r>
      <w:r w:rsidRPr="00886C3A">
        <w:rPr>
          <w:color w:val="000000"/>
          <w:sz w:val="20"/>
          <w:szCs w:val="20"/>
        </w:rPr>
        <w:t xml:space="preserve">  </w:t>
      </w:r>
    </w:p>
    <w:p w14:paraId="12659B34" w14:textId="1B5454AB" w:rsidR="00CE76F4" w:rsidRDefault="00CE76F4">
      <w:pPr>
        <w:pStyle w:val="NormalWeb"/>
        <w:ind w:left="480"/>
        <w:jc w:val="both"/>
        <w:rPr>
          <w:sz w:val="20"/>
          <w:szCs w:val="20"/>
        </w:rPr>
      </w:pPr>
      <w:r w:rsidRPr="00886C3A">
        <w:rPr>
          <w:color w:val="000000"/>
          <w:sz w:val="20"/>
          <w:szCs w:val="20"/>
        </w:rPr>
        <w:t xml:space="preserve">B. </w:t>
      </w:r>
      <w:r w:rsidRPr="00886C3A">
        <w:rPr>
          <w:sz w:val="20"/>
          <w:szCs w:val="20"/>
        </w:rPr>
        <w:t xml:space="preserve">The foregoing license to use </w:t>
      </w:r>
      <w:r w:rsidR="00A44B43" w:rsidRPr="00886C3A">
        <w:rPr>
          <w:sz w:val="20"/>
          <w:szCs w:val="20"/>
        </w:rPr>
        <w:t>Sample Application Code</w:t>
      </w:r>
      <w:r w:rsidRPr="00886C3A">
        <w:rPr>
          <w:sz w:val="20"/>
          <w:szCs w:val="20"/>
        </w:rPr>
        <w:t xml:space="preserve"> is contingent upon the following: (i) Licensee must ensure that the modifications made to the </w:t>
      </w:r>
      <w:r w:rsidR="00A44B43" w:rsidRPr="00886C3A">
        <w:rPr>
          <w:sz w:val="20"/>
          <w:szCs w:val="20"/>
        </w:rPr>
        <w:t xml:space="preserve">Sample Application </w:t>
      </w:r>
      <w:r w:rsidRPr="00886C3A">
        <w:rPr>
          <w:sz w:val="20"/>
          <w:szCs w:val="20"/>
        </w:rPr>
        <w:t>Code as permitted in clause (i</w:t>
      </w:r>
      <w:r w:rsidR="00EE6165">
        <w:rPr>
          <w:sz w:val="20"/>
          <w:szCs w:val="20"/>
        </w:rPr>
        <w:t>v</w:t>
      </w:r>
      <w:r w:rsidRPr="00886C3A">
        <w:rPr>
          <w:sz w:val="20"/>
          <w:szCs w:val="20"/>
        </w:rPr>
        <w:t>) of Section 2.</w:t>
      </w:r>
      <w:r w:rsidR="00EE6165" w:rsidRPr="00886C3A">
        <w:rPr>
          <w:sz w:val="20"/>
          <w:szCs w:val="20"/>
        </w:rPr>
        <w:t>1</w:t>
      </w:r>
      <w:r w:rsidR="00EE6165">
        <w:rPr>
          <w:sz w:val="20"/>
          <w:szCs w:val="20"/>
        </w:rPr>
        <w:t>A</w:t>
      </w:r>
      <w:r w:rsidR="00EE6165" w:rsidRPr="00886C3A">
        <w:rPr>
          <w:sz w:val="20"/>
          <w:szCs w:val="20"/>
        </w:rPr>
        <w:t xml:space="preserve"> </w:t>
      </w:r>
      <w:r w:rsidRPr="00886C3A">
        <w:rPr>
          <w:sz w:val="20"/>
          <w:szCs w:val="20"/>
        </w:rPr>
        <w:lastRenderedPageBreak/>
        <w:t xml:space="preserve">are compatible and/or interoperable with Avaya products and/or integrated therewith, (ii) Licensee may </w:t>
      </w:r>
      <w:r w:rsidR="00EE6165" w:rsidRPr="006C658B">
        <w:rPr>
          <w:sz w:val="20"/>
          <w:szCs w:val="20"/>
        </w:rPr>
        <w:t>distribute</w:t>
      </w:r>
      <w:r w:rsidR="00AD7A6A">
        <w:rPr>
          <w:sz w:val="20"/>
          <w:szCs w:val="20"/>
        </w:rPr>
        <w:t xml:space="preserve"> Licensee’s</w:t>
      </w:r>
      <w:r w:rsidRPr="006C658B">
        <w:rPr>
          <w:sz w:val="20"/>
          <w:szCs w:val="20"/>
        </w:rPr>
        <w:t xml:space="preserve"> </w:t>
      </w:r>
      <w:r w:rsidR="00B353E4" w:rsidRPr="00195E82">
        <w:rPr>
          <w:sz w:val="20"/>
          <w:szCs w:val="20"/>
        </w:rPr>
        <w:t>application that has been created using this SDK</w:t>
      </w:r>
      <w:r w:rsidRPr="006C658B">
        <w:rPr>
          <w:sz w:val="20"/>
          <w:szCs w:val="20"/>
        </w:rPr>
        <w:t>, provided</w:t>
      </w:r>
      <w:r w:rsidR="00B353E4" w:rsidRPr="00195E82">
        <w:rPr>
          <w:sz w:val="20"/>
          <w:szCs w:val="20"/>
        </w:rPr>
        <w:t xml:space="preserve"> that </w:t>
      </w:r>
      <w:r w:rsidRPr="006C658B">
        <w:rPr>
          <w:sz w:val="20"/>
          <w:szCs w:val="20"/>
        </w:rPr>
        <w:t xml:space="preserve">such </w:t>
      </w:r>
      <w:r w:rsidR="00EE6165" w:rsidRPr="006C658B">
        <w:rPr>
          <w:sz w:val="20"/>
          <w:szCs w:val="20"/>
        </w:rPr>
        <w:t xml:space="preserve">distribution </w:t>
      </w:r>
      <w:r w:rsidRPr="006C658B">
        <w:rPr>
          <w:sz w:val="20"/>
          <w:szCs w:val="20"/>
        </w:rPr>
        <w:t>is subject</w:t>
      </w:r>
      <w:r w:rsidR="00B353E4" w:rsidRPr="00195E82">
        <w:rPr>
          <w:sz w:val="20"/>
          <w:szCs w:val="20"/>
        </w:rPr>
        <w:t xml:space="preserve"> </w:t>
      </w:r>
      <w:r w:rsidR="00B353E4">
        <w:rPr>
          <w:sz w:val="20"/>
          <w:szCs w:val="20"/>
        </w:rPr>
        <w:t>to an end user</w:t>
      </w:r>
      <w:r w:rsidR="00B353E4" w:rsidRPr="00195E82">
        <w:rPr>
          <w:sz w:val="20"/>
          <w:szCs w:val="20"/>
        </w:rPr>
        <w:t xml:space="preserve"> pursuant to Licensee’s current end user license agreement (“Licensee EULA”) </w:t>
      </w:r>
      <w:r w:rsidRPr="006C658B">
        <w:rPr>
          <w:sz w:val="20"/>
          <w:szCs w:val="20"/>
        </w:rPr>
        <w:t xml:space="preserve">that is consistent with the terms of this Agreement </w:t>
      </w:r>
      <w:r w:rsidR="00F36CA7">
        <w:rPr>
          <w:sz w:val="20"/>
          <w:szCs w:val="20"/>
        </w:rPr>
        <w:t xml:space="preserve"> </w:t>
      </w:r>
      <w:r w:rsidRPr="006C658B">
        <w:rPr>
          <w:sz w:val="20"/>
          <w:szCs w:val="20"/>
        </w:rPr>
        <w:t>and, i</w:t>
      </w:r>
      <w:r w:rsidRPr="00886C3A">
        <w:rPr>
          <w:sz w:val="20"/>
          <w:szCs w:val="20"/>
        </w:rPr>
        <w:t xml:space="preserve">f applicable, </w:t>
      </w:r>
      <w:r w:rsidR="00F71F47">
        <w:rPr>
          <w:sz w:val="20"/>
          <w:szCs w:val="20"/>
        </w:rPr>
        <w:t xml:space="preserve">any other agreement with Avaya (e.g., </w:t>
      </w:r>
      <w:r w:rsidRPr="00886C3A">
        <w:rPr>
          <w:sz w:val="20"/>
          <w:szCs w:val="20"/>
        </w:rPr>
        <w:t xml:space="preserve">the Avaya </w:t>
      </w:r>
      <w:proofErr w:type="spellStart"/>
      <w:r w:rsidRPr="00886C3A">
        <w:rPr>
          <w:sz w:val="20"/>
          <w:szCs w:val="20"/>
        </w:rPr>
        <w:t>DevConnect</w:t>
      </w:r>
      <w:proofErr w:type="spellEnd"/>
      <w:r w:rsidRPr="00886C3A">
        <w:rPr>
          <w:sz w:val="20"/>
          <w:szCs w:val="20"/>
        </w:rPr>
        <w:t xml:space="preserve"> Program Agreement</w:t>
      </w:r>
      <w:r w:rsidR="00F71F47">
        <w:rPr>
          <w:sz w:val="20"/>
          <w:szCs w:val="20"/>
        </w:rPr>
        <w:t>)</w:t>
      </w:r>
      <w:r w:rsidRPr="00886C3A">
        <w:rPr>
          <w:sz w:val="20"/>
          <w:szCs w:val="20"/>
        </w:rPr>
        <w:t>, and is equally as protective as Licensee’s standard software license terms, but in no event shall the standard of care be less than a reasonable degree of care</w:t>
      </w:r>
      <w:r w:rsidR="006C658B">
        <w:rPr>
          <w:sz w:val="20"/>
          <w:szCs w:val="20"/>
        </w:rPr>
        <w:t>, and (iii) Licensee ensures tha</w:t>
      </w:r>
      <w:r w:rsidR="00324C6B">
        <w:rPr>
          <w:sz w:val="20"/>
          <w:szCs w:val="20"/>
        </w:rPr>
        <w:t>t each end user who receives Client Libraries or</w:t>
      </w:r>
      <w:r w:rsidR="006C658B">
        <w:rPr>
          <w:sz w:val="20"/>
          <w:szCs w:val="20"/>
        </w:rPr>
        <w:t xml:space="preserve"> Sample Application Code with Permitted Modifications has all necessary licenses </w:t>
      </w:r>
      <w:r w:rsidR="00324C6B">
        <w:rPr>
          <w:sz w:val="20"/>
          <w:szCs w:val="20"/>
        </w:rPr>
        <w:t>for all underlying Avaya products associated with such Client Libraries or Sample Application Code</w:t>
      </w:r>
      <w:r w:rsidRPr="00886C3A">
        <w:rPr>
          <w:sz w:val="20"/>
          <w:szCs w:val="20"/>
        </w:rPr>
        <w:t>.</w:t>
      </w:r>
      <w:r w:rsidR="00B94D0C" w:rsidRPr="00886C3A">
        <w:rPr>
          <w:sz w:val="20"/>
          <w:szCs w:val="20"/>
        </w:rPr>
        <w:t xml:space="preserve"> </w:t>
      </w:r>
      <w:r w:rsidRPr="00886C3A">
        <w:rPr>
          <w:sz w:val="20"/>
          <w:szCs w:val="20"/>
        </w:rPr>
        <w:t xml:space="preserve"> </w:t>
      </w:r>
    </w:p>
    <w:p w14:paraId="419F45E1" w14:textId="77777777" w:rsidR="008C21EE" w:rsidRPr="002F2BD0" w:rsidRDefault="00D72F1A" w:rsidP="002F2BD0">
      <w:pPr>
        <w:ind w:left="540"/>
      </w:pPr>
      <w:r w:rsidRPr="00DF673C">
        <w:rPr>
          <w:sz w:val="20"/>
          <w:szCs w:val="12"/>
          <w:lang w:val="en"/>
        </w:rPr>
        <w:t>Your Licensee EULA must include terms concerning restrictions on use, protection of proprietary rights, disclaimer of warranties, and limitations of liability. You must ensure that Your End Users using applications</w:t>
      </w:r>
      <w:r w:rsidR="00B37384" w:rsidRPr="00DF673C">
        <w:rPr>
          <w:sz w:val="20"/>
          <w:szCs w:val="12"/>
          <w:lang w:val="en"/>
        </w:rPr>
        <w:t>,</w:t>
      </w:r>
      <w:r w:rsidR="00B37384" w:rsidRPr="00DF673C">
        <w:rPr>
          <w:sz w:val="20"/>
          <w:szCs w:val="20"/>
        </w:rPr>
        <w:t xml:space="preserve"> interfaces, value-added services and/or solutions, workflows or processes</w:t>
      </w:r>
      <w:r w:rsidRPr="00DF673C">
        <w:rPr>
          <w:sz w:val="20"/>
          <w:szCs w:val="12"/>
          <w:lang w:val="en"/>
        </w:rPr>
        <w:t xml:space="preserve"> that incorporate the API, Client Libraries, Sample Code or Permitted Modifications adhere to these terms, and You agree to notify Avaya promptly if You become aware of any breach of the terms of Licensee EULA that may impact Avaya. You will take all reasonable precautions to prevent unauthorized access to or use of the SDK and notify Avaya promptly of any such unauthorized access or use.</w:t>
      </w:r>
    </w:p>
    <w:p w14:paraId="1722D910" w14:textId="77777777" w:rsidR="00CE76F4" w:rsidRPr="00886C3A" w:rsidRDefault="00FE0DB7">
      <w:pPr>
        <w:pStyle w:val="NormalWeb"/>
        <w:ind w:left="480"/>
        <w:jc w:val="both"/>
        <w:rPr>
          <w:color w:val="000000"/>
          <w:sz w:val="20"/>
          <w:szCs w:val="20"/>
        </w:rPr>
      </w:pPr>
      <w:r>
        <w:rPr>
          <w:color w:val="000000"/>
          <w:sz w:val="20"/>
          <w:szCs w:val="20"/>
        </w:rPr>
        <w:t>C</w:t>
      </w:r>
      <w:r w:rsidR="00E44354" w:rsidRPr="00886C3A">
        <w:rPr>
          <w:color w:val="000000"/>
          <w:sz w:val="20"/>
          <w:szCs w:val="20"/>
        </w:rPr>
        <w:t xml:space="preserve">. </w:t>
      </w:r>
      <w:r w:rsidR="00CE76F4" w:rsidRPr="00886C3A">
        <w:rPr>
          <w:color w:val="000000"/>
          <w:sz w:val="20"/>
          <w:szCs w:val="20"/>
        </w:rPr>
        <w:t xml:space="preserve">Licensee </w:t>
      </w:r>
      <w:r w:rsidR="006816A7">
        <w:rPr>
          <w:color w:val="000000"/>
          <w:sz w:val="20"/>
          <w:szCs w:val="20"/>
        </w:rPr>
        <w:t xml:space="preserve">acknowledges and </w:t>
      </w:r>
      <w:r w:rsidR="00CE76F4" w:rsidRPr="00886C3A">
        <w:rPr>
          <w:color w:val="000000"/>
          <w:sz w:val="20"/>
          <w:szCs w:val="20"/>
        </w:rPr>
        <w:t xml:space="preserve">agrees that it is licensed to use the SDK only in connection with Avaya products (and if applicable, in connection with services provided </w:t>
      </w:r>
      <w:r w:rsidR="001B56C3">
        <w:rPr>
          <w:color w:val="000000"/>
          <w:sz w:val="20"/>
          <w:szCs w:val="20"/>
        </w:rPr>
        <w:t>by or on behalf of Avaya</w:t>
      </w:r>
      <w:r w:rsidR="00CE76F4" w:rsidRPr="00886C3A">
        <w:rPr>
          <w:color w:val="000000"/>
          <w:sz w:val="20"/>
          <w:szCs w:val="20"/>
        </w:rPr>
        <w:t xml:space="preserve">). </w:t>
      </w:r>
    </w:p>
    <w:p w14:paraId="2EEE031F" w14:textId="460577DC" w:rsidR="00CE76F4" w:rsidRPr="00886C3A" w:rsidRDefault="00DA36C6">
      <w:pPr>
        <w:pStyle w:val="NormalWeb"/>
        <w:ind w:left="480"/>
        <w:jc w:val="both"/>
        <w:rPr>
          <w:sz w:val="20"/>
          <w:szCs w:val="20"/>
        </w:rPr>
      </w:pPr>
      <w:r>
        <w:rPr>
          <w:color w:val="000000"/>
          <w:sz w:val="20"/>
          <w:szCs w:val="20"/>
        </w:rPr>
        <w:t>D</w:t>
      </w:r>
      <w:r w:rsidR="00CE76F4" w:rsidRPr="00886C3A">
        <w:rPr>
          <w:color w:val="000000"/>
          <w:sz w:val="20"/>
          <w:szCs w:val="20"/>
        </w:rPr>
        <w:t>.</w:t>
      </w:r>
      <w:r w:rsidR="00CE76F4" w:rsidRPr="00886C3A">
        <w:rPr>
          <w:sz w:val="20"/>
          <w:szCs w:val="20"/>
        </w:rPr>
        <w:t xml:space="preserve"> With respect to </w:t>
      </w:r>
      <w:r w:rsidR="00DD0A93" w:rsidRPr="00886C3A">
        <w:rPr>
          <w:sz w:val="20"/>
          <w:szCs w:val="20"/>
        </w:rPr>
        <w:t xml:space="preserve">Software </w:t>
      </w:r>
      <w:r w:rsidR="00CE76F4" w:rsidRPr="00886C3A">
        <w:rPr>
          <w:sz w:val="20"/>
          <w:szCs w:val="20"/>
        </w:rPr>
        <w:t xml:space="preserve">that contains elements provided by third party suppliers, Licensee may install and use the </w:t>
      </w:r>
      <w:r w:rsidR="00DD0A93" w:rsidRPr="00886C3A">
        <w:rPr>
          <w:sz w:val="20"/>
          <w:szCs w:val="20"/>
        </w:rPr>
        <w:t xml:space="preserve">Software </w:t>
      </w:r>
      <w:r w:rsidR="00CE76F4" w:rsidRPr="00886C3A">
        <w:rPr>
          <w:sz w:val="20"/>
          <w:szCs w:val="20"/>
        </w:rPr>
        <w:t>in accordance with the terms and conditions of the applicable license agreements, such as “</w:t>
      </w:r>
      <w:proofErr w:type="spellStart"/>
      <w:r w:rsidR="00CE76F4" w:rsidRPr="00886C3A">
        <w:rPr>
          <w:sz w:val="20"/>
          <w:szCs w:val="20"/>
        </w:rPr>
        <w:t>shrinkwrap</w:t>
      </w:r>
      <w:proofErr w:type="spellEnd"/>
      <w:r w:rsidR="00CE76F4" w:rsidRPr="00886C3A">
        <w:rPr>
          <w:sz w:val="20"/>
          <w:szCs w:val="20"/>
        </w:rPr>
        <w:t xml:space="preserve">” or “click-through” licenses, accompanying or applicable to the </w:t>
      </w:r>
      <w:r w:rsidR="00DD0A93" w:rsidRPr="00886C3A">
        <w:rPr>
          <w:sz w:val="20"/>
          <w:szCs w:val="20"/>
        </w:rPr>
        <w:t>Software</w:t>
      </w:r>
      <w:r w:rsidR="00CE76F4" w:rsidRPr="00886C3A">
        <w:rPr>
          <w:sz w:val="20"/>
          <w:szCs w:val="20"/>
        </w:rPr>
        <w:t>.</w:t>
      </w:r>
    </w:p>
    <w:p w14:paraId="533E4494" w14:textId="1648A7FA" w:rsidR="00CE76F4" w:rsidRPr="00886C3A" w:rsidRDefault="00CE76F4">
      <w:pPr>
        <w:pStyle w:val="NormalWeb"/>
        <w:jc w:val="both"/>
        <w:rPr>
          <w:color w:val="000000"/>
          <w:sz w:val="20"/>
          <w:szCs w:val="20"/>
        </w:rPr>
      </w:pPr>
      <w:r w:rsidRPr="00886C3A">
        <w:rPr>
          <w:color w:val="000000"/>
          <w:sz w:val="20"/>
          <w:szCs w:val="20"/>
        </w:rPr>
        <w:t xml:space="preserve">2.2 </w:t>
      </w:r>
      <w:r w:rsidRPr="00886C3A">
        <w:rPr>
          <w:sz w:val="20"/>
          <w:szCs w:val="20"/>
          <w:u w:val="single"/>
        </w:rPr>
        <w:t>No Standalone Produc</w:t>
      </w:r>
      <w:r w:rsidRPr="00886C3A">
        <w:rPr>
          <w:sz w:val="20"/>
          <w:szCs w:val="20"/>
        </w:rPr>
        <w:t xml:space="preserve">t.  </w:t>
      </w:r>
      <w:r w:rsidRPr="00886C3A">
        <w:rPr>
          <w:rStyle w:val="f11"/>
          <w:rFonts w:ascii="Times New Roman" w:hAnsi="Times New Roman"/>
          <w:sz w:val="20"/>
          <w:szCs w:val="20"/>
        </w:rPr>
        <w:t xml:space="preserve">Nothing in this Agreement authorizes or grants Licensee any rights to distribute or otherwise make available to a third party the SDK, in whole or in part, or any </w:t>
      </w:r>
      <w:r w:rsidR="00B94D0C" w:rsidRPr="00886C3A">
        <w:rPr>
          <w:rStyle w:val="f11"/>
          <w:rFonts w:ascii="Times New Roman" w:hAnsi="Times New Roman"/>
          <w:sz w:val="20"/>
          <w:szCs w:val="20"/>
        </w:rPr>
        <w:t>D</w:t>
      </w:r>
      <w:r w:rsidRPr="00886C3A">
        <w:rPr>
          <w:rStyle w:val="f11"/>
          <w:rFonts w:ascii="Times New Roman" w:hAnsi="Times New Roman"/>
          <w:sz w:val="20"/>
          <w:szCs w:val="20"/>
        </w:rPr>
        <w:t xml:space="preserve">erivative </w:t>
      </w:r>
      <w:r w:rsidR="00B94D0C" w:rsidRPr="00886C3A">
        <w:rPr>
          <w:rStyle w:val="f11"/>
          <w:rFonts w:ascii="Times New Roman" w:hAnsi="Times New Roman"/>
          <w:sz w:val="20"/>
          <w:szCs w:val="20"/>
        </w:rPr>
        <w:t>W</w:t>
      </w:r>
      <w:r w:rsidRPr="00886C3A">
        <w:rPr>
          <w:rStyle w:val="f11"/>
          <w:rFonts w:ascii="Times New Roman" w:hAnsi="Times New Roman"/>
          <w:sz w:val="20"/>
          <w:szCs w:val="20"/>
        </w:rPr>
        <w:t>ork in source or object code format on a standalone basis other than the modifications permitted in Section 2.1B of this Agreement.</w:t>
      </w:r>
    </w:p>
    <w:p w14:paraId="16D9CB7E" w14:textId="27CF6266" w:rsidR="00CE76F4" w:rsidRPr="00886C3A" w:rsidRDefault="00CE76F4">
      <w:pPr>
        <w:pStyle w:val="NormalWeb"/>
        <w:jc w:val="both"/>
        <w:rPr>
          <w:color w:val="000000"/>
          <w:sz w:val="20"/>
          <w:szCs w:val="20"/>
        </w:rPr>
      </w:pPr>
      <w:r w:rsidRPr="00886C3A">
        <w:rPr>
          <w:color w:val="000000"/>
          <w:sz w:val="20"/>
          <w:szCs w:val="20"/>
        </w:rPr>
        <w:t xml:space="preserve">2.3 </w:t>
      </w:r>
      <w:r w:rsidRPr="00886C3A">
        <w:rPr>
          <w:sz w:val="20"/>
          <w:szCs w:val="20"/>
          <w:u w:val="single"/>
        </w:rPr>
        <w:t>Proprietary Notices</w:t>
      </w:r>
      <w:r w:rsidRPr="00886C3A">
        <w:rPr>
          <w:sz w:val="20"/>
          <w:szCs w:val="20"/>
        </w:rPr>
        <w:t>.  Licensee shall not remove any copyright, trade mark or other proprietary notices incorporated in the copies of the SDK</w:t>
      </w:r>
      <w:r w:rsidR="00590D9A" w:rsidRPr="00886C3A">
        <w:rPr>
          <w:sz w:val="20"/>
          <w:szCs w:val="20"/>
        </w:rPr>
        <w:t xml:space="preserve">, Sample Application Code and </w:t>
      </w:r>
      <w:r w:rsidR="0067282B" w:rsidRPr="00886C3A">
        <w:rPr>
          <w:sz w:val="20"/>
          <w:szCs w:val="20"/>
        </w:rPr>
        <w:t>r</w:t>
      </w:r>
      <w:r w:rsidR="00021DB8" w:rsidRPr="00886C3A">
        <w:rPr>
          <w:sz w:val="20"/>
          <w:szCs w:val="20"/>
        </w:rPr>
        <w:t>edistributable files</w:t>
      </w:r>
      <w:r w:rsidRPr="00886C3A">
        <w:rPr>
          <w:sz w:val="20"/>
          <w:szCs w:val="20"/>
        </w:rPr>
        <w:t xml:space="preserve"> in Licensee’s possession or control or any modifications thereto. Redistributions in binary form</w:t>
      </w:r>
      <w:r w:rsidR="004F51AA" w:rsidRPr="00886C3A">
        <w:rPr>
          <w:sz w:val="20"/>
          <w:szCs w:val="20"/>
        </w:rPr>
        <w:t xml:space="preserve"> or other suitable program format for distribution</w:t>
      </w:r>
      <w:r w:rsidRPr="00886C3A">
        <w:rPr>
          <w:sz w:val="20"/>
          <w:szCs w:val="20"/>
        </w:rPr>
        <w:t xml:space="preserve">, to the extent expressly permitted, must also reproduce Avaya’s copyright, trademarks or other proprietary notices as incorporated in the SDK in any associated </w:t>
      </w:r>
      <w:r w:rsidR="00DD0A93" w:rsidRPr="00886C3A">
        <w:rPr>
          <w:sz w:val="20"/>
          <w:szCs w:val="20"/>
        </w:rPr>
        <w:t xml:space="preserve">Documentation </w:t>
      </w:r>
      <w:r w:rsidRPr="00886C3A">
        <w:rPr>
          <w:sz w:val="20"/>
          <w:szCs w:val="20"/>
        </w:rPr>
        <w:t>or “splash screens” that display Licensee copyright notices.</w:t>
      </w:r>
      <w:r w:rsidRPr="00886C3A">
        <w:rPr>
          <w:color w:val="000000"/>
          <w:sz w:val="20"/>
          <w:szCs w:val="20"/>
        </w:rPr>
        <w:t xml:space="preserve">  </w:t>
      </w:r>
    </w:p>
    <w:p w14:paraId="3C605F90" w14:textId="77777777" w:rsidR="00CE76F4" w:rsidRPr="00886C3A" w:rsidRDefault="00CE76F4">
      <w:pPr>
        <w:pStyle w:val="NormalWeb"/>
        <w:jc w:val="both"/>
        <w:rPr>
          <w:sz w:val="20"/>
          <w:szCs w:val="20"/>
        </w:rPr>
      </w:pPr>
      <w:r w:rsidRPr="00886C3A">
        <w:rPr>
          <w:sz w:val="20"/>
          <w:szCs w:val="20"/>
        </w:rPr>
        <w:t xml:space="preserve">2.4 </w:t>
      </w:r>
      <w:r w:rsidRPr="00886C3A">
        <w:rPr>
          <w:sz w:val="20"/>
          <w:szCs w:val="20"/>
          <w:u w:val="single"/>
        </w:rPr>
        <w:t>Third-Party Components</w:t>
      </w:r>
      <w:r w:rsidRPr="00886C3A">
        <w:rPr>
          <w:sz w:val="20"/>
          <w:szCs w:val="20"/>
        </w:rPr>
        <w:t xml:space="preserve">.  </w:t>
      </w:r>
      <w:r w:rsidR="006338CA">
        <w:rPr>
          <w:sz w:val="20"/>
          <w:szCs w:val="20"/>
        </w:rPr>
        <w:t>You acknowledge c</w:t>
      </w:r>
      <w:r w:rsidRPr="00886C3A">
        <w:rPr>
          <w:sz w:val="20"/>
          <w:szCs w:val="20"/>
        </w:rPr>
        <w:t xml:space="preserve">ertain software programs or portions thereof included in the SDK may contain software distributed under third party agreements (“Third Party Components”), which may contain terms that expand or limit rights to use certain portions of the </w:t>
      </w:r>
      <w:r w:rsidR="006338CA">
        <w:rPr>
          <w:sz w:val="20"/>
          <w:szCs w:val="20"/>
        </w:rPr>
        <w:t>SDK</w:t>
      </w:r>
      <w:r w:rsidRPr="00886C3A">
        <w:rPr>
          <w:sz w:val="20"/>
          <w:szCs w:val="20"/>
        </w:rPr>
        <w:t xml:space="preserve"> (“Third Party Terms”). </w:t>
      </w:r>
      <w:r w:rsidR="007A5D72" w:rsidRPr="00886C3A">
        <w:rPr>
          <w:sz w:val="20"/>
          <w:szCs w:val="20"/>
        </w:rPr>
        <w:t xml:space="preserve">Information identifying the copyright holders of the Third Party Components and the </w:t>
      </w:r>
      <w:r w:rsidR="006338CA">
        <w:rPr>
          <w:sz w:val="20"/>
          <w:szCs w:val="20"/>
        </w:rPr>
        <w:t>Third Party T</w:t>
      </w:r>
      <w:r w:rsidR="007A5D72" w:rsidRPr="00886C3A">
        <w:rPr>
          <w:sz w:val="20"/>
          <w:szCs w:val="20"/>
        </w:rPr>
        <w:t xml:space="preserve">erms that apply is available in the </w:t>
      </w:r>
      <w:r w:rsidR="001A2B12">
        <w:rPr>
          <w:sz w:val="20"/>
          <w:szCs w:val="20"/>
        </w:rPr>
        <w:t xml:space="preserve">attached Schedule 1 (if any), </w:t>
      </w:r>
      <w:r w:rsidR="007A5D72" w:rsidRPr="00886C3A">
        <w:rPr>
          <w:sz w:val="20"/>
          <w:szCs w:val="20"/>
        </w:rPr>
        <w:t xml:space="preserve">SDK, Documentation, or on Avaya’s web site at: </w:t>
      </w:r>
      <w:hyperlink r:id="rId12" w:tooltip="http://support.avaya.com/Copyright" w:history="1">
        <w:r w:rsidR="007A5D72" w:rsidRPr="00886C3A">
          <w:rPr>
            <w:rStyle w:val="Hyperlink"/>
            <w:sz w:val="20"/>
            <w:szCs w:val="20"/>
          </w:rPr>
          <w:t>http://support.avaya.com/Copyright</w:t>
        </w:r>
      </w:hyperlink>
      <w:r w:rsidR="007A5D72" w:rsidRPr="00886C3A">
        <w:rPr>
          <w:sz w:val="20"/>
          <w:szCs w:val="20"/>
        </w:rPr>
        <w:t xml:space="preserve"> </w:t>
      </w:r>
      <w:r w:rsidR="006338CA">
        <w:rPr>
          <w:sz w:val="20"/>
          <w:szCs w:val="20"/>
        </w:rPr>
        <w:t>(</w:t>
      </w:r>
      <w:r w:rsidR="007A5D72" w:rsidRPr="00886C3A">
        <w:rPr>
          <w:sz w:val="20"/>
          <w:szCs w:val="20"/>
        </w:rPr>
        <w:t>or such successor site as designated by Avaya</w:t>
      </w:r>
      <w:r w:rsidR="006338CA">
        <w:rPr>
          <w:sz w:val="20"/>
          <w:szCs w:val="20"/>
        </w:rPr>
        <w:t>)</w:t>
      </w:r>
      <w:r w:rsidR="007A5D72" w:rsidRPr="00886C3A">
        <w:rPr>
          <w:sz w:val="20"/>
          <w:szCs w:val="20"/>
        </w:rPr>
        <w:t>.</w:t>
      </w:r>
      <w:r w:rsidR="006338CA">
        <w:rPr>
          <w:sz w:val="20"/>
          <w:szCs w:val="20"/>
        </w:rPr>
        <w:t xml:space="preserve">  </w:t>
      </w:r>
      <w:r w:rsidR="006338CA" w:rsidRPr="006338CA">
        <w:rPr>
          <w:sz w:val="20"/>
          <w:szCs w:val="20"/>
        </w:rPr>
        <w:t>The open source software license terms provided as Third Party Terms are consistent with the license rights granted in th</w:t>
      </w:r>
      <w:r w:rsidR="006338CA">
        <w:rPr>
          <w:sz w:val="20"/>
          <w:szCs w:val="20"/>
        </w:rPr>
        <w:t>is Agreement</w:t>
      </w:r>
      <w:r w:rsidR="006338CA" w:rsidRPr="006338CA">
        <w:rPr>
          <w:sz w:val="20"/>
          <w:szCs w:val="20"/>
        </w:rPr>
        <w:t xml:space="preserve">, and may contain additional rights benefiting </w:t>
      </w:r>
      <w:proofErr w:type="gramStart"/>
      <w:r w:rsidR="006338CA" w:rsidRPr="006338CA">
        <w:rPr>
          <w:sz w:val="20"/>
          <w:szCs w:val="20"/>
        </w:rPr>
        <w:t>You</w:t>
      </w:r>
      <w:proofErr w:type="gramEnd"/>
      <w:r w:rsidR="006338CA" w:rsidRPr="006338CA">
        <w:rPr>
          <w:sz w:val="20"/>
          <w:szCs w:val="20"/>
        </w:rPr>
        <w:t>, such as modification and distribution of the open source software.  The Third Party Terms shall take precedence over th</w:t>
      </w:r>
      <w:r w:rsidR="006338CA">
        <w:rPr>
          <w:sz w:val="20"/>
          <w:szCs w:val="20"/>
        </w:rPr>
        <w:t>is</w:t>
      </w:r>
      <w:r w:rsidR="006338CA" w:rsidRPr="006338CA">
        <w:rPr>
          <w:sz w:val="20"/>
          <w:szCs w:val="20"/>
        </w:rPr>
        <w:t xml:space="preserve"> </w:t>
      </w:r>
      <w:r w:rsidR="006338CA">
        <w:rPr>
          <w:sz w:val="20"/>
          <w:szCs w:val="20"/>
        </w:rPr>
        <w:t>Agreement</w:t>
      </w:r>
      <w:r w:rsidR="006338CA" w:rsidRPr="006338CA">
        <w:rPr>
          <w:sz w:val="20"/>
          <w:szCs w:val="20"/>
        </w:rPr>
        <w:t>, solely with respect to the applicable Third Party Components, to the extent that th</w:t>
      </w:r>
      <w:r w:rsidR="006338CA">
        <w:rPr>
          <w:sz w:val="20"/>
          <w:szCs w:val="20"/>
        </w:rPr>
        <w:t>is Agreement</w:t>
      </w:r>
      <w:r w:rsidR="006338CA" w:rsidRPr="006338CA">
        <w:rPr>
          <w:sz w:val="20"/>
          <w:szCs w:val="20"/>
        </w:rPr>
        <w:t xml:space="preserve"> impose</w:t>
      </w:r>
      <w:r w:rsidR="006338CA">
        <w:rPr>
          <w:sz w:val="20"/>
          <w:szCs w:val="20"/>
        </w:rPr>
        <w:t>s</w:t>
      </w:r>
      <w:r w:rsidR="006338CA" w:rsidRPr="006338CA">
        <w:rPr>
          <w:sz w:val="20"/>
          <w:szCs w:val="20"/>
        </w:rPr>
        <w:t xml:space="preserve"> greater restrictions on </w:t>
      </w:r>
      <w:proofErr w:type="gramStart"/>
      <w:r w:rsidR="006338CA" w:rsidRPr="006338CA">
        <w:rPr>
          <w:sz w:val="20"/>
          <w:szCs w:val="20"/>
        </w:rPr>
        <w:t>You</w:t>
      </w:r>
      <w:proofErr w:type="gramEnd"/>
      <w:r w:rsidR="006338CA" w:rsidRPr="006338CA">
        <w:rPr>
          <w:sz w:val="20"/>
          <w:szCs w:val="20"/>
        </w:rPr>
        <w:t xml:space="preserve"> than the applicable Third Party Terms.</w:t>
      </w:r>
      <w:r w:rsidR="001A2B12">
        <w:rPr>
          <w:sz w:val="20"/>
          <w:szCs w:val="20"/>
        </w:rPr>
        <w:t xml:space="preserve">  </w:t>
      </w:r>
      <w:r w:rsidR="001A2B12" w:rsidRPr="001A2B12">
        <w:rPr>
          <w:sz w:val="20"/>
          <w:szCs w:val="20"/>
        </w:rPr>
        <w:t xml:space="preserve">Licensee is solely responsible for procuring </w:t>
      </w:r>
      <w:r w:rsidR="001A2B12">
        <w:rPr>
          <w:sz w:val="20"/>
          <w:szCs w:val="20"/>
        </w:rPr>
        <w:t xml:space="preserve">any </w:t>
      </w:r>
      <w:r w:rsidR="001A2B12" w:rsidRPr="001A2B12">
        <w:rPr>
          <w:sz w:val="20"/>
          <w:szCs w:val="20"/>
        </w:rPr>
        <w:t>necessary licenses</w:t>
      </w:r>
      <w:r w:rsidR="001A2B12">
        <w:rPr>
          <w:sz w:val="20"/>
          <w:szCs w:val="20"/>
        </w:rPr>
        <w:t xml:space="preserve"> for Third Party Components</w:t>
      </w:r>
      <w:r w:rsidR="001A2B12" w:rsidRPr="001A2B12">
        <w:rPr>
          <w:sz w:val="20"/>
          <w:szCs w:val="20"/>
        </w:rPr>
        <w:t>, including payment of licensing royalties or other amounts to third parties, for the use thereof.</w:t>
      </w:r>
    </w:p>
    <w:p w14:paraId="583EF964" w14:textId="77777777" w:rsidR="00CE76F4" w:rsidRPr="00886C3A" w:rsidRDefault="00CE76F4">
      <w:pPr>
        <w:pStyle w:val="NormalWeb"/>
        <w:jc w:val="both"/>
        <w:rPr>
          <w:color w:val="000000"/>
          <w:sz w:val="20"/>
          <w:szCs w:val="20"/>
        </w:rPr>
      </w:pPr>
      <w:r w:rsidRPr="00886C3A">
        <w:rPr>
          <w:color w:val="000000"/>
          <w:sz w:val="20"/>
          <w:szCs w:val="20"/>
        </w:rPr>
        <w:t xml:space="preserve">2.5 </w:t>
      </w:r>
      <w:r w:rsidRPr="00886C3A">
        <w:rPr>
          <w:color w:val="000000"/>
          <w:sz w:val="20"/>
          <w:szCs w:val="20"/>
          <w:u w:val="single"/>
        </w:rPr>
        <w:t>Copies of SDK</w:t>
      </w:r>
      <w:r w:rsidRPr="00886C3A">
        <w:rPr>
          <w:color w:val="000000"/>
          <w:sz w:val="20"/>
          <w:szCs w:val="20"/>
        </w:rPr>
        <w:t xml:space="preserve">.  Licensee may copy the SDK only as necessary to exercise its rights hereunder. </w:t>
      </w:r>
    </w:p>
    <w:p w14:paraId="02F2689E" w14:textId="158A1DE0" w:rsidR="00CE76F4" w:rsidRDefault="00CE76F4">
      <w:pPr>
        <w:pStyle w:val="NormalWeb"/>
        <w:jc w:val="both"/>
        <w:rPr>
          <w:sz w:val="20"/>
          <w:szCs w:val="20"/>
        </w:rPr>
      </w:pPr>
      <w:r w:rsidRPr="00886C3A">
        <w:rPr>
          <w:color w:val="000000"/>
          <w:sz w:val="20"/>
          <w:szCs w:val="20"/>
        </w:rPr>
        <w:t>2.6</w:t>
      </w:r>
      <w:r w:rsidR="00A03D07">
        <w:rPr>
          <w:color w:val="000000"/>
          <w:sz w:val="20"/>
          <w:szCs w:val="20"/>
        </w:rPr>
        <w:t>a</w:t>
      </w:r>
      <w:r w:rsidRPr="00886C3A">
        <w:rPr>
          <w:color w:val="000000"/>
          <w:sz w:val="20"/>
          <w:szCs w:val="20"/>
        </w:rPr>
        <w:t xml:space="preserve"> </w:t>
      </w:r>
      <w:r w:rsidRPr="00886C3A">
        <w:rPr>
          <w:color w:val="000000"/>
          <w:sz w:val="20"/>
          <w:szCs w:val="20"/>
          <w:u w:val="single"/>
        </w:rPr>
        <w:t>No Reverse Engineering</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shall have no rights to any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for any of the software in the SDK, except for the explicit rights to use the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as provided to Licensee hereunder. Licensee agrees that it shall not cause or permit the disassembly, </w:t>
      </w:r>
      <w:proofErr w:type="spellStart"/>
      <w:r w:rsidRPr="00886C3A">
        <w:rPr>
          <w:color w:val="000000"/>
          <w:sz w:val="20"/>
          <w:szCs w:val="20"/>
        </w:rPr>
        <w:t>decompilation</w:t>
      </w:r>
      <w:proofErr w:type="spellEnd"/>
      <w:r w:rsidRPr="00886C3A">
        <w:rPr>
          <w:color w:val="000000"/>
          <w:sz w:val="20"/>
          <w:szCs w:val="20"/>
        </w:rPr>
        <w:t xml:space="preserve"> or reverse engineering of the </w:t>
      </w:r>
      <w:r w:rsidR="00DD0A93" w:rsidRPr="00886C3A">
        <w:rPr>
          <w:color w:val="000000"/>
          <w:sz w:val="20"/>
          <w:szCs w:val="20"/>
        </w:rPr>
        <w:t>Software</w:t>
      </w:r>
      <w:r w:rsidRPr="00886C3A">
        <w:rPr>
          <w:color w:val="000000"/>
          <w:sz w:val="20"/>
          <w:szCs w:val="20"/>
        </w:rPr>
        <w:t xml:space="preserve">. </w:t>
      </w:r>
      <w:r w:rsidRPr="00886C3A">
        <w:rPr>
          <w:sz w:val="20"/>
          <w:szCs w:val="20"/>
        </w:rPr>
        <w:t xml:space="preserve">Notwithstanding the foregoing, if </w:t>
      </w:r>
      <w:r w:rsidRPr="00886C3A">
        <w:rPr>
          <w:snapToGrid w:val="0"/>
          <w:sz w:val="20"/>
          <w:szCs w:val="20"/>
        </w:rPr>
        <w:t xml:space="preserve">the SDK is rightfully located in a member state of the European Union and Licensee needs information </w:t>
      </w:r>
      <w:r w:rsidRPr="00886C3A">
        <w:rPr>
          <w:snapToGrid w:val="0"/>
          <w:sz w:val="20"/>
          <w:szCs w:val="20"/>
        </w:rPr>
        <w:lastRenderedPageBreak/>
        <w:t xml:space="preserve">about the </w:t>
      </w:r>
      <w:r w:rsidR="00DD0A93" w:rsidRPr="00886C3A">
        <w:rPr>
          <w:snapToGrid w:val="0"/>
          <w:sz w:val="20"/>
          <w:szCs w:val="20"/>
        </w:rPr>
        <w:t xml:space="preserve">Software </w:t>
      </w:r>
      <w:r w:rsidRPr="00886C3A">
        <w:rPr>
          <w:snapToGrid w:val="0"/>
          <w:sz w:val="20"/>
          <w:szCs w:val="20"/>
        </w:rPr>
        <w:t xml:space="preserve">in the SDK in order to achieve interoperability of an independently created software program with the </w:t>
      </w:r>
      <w:r w:rsidR="00DD0A93" w:rsidRPr="00886C3A">
        <w:rPr>
          <w:snapToGrid w:val="0"/>
          <w:sz w:val="20"/>
          <w:szCs w:val="20"/>
        </w:rPr>
        <w:t xml:space="preserve">Software </w:t>
      </w:r>
      <w:r w:rsidRPr="00886C3A">
        <w:rPr>
          <w:snapToGrid w:val="0"/>
          <w:sz w:val="20"/>
          <w:szCs w:val="20"/>
        </w:rPr>
        <w:t xml:space="preserve">in the SDK, Licensee will first request such information from Avaya. Avaya may charge Licensee a reasonable fee for the provision of such information. If Avaya refuses to make such information available, then Licensee may take steps, such as reverse assembly or reverse compilation, to the extent necessary solely in order to achieve interoperability of the </w:t>
      </w:r>
      <w:r w:rsidR="00DD0A93" w:rsidRPr="00886C3A">
        <w:rPr>
          <w:snapToGrid w:val="0"/>
          <w:sz w:val="20"/>
          <w:szCs w:val="20"/>
        </w:rPr>
        <w:t xml:space="preserve">Software </w:t>
      </w:r>
      <w:r w:rsidRPr="00886C3A">
        <w:rPr>
          <w:snapToGrid w:val="0"/>
          <w:sz w:val="20"/>
          <w:szCs w:val="20"/>
        </w:rPr>
        <w:t>in the SDK with an independently created software program.</w:t>
      </w:r>
      <w:r w:rsidRPr="00886C3A">
        <w:rPr>
          <w:sz w:val="20"/>
          <w:szCs w:val="20"/>
        </w:rPr>
        <w:t xml:space="preserve"> To the extent that the Licensee is expressly permitted by applicable mandatory law to undertake any of the activities listed in this section</w:t>
      </w:r>
      <w:r w:rsidR="00B94D0C" w:rsidRPr="00886C3A">
        <w:rPr>
          <w:sz w:val="20"/>
          <w:szCs w:val="20"/>
        </w:rPr>
        <w:t>,</w:t>
      </w:r>
      <w:r w:rsidRPr="00886C3A">
        <w:rPr>
          <w:sz w:val="20"/>
          <w:szCs w:val="20"/>
        </w:rPr>
        <w:t xml:space="preserve"> Licensee will not exercise those rights until Licensee has given Avaya twenty (20) days written notice of its intent to exercise any such rights.</w:t>
      </w:r>
    </w:p>
    <w:p w14:paraId="28A42F78" w14:textId="1E5FFACA" w:rsidR="00A03D07" w:rsidRPr="007220DB" w:rsidRDefault="00A03D07">
      <w:pPr>
        <w:pStyle w:val="NormalWeb"/>
        <w:jc w:val="both"/>
        <w:rPr>
          <w:color w:val="000000"/>
          <w:sz w:val="20"/>
        </w:rPr>
      </w:pPr>
      <w:r w:rsidRPr="00687197">
        <w:rPr>
          <w:sz w:val="20"/>
          <w:szCs w:val="20"/>
        </w:rPr>
        <w:t xml:space="preserve">2.6.b </w:t>
      </w:r>
      <w:r w:rsidRPr="00687197">
        <w:rPr>
          <w:sz w:val="20"/>
          <w:szCs w:val="20"/>
          <w:u w:val="single"/>
        </w:rPr>
        <w:t>License Restrictions</w:t>
      </w:r>
      <w:r w:rsidRPr="00687197">
        <w:rPr>
          <w:sz w:val="20"/>
          <w:szCs w:val="20"/>
        </w:rPr>
        <w:t xml:space="preserve">. To the extent permissible under applicable law, Licensee agrees not to: (i)  publish, sell, sublicense, lease, rent, loan, assign, convey or otherwise transfer the SDK; (ii) distribute, disclose or allow use the SDK, in any format, through any timesharing service, service bureau, network or by any other means; (iii) distribute or otherwise use the Software in the SDK in any manner that causes any portion of the Software that is not already subject to an OSS License to become subject to the terms of any OSS License; </w:t>
      </w:r>
      <w:r w:rsidRPr="00687197">
        <w:rPr>
          <w:bCs/>
          <w:sz w:val="20"/>
          <w:szCs w:val="20"/>
        </w:rPr>
        <w:t xml:space="preserve">(iv) </w:t>
      </w:r>
      <w:r w:rsidR="00257174">
        <w:rPr>
          <w:sz w:val="20"/>
          <w:szCs w:val="20"/>
        </w:rPr>
        <w:t>link</w:t>
      </w:r>
      <w:r w:rsidR="00237EC8" w:rsidRPr="00687197">
        <w:rPr>
          <w:bCs/>
          <w:sz w:val="20"/>
          <w:szCs w:val="20"/>
        </w:rPr>
        <w:t xml:space="preserve"> the Source Code for</w:t>
      </w:r>
      <w:r w:rsidR="00645E82" w:rsidRPr="00DD6E39">
        <w:rPr>
          <w:sz w:val="20"/>
          <w:szCs w:val="20"/>
        </w:rPr>
        <w:t xml:space="preserve"> any </w:t>
      </w:r>
      <w:r w:rsidR="00237EC8" w:rsidRPr="00687197">
        <w:rPr>
          <w:bCs/>
          <w:sz w:val="20"/>
          <w:szCs w:val="20"/>
        </w:rPr>
        <w:t>of the software in the SDK</w:t>
      </w:r>
      <w:r w:rsidR="000805E9" w:rsidRPr="00687197">
        <w:rPr>
          <w:bCs/>
          <w:sz w:val="20"/>
          <w:szCs w:val="20"/>
        </w:rPr>
        <w:t xml:space="preserve"> with any</w:t>
      </w:r>
      <w:r w:rsidR="00645E82" w:rsidRPr="00DD6E39">
        <w:rPr>
          <w:sz w:val="20"/>
          <w:szCs w:val="20"/>
        </w:rPr>
        <w:t xml:space="preserve"> software licensed under the </w:t>
      </w:r>
      <w:proofErr w:type="spellStart"/>
      <w:r w:rsidR="00645E82" w:rsidRPr="00DD6E39">
        <w:rPr>
          <w:sz w:val="20"/>
          <w:szCs w:val="20"/>
        </w:rPr>
        <w:t>Affero</w:t>
      </w:r>
      <w:proofErr w:type="spellEnd"/>
      <w:r w:rsidR="00645E82" w:rsidRPr="00DD6E39">
        <w:rPr>
          <w:sz w:val="20"/>
          <w:szCs w:val="20"/>
        </w:rPr>
        <w:t xml:space="preserve"> General Public License (</w:t>
      </w:r>
      <w:proofErr w:type="spellStart"/>
      <w:r w:rsidR="00645E82">
        <w:rPr>
          <w:sz w:val="20"/>
          <w:szCs w:val="20"/>
        </w:rPr>
        <w:t>Affero</w:t>
      </w:r>
      <w:proofErr w:type="spellEnd"/>
      <w:r w:rsidR="00645E82">
        <w:rPr>
          <w:sz w:val="20"/>
          <w:szCs w:val="20"/>
        </w:rPr>
        <w:t xml:space="preserve"> </w:t>
      </w:r>
      <w:r w:rsidR="00645E82" w:rsidRPr="00DD6E39">
        <w:rPr>
          <w:sz w:val="20"/>
          <w:szCs w:val="20"/>
        </w:rPr>
        <w:t>GPL) v.3</w:t>
      </w:r>
      <w:r w:rsidR="00645E82">
        <w:rPr>
          <w:sz w:val="20"/>
          <w:szCs w:val="20"/>
        </w:rPr>
        <w:t xml:space="preserve"> or similar licenses</w:t>
      </w:r>
      <w:r w:rsidRPr="00687197">
        <w:rPr>
          <w:bCs/>
          <w:sz w:val="20"/>
          <w:szCs w:val="20"/>
        </w:rPr>
        <w:t xml:space="preserve">; (v) access information that is solely available to root administrators of the Avaya products, systems, and solutions; (vi) </w:t>
      </w:r>
      <w:r w:rsidRPr="00687197">
        <w:rPr>
          <w:sz w:val="20"/>
          <w:szCs w:val="20"/>
        </w:rPr>
        <w:t xml:space="preserve">develop </w:t>
      </w:r>
      <w:r w:rsidR="00CE2832" w:rsidRPr="00886C3A">
        <w:rPr>
          <w:color w:val="000000"/>
          <w:sz w:val="20"/>
          <w:szCs w:val="20"/>
        </w:rPr>
        <w:t>applications, interfaces, value-added services and/or solutions, workflows or processes</w:t>
      </w:r>
      <w:r w:rsidR="00CE2832" w:rsidRPr="00687197">
        <w:rPr>
          <w:sz w:val="20"/>
          <w:szCs w:val="20"/>
        </w:rPr>
        <w:t xml:space="preserve"> </w:t>
      </w:r>
      <w:r w:rsidRPr="00687197">
        <w:rPr>
          <w:sz w:val="20"/>
          <w:szCs w:val="20"/>
        </w:rPr>
        <w:t xml:space="preserve"> that caus</w:t>
      </w:r>
      <w:r>
        <w:rPr>
          <w:sz w:val="20"/>
          <w:szCs w:val="20"/>
        </w:rPr>
        <w:t xml:space="preserve">es adverse effects to </w:t>
      </w:r>
      <w:r w:rsidRPr="001A10AD">
        <w:rPr>
          <w:sz w:val="20"/>
          <w:szCs w:val="20"/>
        </w:rPr>
        <w:t>Avaya and third-party products, services, solutions</w:t>
      </w:r>
      <w:r>
        <w:rPr>
          <w:sz w:val="20"/>
          <w:szCs w:val="20"/>
        </w:rPr>
        <w:t xml:space="preserve">, such as, but not limited to, poor </w:t>
      </w:r>
      <w:r w:rsidRPr="001A10AD">
        <w:rPr>
          <w:sz w:val="20"/>
          <w:szCs w:val="20"/>
        </w:rPr>
        <w:t xml:space="preserve">performance, </w:t>
      </w:r>
      <w:r>
        <w:rPr>
          <w:sz w:val="20"/>
          <w:szCs w:val="20"/>
        </w:rPr>
        <w:t xml:space="preserve">software </w:t>
      </w:r>
      <w:r w:rsidRPr="001A10AD">
        <w:rPr>
          <w:sz w:val="20"/>
          <w:szCs w:val="20"/>
        </w:rPr>
        <w:t>crash</w:t>
      </w:r>
      <w:r>
        <w:rPr>
          <w:sz w:val="20"/>
          <w:szCs w:val="20"/>
        </w:rPr>
        <w:t xml:space="preserve">es and cessation of </w:t>
      </w:r>
      <w:r w:rsidRPr="001A10AD">
        <w:rPr>
          <w:sz w:val="20"/>
          <w:szCs w:val="20"/>
        </w:rPr>
        <w:t>their</w:t>
      </w:r>
      <w:r>
        <w:rPr>
          <w:sz w:val="20"/>
          <w:szCs w:val="20"/>
        </w:rPr>
        <w:t xml:space="preserve"> proper</w:t>
      </w:r>
      <w:r w:rsidRPr="001A10AD">
        <w:rPr>
          <w:sz w:val="20"/>
          <w:szCs w:val="20"/>
        </w:rPr>
        <w:t xml:space="preserve"> functions</w:t>
      </w:r>
      <w:r w:rsidRPr="00687197">
        <w:rPr>
          <w:sz w:val="20"/>
          <w:szCs w:val="20"/>
        </w:rPr>
        <w:t xml:space="preserve">; and (vii) develop  </w:t>
      </w:r>
      <w:r w:rsidR="00CE2832" w:rsidRPr="00886C3A">
        <w:rPr>
          <w:color w:val="000000"/>
          <w:sz w:val="20"/>
          <w:szCs w:val="20"/>
        </w:rPr>
        <w:t>applications, interfaces, value-added services and/or solutions, workflows or processes</w:t>
      </w:r>
      <w:r w:rsidRPr="00687197">
        <w:rPr>
          <w:sz w:val="20"/>
          <w:szCs w:val="20"/>
        </w:rPr>
        <w:t xml:space="preserve"> that blocks or delays emergency calls</w:t>
      </w:r>
      <w:r w:rsidRPr="00687197">
        <w:rPr>
          <w:bCs/>
          <w:sz w:val="20"/>
          <w:szCs w:val="20"/>
        </w:rPr>
        <w:t>;</w:t>
      </w:r>
      <w:r w:rsidRPr="00687197">
        <w:rPr>
          <w:sz w:val="20"/>
          <w:szCs w:val="20"/>
        </w:rPr>
        <w:t xml:space="preserve"> (viii)</w:t>
      </w:r>
      <w:r>
        <w:rPr>
          <w:sz w:val="20"/>
          <w:szCs w:val="20"/>
        </w:rPr>
        <w:t xml:space="preserve"> </w:t>
      </w:r>
      <w:r w:rsidR="000805E9" w:rsidRPr="00687197">
        <w:rPr>
          <w:sz w:val="20"/>
          <w:szCs w:val="20"/>
        </w:rPr>
        <w:t>emu</w:t>
      </w:r>
      <w:r w:rsidR="00237EC8" w:rsidRPr="00687197">
        <w:rPr>
          <w:sz w:val="20"/>
          <w:szCs w:val="20"/>
        </w:rPr>
        <w:t>late an Avaya SIP endpoint</w:t>
      </w:r>
      <w:r w:rsidR="00C123F8">
        <w:rPr>
          <w:sz w:val="20"/>
          <w:szCs w:val="20"/>
        </w:rPr>
        <w:t xml:space="preserve"> by form or user interface design confusingly similar as an Avaya product </w:t>
      </w:r>
      <w:r w:rsidR="00237EC8" w:rsidRPr="00687197">
        <w:rPr>
          <w:sz w:val="20"/>
          <w:szCs w:val="20"/>
        </w:rPr>
        <w:t>; (</w:t>
      </w:r>
      <w:r w:rsidR="00FC42F6">
        <w:rPr>
          <w:sz w:val="20"/>
          <w:szCs w:val="20"/>
        </w:rPr>
        <w:t>i</w:t>
      </w:r>
      <w:r w:rsidR="00237EC8" w:rsidRPr="00687197">
        <w:rPr>
          <w:sz w:val="20"/>
          <w:szCs w:val="20"/>
        </w:rPr>
        <w:t>x</w:t>
      </w:r>
      <w:r w:rsidR="000805E9" w:rsidRPr="00687197">
        <w:rPr>
          <w:sz w:val="20"/>
          <w:szCs w:val="20"/>
        </w:rPr>
        <w:t>)</w:t>
      </w:r>
      <w:r w:rsidRPr="00687197">
        <w:rPr>
          <w:sz w:val="20"/>
          <w:szCs w:val="20"/>
        </w:rPr>
        <w:t xml:space="preserve"> reverse engineer Avaya SIP protocol messages; or (x) permit or encourage any third party to do any of (i) through (x), inclusive, above.    </w:t>
      </w:r>
    </w:p>
    <w:p w14:paraId="3DBDDFAB" w14:textId="77777777" w:rsidR="00CE76F4" w:rsidRPr="00886C3A" w:rsidRDefault="00CE76F4">
      <w:pPr>
        <w:pStyle w:val="NormalWeb"/>
        <w:jc w:val="both"/>
        <w:rPr>
          <w:color w:val="000000"/>
          <w:sz w:val="20"/>
          <w:szCs w:val="20"/>
        </w:rPr>
      </w:pPr>
      <w:r w:rsidRPr="00886C3A">
        <w:rPr>
          <w:color w:val="000000"/>
          <w:sz w:val="20"/>
          <w:szCs w:val="20"/>
        </w:rPr>
        <w:t xml:space="preserve">2.7 </w:t>
      </w:r>
      <w:r w:rsidRPr="00886C3A">
        <w:rPr>
          <w:color w:val="000000"/>
          <w:sz w:val="20"/>
          <w:szCs w:val="20"/>
          <w:u w:val="single"/>
        </w:rPr>
        <w:t>Responsibility for Development Tools</w:t>
      </w:r>
      <w:r w:rsidRPr="00886C3A">
        <w:rPr>
          <w:color w:val="000000"/>
          <w:sz w:val="20"/>
          <w:szCs w:val="20"/>
        </w:rPr>
        <w:t>.  Licensee acknowledges that effective utilization of the SDK may require the use of a development tool, compiler and other software and technology of third parties</w:t>
      </w:r>
      <w:r w:rsidR="003C0926" w:rsidRPr="00886C3A">
        <w:rPr>
          <w:color w:val="000000"/>
          <w:sz w:val="20"/>
          <w:szCs w:val="20"/>
        </w:rPr>
        <w:t>, which may be incorporated in the SDK pursuant to Section 2.4</w:t>
      </w:r>
      <w:r w:rsidRPr="00886C3A">
        <w:rPr>
          <w:color w:val="000000"/>
          <w:sz w:val="20"/>
          <w:szCs w:val="20"/>
        </w:rPr>
        <w:t>. Licensee is solely responsible for procuring such third party software and technology and the necessary licenses</w:t>
      </w:r>
      <w:r w:rsidR="0036660C" w:rsidRPr="00886C3A">
        <w:rPr>
          <w:sz w:val="20"/>
          <w:szCs w:val="20"/>
        </w:rPr>
        <w:t>, including payment of licensing royalties or other amounts to third parties,</w:t>
      </w:r>
      <w:r w:rsidRPr="00886C3A">
        <w:rPr>
          <w:color w:val="000000"/>
          <w:sz w:val="20"/>
          <w:szCs w:val="20"/>
        </w:rPr>
        <w:t xml:space="preserve"> for the use thereof. </w:t>
      </w:r>
    </w:p>
    <w:p w14:paraId="383A8222" w14:textId="77777777" w:rsidR="001E63BC" w:rsidRPr="00886C3A" w:rsidRDefault="00CE76F4" w:rsidP="001E63BC">
      <w:pPr>
        <w:pStyle w:val="NormalWeb"/>
        <w:jc w:val="both"/>
        <w:rPr>
          <w:rFonts w:ascii="Arial" w:hAnsi="Arial" w:cs="Arial"/>
          <w:sz w:val="20"/>
          <w:szCs w:val="20"/>
        </w:rPr>
      </w:pPr>
      <w:r w:rsidRPr="00886C3A">
        <w:rPr>
          <w:color w:val="000000"/>
          <w:sz w:val="20"/>
          <w:szCs w:val="20"/>
        </w:rPr>
        <w:t xml:space="preserve">2.8 </w:t>
      </w:r>
      <w:r w:rsidR="001E63BC" w:rsidRPr="00886C3A">
        <w:rPr>
          <w:bCs/>
          <w:sz w:val="20"/>
          <w:szCs w:val="20"/>
          <w:u w:val="single"/>
        </w:rPr>
        <w:t>U.S</w:t>
      </w:r>
      <w:r w:rsidR="00AC0A1D">
        <w:rPr>
          <w:bCs/>
          <w:sz w:val="20"/>
          <w:szCs w:val="20"/>
          <w:u w:val="single"/>
        </w:rPr>
        <w:t>.</w:t>
      </w:r>
      <w:r w:rsidR="001E63BC" w:rsidRPr="00886C3A">
        <w:rPr>
          <w:bCs/>
          <w:sz w:val="20"/>
          <w:szCs w:val="20"/>
          <w:u w:val="single"/>
        </w:rPr>
        <w:t xml:space="preserve"> Government End Users</w:t>
      </w:r>
      <w:r w:rsidR="00E36EF6" w:rsidRPr="00886C3A">
        <w:rPr>
          <w:bCs/>
          <w:sz w:val="20"/>
          <w:szCs w:val="20"/>
          <w:u w:val="single"/>
        </w:rPr>
        <w:t>.</w:t>
      </w:r>
      <w:r w:rsidR="001E63BC" w:rsidRPr="00886C3A">
        <w:rPr>
          <w:rFonts w:ascii="Arial" w:hAnsi="Arial" w:cs="Arial"/>
          <w:sz w:val="20"/>
          <w:szCs w:val="20"/>
        </w:rPr>
        <w:t xml:space="preserve"> </w:t>
      </w:r>
      <w:r w:rsidR="006A35C4" w:rsidRPr="00886C3A">
        <w:rPr>
          <w:rFonts w:ascii="Arial" w:hAnsi="Arial" w:cs="Arial"/>
          <w:sz w:val="20"/>
          <w:szCs w:val="20"/>
        </w:rPr>
        <w:t xml:space="preserve"> </w:t>
      </w:r>
      <w:r w:rsidR="001E63BC" w:rsidRPr="00886C3A">
        <w:rPr>
          <w:snapToGrid w:val="0"/>
          <w:sz w:val="20"/>
          <w:szCs w:val="20"/>
        </w:rPr>
        <w:t>The</w:t>
      </w:r>
      <w:r w:rsidR="004F51AA" w:rsidRPr="00886C3A">
        <w:rPr>
          <w:snapToGrid w:val="0"/>
          <w:sz w:val="20"/>
          <w:szCs w:val="20"/>
        </w:rPr>
        <w:t xml:space="preserve"> </w:t>
      </w:r>
      <w:r w:rsidR="001E63BC" w:rsidRPr="00886C3A">
        <w:rPr>
          <w:snapToGrid w:val="0"/>
          <w:sz w:val="20"/>
          <w:szCs w:val="20"/>
        </w:rPr>
        <w:t>SDK shall be classified as "commercial computer software" and the Documentation is classified as "commercial computer software documentation" or "commercial items," pursuant to FAR 12.212 or DFAR 227.7202, as applicable. Any use, modification, reproduction, release, performance, display or disclosure of the</w:t>
      </w:r>
      <w:r w:rsidR="004F51AA" w:rsidRPr="00886C3A">
        <w:rPr>
          <w:snapToGrid w:val="0"/>
          <w:sz w:val="20"/>
          <w:szCs w:val="20"/>
        </w:rPr>
        <w:t xml:space="preserve"> </w:t>
      </w:r>
      <w:r w:rsidR="001E63BC" w:rsidRPr="00886C3A">
        <w:rPr>
          <w:snapToGrid w:val="0"/>
          <w:sz w:val="20"/>
          <w:szCs w:val="20"/>
        </w:rPr>
        <w:t>SDK or Documentation by the Government of the United States shall be governed solely by the terms of the Agreement and shall be prohibited except to the extent expressly permitted by the terms of the Agreement.</w:t>
      </w:r>
    </w:p>
    <w:p w14:paraId="379F121E" w14:textId="77777777" w:rsidR="008B3187" w:rsidRPr="00886C3A" w:rsidRDefault="00CE76F4">
      <w:pPr>
        <w:pStyle w:val="NormalWeb"/>
        <w:jc w:val="both"/>
        <w:rPr>
          <w:color w:val="000000"/>
          <w:sz w:val="20"/>
          <w:szCs w:val="20"/>
        </w:rPr>
      </w:pPr>
      <w:r w:rsidRPr="00886C3A">
        <w:rPr>
          <w:color w:val="000000"/>
          <w:sz w:val="20"/>
          <w:szCs w:val="20"/>
        </w:rPr>
        <w:t xml:space="preserve">2.9 </w:t>
      </w:r>
      <w:r w:rsidRPr="00886C3A">
        <w:rPr>
          <w:color w:val="000000"/>
          <w:sz w:val="20"/>
          <w:szCs w:val="20"/>
          <w:u w:val="single"/>
        </w:rPr>
        <w:t>Limitation of Rights</w:t>
      </w:r>
      <w:r w:rsidRPr="00886C3A">
        <w:rPr>
          <w:color w:val="000000"/>
          <w:sz w:val="20"/>
          <w:szCs w:val="20"/>
        </w:rPr>
        <w:t>.  No right is granted to Licensee to sublicense its rights hereunder. All rights not expressly granted are reserved by Avaya</w:t>
      </w:r>
      <w:r w:rsidR="00570F7E">
        <w:rPr>
          <w:color w:val="000000"/>
          <w:sz w:val="20"/>
          <w:szCs w:val="20"/>
        </w:rPr>
        <w:t xml:space="preserve"> or its licensors or suppliers</w:t>
      </w:r>
      <w:r w:rsidRPr="00886C3A">
        <w:rPr>
          <w:color w:val="000000"/>
          <w:sz w:val="20"/>
          <w:szCs w:val="20"/>
        </w:rPr>
        <w:t xml:space="preserve"> and, except as expressly set forth herein, no license is granted by Avaya</w:t>
      </w:r>
      <w:r w:rsidR="00570F7E">
        <w:rPr>
          <w:color w:val="000000"/>
          <w:sz w:val="20"/>
          <w:szCs w:val="20"/>
        </w:rPr>
        <w:t xml:space="preserve"> or its licensors or suppliers</w:t>
      </w:r>
      <w:r w:rsidRPr="00886C3A">
        <w:rPr>
          <w:color w:val="000000"/>
          <w:sz w:val="20"/>
          <w:szCs w:val="20"/>
        </w:rPr>
        <w:t xml:space="preserve"> under this Agreement directly, by implication, estoppel or otherwise, under any </w:t>
      </w:r>
      <w:r w:rsidR="00DD0A93" w:rsidRPr="00886C3A">
        <w:rPr>
          <w:color w:val="000000"/>
          <w:sz w:val="20"/>
          <w:szCs w:val="20"/>
        </w:rPr>
        <w:t xml:space="preserve">Intellectual Property </w:t>
      </w:r>
      <w:r w:rsidRPr="00886C3A">
        <w:rPr>
          <w:color w:val="000000"/>
          <w:sz w:val="20"/>
          <w:szCs w:val="20"/>
        </w:rPr>
        <w:t>right of Avaya</w:t>
      </w:r>
      <w:r w:rsidR="00570F7E">
        <w:rPr>
          <w:color w:val="000000"/>
          <w:sz w:val="20"/>
          <w:szCs w:val="20"/>
        </w:rPr>
        <w:t xml:space="preserve"> or its licensors or suppliers</w:t>
      </w:r>
      <w:r w:rsidRPr="00886C3A">
        <w:rPr>
          <w:color w:val="000000"/>
          <w:sz w:val="20"/>
          <w:szCs w:val="20"/>
        </w:rPr>
        <w:t>. Nothing herein shall be deemed to authorize Licensee to use Avaya's trademarks or trade names in Licensee's advertising, marketing, promotional, sales or related materials</w:t>
      </w:r>
      <w:r w:rsidR="008B3187" w:rsidRPr="00886C3A">
        <w:rPr>
          <w:color w:val="000000"/>
          <w:sz w:val="20"/>
          <w:szCs w:val="20"/>
        </w:rPr>
        <w:t>.</w:t>
      </w:r>
    </w:p>
    <w:p w14:paraId="6C86D27A" w14:textId="77777777" w:rsidR="004109E9" w:rsidRDefault="00CE76F4">
      <w:pPr>
        <w:pStyle w:val="NormalWeb"/>
        <w:jc w:val="both"/>
        <w:rPr>
          <w:sz w:val="20"/>
          <w:szCs w:val="20"/>
        </w:rPr>
      </w:pPr>
      <w:r w:rsidRPr="00886C3A">
        <w:rPr>
          <w:color w:val="000000"/>
          <w:sz w:val="20"/>
          <w:szCs w:val="20"/>
        </w:rPr>
        <w:t>2.1</w:t>
      </w:r>
      <w:r w:rsidR="004109E9">
        <w:rPr>
          <w:color w:val="000000"/>
          <w:sz w:val="20"/>
          <w:szCs w:val="20"/>
        </w:rPr>
        <w:t>0</w:t>
      </w:r>
      <w:r w:rsidRPr="00886C3A">
        <w:rPr>
          <w:color w:val="000000"/>
          <w:sz w:val="20"/>
          <w:szCs w:val="20"/>
        </w:rPr>
        <w:t xml:space="preserve"> </w:t>
      </w:r>
      <w:r w:rsidRPr="00886C3A">
        <w:rPr>
          <w:sz w:val="20"/>
          <w:szCs w:val="20"/>
          <w:u w:val="single"/>
        </w:rPr>
        <w:t>Independent Development</w:t>
      </w:r>
      <w:r w:rsidRPr="00886C3A">
        <w:rPr>
          <w:sz w:val="20"/>
          <w:szCs w:val="20"/>
        </w:rPr>
        <w:t xml:space="preserve">.  </w:t>
      </w:r>
    </w:p>
    <w:p w14:paraId="0B457A66" w14:textId="77777777" w:rsidR="00CE76F4" w:rsidRDefault="004109E9">
      <w:pPr>
        <w:pStyle w:val="NormalWeb"/>
        <w:jc w:val="both"/>
        <w:rPr>
          <w:sz w:val="20"/>
          <w:szCs w:val="20"/>
        </w:rPr>
      </w:pPr>
      <w:r>
        <w:rPr>
          <w:sz w:val="20"/>
          <w:szCs w:val="20"/>
        </w:rPr>
        <w:t xml:space="preserve">2.10.1 </w:t>
      </w:r>
      <w:r w:rsidR="00CE76F4" w:rsidRPr="00886C3A">
        <w:rPr>
          <w:sz w:val="20"/>
          <w:szCs w:val="20"/>
        </w:rPr>
        <w:t>Licensee understands and agrees that Avaya</w:t>
      </w:r>
      <w:r>
        <w:rPr>
          <w:sz w:val="20"/>
          <w:szCs w:val="20"/>
        </w:rPr>
        <w:t>,</w:t>
      </w:r>
      <w:r w:rsidR="00CE76F4" w:rsidRPr="00886C3A">
        <w:rPr>
          <w:sz w:val="20"/>
          <w:szCs w:val="20"/>
        </w:rPr>
        <w:t xml:space="preserve"> Affiliates</w:t>
      </w:r>
      <w:r>
        <w:rPr>
          <w:sz w:val="20"/>
          <w:szCs w:val="20"/>
        </w:rPr>
        <w:t>, or Avaya’s licensees or suppliers</w:t>
      </w:r>
      <w:r w:rsidR="00CE76F4" w:rsidRPr="00886C3A">
        <w:rPr>
          <w:sz w:val="20"/>
          <w:szCs w:val="20"/>
        </w:rPr>
        <w:t xml:space="preserve"> may acquire, license, develop for itself or have others develop for it, and market and/or distribute </w:t>
      </w:r>
      <w:r w:rsidRPr="00886C3A">
        <w:rPr>
          <w:color w:val="000000"/>
          <w:sz w:val="20"/>
          <w:szCs w:val="20"/>
        </w:rPr>
        <w:t>applications</w:t>
      </w:r>
      <w:r w:rsidRPr="008868CD">
        <w:rPr>
          <w:color w:val="000000"/>
          <w:sz w:val="20"/>
          <w:szCs w:val="20"/>
        </w:rPr>
        <w:t>, interfaces, value-added services and/or solutions, workflows or processes</w:t>
      </w:r>
      <w:r>
        <w:rPr>
          <w:color w:val="000000"/>
          <w:sz w:val="20"/>
          <w:szCs w:val="20"/>
        </w:rPr>
        <w:t xml:space="preserve"> </w:t>
      </w:r>
      <w:r>
        <w:rPr>
          <w:sz w:val="20"/>
          <w:szCs w:val="20"/>
        </w:rPr>
        <w:t xml:space="preserve">similar </w:t>
      </w:r>
      <w:r w:rsidR="00CE76F4" w:rsidRPr="00886C3A">
        <w:rPr>
          <w:sz w:val="20"/>
          <w:szCs w:val="20"/>
        </w:rPr>
        <w:t xml:space="preserve">to that which </w:t>
      </w:r>
      <w:r w:rsidR="00A61F68" w:rsidRPr="00886C3A">
        <w:rPr>
          <w:sz w:val="20"/>
          <w:szCs w:val="20"/>
        </w:rPr>
        <w:t>Licensee</w:t>
      </w:r>
      <w:r w:rsidR="00CE76F4" w:rsidRPr="00886C3A">
        <w:rPr>
          <w:sz w:val="20"/>
          <w:szCs w:val="20"/>
        </w:rPr>
        <w:t xml:space="preserve"> may develop. </w:t>
      </w:r>
      <w:r>
        <w:rPr>
          <w:sz w:val="20"/>
          <w:szCs w:val="20"/>
        </w:rPr>
        <w:t xml:space="preserve">  </w:t>
      </w:r>
      <w:r w:rsidRPr="004109E9">
        <w:rPr>
          <w:sz w:val="20"/>
          <w:szCs w:val="20"/>
        </w:rPr>
        <w:t xml:space="preserve">Nothing in this Agreement shall restrict or limit </w:t>
      </w:r>
      <w:r>
        <w:rPr>
          <w:sz w:val="20"/>
          <w:szCs w:val="20"/>
        </w:rPr>
        <w:t>the rights of Avaya,</w:t>
      </w:r>
      <w:r w:rsidRPr="004109E9">
        <w:rPr>
          <w:sz w:val="20"/>
          <w:szCs w:val="20"/>
        </w:rPr>
        <w:t xml:space="preserve"> Affiliates</w:t>
      </w:r>
      <w:r>
        <w:rPr>
          <w:sz w:val="20"/>
          <w:szCs w:val="20"/>
        </w:rPr>
        <w:t>, or Avaya’s licensees or suppliers</w:t>
      </w:r>
      <w:r w:rsidRPr="004109E9">
        <w:rPr>
          <w:sz w:val="20"/>
          <w:szCs w:val="20"/>
        </w:rPr>
        <w:t xml:space="preserve"> to commence or continue with the development or distribution of such </w:t>
      </w:r>
      <w:r w:rsidRPr="00886C3A">
        <w:rPr>
          <w:color w:val="000000"/>
          <w:sz w:val="20"/>
          <w:szCs w:val="20"/>
        </w:rPr>
        <w:t>applications</w:t>
      </w:r>
      <w:r w:rsidRPr="008868CD">
        <w:rPr>
          <w:color w:val="000000"/>
          <w:sz w:val="20"/>
          <w:szCs w:val="20"/>
        </w:rPr>
        <w:t>, interfaces, value-added services and/or solutions, workflows or processes</w:t>
      </w:r>
      <w:r w:rsidRPr="004109E9">
        <w:rPr>
          <w:sz w:val="20"/>
          <w:szCs w:val="20"/>
        </w:rPr>
        <w:t>.</w:t>
      </w:r>
    </w:p>
    <w:p w14:paraId="03755A13" w14:textId="77777777" w:rsidR="004109E9" w:rsidRPr="00E84553" w:rsidRDefault="004109E9">
      <w:pPr>
        <w:pStyle w:val="NormalWeb"/>
        <w:jc w:val="both"/>
        <w:rPr>
          <w:color w:val="000000"/>
          <w:sz w:val="20"/>
          <w:szCs w:val="20"/>
        </w:rPr>
      </w:pPr>
      <w:r w:rsidRPr="00886C3A">
        <w:rPr>
          <w:color w:val="000000"/>
          <w:sz w:val="20"/>
          <w:szCs w:val="20"/>
        </w:rPr>
        <w:t>2.10</w:t>
      </w:r>
      <w:r>
        <w:rPr>
          <w:color w:val="000000"/>
          <w:sz w:val="20"/>
          <w:szCs w:val="20"/>
        </w:rPr>
        <w:t>.2</w:t>
      </w:r>
      <w:r w:rsidRPr="00886C3A">
        <w:rPr>
          <w:color w:val="000000"/>
          <w:sz w:val="20"/>
          <w:szCs w:val="20"/>
        </w:rPr>
        <w:t xml:space="preserve"> </w:t>
      </w:r>
      <w:r w:rsidRPr="00886C3A">
        <w:rPr>
          <w:color w:val="000000"/>
          <w:sz w:val="20"/>
          <w:szCs w:val="20"/>
          <w:u w:val="single"/>
        </w:rPr>
        <w:t>Nonassertion by Licensee</w:t>
      </w:r>
      <w:r w:rsidRPr="00886C3A">
        <w:rPr>
          <w:color w:val="000000"/>
          <w:sz w:val="20"/>
          <w:szCs w:val="20"/>
        </w:rPr>
        <w:t xml:space="preserve">.  Licensee agrees not to assert any </w:t>
      </w:r>
      <w:r>
        <w:rPr>
          <w:color w:val="000000"/>
          <w:sz w:val="20"/>
          <w:szCs w:val="20"/>
        </w:rPr>
        <w:t>Intellectual Property</w:t>
      </w:r>
      <w:r w:rsidRPr="00886C3A">
        <w:rPr>
          <w:color w:val="000000"/>
          <w:sz w:val="20"/>
          <w:szCs w:val="20"/>
        </w:rPr>
        <w:t xml:space="preserve"> related to the SDK or applications</w:t>
      </w:r>
      <w:r w:rsidRPr="008868CD">
        <w:rPr>
          <w:color w:val="000000"/>
          <w:sz w:val="20"/>
          <w:szCs w:val="20"/>
        </w:rPr>
        <w:t>, interfaces, value-added services and/or solutions, workflows or processes</w:t>
      </w:r>
      <w:r>
        <w:rPr>
          <w:color w:val="000000"/>
          <w:sz w:val="20"/>
          <w:szCs w:val="20"/>
        </w:rPr>
        <w:t xml:space="preserve"> </w:t>
      </w:r>
      <w:r w:rsidRPr="00886C3A">
        <w:rPr>
          <w:color w:val="000000"/>
          <w:sz w:val="20"/>
          <w:szCs w:val="20"/>
        </w:rPr>
        <w:t>developed using the SDK against Avaya</w:t>
      </w:r>
      <w:r>
        <w:rPr>
          <w:color w:val="000000"/>
          <w:sz w:val="20"/>
          <w:szCs w:val="20"/>
        </w:rPr>
        <w:t>, Affiliates</w:t>
      </w:r>
      <w:r w:rsidRPr="00886C3A">
        <w:rPr>
          <w:color w:val="000000"/>
          <w:sz w:val="20"/>
          <w:szCs w:val="20"/>
        </w:rPr>
        <w:t xml:space="preserve">, </w:t>
      </w:r>
      <w:r>
        <w:rPr>
          <w:color w:val="000000"/>
          <w:sz w:val="20"/>
          <w:szCs w:val="20"/>
        </w:rPr>
        <w:t xml:space="preserve">Avaya’s licensors or suppliers, </w:t>
      </w:r>
      <w:r w:rsidRPr="00886C3A">
        <w:rPr>
          <w:color w:val="000000"/>
          <w:sz w:val="20"/>
          <w:szCs w:val="20"/>
        </w:rPr>
        <w:t xml:space="preserve">distributors, customers, or other licensees of the SDK. </w:t>
      </w:r>
    </w:p>
    <w:p w14:paraId="480D3529" w14:textId="77777777" w:rsidR="00CE76F4" w:rsidRPr="00886C3A" w:rsidRDefault="00CE76F4" w:rsidP="00243482">
      <w:pPr>
        <w:pStyle w:val="NormalWeb"/>
        <w:jc w:val="both"/>
        <w:rPr>
          <w:sz w:val="20"/>
          <w:szCs w:val="20"/>
        </w:rPr>
      </w:pPr>
      <w:r w:rsidRPr="00886C3A">
        <w:rPr>
          <w:sz w:val="20"/>
          <w:szCs w:val="20"/>
        </w:rPr>
        <w:lastRenderedPageBreak/>
        <w:t>2.1</w:t>
      </w:r>
      <w:r w:rsidR="004109E9">
        <w:rPr>
          <w:sz w:val="20"/>
          <w:szCs w:val="20"/>
        </w:rPr>
        <w:t>1</w:t>
      </w:r>
      <w:r w:rsidRPr="00886C3A">
        <w:rPr>
          <w:sz w:val="20"/>
          <w:szCs w:val="20"/>
        </w:rPr>
        <w:t xml:space="preserve"> </w:t>
      </w:r>
      <w:r w:rsidRPr="00886C3A">
        <w:rPr>
          <w:sz w:val="20"/>
          <w:szCs w:val="20"/>
          <w:u w:val="single"/>
        </w:rPr>
        <w:t>Feedback and</w:t>
      </w:r>
      <w:r w:rsidR="00E5383A" w:rsidRPr="00886C3A">
        <w:rPr>
          <w:sz w:val="20"/>
          <w:szCs w:val="20"/>
          <w:u w:val="single"/>
        </w:rPr>
        <w:t xml:space="preserve"> </w:t>
      </w:r>
      <w:r w:rsidRPr="00886C3A">
        <w:rPr>
          <w:sz w:val="20"/>
          <w:szCs w:val="20"/>
          <w:u w:val="single"/>
        </w:rPr>
        <w:t>Support</w:t>
      </w:r>
      <w:r w:rsidRPr="00886C3A">
        <w:rPr>
          <w:sz w:val="20"/>
          <w:szCs w:val="20"/>
        </w:rPr>
        <w:t xml:space="preserve">.  Licensee agrees to provide any </w:t>
      </w:r>
      <w:r w:rsidR="00A05666">
        <w:rPr>
          <w:sz w:val="20"/>
          <w:szCs w:val="20"/>
        </w:rPr>
        <w:t xml:space="preserve">information, </w:t>
      </w:r>
      <w:r w:rsidRPr="00886C3A">
        <w:rPr>
          <w:sz w:val="20"/>
          <w:szCs w:val="20"/>
        </w:rPr>
        <w:t>comments</w:t>
      </w:r>
      <w:r w:rsidR="00A05666">
        <w:rPr>
          <w:sz w:val="20"/>
          <w:szCs w:val="20"/>
        </w:rPr>
        <w:t>, problem reports, enhancement requests</w:t>
      </w:r>
      <w:r w:rsidRPr="00886C3A">
        <w:rPr>
          <w:sz w:val="20"/>
          <w:szCs w:val="20"/>
        </w:rPr>
        <w:t xml:space="preserve"> and suggestions regarding the performance of the SDK</w:t>
      </w:r>
      <w:r w:rsidR="00A05666">
        <w:rPr>
          <w:sz w:val="20"/>
          <w:szCs w:val="20"/>
        </w:rPr>
        <w:t xml:space="preserve"> (collectively, “Feedback”)</w:t>
      </w:r>
      <w:r w:rsidRPr="00886C3A">
        <w:rPr>
          <w:sz w:val="20"/>
          <w:szCs w:val="20"/>
        </w:rPr>
        <w:t xml:space="preserve"> </w:t>
      </w:r>
      <w:r w:rsidR="00DE5866">
        <w:rPr>
          <w:sz w:val="20"/>
          <w:szCs w:val="20"/>
        </w:rPr>
        <w:t xml:space="preserve">via </w:t>
      </w:r>
      <w:r w:rsidR="001B56C3">
        <w:rPr>
          <w:sz w:val="20"/>
          <w:szCs w:val="20"/>
        </w:rPr>
        <w:t xml:space="preserve">any public or private support mechanism, forum or </w:t>
      </w:r>
      <w:r w:rsidR="00DE5866">
        <w:rPr>
          <w:sz w:val="20"/>
          <w:szCs w:val="20"/>
        </w:rPr>
        <w:t>process otherwise indicated by Avaya.</w:t>
      </w:r>
      <w:r w:rsidRPr="00886C3A">
        <w:rPr>
          <w:sz w:val="20"/>
          <w:szCs w:val="20"/>
        </w:rPr>
        <w:t xml:space="preserve">  Avaya monitor</w:t>
      </w:r>
      <w:r w:rsidR="001B56C3">
        <w:rPr>
          <w:sz w:val="20"/>
          <w:szCs w:val="20"/>
        </w:rPr>
        <w:t>s</w:t>
      </w:r>
      <w:r w:rsidRPr="00886C3A">
        <w:rPr>
          <w:sz w:val="20"/>
          <w:szCs w:val="20"/>
        </w:rPr>
        <w:t xml:space="preserve"> </w:t>
      </w:r>
      <w:r w:rsidR="00DE5866">
        <w:rPr>
          <w:sz w:val="20"/>
          <w:szCs w:val="20"/>
        </w:rPr>
        <w:t xml:space="preserve">applicable </w:t>
      </w:r>
      <w:r w:rsidR="001B56C3">
        <w:rPr>
          <w:sz w:val="20"/>
          <w:szCs w:val="20"/>
        </w:rPr>
        <w:t xml:space="preserve">mechanisms, </w:t>
      </w:r>
      <w:r w:rsidRPr="00886C3A">
        <w:rPr>
          <w:sz w:val="20"/>
          <w:szCs w:val="20"/>
        </w:rPr>
        <w:t>forum</w:t>
      </w:r>
      <w:r w:rsidR="001B56C3">
        <w:rPr>
          <w:sz w:val="20"/>
          <w:szCs w:val="20"/>
        </w:rPr>
        <w:t>s, or processes</w:t>
      </w:r>
      <w:r w:rsidRPr="00886C3A">
        <w:rPr>
          <w:sz w:val="20"/>
          <w:szCs w:val="20"/>
        </w:rPr>
        <w:t xml:space="preserve"> but is under no obligation to implement any of </w:t>
      </w:r>
      <w:r w:rsidR="00A05666">
        <w:rPr>
          <w:sz w:val="20"/>
          <w:szCs w:val="20"/>
        </w:rPr>
        <w:t>Feedback</w:t>
      </w:r>
      <w:r w:rsidRPr="00886C3A">
        <w:rPr>
          <w:sz w:val="20"/>
          <w:szCs w:val="20"/>
        </w:rPr>
        <w:t xml:space="preserve">, or be required to respond to any questions asked </w:t>
      </w:r>
      <w:r w:rsidR="001B56C3">
        <w:rPr>
          <w:sz w:val="20"/>
          <w:szCs w:val="20"/>
        </w:rPr>
        <w:t xml:space="preserve">via </w:t>
      </w:r>
      <w:r w:rsidRPr="00886C3A">
        <w:rPr>
          <w:sz w:val="20"/>
          <w:szCs w:val="20"/>
        </w:rPr>
        <w:t xml:space="preserve">the </w:t>
      </w:r>
      <w:r w:rsidR="001B56C3">
        <w:rPr>
          <w:sz w:val="20"/>
          <w:szCs w:val="20"/>
        </w:rPr>
        <w:t xml:space="preserve">applicable mechanism, </w:t>
      </w:r>
      <w:r w:rsidRPr="00886C3A">
        <w:rPr>
          <w:sz w:val="20"/>
          <w:szCs w:val="20"/>
        </w:rPr>
        <w:t>forum</w:t>
      </w:r>
      <w:r w:rsidR="001B56C3">
        <w:rPr>
          <w:sz w:val="20"/>
          <w:szCs w:val="20"/>
        </w:rPr>
        <w:t>, or process</w:t>
      </w:r>
      <w:r w:rsidRPr="00886C3A">
        <w:rPr>
          <w:sz w:val="20"/>
          <w:szCs w:val="20"/>
        </w:rPr>
        <w:t xml:space="preserve">. </w:t>
      </w:r>
      <w:r w:rsidR="00C37E91" w:rsidRPr="00886C3A">
        <w:rPr>
          <w:sz w:val="20"/>
          <w:szCs w:val="20"/>
        </w:rPr>
        <w:t>Licensee hereby assigns to Avaya all right, title, and interest in and to Feedback provided to Avaya.</w:t>
      </w:r>
      <w:r w:rsidR="00C37E91" w:rsidRPr="00886C3A">
        <w:rPr>
          <w:rFonts w:hint="eastAsia"/>
          <w:sz w:val="20"/>
          <w:szCs w:val="20"/>
          <w:lang w:eastAsia="ko-KR"/>
        </w:rPr>
        <w:t xml:space="preserve"> </w:t>
      </w:r>
      <w:r w:rsidR="00C37E91" w:rsidRPr="00886C3A">
        <w:rPr>
          <w:sz w:val="20"/>
          <w:szCs w:val="20"/>
          <w:lang w:eastAsia="ko-KR"/>
        </w:rPr>
        <w:t xml:space="preserve"> </w:t>
      </w:r>
    </w:p>
    <w:p w14:paraId="3DBD50D1" w14:textId="77777777" w:rsidR="00EA43D5" w:rsidRPr="0066317C" w:rsidRDefault="00CE76F4">
      <w:pPr>
        <w:pStyle w:val="NormalWeb"/>
        <w:spacing w:before="0" w:beforeAutospacing="0" w:after="0" w:afterAutospacing="0"/>
        <w:jc w:val="both"/>
        <w:rPr>
          <w:color w:val="000000"/>
          <w:sz w:val="20"/>
          <w:u w:val="single"/>
        </w:rPr>
      </w:pPr>
      <w:r w:rsidRPr="00886C3A">
        <w:rPr>
          <w:sz w:val="20"/>
          <w:szCs w:val="20"/>
        </w:rPr>
        <w:t>2.1</w:t>
      </w:r>
      <w:r w:rsidR="004109E9">
        <w:rPr>
          <w:sz w:val="20"/>
          <w:szCs w:val="20"/>
        </w:rPr>
        <w:t>2</w:t>
      </w:r>
      <w:r w:rsidR="00070CE2">
        <w:rPr>
          <w:sz w:val="20"/>
          <w:szCs w:val="20"/>
        </w:rPr>
        <w:t>(a)</w:t>
      </w:r>
      <w:r w:rsidRPr="00886C3A">
        <w:rPr>
          <w:sz w:val="20"/>
          <w:szCs w:val="20"/>
        </w:rPr>
        <w:t xml:space="preserve"> </w:t>
      </w:r>
      <w:r w:rsidRPr="00886C3A">
        <w:rPr>
          <w:sz w:val="20"/>
          <w:szCs w:val="20"/>
          <w:u w:val="single"/>
        </w:rPr>
        <w:t>Fees and Taxes.</w:t>
      </w:r>
      <w:r w:rsidRPr="00886C3A">
        <w:rPr>
          <w:sz w:val="20"/>
          <w:szCs w:val="20"/>
        </w:rPr>
        <w:t xml:space="preserve"> </w:t>
      </w:r>
      <w:r w:rsidR="006A35C4" w:rsidRPr="00886C3A">
        <w:rPr>
          <w:sz w:val="20"/>
          <w:szCs w:val="20"/>
        </w:rPr>
        <w:t xml:space="preserve"> </w:t>
      </w:r>
      <w:r w:rsidRPr="00446B25">
        <w:rPr>
          <w:sz w:val="20"/>
          <w:szCs w:val="20"/>
        </w:rPr>
        <w:t xml:space="preserve">To the extent that fees are associated with the license of the SDK, Licensee agrees to pay to Avaya or pay directly to the applicable government or taxing authority, if requested by Avaya, all taxes and charges, including without limitation, penalties and interest, which may be imposed by any federal, state or local governmental or taxing authority arising hereunder excluding, however, all taxes computed upon Avaya’s net income. </w:t>
      </w:r>
      <w:r w:rsidR="001E6637" w:rsidRPr="00446B25">
        <w:rPr>
          <w:color w:val="000000"/>
          <w:sz w:val="20"/>
          <w:szCs w:val="20"/>
        </w:rPr>
        <w:t>If You move any Software</w:t>
      </w:r>
      <w:r w:rsidR="00446B25" w:rsidRPr="00446B25">
        <w:rPr>
          <w:color w:val="000000"/>
          <w:sz w:val="20"/>
          <w:szCs w:val="20"/>
        </w:rPr>
        <w:t>, including the SDK</w:t>
      </w:r>
      <w:r w:rsidR="001E6637" w:rsidRPr="00446B25">
        <w:rPr>
          <w:color w:val="000000"/>
          <w:sz w:val="20"/>
          <w:szCs w:val="20"/>
        </w:rPr>
        <w:t>, and as a result of such move, a jurisdiction imposes a duty, tax, levy or fee (including withholding taxes, fees, customs or other duties for the import and export of any such Software), then You are solely liable for, and agree to pay, any such duty, taxes, levy or other fees.</w:t>
      </w:r>
    </w:p>
    <w:p w14:paraId="22D2437C" w14:textId="77777777" w:rsidR="00070CE2" w:rsidRDefault="00070CE2">
      <w:pPr>
        <w:pStyle w:val="NormalWeb"/>
        <w:spacing w:before="0" w:beforeAutospacing="0" w:after="0" w:afterAutospacing="0"/>
        <w:jc w:val="both"/>
        <w:rPr>
          <w:sz w:val="20"/>
          <w:szCs w:val="20"/>
        </w:rPr>
      </w:pPr>
    </w:p>
    <w:p w14:paraId="7773B28D" w14:textId="77777777" w:rsidR="00070CE2" w:rsidRPr="00886C3A" w:rsidRDefault="00070CE2" w:rsidP="0066317C">
      <w:pPr>
        <w:pStyle w:val="NormalWeb"/>
        <w:jc w:val="both"/>
        <w:rPr>
          <w:color w:val="000000"/>
          <w:sz w:val="20"/>
          <w:szCs w:val="20"/>
        </w:rPr>
      </w:pPr>
      <w:r>
        <w:rPr>
          <w:sz w:val="20"/>
          <w:szCs w:val="20"/>
        </w:rPr>
        <w:t xml:space="preserve">2.12(b) </w:t>
      </w:r>
      <w:r w:rsidRPr="001660E3">
        <w:rPr>
          <w:sz w:val="20"/>
          <w:szCs w:val="20"/>
          <w:u w:val="single"/>
        </w:rPr>
        <w:t>Audit.</w:t>
      </w:r>
      <w:r>
        <w:rPr>
          <w:sz w:val="20"/>
          <w:szCs w:val="20"/>
        </w:rPr>
        <w:t xml:space="preserve"> </w:t>
      </w:r>
      <w:r w:rsidRPr="0066317C">
        <w:rPr>
          <w:sz w:val="20"/>
        </w:rPr>
        <w:t xml:space="preserve"> </w:t>
      </w:r>
      <w:r w:rsidRPr="00886C3A">
        <w:rPr>
          <w:color w:val="000000"/>
          <w:sz w:val="20"/>
          <w:szCs w:val="20"/>
        </w:rPr>
        <w:t xml:space="preserve">Avaya shall have the right, at its cost and expense, to </w:t>
      </w:r>
      <w:r>
        <w:rPr>
          <w:color w:val="000000"/>
          <w:sz w:val="20"/>
          <w:szCs w:val="20"/>
        </w:rPr>
        <w:t>inspect and/or audit (i) by remote polling or other reasonable electronic means at any time and (ii) in person</w:t>
      </w:r>
      <w:r w:rsidRPr="00886C3A">
        <w:rPr>
          <w:color w:val="000000"/>
          <w:sz w:val="20"/>
          <w:szCs w:val="20"/>
        </w:rPr>
        <w:t xml:space="preserve"> during normal business hours </w:t>
      </w:r>
      <w:r>
        <w:rPr>
          <w:color w:val="000000"/>
          <w:sz w:val="20"/>
          <w:szCs w:val="20"/>
        </w:rPr>
        <w:t xml:space="preserve">and with reasonable notice Licensee’s </w:t>
      </w:r>
      <w:r w:rsidRPr="009C75ED">
        <w:rPr>
          <w:color w:val="000000"/>
          <w:sz w:val="20"/>
          <w:szCs w:val="20"/>
        </w:rPr>
        <w:t>books, records, and accounts, to determine</w:t>
      </w:r>
      <w:r w:rsidRPr="00886C3A">
        <w:rPr>
          <w:color w:val="000000"/>
          <w:sz w:val="20"/>
          <w:szCs w:val="20"/>
        </w:rPr>
        <w:t xml:space="preserve"> Licensee’s compliance with this Agreement. </w:t>
      </w:r>
      <w:r>
        <w:rPr>
          <w:color w:val="000000"/>
          <w:sz w:val="20"/>
          <w:szCs w:val="20"/>
        </w:rPr>
        <w:t xml:space="preserve"> </w:t>
      </w:r>
      <w:r w:rsidRPr="009C75ED">
        <w:rPr>
          <w:color w:val="000000"/>
          <w:sz w:val="20"/>
          <w:szCs w:val="20"/>
        </w:rPr>
        <w:t>In the event such inspection or audit uncovers non-compliance with th</w:t>
      </w:r>
      <w:r>
        <w:rPr>
          <w:color w:val="000000"/>
          <w:sz w:val="20"/>
          <w:szCs w:val="20"/>
        </w:rPr>
        <w:t>is Agreement</w:t>
      </w:r>
      <w:r w:rsidRPr="009C75ED">
        <w:rPr>
          <w:color w:val="000000"/>
          <w:sz w:val="20"/>
          <w:szCs w:val="20"/>
        </w:rPr>
        <w:t xml:space="preserve">, then without prejudice to Avaya’s termination rights hereunder, </w:t>
      </w:r>
      <w:r>
        <w:rPr>
          <w:color w:val="000000"/>
          <w:sz w:val="20"/>
          <w:szCs w:val="20"/>
        </w:rPr>
        <w:t xml:space="preserve">Licensee </w:t>
      </w:r>
      <w:r w:rsidRPr="009C75ED">
        <w:rPr>
          <w:color w:val="000000"/>
          <w:sz w:val="20"/>
          <w:szCs w:val="20"/>
        </w:rPr>
        <w:t xml:space="preserve">shall promptly pay Avaya any applicable license fees. </w:t>
      </w:r>
      <w:r>
        <w:rPr>
          <w:color w:val="000000"/>
          <w:sz w:val="20"/>
          <w:szCs w:val="20"/>
        </w:rPr>
        <w:t xml:space="preserve"> Licensee</w:t>
      </w:r>
      <w:r w:rsidRPr="009C75ED">
        <w:rPr>
          <w:color w:val="000000"/>
          <w:sz w:val="20"/>
          <w:szCs w:val="20"/>
        </w:rPr>
        <w:t xml:space="preserve"> agrees to keep a current record of the location of the </w:t>
      </w:r>
      <w:r>
        <w:rPr>
          <w:color w:val="000000"/>
          <w:sz w:val="20"/>
          <w:szCs w:val="20"/>
        </w:rPr>
        <w:t>SDK</w:t>
      </w:r>
      <w:r w:rsidRPr="009C75ED">
        <w:rPr>
          <w:color w:val="000000"/>
          <w:sz w:val="20"/>
          <w:szCs w:val="20"/>
        </w:rPr>
        <w:t>.</w:t>
      </w:r>
    </w:p>
    <w:p w14:paraId="2C95C881" w14:textId="77777777" w:rsidR="00070CE2" w:rsidRPr="00886C3A" w:rsidRDefault="00070CE2">
      <w:pPr>
        <w:pStyle w:val="NormalWeb"/>
        <w:spacing w:before="0" w:beforeAutospacing="0" w:after="0" w:afterAutospacing="0"/>
        <w:jc w:val="both"/>
        <w:rPr>
          <w:sz w:val="20"/>
          <w:szCs w:val="20"/>
        </w:rPr>
      </w:pPr>
    </w:p>
    <w:p w14:paraId="0939CB51" w14:textId="77777777" w:rsidR="00EA43D5" w:rsidRPr="00886C3A" w:rsidRDefault="00EA43D5" w:rsidP="00EA43D5">
      <w:pPr>
        <w:pStyle w:val="NormalWeb"/>
        <w:jc w:val="both"/>
        <w:rPr>
          <w:sz w:val="20"/>
          <w:szCs w:val="20"/>
        </w:rPr>
      </w:pPr>
      <w:r w:rsidRPr="00886C3A">
        <w:rPr>
          <w:sz w:val="20"/>
          <w:szCs w:val="20"/>
        </w:rPr>
        <w:t>2.</w:t>
      </w:r>
      <w:r w:rsidR="004109E9" w:rsidRPr="00886C3A">
        <w:rPr>
          <w:sz w:val="20"/>
          <w:szCs w:val="20"/>
        </w:rPr>
        <w:t>1</w:t>
      </w:r>
      <w:r w:rsidR="004109E9">
        <w:rPr>
          <w:sz w:val="20"/>
          <w:szCs w:val="20"/>
        </w:rPr>
        <w:t>3</w:t>
      </w:r>
      <w:r w:rsidR="004109E9" w:rsidRPr="00886C3A">
        <w:rPr>
          <w:sz w:val="20"/>
          <w:szCs w:val="20"/>
        </w:rPr>
        <w:t xml:space="preserve"> </w:t>
      </w:r>
      <w:r w:rsidRPr="00886C3A">
        <w:rPr>
          <w:sz w:val="20"/>
          <w:szCs w:val="20"/>
          <w:u w:val="single"/>
        </w:rPr>
        <w:t>No Endorsement.</w:t>
      </w:r>
      <w:r w:rsidRPr="00886C3A">
        <w:rPr>
          <w:sz w:val="20"/>
          <w:szCs w:val="20"/>
        </w:rPr>
        <w:t xml:space="preserve"> </w:t>
      </w:r>
      <w:r w:rsidR="006A35C4" w:rsidRPr="00886C3A">
        <w:rPr>
          <w:sz w:val="20"/>
          <w:szCs w:val="20"/>
        </w:rPr>
        <w:t xml:space="preserve"> </w:t>
      </w:r>
      <w:r w:rsidRPr="00886C3A">
        <w:rPr>
          <w:sz w:val="20"/>
          <w:szCs w:val="20"/>
        </w:rPr>
        <w:t xml:space="preserve">Neither the name Avaya, Affiliates nor the names of contributors may be used to endorse or promote products derived from the Avaya </w:t>
      </w:r>
      <w:r w:rsidR="004F51AA" w:rsidRPr="00886C3A">
        <w:rPr>
          <w:sz w:val="20"/>
          <w:szCs w:val="20"/>
        </w:rPr>
        <w:t>SDK</w:t>
      </w:r>
      <w:r w:rsidRPr="00886C3A">
        <w:rPr>
          <w:sz w:val="20"/>
          <w:szCs w:val="20"/>
        </w:rPr>
        <w:t xml:space="preserve"> without specific prior written permission from Avaya.</w:t>
      </w:r>
    </w:p>
    <w:p w14:paraId="09399CB9" w14:textId="77777777" w:rsidR="00EA43D5" w:rsidRDefault="00EA43D5" w:rsidP="00EA43D5">
      <w:pPr>
        <w:pStyle w:val="NormalWeb"/>
        <w:jc w:val="both"/>
        <w:rPr>
          <w:sz w:val="20"/>
          <w:szCs w:val="20"/>
        </w:rPr>
      </w:pPr>
      <w:r w:rsidRPr="00886C3A">
        <w:rPr>
          <w:sz w:val="20"/>
          <w:szCs w:val="20"/>
        </w:rPr>
        <w:t>2.1</w:t>
      </w:r>
      <w:r w:rsidR="004109E9">
        <w:rPr>
          <w:sz w:val="20"/>
          <w:szCs w:val="20"/>
        </w:rPr>
        <w:t>4</w:t>
      </w:r>
      <w:r w:rsidRPr="00886C3A">
        <w:rPr>
          <w:sz w:val="20"/>
          <w:szCs w:val="20"/>
        </w:rPr>
        <w:t xml:space="preserve"> </w:t>
      </w:r>
      <w:r w:rsidRPr="00886C3A">
        <w:rPr>
          <w:sz w:val="20"/>
          <w:szCs w:val="20"/>
          <w:u w:val="single"/>
        </w:rPr>
        <w:t>High Risk Activities</w:t>
      </w:r>
      <w:r w:rsidRPr="00886C3A">
        <w:rPr>
          <w:sz w:val="20"/>
          <w:szCs w:val="20"/>
        </w:rPr>
        <w:t xml:space="preserve">. </w:t>
      </w:r>
      <w:r w:rsidR="006A35C4" w:rsidRPr="00886C3A">
        <w:rPr>
          <w:sz w:val="20"/>
          <w:szCs w:val="20"/>
        </w:rPr>
        <w:t xml:space="preserve"> </w:t>
      </w:r>
      <w:r w:rsidRPr="00886C3A">
        <w:rPr>
          <w:sz w:val="20"/>
          <w:szCs w:val="20"/>
        </w:rPr>
        <w:t xml:space="preserve">The Avaya </w:t>
      </w:r>
      <w:r w:rsidR="004F51AA" w:rsidRPr="00886C3A">
        <w:rPr>
          <w:sz w:val="20"/>
          <w:szCs w:val="20"/>
        </w:rPr>
        <w:t>SDK</w:t>
      </w:r>
      <w:r w:rsidRPr="00886C3A">
        <w:rPr>
          <w:sz w:val="20"/>
          <w:szCs w:val="20"/>
        </w:rPr>
        <w:t xml:space="preserve"> is not fault-tolerant, and is not designed, manufactured or intended for use or resale as on-line control equipment or in hazardous environments requiring failsafe performance, such as in the operation of nuclear facilities, aircraft navigation or aircraft communications systems, mass transit, air traffic control, medical or direct life support machines, dedicated emergency call handling systems or weapons systems, in which the failure of the Avaya </w:t>
      </w:r>
      <w:r w:rsidR="004F51AA" w:rsidRPr="00886C3A">
        <w:rPr>
          <w:sz w:val="20"/>
          <w:szCs w:val="20"/>
        </w:rPr>
        <w:t>SDK</w:t>
      </w:r>
      <w:r w:rsidRPr="00886C3A">
        <w:rPr>
          <w:sz w:val="20"/>
          <w:szCs w:val="20"/>
        </w:rPr>
        <w:t xml:space="preserve"> could lead directly to death, personal injury, or severe physical or environmental damage ("high risk activities"). If Licensee uses the Avaya </w:t>
      </w:r>
      <w:r w:rsidR="004F51AA" w:rsidRPr="00886C3A">
        <w:rPr>
          <w:sz w:val="20"/>
          <w:szCs w:val="20"/>
        </w:rPr>
        <w:t>SDK</w:t>
      </w:r>
      <w:r w:rsidRPr="00886C3A">
        <w:rPr>
          <w:sz w:val="20"/>
          <w:szCs w:val="20"/>
        </w:rPr>
        <w:t xml:space="preserve"> for high risk activities, Licensee does so at Licensee’s own risk and Licensee assumes all responsibility and liability for such use to the maximum extent such limitation or exclusion is permitted by applicable law. Licensee agrees that Avaya and its suppliers will not be liable for any claims or damages arising from or related to use of the Avaya </w:t>
      </w:r>
      <w:r w:rsidR="004F51AA" w:rsidRPr="00886C3A">
        <w:rPr>
          <w:sz w:val="20"/>
          <w:szCs w:val="20"/>
        </w:rPr>
        <w:t>SDK</w:t>
      </w:r>
      <w:r w:rsidRPr="00886C3A">
        <w:rPr>
          <w:sz w:val="20"/>
          <w:szCs w:val="20"/>
        </w:rPr>
        <w:t xml:space="preserve"> for high risk activities to the maximum extent such limitation or exclusion is permitted by law. </w:t>
      </w:r>
    </w:p>
    <w:p w14:paraId="023E24D3" w14:textId="6EA2270F" w:rsidR="006523FF" w:rsidRDefault="006523FF" w:rsidP="00EA43D5">
      <w:pPr>
        <w:pStyle w:val="NormalWeb"/>
        <w:jc w:val="both"/>
        <w:rPr>
          <w:sz w:val="20"/>
          <w:szCs w:val="20"/>
        </w:rPr>
      </w:pPr>
      <w:r>
        <w:rPr>
          <w:sz w:val="20"/>
          <w:szCs w:val="20"/>
        </w:rPr>
        <w:t>2.1</w:t>
      </w:r>
      <w:r w:rsidR="004109E9">
        <w:rPr>
          <w:sz w:val="20"/>
          <w:szCs w:val="20"/>
        </w:rPr>
        <w:t>5</w:t>
      </w:r>
      <w:r>
        <w:rPr>
          <w:sz w:val="20"/>
          <w:szCs w:val="20"/>
        </w:rPr>
        <w:t xml:space="preserve"> </w:t>
      </w:r>
      <w:r w:rsidRPr="006523FF">
        <w:rPr>
          <w:sz w:val="20"/>
          <w:szCs w:val="20"/>
          <w:u w:val="single"/>
        </w:rPr>
        <w:t>No Virus</w:t>
      </w:r>
      <w:r>
        <w:rPr>
          <w:sz w:val="20"/>
          <w:szCs w:val="20"/>
        </w:rPr>
        <w:t xml:space="preserve">.  Licensee </w:t>
      </w:r>
      <w:r w:rsidR="00E734E5">
        <w:rPr>
          <w:sz w:val="20"/>
          <w:szCs w:val="20"/>
        </w:rPr>
        <w:t xml:space="preserve">warrants that </w:t>
      </w:r>
      <w:r w:rsidR="00023C62">
        <w:rPr>
          <w:sz w:val="20"/>
          <w:szCs w:val="20"/>
        </w:rPr>
        <w:t xml:space="preserve">(i) the </w:t>
      </w:r>
      <w:r w:rsidR="00023C62" w:rsidRPr="00886C3A">
        <w:rPr>
          <w:color w:val="000000"/>
          <w:sz w:val="20"/>
          <w:szCs w:val="20"/>
        </w:rPr>
        <w:t>applications, interfaces, value-added services and/or solutions, workflows or processes</w:t>
      </w:r>
      <w:r w:rsidR="00023C62">
        <w:rPr>
          <w:color w:val="000000"/>
          <w:sz w:val="20"/>
          <w:szCs w:val="20"/>
        </w:rPr>
        <w:t xml:space="preserve"> Licensee develops using this SDK </w:t>
      </w:r>
      <w:r w:rsidR="00023C62" w:rsidRPr="00023C62">
        <w:rPr>
          <w:sz w:val="20"/>
          <w:szCs w:val="20"/>
        </w:rPr>
        <w:t xml:space="preserve">will not contain any computer program file that includes time code limitations, disabling devices, or any other mechanism which will prevent the </w:t>
      </w:r>
      <w:r w:rsidR="00F71F47">
        <w:rPr>
          <w:sz w:val="20"/>
          <w:szCs w:val="20"/>
        </w:rPr>
        <w:t>Avaya</w:t>
      </w:r>
      <w:r w:rsidR="00F71F47" w:rsidRPr="00023C62">
        <w:rPr>
          <w:sz w:val="20"/>
          <w:szCs w:val="20"/>
        </w:rPr>
        <w:t xml:space="preserve"> </w:t>
      </w:r>
      <w:r w:rsidR="00D334C3">
        <w:rPr>
          <w:sz w:val="20"/>
          <w:szCs w:val="20"/>
        </w:rPr>
        <w:t>product</w:t>
      </w:r>
      <w:r w:rsidR="00A03D07">
        <w:rPr>
          <w:sz w:val="20"/>
          <w:szCs w:val="20"/>
        </w:rPr>
        <w:t xml:space="preserve"> (including other software, firmware, hardware), services and networks</w:t>
      </w:r>
      <w:r w:rsidR="00023C62" w:rsidRPr="00023C62">
        <w:rPr>
          <w:sz w:val="20"/>
          <w:szCs w:val="20"/>
        </w:rPr>
        <w:t xml:space="preserve"> from being functional at all times (collectively “Time Bombs”);</w:t>
      </w:r>
      <w:r w:rsidR="00023C62" w:rsidRPr="00886C3A">
        <w:rPr>
          <w:color w:val="000000"/>
          <w:sz w:val="20"/>
          <w:szCs w:val="20"/>
        </w:rPr>
        <w:t xml:space="preserve"> </w:t>
      </w:r>
      <w:r w:rsidR="00521A45">
        <w:rPr>
          <w:color w:val="000000"/>
          <w:sz w:val="20"/>
          <w:szCs w:val="20"/>
        </w:rPr>
        <w:t xml:space="preserve">and </w:t>
      </w:r>
      <w:r w:rsidR="00023C62">
        <w:rPr>
          <w:sz w:val="20"/>
          <w:szCs w:val="20"/>
        </w:rPr>
        <w:t xml:space="preserve">(ii) </w:t>
      </w:r>
      <w:r w:rsidR="00521A45">
        <w:rPr>
          <w:sz w:val="20"/>
          <w:szCs w:val="20"/>
        </w:rPr>
        <w:t xml:space="preserve">the </w:t>
      </w:r>
      <w:r w:rsidR="00521A45" w:rsidRPr="00886C3A">
        <w:rPr>
          <w:color w:val="000000"/>
          <w:sz w:val="20"/>
          <w:szCs w:val="20"/>
        </w:rPr>
        <w:t>applications, interfaces, value-added services and/or solutions, workflows or processes</w:t>
      </w:r>
      <w:r w:rsidR="00521A45">
        <w:rPr>
          <w:color w:val="000000"/>
          <w:sz w:val="20"/>
          <w:szCs w:val="20"/>
        </w:rPr>
        <w:t xml:space="preserve"> Licensee develops using this SDK </w:t>
      </w:r>
      <w:r w:rsidR="00521A45" w:rsidRPr="00023C62">
        <w:rPr>
          <w:sz w:val="20"/>
          <w:szCs w:val="20"/>
        </w:rPr>
        <w:t xml:space="preserve">will </w:t>
      </w:r>
      <w:r w:rsidR="00521A45">
        <w:rPr>
          <w:sz w:val="20"/>
          <w:szCs w:val="20"/>
        </w:rPr>
        <w:t xml:space="preserve">be free of </w:t>
      </w:r>
      <w:r w:rsidRPr="006523FF">
        <w:rPr>
          <w:sz w:val="20"/>
          <w:szCs w:val="20"/>
        </w:rPr>
        <w:t>computer viruses,</w:t>
      </w:r>
      <w:r w:rsidR="00A03D07">
        <w:rPr>
          <w:sz w:val="20"/>
          <w:szCs w:val="20"/>
        </w:rPr>
        <w:t xml:space="preserve"> malicious or other harmful code,</w:t>
      </w:r>
      <w:r w:rsidRPr="006523FF">
        <w:rPr>
          <w:sz w:val="20"/>
          <w:szCs w:val="20"/>
        </w:rPr>
        <w:t xml:space="preserve"> black boxes, malware, trapdoors, and other mechanisms</w:t>
      </w:r>
      <w:r w:rsidR="00A03D07">
        <w:rPr>
          <w:sz w:val="20"/>
          <w:szCs w:val="20"/>
        </w:rPr>
        <w:t xml:space="preserve"> which could: a) damage, destroy or adversely affect Avaya product</w:t>
      </w:r>
      <w:r w:rsidR="00645E82">
        <w:rPr>
          <w:sz w:val="20"/>
          <w:szCs w:val="20"/>
        </w:rPr>
        <w:t>,</w:t>
      </w:r>
      <w:r w:rsidR="00A03D07">
        <w:rPr>
          <w:sz w:val="20"/>
          <w:szCs w:val="20"/>
        </w:rPr>
        <w:t xml:space="preserve"> or services and/or end users</w:t>
      </w:r>
      <w:r w:rsidR="00554E04">
        <w:rPr>
          <w:sz w:val="20"/>
          <w:szCs w:val="20"/>
        </w:rPr>
        <w:t xml:space="preserve">; </w:t>
      </w:r>
      <w:r w:rsidR="00A03D07">
        <w:rPr>
          <w:sz w:val="20"/>
          <w:szCs w:val="20"/>
        </w:rPr>
        <w:t xml:space="preserve"> </w:t>
      </w:r>
      <w:r w:rsidR="00554E04">
        <w:rPr>
          <w:sz w:val="20"/>
          <w:szCs w:val="20"/>
        </w:rPr>
        <w:t xml:space="preserve"> b)</w:t>
      </w:r>
      <w:r w:rsidRPr="006523FF">
        <w:rPr>
          <w:sz w:val="20"/>
          <w:szCs w:val="20"/>
        </w:rPr>
        <w:t xml:space="preserve"> allow remote/hidden attacks </w:t>
      </w:r>
      <w:r w:rsidR="00521A45">
        <w:rPr>
          <w:sz w:val="20"/>
          <w:szCs w:val="20"/>
        </w:rPr>
        <w:t xml:space="preserve">or access </w:t>
      </w:r>
      <w:r w:rsidRPr="006523FF">
        <w:rPr>
          <w:sz w:val="20"/>
          <w:szCs w:val="20"/>
        </w:rPr>
        <w:t>through unauthorized computerized command and control</w:t>
      </w:r>
      <w:r w:rsidR="00554E04">
        <w:rPr>
          <w:sz w:val="20"/>
          <w:szCs w:val="20"/>
        </w:rPr>
        <w:t>;</w:t>
      </w:r>
      <w:r w:rsidR="00023C62" w:rsidRPr="00023C62">
        <w:rPr>
          <w:sz w:val="20"/>
          <w:szCs w:val="20"/>
        </w:rPr>
        <w:t xml:space="preserve"> </w:t>
      </w:r>
      <w:r w:rsidR="00554E04">
        <w:rPr>
          <w:sz w:val="20"/>
          <w:szCs w:val="20"/>
        </w:rPr>
        <w:t>c)</w:t>
      </w:r>
      <w:r w:rsidR="00023C62" w:rsidRPr="00023C62">
        <w:rPr>
          <w:sz w:val="20"/>
          <w:szCs w:val="20"/>
        </w:rPr>
        <w:t xml:space="preserve"> spy</w:t>
      </w:r>
      <w:r w:rsidR="004162FA">
        <w:rPr>
          <w:sz w:val="20"/>
          <w:szCs w:val="20"/>
        </w:rPr>
        <w:t xml:space="preserve"> </w:t>
      </w:r>
      <w:r w:rsidR="00023C62" w:rsidRPr="00023C62">
        <w:rPr>
          <w:sz w:val="20"/>
          <w:szCs w:val="20"/>
        </w:rPr>
        <w:t xml:space="preserve">(network sniffers, keyloggers), </w:t>
      </w:r>
      <w:r w:rsidR="00645E82">
        <w:rPr>
          <w:sz w:val="20"/>
          <w:szCs w:val="20"/>
        </w:rPr>
        <w:t xml:space="preserve">and d) </w:t>
      </w:r>
      <w:r w:rsidR="00023C62" w:rsidRPr="00023C62">
        <w:rPr>
          <w:sz w:val="20"/>
          <w:szCs w:val="20"/>
        </w:rPr>
        <w:t xml:space="preserve">damage or erase </w:t>
      </w:r>
      <w:r w:rsidR="00521A45">
        <w:rPr>
          <w:sz w:val="20"/>
          <w:szCs w:val="20"/>
        </w:rPr>
        <w:t xml:space="preserve">such </w:t>
      </w:r>
      <w:r w:rsidR="00521A45" w:rsidRPr="00886C3A">
        <w:rPr>
          <w:color w:val="000000"/>
          <w:sz w:val="20"/>
          <w:szCs w:val="20"/>
        </w:rPr>
        <w:t>applications, interfaces, value-added services and/or solutions, workflows or processes</w:t>
      </w:r>
      <w:r w:rsidR="00521A45">
        <w:rPr>
          <w:color w:val="000000"/>
          <w:sz w:val="20"/>
          <w:szCs w:val="20"/>
        </w:rPr>
        <w:t xml:space="preserve"> developed using this SDK</w:t>
      </w:r>
      <w:r w:rsidR="00023C62" w:rsidRPr="00023C62">
        <w:rPr>
          <w:sz w:val="20"/>
          <w:szCs w:val="20"/>
        </w:rPr>
        <w:t xml:space="preserve"> or data, or any computer files or systems of Avaya, Affiliates, and/or </w:t>
      </w:r>
      <w:r w:rsidR="00521A45">
        <w:rPr>
          <w:sz w:val="20"/>
          <w:szCs w:val="20"/>
        </w:rPr>
        <w:t>e</w:t>
      </w:r>
      <w:r w:rsidR="00023C62" w:rsidRPr="00023C62">
        <w:rPr>
          <w:sz w:val="20"/>
          <w:szCs w:val="20"/>
        </w:rPr>
        <w:t>nd</w:t>
      </w:r>
      <w:r w:rsidR="00521A45">
        <w:rPr>
          <w:sz w:val="20"/>
          <w:szCs w:val="20"/>
        </w:rPr>
        <w:t xml:space="preserve"> u</w:t>
      </w:r>
      <w:r w:rsidR="00023C62" w:rsidRPr="00023C62">
        <w:rPr>
          <w:sz w:val="20"/>
          <w:szCs w:val="20"/>
        </w:rPr>
        <w:t xml:space="preserve">sers (collectively “Virus”). In addition to any other remedies permitted in the Agreement, if </w:t>
      </w:r>
      <w:r w:rsidR="00521A45">
        <w:rPr>
          <w:sz w:val="20"/>
          <w:szCs w:val="20"/>
        </w:rPr>
        <w:t>Licensee</w:t>
      </w:r>
      <w:r w:rsidR="00023C62" w:rsidRPr="00023C62">
        <w:rPr>
          <w:sz w:val="20"/>
          <w:szCs w:val="20"/>
        </w:rPr>
        <w:t xml:space="preserve"> breaches its warranties under this Section, </w:t>
      </w:r>
      <w:r w:rsidR="00521A45">
        <w:rPr>
          <w:sz w:val="20"/>
          <w:szCs w:val="20"/>
        </w:rPr>
        <w:t>Licensee</w:t>
      </w:r>
      <w:r w:rsidR="00023C62" w:rsidRPr="00023C62">
        <w:rPr>
          <w:sz w:val="20"/>
          <w:szCs w:val="20"/>
        </w:rPr>
        <w:t xml:space="preserve"> will, at its expense, take remedial action to eliminate any Time Bombs and/or Viruses and prevent re-occurrence (including implementing appropriate processes to prevent further occurrences) as well as provide prompt, reasonable assistance to Avaya to materially reduce the effects of the Time Bomb and/or Virus.</w:t>
      </w:r>
    </w:p>
    <w:p w14:paraId="25176E4C" w14:textId="77777777" w:rsidR="002C3D90" w:rsidRDefault="002C3D90" w:rsidP="00EA43D5">
      <w:pPr>
        <w:pStyle w:val="NormalWeb"/>
        <w:jc w:val="both"/>
        <w:rPr>
          <w:sz w:val="20"/>
          <w:szCs w:val="20"/>
        </w:rPr>
      </w:pPr>
      <w:r>
        <w:rPr>
          <w:sz w:val="20"/>
          <w:szCs w:val="20"/>
        </w:rPr>
        <w:lastRenderedPageBreak/>
        <w:t>2.1</w:t>
      </w:r>
      <w:r w:rsidR="004109E9">
        <w:rPr>
          <w:sz w:val="20"/>
          <w:szCs w:val="20"/>
        </w:rPr>
        <w:t>6</w:t>
      </w:r>
      <w:r>
        <w:rPr>
          <w:sz w:val="20"/>
          <w:szCs w:val="20"/>
        </w:rPr>
        <w:t xml:space="preserve"> </w:t>
      </w:r>
      <w:r w:rsidRPr="002C3D90">
        <w:rPr>
          <w:sz w:val="20"/>
          <w:szCs w:val="20"/>
          <w:u w:val="single"/>
        </w:rPr>
        <w:t>Disclaimer</w:t>
      </w:r>
      <w:r w:rsidRPr="002C3D90">
        <w:rPr>
          <w:sz w:val="20"/>
          <w:szCs w:val="20"/>
        </w:rPr>
        <w:t>. Any software security feature is not a guaranty against malicious code, deleterious routines, and other techniques and tools employed by computer “hackers” and other third parties to create security exposures. Compromised passwords represent a major security risk. Avaya encourages You to create strong passwords using three different character types, change Your password regularly and refrain from using the same password regularly. You must treat such information as confidential. You agree to notify Avaya immediately upon becoming aware of any unauthorized use or breach of Your user name, password, account,</w:t>
      </w:r>
      <w:r w:rsidR="00380956">
        <w:rPr>
          <w:sz w:val="20"/>
          <w:szCs w:val="20"/>
        </w:rPr>
        <w:t xml:space="preserve"> API Key,</w:t>
      </w:r>
      <w:r w:rsidRPr="002C3D90">
        <w:rPr>
          <w:sz w:val="20"/>
          <w:szCs w:val="20"/>
        </w:rPr>
        <w:t xml:space="preserve"> </w:t>
      </w:r>
      <w:r w:rsidR="00380956">
        <w:rPr>
          <w:sz w:val="20"/>
          <w:szCs w:val="20"/>
        </w:rPr>
        <w:t xml:space="preserve">or other credentials as provided by Avaya for use of the SDK, </w:t>
      </w:r>
      <w:r w:rsidRPr="002C3D90">
        <w:rPr>
          <w:sz w:val="20"/>
          <w:szCs w:val="20"/>
        </w:rPr>
        <w:t>or subscription. You are responsible for ensuring that Your networks and systems are adequately secured against unauthorized intrusion or attack and regularly back up of Your data and files in accordance with good computing practices.</w:t>
      </w:r>
    </w:p>
    <w:p w14:paraId="0EEF2392" w14:textId="13E71A59" w:rsidR="004162FA" w:rsidRPr="00DD6E39" w:rsidRDefault="004162FA" w:rsidP="007F2960">
      <w:pPr>
        <w:tabs>
          <w:tab w:val="left" w:pos="0"/>
        </w:tabs>
        <w:rPr>
          <w:b/>
          <w:sz w:val="20"/>
          <w:szCs w:val="20"/>
        </w:rPr>
      </w:pPr>
      <w:r>
        <w:rPr>
          <w:sz w:val="20"/>
          <w:szCs w:val="20"/>
        </w:rPr>
        <w:t xml:space="preserve">2.17 </w:t>
      </w:r>
      <w:r w:rsidRPr="00195E82">
        <w:rPr>
          <w:sz w:val="20"/>
          <w:szCs w:val="20"/>
          <w:u w:val="single"/>
        </w:rPr>
        <w:t>Third Party Licensed Software</w:t>
      </w:r>
    </w:p>
    <w:p w14:paraId="073446DF" w14:textId="77777777" w:rsidR="004162FA" w:rsidRPr="00DD6E39" w:rsidRDefault="004162FA" w:rsidP="004162FA">
      <w:pPr>
        <w:tabs>
          <w:tab w:val="left" w:pos="1170"/>
        </w:tabs>
        <w:ind w:left="1276" w:hanging="270"/>
        <w:rPr>
          <w:sz w:val="20"/>
          <w:szCs w:val="20"/>
        </w:rPr>
      </w:pPr>
    </w:p>
    <w:p w14:paraId="7B8FA0A4" w14:textId="439D71FD" w:rsidR="004162FA" w:rsidRPr="00DD6E39" w:rsidRDefault="004162FA" w:rsidP="004162FA">
      <w:pPr>
        <w:tabs>
          <w:tab w:val="left" w:pos="360"/>
        </w:tabs>
        <w:ind w:left="360"/>
        <w:rPr>
          <w:sz w:val="20"/>
          <w:szCs w:val="20"/>
        </w:rPr>
      </w:pPr>
      <w:r w:rsidRPr="00DD6E39">
        <w:rPr>
          <w:sz w:val="20"/>
          <w:szCs w:val="20"/>
        </w:rPr>
        <w:t xml:space="preserve">A. “Commercial Third Party Licensed Software” is software developed by a business with the purpose of making money from the use of that licensed software.  “Freeware Licensed Software” is software which is made available for use, free of charge and for an unlimited time, but is not Open Source Licensed Software.  </w:t>
      </w:r>
      <w:r w:rsidR="00380956" w:rsidRPr="00886C3A">
        <w:rPr>
          <w:color w:val="000000"/>
          <w:sz w:val="20"/>
          <w:szCs w:val="20"/>
        </w:rPr>
        <w:t>“</w:t>
      </w:r>
      <w:r w:rsidR="00380956" w:rsidRPr="007F2960">
        <w:rPr>
          <w:color w:val="000000"/>
          <w:sz w:val="20"/>
        </w:rPr>
        <w:t xml:space="preserve">Open Source Software" </w:t>
      </w:r>
      <w:r w:rsidR="00380956">
        <w:rPr>
          <w:bCs/>
          <w:color w:val="000000"/>
          <w:sz w:val="20"/>
          <w:szCs w:val="20"/>
        </w:rPr>
        <w:t xml:space="preserve">or </w:t>
      </w:r>
      <w:r w:rsidR="00380956" w:rsidRPr="00886C3A">
        <w:rPr>
          <w:bCs/>
          <w:color w:val="000000"/>
          <w:sz w:val="20"/>
          <w:szCs w:val="20"/>
        </w:rPr>
        <w:t xml:space="preserve">"OSS" </w:t>
      </w:r>
      <w:r w:rsidR="00380956" w:rsidRPr="007F2960">
        <w:rPr>
          <w:color w:val="000000"/>
          <w:sz w:val="20"/>
        </w:rPr>
        <w:t xml:space="preserve">is </w:t>
      </w:r>
      <w:r w:rsidR="00380956" w:rsidRPr="00886C3A">
        <w:rPr>
          <w:bCs/>
          <w:color w:val="000000"/>
          <w:sz w:val="20"/>
          <w:szCs w:val="20"/>
        </w:rPr>
        <w:t>as defined by the</w:t>
      </w:r>
      <w:r w:rsidR="00380956" w:rsidRPr="007F2960">
        <w:rPr>
          <w:color w:val="000000"/>
          <w:sz w:val="20"/>
        </w:rPr>
        <w:t xml:space="preserve"> Open Source Initiative (“OSI”) </w:t>
      </w:r>
      <w:r w:rsidR="00380956" w:rsidRPr="00A03D07">
        <w:rPr>
          <w:bCs/>
          <w:color w:val="000000"/>
          <w:sz w:val="20"/>
          <w:szCs w:val="20"/>
        </w:rPr>
        <w:t>https://opensource.org/osd</w:t>
      </w:r>
      <w:r w:rsidR="00380956">
        <w:rPr>
          <w:bCs/>
          <w:color w:val="000000"/>
          <w:sz w:val="20"/>
          <w:szCs w:val="20"/>
        </w:rPr>
        <w:t xml:space="preserve"> </w:t>
      </w:r>
      <w:r w:rsidR="00380956" w:rsidRPr="004302CA">
        <w:rPr>
          <w:bCs/>
          <w:color w:val="000000"/>
          <w:sz w:val="20"/>
          <w:szCs w:val="20"/>
        </w:rPr>
        <w:t xml:space="preserve">and is software licensed under an OSI </w:t>
      </w:r>
      <w:r w:rsidR="00380956" w:rsidRPr="007F2960">
        <w:rPr>
          <w:color w:val="000000"/>
          <w:sz w:val="20"/>
        </w:rPr>
        <w:t xml:space="preserve">approved license as set forth at </w:t>
      </w:r>
      <w:r w:rsidR="00380956" w:rsidRPr="005A344E">
        <w:rPr>
          <w:color w:val="000000"/>
          <w:sz w:val="20"/>
          <w:szCs w:val="20"/>
        </w:rPr>
        <w:t>https://opensource.org/licenses/alphabetical</w:t>
      </w:r>
      <w:r w:rsidR="00380956">
        <w:rPr>
          <w:color w:val="000000"/>
          <w:sz w:val="20"/>
          <w:szCs w:val="20"/>
        </w:rPr>
        <w:t xml:space="preserve"> (</w:t>
      </w:r>
      <w:r w:rsidR="00380956" w:rsidRPr="00886C3A">
        <w:rPr>
          <w:sz w:val="20"/>
          <w:szCs w:val="20"/>
        </w:rPr>
        <w:t xml:space="preserve">or such successor site as designated by </w:t>
      </w:r>
      <w:r w:rsidR="00380956">
        <w:rPr>
          <w:sz w:val="20"/>
          <w:szCs w:val="20"/>
        </w:rPr>
        <w:t>OSI)</w:t>
      </w:r>
      <w:r w:rsidR="00380956" w:rsidRPr="00886C3A">
        <w:rPr>
          <w:color w:val="000000"/>
          <w:sz w:val="20"/>
          <w:szCs w:val="20"/>
        </w:rPr>
        <w:t>.</w:t>
      </w:r>
      <w:r w:rsidR="002F2BD0" w:rsidRPr="007F2960">
        <w:rPr>
          <w:color w:val="000000"/>
          <w:sz w:val="20"/>
        </w:rPr>
        <w:t xml:space="preserve"> </w:t>
      </w:r>
      <w:r w:rsidRPr="00DD6E39">
        <w:rPr>
          <w:sz w:val="20"/>
          <w:szCs w:val="20"/>
        </w:rPr>
        <w:t>These are collectively referred to herein as “Third Party Licensed Software”.</w:t>
      </w:r>
    </w:p>
    <w:p w14:paraId="5012A64B" w14:textId="77777777" w:rsidR="004162FA" w:rsidRPr="00DD6E39" w:rsidRDefault="004162FA" w:rsidP="004162FA">
      <w:pPr>
        <w:tabs>
          <w:tab w:val="left" w:pos="360"/>
          <w:tab w:val="left" w:pos="1170"/>
        </w:tabs>
        <w:ind w:left="1276"/>
        <w:rPr>
          <w:sz w:val="20"/>
          <w:szCs w:val="20"/>
        </w:rPr>
      </w:pPr>
    </w:p>
    <w:p w14:paraId="768268AE" w14:textId="0A2ACD02" w:rsidR="004162FA" w:rsidRDefault="004162FA" w:rsidP="004162FA">
      <w:pPr>
        <w:tabs>
          <w:tab w:val="left" w:pos="360"/>
        </w:tabs>
        <w:ind w:left="360"/>
        <w:rPr>
          <w:sz w:val="20"/>
          <w:szCs w:val="20"/>
        </w:rPr>
      </w:pPr>
      <w:r w:rsidRPr="00DD6E39">
        <w:rPr>
          <w:sz w:val="20"/>
          <w:szCs w:val="20"/>
        </w:rPr>
        <w:t xml:space="preserve">B. </w:t>
      </w:r>
      <w:r>
        <w:rPr>
          <w:sz w:val="20"/>
          <w:szCs w:val="20"/>
        </w:rPr>
        <w:t>Licensee</w:t>
      </w:r>
      <w:r w:rsidRPr="00DD6E39">
        <w:rPr>
          <w:sz w:val="20"/>
          <w:szCs w:val="20"/>
        </w:rPr>
        <w:t xml:space="preserve"> represents and warrants that </w:t>
      </w:r>
      <w:r>
        <w:rPr>
          <w:sz w:val="20"/>
          <w:szCs w:val="20"/>
        </w:rPr>
        <w:t>Licensee</w:t>
      </w:r>
      <w:r w:rsidRPr="00DD6E39">
        <w:rPr>
          <w:sz w:val="20"/>
          <w:szCs w:val="20"/>
        </w:rPr>
        <w:t xml:space="preserve">, including any employee, contractor, subcontractor, or consultant engaged by </w:t>
      </w:r>
      <w:r>
        <w:rPr>
          <w:sz w:val="20"/>
          <w:szCs w:val="20"/>
        </w:rPr>
        <w:t>Licensee</w:t>
      </w:r>
      <w:r w:rsidRPr="00DD6E39">
        <w:rPr>
          <w:sz w:val="20"/>
          <w:szCs w:val="20"/>
        </w:rPr>
        <w:t xml:space="preserve">, is to the </w:t>
      </w:r>
      <w:r>
        <w:rPr>
          <w:sz w:val="20"/>
          <w:szCs w:val="20"/>
        </w:rPr>
        <w:t>Licensee</w:t>
      </w:r>
      <w:r w:rsidRPr="00DD6E39">
        <w:rPr>
          <w:sz w:val="20"/>
          <w:szCs w:val="20"/>
        </w:rPr>
        <w:t xml:space="preserve">’s knowledge, in compliance and will continue to comply with all license obligations for Third Party Licensed Software used in the </w:t>
      </w:r>
      <w:r>
        <w:rPr>
          <w:sz w:val="20"/>
          <w:szCs w:val="20"/>
        </w:rPr>
        <w:t>Licensee</w:t>
      </w:r>
      <w:r w:rsidRPr="00DD6E39">
        <w:rPr>
          <w:sz w:val="20"/>
          <w:szCs w:val="20"/>
        </w:rPr>
        <w:t xml:space="preserve"> application created using the SDK including providing to </w:t>
      </w:r>
      <w:r>
        <w:rPr>
          <w:sz w:val="20"/>
          <w:szCs w:val="20"/>
        </w:rPr>
        <w:t>end user</w:t>
      </w:r>
      <w:r w:rsidRPr="00DD6E39">
        <w:rPr>
          <w:sz w:val="20"/>
          <w:szCs w:val="20"/>
        </w:rPr>
        <w:t>s all information required by such licenses as may be necessary.</w:t>
      </w:r>
      <w:r w:rsidR="003269A5">
        <w:rPr>
          <w:sz w:val="20"/>
          <w:szCs w:val="20"/>
        </w:rPr>
        <w:t xml:space="preserve"> </w:t>
      </w:r>
      <w:r>
        <w:rPr>
          <w:sz w:val="20"/>
          <w:szCs w:val="20"/>
        </w:rPr>
        <w:t>LICENSEE</w:t>
      </w:r>
      <w:r w:rsidRPr="00DD6E39">
        <w:rPr>
          <w:sz w:val="20"/>
          <w:szCs w:val="20"/>
        </w:rPr>
        <w:t xml:space="preserve"> REPRESENTS AND WARRANTS THAT, TO THE </w:t>
      </w:r>
      <w:r>
        <w:rPr>
          <w:sz w:val="20"/>
          <w:szCs w:val="20"/>
        </w:rPr>
        <w:t>LICENSEE</w:t>
      </w:r>
      <w:r w:rsidRPr="00DD6E39">
        <w:rPr>
          <w:sz w:val="20"/>
          <w:szCs w:val="20"/>
        </w:rPr>
        <w:t xml:space="preserve">’S KNOWLEDGE, THE OPEN SOURCE LICENSED SOFTWARE EMBEDDED IN OR PROVIDED WITH </w:t>
      </w:r>
      <w:r>
        <w:rPr>
          <w:sz w:val="20"/>
          <w:szCs w:val="20"/>
        </w:rPr>
        <w:t>LICENSEE APPLICATION</w:t>
      </w:r>
      <w:r w:rsidRPr="00DD6E39">
        <w:rPr>
          <w:sz w:val="20"/>
          <w:szCs w:val="20"/>
        </w:rPr>
        <w:t xml:space="preserve"> OR SERVICES DOES NOT INCLUDE ANY OPEN SOURCE LICENSED SOFTWARE CONTAINING TERMS REQUIRING ANY INTELLECTUAL PROPERTY OWNED OR LICENSED BY AVAYA OR END USERS TO BE (A) DISCLOSED OR DISTRIBUTED IN SOURCE CODE OR OBJECT CODE FORM; (B) LICENSED FOR THE PURPOSE OF MAKING DERIVATIVE WORKS; OR (C) REDISTRIBUTABLE ON TERMS AND CONDITION NOT AGREED UPON BY AVAYA OR END USERS.</w:t>
      </w:r>
    </w:p>
    <w:p w14:paraId="03F6C876" w14:textId="77777777" w:rsidR="004162FA" w:rsidRPr="00DD6E39" w:rsidRDefault="004162FA" w:rsidP="004162FA">
      <w:pPr>
        <w:tabs>
          <w:tab w:val="left" w:pos="360"/>
        </w:tabs>
        <w:ind w:left="360"/>
        <w:rPr>
          <w:sz w:val="20"/>
          <w:szCs w:val="20"/>
        </w:rPr>
      </w:pPr>
    </w:p>
    <w:p w14:paraId="2D75040D" w14:textId="77777777" w:rsidR="004162FA" w:rsidRPr="00DD6E39" w:rsidRDefault="004162FA" w:rsidP="004162FA">
      <w:pPr>
        <w:numPr>
          <w:ilvl w:val="0"/>
          <w:numId w:val="7"/>
        </w:numPr>
        <w:tabs>
          <w:tab w:val="left" w:pos="360"/>
        </w:tabs>
        <w:ind w:left="360" w:firstLine="0"/>
        <w:rPr>
          <w:sz w:val="20"/>
          <w:szCs w:val="20"/>
        </w:rPr>
      </w:pPr>
      <w:r w:rsidRPr="00DD6E39">
        <w:rPr>
          <w:sz w:val="20"/>
          <w:szCs w:val="20"/>
        </w:rPr>
        <w:t xml:space="preserve">Subject to any confidentiality obligations, trade secret or other rights or claims of </w:t>
      </w:r>
      <w:r>
        <w:rPr>
          <w:sz w:val="20"/>
          <w:szCs w:val="20"/>
        </w:rPr>
        <w:t>Licensee</w:t>
      </w:r>
      <w:r w:rsidRPr="00DD6E39">
        <w:rPr>
          <w:sz w:val="20"/>
          <w:szCs w:val="20"/>
        </w:rPr>
        <w:t xml:space="preserve"> suppliers, </w:t>
      </w:r>
      <w:r>
        <w:rPr>
          <w:sz w:val="20"/>
          <w:szCs w:val="20"/>
        </w:rPr>
        <w:t>Licensee</w:t>
      </w:r>
      <w:r w:rsidRPr="00DD6E39">
        <w:rPr>
          <w:sz w:val="20"/>
          <w:szCs w:val="20"/>
        </w:rPr>
        <w:t xml:space="preserve"> will respond to requests from Avaya or </w:t>
      </w:r>
      <w:r>
        <w:rPr>
          <w:sz w:val="20"/>
          <w:szCs w:val="20"/>
        </w:rPr>
        <w:t>e</w:t>
      </w:r>
      <w:r w:rsidRPr="00DD6E39">
        <w:rPr>
          <w:sz w:val="20"/>
          <w:szCs w:val="20"/>
        </w:rPr>
        <w:t xml:space="preserve">nd </w:t>
      </w:r>
      <w:r>
        <w:rPr>
          <w:sz w:val="20"/>
          <w:szCs w:val="20"/>
        </w:rPr>
        <w:t>u</w:t>
      </w:r>
      <w:r w:rsidRPr="00DD6E39">
        <w:rPr>
          <w:sz w:val="20"/>
          <w:szCs w:val="20"/>
        </w:rPr>
        <w:t>sers relating to Third Party Licensed Software associated with</w:t>
      </w:r>
      <w:r>
        <w:rPr>
          <w:sz w:val="20"/>
          <w:szCs w:val="20"/>
        </w:rPr>
        <w:t xml:space="preserve"> Licensee</w:t>
      </w:r>
      <w:r w:rsidRPr="00DD6E39">
        <w:rPr>
          <w:sz w:val="20"/>
          <w:szCs w:val="20"/>
        </w:rPr>
        <w:t xml:space="preserve">'s use of Third Party Licensed Software. </w:t>
      </w:r>
      <w:r>
        <w:rPr>
          <w:sz w:val="20"/>
          <w:szCs w:val="20"/>
        </w:rPr>
        <w:t>Licensee</w:t>
      </w:r>
      <w:r w:rsidRPr="00DD6E39">
        <w:rPr>
          <w:sz w:val="20"/>
          <w:szCs w:val="20"/>
        </w:rPr>
        <w:t xml:space="preserve"> will cooperate in good faith by furnishing the relevant information to Avaya or </w:t>
      </w:r>
      <w:r>
        <w:rPr>
          <w:sz w:val="20"/>
          <w:szCs w:val="20"/>
        </w:rPr>
        <w:t>e</w:t>
      </w:r>
      <w:r w:rsidRPr="00DD6E39">
        <w:rPr>
          <w:sz w:val="20"/>
          <w:szCs w:val="20"/>
        </w:rPr>
        <w:t xml:space="preserve">nd </w:t>
      </w:r>
      <w:r>
        <w:rPr>
          <w:sz w:val="20"/>
          <w:szCs w:val="20"/>
        </w:rPr>
        <w:t>u</w:t>
      </w:r>
      <w:r w:rsidRPr="00DD6E39">
        <w:rPr>
          <w:sz w:val="20"/>
          <w:szCs w:val="20"/>
        </w:rPr>
        <w:t xml:space="preserve">sers and the requester within two (2) weeks from the time Avaya or </w:t>
      </w:r>
      <w:r>
        <w:rPr>
          <w:sz w:val="20"/>
          <w:szCs w:val="20"/>
        </w:rPr>
        <w:t>end user</w:t>
      </w:r>
      <w:r w:rsidRPr="00DD6E39">
        <w:rPr>
          <w:sz w:val="20"/>
          <w:szCs w:val="20"/>
        </w:rPr>
        <w:t xml:space="preserve"> provided the request to </w:t>
      </w:r>
      <w:r>
        <w:rPr>
          <w:sz w:val="20"/>
          <w:szCs w:val="20"/>
        </w:rPr>
        <w:t>Licensee</w:t>
      </w:r>
      <w:r w:rsidRPr="00DD6E39">
        <w:rPr>
          <w:sz w:val="20"/>
          <w:szCs w:val="20"/>
        </w:rPr>
        <w:t>.</w:t>
      </w:r>
    </w:p>
    <w:p w14:paraId="7D292E80" w14:textId="78E08DB4" w:rsidR="004162FA" w:rsidRPr="00886C3A" w:rsidRDefault="004162FA" w:rsidP="007F2960">
      <w:pPr>
        <w:pStyle w:val="NormalWeb"/>
        <w:ind w:left="360"/>
        <w:jc w:val="both"/>
        <w:rPr>
          <w:sz w:val="20"/>
          <w:szCs w:val="20"/>
        </w:rPr>
      </w:pPr>
    </w:p>
    <w:p w14:paraId="2FE9E527" w14:textId="77777777" w:rsidR="00CE76F4" w:rsidRPr="00886C3A" w:rsidRDefault="00CE76F4" w:rsidP="00C9543E">
      <w:pPr>
        <w:pStyle w:val="NormalWeb"/>
        <w:keepNext/>
        <w:jc w:val="both"/>
        <w:rPr>
          <w:color w:val="000000"/>
          <w:sz w:val="20"/>
          <w:szCs w:val="20"/>
        </w:rPr>
      </w:pPr>
      <w:r w:rsidRPr="00886C3A">
        <w:rPr>
          <w:b/>
          <w:bCs/>
          <w:color w:val="000000"/>
          <w:sz w:val="20"/>
          <w:szCs w:val="20"/>
        </w:rPr>
        <w:t>3. OWNERSHIP.</w:t>
      </w:r>
      <w:r w:rsidRPr="00886C3A">
        <w:rPr>
          <w:color w:val="000000"/>
          <w:sz w:val="20"/>
          <w:szCs w:val="20"/>
        </w:rPr>
        <w:t xml:space="preserve"> </w:t>
      </w:r>
    </w:p>
    <w:p w14:paraId="3B08DE5D" w14:textId="77777777" w:rsidR="00682B58" w:rsidRPr="00886C3A" w:rsidRDefault="00EA43D5">
      <w:pPr>
        <w:pStyle w:val="NormalWeb"/>
        <w:jc w:val="both"/>
        <w:rPr>
          <w:color w:val="000000"/>
          <w:sz w:val="20"/>
          <w:szCs w:val="20"/>
        </w:rPr>
      </w:pPr>
      <w:r w:rsidRPr="00886C3A">
        <w:rPr>
          <w:color w:val="000000"/>
          <w:sz w:val="20"/>
          <w:szCs w:val="20"/>
        </w:rPr>
        <w:t xml:space="preserve">3.1 </w:t>
      </w:r>
      <w:r w:rsidR="00CE76F4" w:rsidRPr="00886C3A">
        <w:rPr>
          <w:color w:val="000000"/>
          <w:sz w:val="20"/>
          <w:szCs w:val="20"/>
        </w:rPr>
        <w:t>As between Avaya and Licensee, Avaya or its licensors</w:t>
      </w:r>
      <w:r w:rsidR="00CE7E7B">
        <w:rPr>
          <w:color w:val="000000"/>
          <w:sz w:val="20"/>
          <w:szCs w:val="20"/>
        </w:rPr>
        <w:t xml:space="preserve"> or suppliers</w:t>
      </w:r>
      <w:r w:rsidR="00CE76F4" w:rsidRPr="00886C3A">
        <w:rPr>
          <w:color w:val="000000"/>
          <w:sz w:val="20"/>
          <w:szCs w:val="20"/>
        </w:rPr>
        <w:t xml:space="preserve"> shall own and retain all </w:t>
      </w:r>
      <w:r w:rsidR="00DD0A93" w:rsidRPr="00886C3A">
        <w:rPr>
          <w:color w:val="000000"/>
          <w:sz w:val="20"/>
          <w:szCs w:val="20"/>
        </w:rPr>
        <w:t xml:space="preserve">Intellectual Property </w:t>
      </w:r>
      <w:r w:rsidR="00CE76F4" w:rsidRPr="00886C3A">
        <w:rPr>
          <w:color w:val="000000"/>
          <w:sz w:val="20"/>
          <w:szCs w:val="20"/>
        </w:rPr>
        <w:t>rights, in and to the SDK and any corrections, bug fixes, enhancements, updates, improvements, or modifications thereto and Licensee hereby irrevocably transfers, conveys and assigns to Avaya</w:t>
      </w:r>
      <w:r w:rsidR="009D00F2">
        <w:rPr>
          <w:color w:val="000000"/>
          <w:sz w:val="20"/>
          <w:szCs w:val="20"/>
        </w:rPr>
        <w:t xml:space="preserve">, </w:t>
      </w:r>
      <w:r w:rsidR="009D00F2" w:rsidRPr="00886C3A">
        <w:rPr>
          <w:color w:val="000000"/>
          <w:sz w:val="20"/>
          <w:szCs w:val="20"/>
        </w:rPr>
        <w:t>its licensors</w:t>
      </w:r>
      <w:r w:rsidR="009D00F2">
        <w:rPr>
          <w:color w:val="000000"/>
          <w:sz w:val="20"/>
          <w:szCs w:val="20"/>
        </w:rPr>
        <w:t xml:space="preserve"> and its suppliers</w:t>
      </w:r>
      <w:r w:rsidR="00CE76F4" w:rsidRPr="00886C3A">
        <w:rPr>
          <w:color w:val="000000"/>
          <w:sz w:val="20"/>
          <w:szCs w:val="20"/>
        </w:rPr>
        <w:t xml:space="preserve"> all of its right, title, and interest therein. Avaya</w:t>
      </w:r>
      <w:r w:rsidR="009D00F2">
        <w:rPr>
          <w:color w:val="000000"/>
          <w:sz w:val="20"/>
          <w:szCs w:val="20"/>
        </w:rPr>
        <w:t xml:space="preserve"> or its licensors or suppliers</w:t>
      </w:r>
      <w:r w:rsidR="00CE76F4" w:rsidRPr="00886C3A">
        <w:rPr>
          <w:color w:val="000000"/>
          <w:sz w:val="20"/>
          <w:szCs w:val="20"/>
        </w:rPr>
        <w:t xml:space="preserve"> shall have the exclusive right to apply for or register any patents, mask work rights, copyrights, and such other proprietary protections with respect thereto. Licensee acknowledges that the license granted under this Agreement does not provide Licensee with title or ownership to the SDK, but only a right of limited use under the terms and conditions of this Agreement</w:t>
      </w:r>
      <w:r w:rsidR="002C3F37" w:rsidRPr="00886C3A">
        <w:rPr>
          <w:color w:val="000000"/>
          <w:sz w:val="20"/>
          <w:szCs w:val="20"/>
        </w:rPr>
        <w:t xml:space="preserve">. </w:t>
      </w:r>
    </w:p>
    <w:p w14:paraId="5E475D6A" w14:textId="46996E14" w:rsidR="004162FA" w:rsidRDefault="00EA43D5" w:rsidP="004162FA">
      <w:pPr>
        <w:jc w:val="both"/>
        <w:outlineLvl w:val="0"/>
        <w:rPr>
          <w:b/>
          <w:bCs/>
          <w:sz w:val="20"/>
          <w:szCs w:val="18"/>
        </w:rPr>
      </w:pPr>
      <w:r w:rsidRPr="00886C3A">
        <w:rPr>
          <w:sz w:val="20"/>
          <w:szCs w:val="20"/>
        </w:rPr>
        <w:t xml:space="preserve">3.2 </w:t>
      </w:r>
      <w:r w:rsidRPr="00886C3A">
        <w:rPr>
          <w:sz w:val="20"/>
          <w:szCs w:val="20"/>
          <w:u w:val="single"/>
        </w:rPr>
        <w:t>Grant Back License to Avaya</w:t>
      </w:r>
      <w:r w:rsidRPr="00886C3A">
        <w:rPr>
          <w:sz w:val="20"/>
          <w:szCs w:val="20"/>
        </w:rPr>
        <w:t xml:space="preserve">. </w:t>
      </w:r>
      <w:r w:rsidR="006A35C4" w:rsidRPr="00886C3A">
        <w:rPr>
          <w:sz w:val="20"/>
          <w:szCs w:val="20"/>
        </w:rPr>
        <w:t xml:space="preserve"> </w:t>
      </w:r>
      <w:r w:rsidRPr="00886C3A">
        <w:rPr>
          <w:sz w:val="20"/>
          <w:szCs w:val="20"/>
        </w:rPr>
        <w:t>Licensee hereby grants to Avaya an irrevocable, perpetual, non-exclusive, sublicensable, royalty-free,</w:t>
      </w:r>
      <w:r w:rsidR="004162FA">
        <w:rPr>
          <w:sz w:val="20"/>
          <w:szCs w:val="20"/>
        </w:rPr>
        <w:t xml:space="preserve"> fully paid up,</w:t>
      </w:r>
      <w:r w:rsidRPr="00886C3A">
        <w:rPr>
          <w:sz w:val="20"/>
          <w:szCs w:val="20"/>
        </w:rPr>
        <w:t xml:space="preserve"> worldwide license under any and all of Licensee's Intellectual Property rights related to any </w:t>
      </w:r>
      <w:r w:rsidR="008B3187" w:rsidRPr="00886C3A">
        <w:rPr>
          <w:sz w:val="20"/>
          <w:szCs w:val="20"/>
        </w:rPr>
        <w:t>Permitted Modifications</w:t>
      </w:r>
      <w:r w:rsidRPr="00886C3A">
        <w:rPr>
          <w:sz w:val="20"/>
          <w:szCs w:val="20"/>
        </w:rPr>
        <w:t>, to</w:t>
      </w:r>
      <w:r w:rsidR="004162FA">
        <w:rPr>
          <w:sz w:val="20"/>
          <w:szCs w:val="20"/>
        </w:rPr>
        <w:t xml:space="preserve"> </w:t>
      </w:r>
      <w:r w:rsidR="004162FA" w:rsidRPr="00274B20">
        <w:rPr>
          <w:bCs/>
          <w:sz w:val="20"/>
          <w:szCs w:val="18"/>
        </w:rPr>
        <w:t>(i)</w:t>
      </w:r>
      <w:r w:rsidR="006D27A5">
        <w:rPr>
          <w:bCs/>
          <w:sz w:val="20"/>
          <w:szCs w:val="18"/>
        </w:rPr>
        <w:t xml:space="preserve"> </w:t>
      </w:r>
      <w:r w:rsidR="004162FA" w:rsidRPr="00274B20">
        <w:rPr>
          <w:bCs/>
          <w:sz w:val="20"/>
          <w:szCs w:val="18"/>
        </w:rPr>
        <w:t>use, make, sell, execute, adapt, translate, reproduce, display, perform, prepare derivative works based upon, distribute (internally an</w:t>
      </w:r>
      <w:r w:rsidR="004162FA">
        <w:rPr>
          <w:bCs/>
          <w:sz w:val="20"/>
          <w:szCs w:val="18"/>
        </w:rPr>
        <w:t>d</w:t>
      </w:r>
      <w:r w:rsidR="004162FA" w:rsidRPr="00274B20">
        <w:rPr>
          <w:bCs/>
          <w:sz w:val="20"/>
          <w:szCs w:val="18"/>
        </w:rPr>
        <w:t xml:space="preserve"> externally) and sublicense the </w:t>
      </w:r>
      <w:r w:rsidR="004162FA">
        <w:rPr>
          <w:bCs/>
          <w:sz w:val="20"/>
          <w:szCs w:val="18"/>
        </w:rPr>
        <w:t>Permitted Modifications</w:t>
      </w:r>
      <w:r w:rsidR="004162FA" w:rsidRPr="00274B20">
        <w:rPr>
          <w:bCs/>
          <w:sz w:val="20"/>
          <w:szCs w:val="18"/>
        </w:rPr>
        <w:t xml:space="preserve"> and </w:t>
      </w:r>
      <w:r w:rsidR="004162FA">
        <w:rPr>
          <w:bCs/>
          <w:sz w:val="20"/>
          <w:szCs w:val="18"/>
        </w:rPr>
        <w:t>their</w:t>
      </w:r>
      <w:r w:rsidR="004162FA" w:rsidRPr="00274B20">
        <w:rPr>
          <w:bCs/>
          <w:sz w:val="20"/>
          <w:szCs w:val="18"/>
        </w:rPr>
        <w:t xml:space="preserve"> derivative works, and (ii)</w:t>
      </w:r>
      <w:r w:rsidR="006D27A5">
        <w:rPr>
          <w:bCs/>
          <w:sz w:val="20"/>
          <w:szCs w:val="18"/>
        </w:rPr>
        <w:t xml:space="preserve"> </w:t>
      </w:r>
      <w:r w:rsidR="004162FA" w:rsidRPr="00274B20">
        <w:rPr>
          <w:bCs/>
          <w:sz w:val="20"/>
          <w:szCs w:val="18"/>
        </w:rPr>
        <w:t>sublicense others to do any, some, or all of the foregoing.</w:t>
      </w:r>
      <w:r w:rsidR="004162FA" w:rsidRPr="00274B20">
        <w:rPr>
          <w:b/>
          <w:bCs/>
          <w:sz w:val="20"/>
          <w:szCs w:val="18"/>
        </w:rPr>
        <w:t xml:space="preserve"> </w:t>
      </w:r>
    </w:p>
    <w:p w14:paraId="72D79E38" w14:textId="77777777" w:rsidR="00EA43D5" w:rsidRPr="007F2960" w:rsidRDefault="00EA43D5" w:rsidP="00EA43D5">
      <w:pPr>
        <w:jc w:val="both"/>
        <w:outlineLvl w:val="0"/>
        <w:rPr>
          <w:sz w:val="20"/>
        </w:rPr>
      </w:pPr>
      <w:r w:rsidRPr="00886C3A">
        <w:rPr>
          <w:sz w:val="20"/>
          <w:szCs w:val="20"/>
        </w:rPr>
        <w:lastRenderedPageBreak/>
        <w:t xml:space="preserve"> </w:t>
      </w:r>
    </w:p>
    <w:p w14:paraId="54DDCE11" w14:textId="77777777" w:rsidR="00CE76F4" w:rsidRPr="00886C3A" w:rsidRDefault="00CE76F4" w:rsidP="007F2960">
      <w:pPr>
        <w:pStyle w:val="NormalWeb"/>
        <w:keepNext/>
        <w:jc w:val="both"/>
        <w:rPr>
          <w:color w:val="000000"/>
          <w:sz w:val="20"/>
          <w:szCs w:val="20"/>
        </w:rPr>
      </w:pPr>
      <w:r w:rsidRPr="00886C3A">
        <w:rPr>
          <w:b/>
          <w:bCs/>
          <w:color w:val="000000"/>
          <w:sz w:val="20"/>
          <w:szCs w:val="20"/>
        </w:rPr>
        <w:t>4.0 SUPPORT.</w:t>
      </w:r>
      <w:r w:rsidRPr="00886C3A">
        <w:rPr>
          <w:color w:val="000000"/>
          <w:sz w:val="20"/>
          <w:szCs w:val="20"/>
        </w:rPr>
        <w:t xml:space="preserve"> </w:t>
      </w:r>
    </w:p>
    <w:p w14:paraId="5C37489A" w14:textId="4A77096E" w:rsidR="00CE76F4" w:rsidRDefault="008868CD">
      <w:pPr>
        <w:pStyle w:val="NormalWeb"/>
        <w:jc w:val="both"/>
        <w:rPr>
          <w:color w:val="000000"/>
          <w:sz w:val="20"/>
          <w:szCs w:val="20"/>
        </w:rPr>
      </w:pPr>
      <w:r>
        <w:rPr>
          <w:color w:val="000000"/>
          <w:sz w:val="20"/>
          <w:szCs w:val="20"/>
        </w:rPr>
        <w:t xml:space="preserve">4.1 </w:t>
      </w:r>
      <w:r w:rsidRPr="000A24ED">
        <w:rPr>
          <w:color w:val="000000"/>
          <w:sz w:val="20"/>
          <w:szCs w:val="20"/>
          <w:u w:val="single"/>
        </w:rPr>
        <w:t>No Avaya Support.</w:t>
      </w:r>
      <w:r>
        <w:rPr>
          <w:color w:val="000000"/>
          <w:sz w:val="20"/>
          <w:szCs w:val="20"/>
        </w:rPr>
        <w:t xml:space="preserve"> </w:t>
      </w:r>
      <w:r w:rsidR="00CE76F4" w:rsidRPr="00886C3A">
        <w:rPr>
          <w:color w:val="000000"/>
          <w:sz w:val="20"/>
          <w:szCs w:val="20"/>
        </w:rPr>
        <w:t xml:space="preserve">Avaya will not provide any support for the SDK provided under this Agreement or for any </w:t>
      </w:r>
      <w:r w:rsidR="00DD0A93" w:rsidRPr="00886C3A">
        <w:rPr>
          <w:color w:val="000000"/>
          <w:sz w:val="20"/>
          <w:szCs w:val="20"/>
        </w:rPr>
        <w:t>Derivative Works</w:t>
      </w:r>
      <w:r w:rsidR="00CE76F4" w:rsidRPr="00886C3A">
        <w:rPr>
          <w:color w:val="000000"/>
          <w:sz w:val="20"/>
          <w:szCs w:val="20"/>
        </w:rPr>
        <w:t>, including, without limitation, modifications to the Source Code</w:t>
      </w:r>
      <w:r w:rsidR="00447B78" w:rsidRPr="00886C3A">
        <w:rPr>
          <w:color w:val="000000"/>
          <w:sz w:val="20"/>
          <w:szCs w:val="20"/>
        </w:rPr>
        <w:t xml:space="preserve"> or</w:t>
      </w:r>
      <w:r w:rsidR="00E5383A" w:rsidRPr="00886C3A">
        <w:rPr>
          <w:color w:val="000000"/>
          <w:sz w:val="20"/>
          <w:szCs w:val="20"/>
        </w:rPr>
        <w:t xml:space="preserve"> </w:t>
      </w:r>
      <w:r w:rsidR="00CE76F4" w:rsidRPr="00886C3A">
        <w:rPr>
          <w:color w:val="000000"/>
          <w:sz w:val="20"/>
          <w:szCs w:val="20"/>
        </w:rPr>
        <w:t>applications built by Licensee using the SDK</w:t>
      </w:r>
      <w:r w:rsidR="005371E4" w:rsidRPr="00886C3A">
        <w:rPr>
          <w:color w:val="000000"/>
          <w:sz w:val="20"/>
          <w:szCs w:val="20"/>
        </w:rPr>
        <w:t>.</w:t>
      </w:r>
      <w:r w:rsidR="003418EE" w:rsidRPr="00886C3A">
        <w:rPr>
          <w:sz w:val="20"/>
          <w:szCs w:val="20"/>
        </w:rPr>
        <w:t xml:space="preserve"> </w:t>
      </w:r>
      <w:r w:rsidR="00F8532F" w:rsidRPr="00886C3A">
        <w:rPr>
          <w:sz w:val="20"/>
          <w:szCs w:val="20"/>
        </w:rPr>
        <w:t>Avaya shall have no obligation to provide supp</w:t>
      </w:r>
      <w:r w:rsidR="004D53B6" w:rsidRPr="00886C3A">
        <w:rPr>
          <w:sz w:val="20"/>
          <w:szCs w:val="20"/>
        </w:rPr>
        <w:t>ort for the</w:t>
      </w:r>
      <w:r w:rsidR="00E37E2F" w:rsidRPr="00886C3A">
        <w:rPr>
          <w:sz w:val="20"/>
          <w:szCs w:val="20"/>
        </w:rPr>
        <w:t xml:space="preserve"> </w:t>
      </w:r>
      <w:r w:rsidR="004D53B6" w:rsidRPr="00886C3A">
        <w:rPr>
          <w:sz w:val="20"/>
          <w:szCs w:val="20"/>
        </w:rPr>
        <w:t>use of the SDK, or L</w:t>
      </w:r>
      <w:r w:rsidR="00F8532F" w:rsidRPr="00886C3A">
        <w:rPr>
          <w:sz w:val="20"/>
          <w:szCs w:val="20"/>
        </w:rPr>
        <w:t>icensee's  application, services or solutions</w:t>
      </w:r>
      <w:r w:rsidR="00E37E2F" w:rsidRPr="00886C3A">
        <w:rPr>
          <w:sz w:val="20"/>
          <w:szCs w:val="20"/>
        </w:rPr>
        <w:t xml:space="preserve"> </w:t>
      </w:r>
      <w:r w:rsidR="00F8532F" w:rsidRPr="00886C3A">
        <w:rPr>
          <w:sz w:val="20"/>
          <w:szCs w:val="20"/>
        </w:rPr>
        <w:t>which may or may not include redistribu</w:t>
      </w:r>
      <w:r w:rsidR="00862DF1" w:rsidRPr="00886C3A">
        <w:rPr>
          <w:sz w:val="20"/>
          <w:szCs w:val="20"/>
        </w:rPr>
        <w:t>table Client Libraries</w:t>
      </w:r>
      <w:r w:rsidR="00E37E2F" w:rsidRPr="00886C3A">
        <w:rPr>
          <w:sz w:val="20"/>
          <w:szCs w:val="20"/>
        </w:rPr>
        <w:t xml:space="preserve"> or Sample Application Code</w:t>
      </w:r>
      <w:r w:rsidR="00862DF1" w:rsidRPr="00886C3A">
        <w:rPr>
          <w:sz w:val="20"/>
          <w:szCs w:val="20"/>
        </w:rPr>
        <w:t>, to any thi</w:t>
      </w:r>
      <w:r w:rsidR="00F8532F" w:rsidRPr="00886C3A">
        <w:rPr>
          <w:sz w:val="20"/>
          <w:szCs w:val="20"/>
        </w:rPr>
        <w:t>rd party to whom Licensee delivers such  applications, services or solutions</w:t>
      </w:r>
      <w:r w:rsidR="004D53B6" w:rsidRPr="00886C3A">
        <w:rPr>
          <w:sz w:val="20"/>
          <w:szCs w:val="20"/>
        </w:rPr>
        <w:t>.</w:t>
      </w:r>
      <w:r w:rsidR="004D53B6" w:rsidRPr="00886C3A">
        <w:rPr>
          <w:rFonts w:ascii="Arial" w:hAnsi="Arial" w:cs="Arial"/>
          <w:color w:val="0000FF"/>
          <w:sz w:val="20"/>
          <w:szCs w:val="20"/>
        </w:rPr>
        <w:t xml:space="preserve"> </w:t>
      </w:r>
      <w:r w:rsidR="00CE76F4" w:rsidRPr="00886C3A">
        <w:rPr>
          <w:color w:val="000000"/>
          <w:sz w:val="20"/>
          <w:szCs w:val="20"/>
        </w:rPr>
        <w:t xml:space="preserve">Avaya further will not provide fixes, patches or repairs for any defects that might exist in the SDK or the </w:t>
      </w:r>
      <w:r w:rsidR="00947C54" w:rsidRPr="00886C3A">
        <w:rPr>
          <w:color w:val="000000"/>
          <w:sz w:val="20"/>
          <w:szCs w:val="20"/>
        </w:rPr>
        <w:t xml:space="preserve">Sample Application </w:t>
      </w:r>
      <w:r w:rsidR="00CE76F4" w:rsidRPr="00886C3A">
        <w:rPr>
          <w:color w:val="000000"/>
          <w:sz w:val="20"/>
          <w:szCs w:val="20"/>
        </w:rPr>
        <w:t>Code provided under this Agreement. In the event that Licensee desires support services for the SDK, and, provided that Avaya offers such support services (in its sole discretion), Licensee will be required to enter into a</w:t>
      </w:r>
      <w:r w:rsidR="009D00F2">
        <w:rPr>
          <w:color w:val="000000"/>
          <w:sz w:val="20"/>
          <w:szCs w:val="20"/>
        </w:rPr>
        <w:t>n</w:t>
      </w:r>
      <w:r w:rsidR="00CE76F4" w:rsidRPr="00886C3A">
        <w:rPr>
          <w:color w:val="000000"/>
          <w:sz w:val="20"/>
          <w:szCs w:val="20"/>
        </w:rPr>
        <w:t xml:space="preserve"> Avaya </w:t>
      </w:r>
      <w:proofErr w:type="spellStart"/>
      <w:r w:rsidR="00CE76F4" w:rsidRPr="00886C3A">
        <w:rPr>
          <w:color w:val="000000"/>
          <w:sz w:val="20"/>
          <w:szCs w:val="20"/>
        </w:rPr>
        <w:t>DevConnect</w:t>
      </w:r>
      <w:proofErr w:type="spellEnd"/>
      <w:r w:rsidR="00CE76F4" w:rsidRPr="00886C3A">
        <w:rPr>
          <w:color w:val="000000"/>
          <w:sz w:val="20"/>
          <w:szCs w:val="20"/>
        </w:rPr>
        <w:t xml:space="preserve"> Program Agreement </w:t>
      </w:r>
      <w:r w:rsidR="00262BB8" w:rsidRPr="00886C3A">
        <w:rPr>
          <w:color w:val="000000"/>
          <w:sz w:val="20"/>
          <w:szCs w:val="20"/>
        </w:rPr>
        <w:t xml:space="preserve">or </w:t>
      </w:r>
      <w:r w:rsidR="001B56C3">
        <w:rPr>
          <w:color w:val="000000"/>
          <w:sz w:val="20"/>
          <w:szCs w:val="20"/>
        </w:rPr>
        <w:t>other</w:t>
      </w:r>
      <w:r w:rsidR="001B56C3" w:rsidRPr="00886C3A">
        <w:rPr>
          <w:color w:val="000000"/>
          <w:sz w:val="20"/>
          <w:szCs w:val="20"/>
        </w:rPr>
        <w:t xml:space="preserve"> </w:t>
      </w:r>
      <w:r w:rsidR="00262BB8" w:rsidRPr="00886C3A">
        <w:rPr>
          <w:color w:val="000000"/>
          <w:sz w:val="20"/>
          <w:szCs w:val="20"/>
        </w:rPr>
        <w:t xml:space="preserve">support agreement </w:t>
      </w:r>
      <w:r w:rsidR="00CE76F4" w:rsidRPr="00886C3A">
        <w:rPr>
          <w:color w:val="000000"/>
          <w:sz w:val="20"/>
          <w:szCs w:val="20"/>
        </w:rPr>
        <w:t xml:space="preserve">with Avaya. </w:t>
      </w:r>
    </w:p>
    <w:p w14:paraId="4FE92166" w14:textId="77777777" w:rsidR="008868CD" w:rsidRPr="00886C3A" w:rsidRDefault="008868CD">
      <w:pPr>
        <w:pStyle w:val="NormalWeb"/>
        <w:jc w:val="both"/>
        <w:rPr>
          <w:color w:val="000000"/>
          <w:sz w:val="20"/>
          <w:szCs w:val="20"/>
        </w:rPr>
      </w:pPr>
      <w:r>
        <w:rPr>
          <w:color w:val="000000"/>
          <w:sz w:val="20"/>
          <w:szCs w:val="20"/>
        </w:rPr>
        <w:t xml:space="preserve">4.2 </w:t>
      </w:r>
      <w:r w:rsidRPr="000A24ED">
        <w:rPr>
          <w:color w:val="000000"/>
          <w:sz w:val="20"/>
          <w:szCs w:val="20"/>
          <w:u w:val="single"/>
        </w:rPr>
        <w:t>Licensee Obligations.</w:t>
      </w:r>
      <w:r>
        <w:rPr>
          <w:color w:val="000000"/>
          <w:sz w:val="20"/>
          <w:szCs w:val="20"/>
        </w:rPr>
        <w:t xml:space="preserve"> Licensee acknowledges and agrees that it is solely responsible for </w:t>
      </w:r>
      <w:r w:rsidRPr="008868CD">
        <w:rPr>
          <w:color w:val="000000"/>
          <w:sz w:val="20"/>
          <w:szCs w:val="20"/>
        </w:rPr>
        <w:t>develop</w:t>
      </w:r>
      <w:r>
        <w:rPr>
          <w:color w:val="000000"/>
          <w:sz w:val="20"/>
          <w:szCs w:val="20"/>
        </w:rPr>
        <w:t>ing and supporting any</w:t>
      </w:r>
      <w:r w:rsidRPr="008868CD">
        <w:rPr>
          <w:color w:val="000000"/>
          <w:sz w:val="20"/>
          <w:szCs w:val="20"/>
        </w:rPr>
        <w:t xml:space="preserve"> applications, interfaces, value-added services and/or solutions, workflows or processes</w:t>
      </w:r>
      <w:r>
        <w:rPr>
          <w:color w:val="000000"/>
          <w:sz w:val="20"/>
          <w:szCs w:val="20"/>
        </w:rPr>
        <w:t xml:space="preserve"> developed under this Agreement, including but not limited to (i) developing</w:t>
      </w:r>
      <w:r w:rsidR="006B4759">
        <w:rPr>
          <w:color w:val="000000"/>
          <w:sz w:val="20"/>
          <w:szCs w:val="20"/>
        </w:rPr>
        <w:t>,</w:t>
      </w:r>
      <w:r>
        <w:rPr>
          <w:color w:val="000000"/>
          <w:sz w:val="20"/>
          <w:szCs w:val="20"/>
        </w:rPr>
        <w:t xml:space="preserve"> testing</w:t>
      </w:r>
      <w:r w:rsidR="006B4759">
        <w:rPr>
          <w:color w:val="000000"/>
          <w:sz w:val="20"/>
          <w:szCs w:val="20"/>
        </w:rPr>
        <w:t xml:space="preserve"> and deploying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(ii) configuring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to interface and communicate properly with Avaya products; and (iii) updating and maintaining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as necessary for continued use with the same or different versions of end user and/or third party licensor products, and Avaya products.</w:t>
      </w:r>
    </w:p>
    <w:p w14:paraId="3DB31DA5" w14:textId="77777777" w:rsidR="00CE76F4" w:rsidRPr="00886C3A" w:rsidRDefault="00CE76F4" w:rsidP="00BA4DDA">
      <w:pPr>
        <w:pStyle w:val="NormalWeb"/>
        <w:keepNext/>
        <w:jc w:val="both"/>
        <w:rPr>
          <w:color w:val="000000"/>
          <w:sz w:val="20"/>
          <w:szCs w:val="20"/>
        </w:rPr>
      </w:pPr>
      <w:r w:rsidRPr="00886C3A">
        <w:rPr>
          <w:b/>
          <w:bCs/>
          <w:color w:val="000000"/>
          <w:sz w:val="20"/>
          <w:szCs w:val="20"/>
        </w:rPr>
        <w:t xml:space="preserve">5.0 CONFIDENTIALITY. </w:t>
      </w:r>
    </w:p>
    <w:p w14:paraId="1B8529BF" w14:textId="53B1AF8E" w:rsidR="00CE76F4" w:rsidRPr="00886C3A" w:rsidRDefault="00CE76F4">
      <w:pPr>
        <w:pStyle w:val="NormalWeb"/>
        <w:jc w:val="both"/>
        <w:rPr>
          <w:color w:val="000000"/>
          <w:sz w:val="20"/>
          <w:szCs w:val="20"/>
        </w:rPr>
      </w:pPr>
      <w:r w:rsidRPr="00886C3A">
        <w:rPr>
          <w:color w:val="000000"/>
          <w:sz w:val="20"/>
          <w:szCs w:val="20"/>
        </w:rPr>
        <w:t xml:space="preserve">5.1 </w:t>
      </w:r>
      <w:r w:rsidRPr="00886C3A">
        <w:rPr>
          <w:color w:val="000000"/>
          <w:sz w:val="20"/>
          <w:szCs w:val="20"/>
          <w:u w:val="single"/>
        </w:rPr>
        <w:t>Protection of Confidential Information</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w:t>
      </w:r>
      <w:r w:rsidR="0098431F">
        <w:rPr>
          <w:color w:val="000000"/>
          <w:sz w:val="20"/>
          <w:szCs w:val="20"/>
        </w:rPr>
        <w:t>acknowledges and agrees that the SDK</w:t>
      </w:r>
      <w:r w:rsidR="00D4667D" w:rsidRPr="00886C3A">
        <w:rPr>
          <w:color w:val="000000"/>
          <w:sz w:val="20"/>
          <w:szCs w:val="20"/>
        </w:rPr>
        <w:t xml:space="preserve"> and </w:t>
      </w:r>
      <w:r w:rsidR="000A24ED">
        <w:rPr>
          <w:color w:val="000000"/>
          <w:sz w:val="20"/>
          <w:szCs w:val="20"/>
        </w:rPr>
        <w:t xml:space="preserve">any </w:t>
      </w:r>
      <w:r w:rsidR="00D4667D" w:rsidRPr="00886C3A">
        <w:rPr>
          <w:color w:val="000000"/>
          <w:sz w:val="20"/>
          <w:szCs w:val="20"/>
        </w:rPr>
        <w:t xml:space="preserve">other Avaya technical information obtained by it </w:t>
      </w:r>
      <w:r w:rsidR="000A24ED">
        <w:rPr>
          <w:color w:val="000000"/>
          <w:sz w:val="20"/>
          <w:szCs w:val="20"/>
        </w:rPr>
        <w:t xml:space="preserve">under this Agreement </w:t>
      </w:r>
      <w:r w:rsidR="00D4667D" w:rsidRPr="00886C3A">
        <w:rPr>
          <w:color w:val="000000"/>
          <w:sz w:val="20"/>
          <w:szCs w:val="20"/>
        </w:rPr>
        <w:t>(collectively, “Confidential Information”)</w:t>
      </w:r>
      <w:r w:rsidR="00D4667D">
        <w:rPr>
          <w:color w:val="000000"/>
          <w:sz w:val="20"/>
          <w:szCs w:val="20"/>
        </w:rPr>
        <w:t xml:space="preserve"> is confidential information of Avaya.  Licensee </w:t>
      </w:r>
      <w:r w:rsidRPr="00886C3A">
        <w:rPr>
          <w:color w:val="000000"/>
          <w:sz w:val="20"/>
          <w:szCs w:val="20"/>
        </w:rPr>
        <w:t>shall take all reasonable measures to maintain the confidentiality</w:t>
      </w:r>
      <w:r w:rsidR="00D4667D">
        <w:rPr>
          <w:color w:val="000000"/>
          <w:sz w:val="20"/>
          <w:szCs w:val="20"/>
        </w:rPr>
        <w:t xml:space="preserve"> of the Confidential Information</w:t>
      </w:r>
      <w:r w:rsidRPr="00886C3A">
        <w:rPr>
          <w:color w:val="000000"/>
          <w:sz w:val="20"/>
          <w:szCs w:val="20"/>
        </w:rPr>
        <w:t>.</w:t>
      </w:r>
      <w:r w:rsidR="00C37E91" w:rsidRPr="00886C3A">
        <w:rPr>
          <w:sz w:val="20"/>
          <w:szCs w:val="20"/>
        </w:rPr>
        <w:t xml:space="preserve"> Licensee </w:t>
      </w:r>
      <w:r w:rsidR="00D4667D">
        <w:rPr>
          <w:sz w:val="20"/>
          <w:szCs w:val="20"/>
        </w:rPr>
        <w:t xml:space="preserve">further </w:t>
      </w:r>
      <w:r w:rsidR="00C37E91" w:rsidRPr="00886C3A">
        <w:rPr>
          <w:sz w:val="20"/>
          <w:szCs w:val="20"/>
        </w:rPr>
        <w:t xml:space="preserve">agrees at all times to protect and preserve the SDK in strict confidence </w:t>
      </w:r>
      <w:r w:rsidR="00D4667D">
        <w:rPr>
          <w:sz w:val="20"/>
          <w:szCs w:val="20"/>
        </w:rPr>
        <w:t>in perpetuity</w:t>
      </w:r>
      <w:r w:rsidRPr="00886C3A">
        <w:rPr>
          <w:color w:val="000000"/>
          <w:sz w:val="20"/>
          <w:szCs w:val="20"/>
        </w:rPr>
        <w:t>, and shall not use such Confidential Information other than as expressly authorized by Avaya under this Agreement, nor shall Licensee disclose any Confidential Information to third parties without Avaya's written consent. Licensee further agrees to immediately</w:t>
      </w:r>
      <w:r w:rsidR="004D1E41">
        <w:rPr>
          <w:color w:val="000000"/>
          <w:sz w:val="20"/>
          <w:szCs w:val="20"/>
        </w:rPr>
        <w:t xml:space="preserve"> 1) cease all use of</w:t>
      </w:r>
      <w:r w:rsidRPr="00886C3A">
        <w:rPr>
          <w:color w:val="000000"/>
          <w:sz w:val="20"/>
          <w:szCs w:val="20"/>
        </w:rPr>
        <w:t xml:space="preserve"> all Confidential Information (including copies thereof) in Licensee's possession, custody, or control</w:t>
      </w:r>
      <w:r w:rsidR="004D1E41">
        <w:rPr>
          <w:color w:val="000000"/>
          <w:sz w:val="20"/>
          <w:szCs w:val="20"/>
        </w:rPr>
        <w:t>; 2) stop reproducing or distributing the Confidential Information; and 3) destroy the Confidential Information in Licensee’s possession or under its control, including Confidential Information on its computers, disks, and other digital storage devices</w:t>
      </w:r>
      <w:r w:rsidRPr="00886C3A">
        <w:rPr>
          <w:color w:val="000000"/>
          <w:sz w:val="20"/>
          <w:szCs w:val="20"/>
        </w:rPr>
        <w:t xml:space="preserve"> upon termination of this Agreement at any time and for any reason</w:t>
      </w:r>
      <w:r w:rsidR="00AA5C30" w:rsidRPr="00886C3A">
        <w:rPr>
          <w:color w:val="000000"/>
          <w:sz w:val="20"/>
          <w:szCs w:val="20"/>
        </w:rPr>
        <w:t xml:space="preserve">. </w:t>
      </w:r>
      <w:r w:rsidR="004D1E41">
        <w:rPr>
          <w:color w:val="000000"/>
          <w:sz w:val="20"/>
          <w:szCs w:val="20"/>
        </w:rPr>
        <w:t>Upon request, Licensee will certify in writing its compliance with this Section.</w:t>
      </w:r>
      <w:r w:rsidRPr="00886C3A">
        <w:rPr>
          <w:color w:val="000000"/>
          <w:sz w:val="20"/>
          <w:szCs w:val="20"/>
        </w:rPr>
        <w:t xml:space="preserve"> The obligations of confidentiality shall not apply to information which (a) has entered the public domain except where such entry is the result of Licensee's breach of this Agreement; (b) prior to disclosure hereunder was already rightfully in Licensee's possession; (c) subsequent to disclosure hereunder is obtained by Licensee on a non-confidential basis from a third party who has the right to disclose such information to the Licensee; (d) is required to be disclosed pursuant to a court order, so long as Avaya is given adequate notice and the ability to challenge such required disclosure. </w:t>
      </w:r>
    </w:p>
    <w:p w14:paraId="5E9F3FF4" w14:textId="77777777" w:rsidR="00CE76F4" w:rsidRPr="00886C3A" w:rsidRDefault="00CE76F4">
      <w:pPr>
        <w:pStyle w:val="NormalWeb"/>
        <w:jc w:val="both"/>
        <w:rPr>
          <w:color w:val="000000"/>
          <w:sz w:val="20"/>
          <w:szCs w:val="20"/>
        </w:rPr>
      </w:pPr>
      <w:r w:rsidRPr="00886C3A">
        <w:rPr>
          <w:color w:val="000000"/>
          <w:sz w:val="20"/>
          <w:szCs w:val="20"/>
        </w:rPr>
        <w:t xml:space="preserve">5.2 </w:t>
      </w:r>
      <w:r w:rsidRPr="00886C3A">
        <w:rPr>
          <w:color w:val="000000"/>
          <w:sz w:val="20"/>
          <w:szCs w:val="20"/>
          <w:u w:val="single"/>
        </w:rPr>
        <w:t>Press Releases</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Any press release or publication regarding this Agreement is subject to prior written approval of Avaya. </w:t>
      </w:r>
    </w:p>
    <w:p w14:paraId="1E655CFE" w14:textId="77777777" w:rsidR="00CE76F4" w:rsidRPr="00886C3A" w:rsidRDefault="00CE76F4" w:rsidP="00C9543E">
      <w:pPr>
        <w:pStyle w:val="NormalWeb"/>
        <w:keepNext/>
        <w:jc w:val="both"/>
        <w:rPr>
          <w:color w:val="000000"/>
          <w:sz w:val="20"/>
          <w:szCs w:val="20"/>
        </w:rPr>
      </w:pPr>
      <w:r w:rsidRPr="00886C3A">
        <w:rPr>
          <w:b/>
          <w:bCs/>
          <w:color w:val="000000"/>
          <w:sz w:val="20"/>
          <w:szCs w:val="20"/>
        </w:rPr>
        <w:t>6.0 NO WARRANTY.</w:t>
      </w:r>
    </w:p>
    <w:p w14:paraId="31AD3E96" w14:textId="77777777" w:rsidR="00CE76F4" w:rsidRPr="00886C3A" w:rsidRDefault="00CE76F4">
      <w:pPr>
        <w:pStyle w:val="NormalWeb"/>
        <w:jc w:val="both"/>
        <w:rPr>
          <w:color w:val="000000"/>
          <w:sz w:val="20"/>
          <w:szCs w:val="20"/>
        </w:rPr>
      </w:pPr>
      <w:r w:rsidRPr="00886C3A">
        <w:rPr>
          <w:color w:val="000000"/>
          <w:sz w:val="20"/>
          <w:szCs w:val="20"/>
        </w:rPr>
        <w:t xml:space="preserve">The SDK and Documentation are provided “AS-IS” without any warranty whatsoever. </w:t>
      </w:r>
      <w:r w:rsidR="00B94D0C" w:rsidRPr="00886C3A">
        <w:rPr>
          <w:color w:val="000000"/>
          <w:sz w:val="20"/>
          <w:szCs w:val="20"/>
        </w:rPr>
        <w:t xml:space="preserve"> </w:t>
      </w:r>
      <w:r w:rsidRPr="00886C3A">
        <w:rPr>
          <w:color w:val="000000"/>
          <w:sz w:val="20"/>
          <w:szCs w:val="20"/>
        </w:rPr>
        <w:t>AVAYA SPECIFICALLY AND EXPRESSLY DISCLAIMS ANY WARRANTIES OR CONDITIONS, STATUTORY OR OTHERWISE, INCLUDING THE IMPLIED WARRANTIES OF MERCHANTABILITY, FITNESS FOR A PARTICULAR PURPOSE, NONINFRINGEMENT AND SATISFACTORY QUALITY. AVAYA DOES NOT WARRANT THAT THE SDK AND DOCUMENTATION ARE SUITABLE FOR LICENSEE'S USE, THAT THE SDK OR DOCUMENTATION ARE WITHOUT DEFECT OR ERROR</w:t>
      </w:r>
      <w:r w:rsidR="002B03FB">
        <w:rPr>
          <w:color w:val="000000"/>
          <w:sz w:val="20"/>
          <w:szCs w:val="20"/>
        </w:rPr>
        <w:t>,</w:t>
      </w:r>
      <w:r w:rsidRPr="00886C3A">
        <w:rPr>
          <w:color w:val="000000"/>
          <w:sz w:val="20"/>
          <w:szCs w:val="20"/>
        </w:rPr>
        <w:t xml:space="preserve"> THAT OPERATION WILL BE UNINTE</w:t>
      </w:r>
      <w:r w:rsidR="00D44766">
        <w:rPr>
          <w:color w:val="000000"/>
          <w:sz w:val="20"/>
          <w:szCs w:val="20"/>
        </w:rPr>
        <w:t>R</w:t>
      </w:r>
      <w:r w:rsidRPr="00886C3A">
        <w:rPr>
          <w:color w:val="000000"/>
          <w:sz w:val="20"/>
          <w:szCs w:val="20"/>
        </w:rPr>
        <w:t>RUP</w:t>
      </w:r>
      <w:r w:rsidR="00D44766">
        <w:rPr>
          <w:color w:val="000000"/>
          <w:sz w:val="20"/>
          <w:szCs w:val="20"/>
        </w:rPr>
        <w:t>T</w:t>
      </w:r>
      <w:r w:rsidRPr="00886C3A">
        <w:rPr>
          <w:color w:val="000000"/>
          <w:sz w:val="20"/>
          <w:szCs w:val="20"/>
        </w:rPr>
        <w:t xml:space="preserve">ED, OR THAT DEFECTS WILL BE CORRECTED. FURTHER, AVAYA MAKES NO WARRANTY REGARDING </w:t>
      </w:r>
      <w:r w:rsidRPr="00886C3A">
        <w:rPr>
          <w:color w:val="000000"/>
          <w:sz w:val="20"/>
          <w:szCs w:val="20"/>
        </w:rPr>
        <w:lastRenderedPageBreak/>
        <w:t xml:space="preserve">THE RESULTS OF THE USE OF THE SDK AND DOCUMENTATION. </w:t>
      </w:r>
      <w:r w:rsidR="002C3D90">
        <w:rPr>
          <w:color w:val="000000"/>
          <w:sz w:val="20"/>
          <w:szCs w:val="20"/>
        </w:rPr>
        <w:t xml:space="preserve"> </w:t>
      </w:r>
      <w:r w:rsidR="002C3D90" w:rsidRPr="002C3D90">
        <w:rPr>
          <w:color w:val="000000"/>
          <w:sz w:val="20"/>
          <w:szCs w:val="20"/>
        </w:rPr>
        <w:t>NEITHER AVAYA NOR ITS SUPPLIERS MAKE ANY WARRANTY, EXPRESS OR IMPLIED, THAT</w:t>
      </w:r>
      <w:r w:rsidR="00280BF8" w:rsidRPr="00280BF8">
        <w:rPr>
          <w:color w:val="000000"/>
          <w:sz w:val="20"/>
          <w:szCs w:val="20"/>
        </w:rPr>
        <w:t xml:space="preserve"> </w:t>
      </w:r>
      <w:r w:rsidR="00280BF8" w:rsidRPr="00886C3A">
        <w:rPr>
          <w:color w:val="000000"/>
          <w:sz w:val="20"/>
          <w:szCs w:val="20"/>
        </w:rPr>
        <w:t xml:space="preserve">THE SDK </w:t>
      </w:r>
      <w:r w:rsidR="00280BF8">
        <w:rPr>
          <w:color w:val="000000"/>
          <w:sz w:val="20"/>
          <w:szCs w:val="20"/>
        </w:rPr>
        <w:t>OR</w:t>
      </w:r>
      <w:r w:rsidR="00280BF8" w:rsidRPr="00886C3A">
        <w:rPr>
          <w:color w:val="000000"/>
          <w:sz w:val="20"/>
          <w:szCs w:val="20"/>
        </w:rPr>
        <w:t xml:space="preserve"> DOCUMENTATION</w:t>
      </w:r>
      <w:r w:rsidR="00280BF8">
        <w:rPr>
          <w:color w:val="000000"/>
          <w:sz w:val="20"/>
          <w:szCs w:val="20"/>
        </w:rPr>
        <w:t xml:space="preserve"> IS SECURE,</w:t>
      </w:r>
      <w:r w:rsidR="002C3D90" w:rsidRPr="002C3D90">
        <w:rPr>
          <w:color w:val="000000"/>
          <w:sz w:val="20"/>
          <w:szCs w:val="20"/>
        </w:rPr>
        <w:t xml:space="preserve"> SECURITY THREATS AND VULNERABILITIES WILL BE DETECTED OR SOFTWARE WILL RENDER AN END USER’S</w:t>
      </w:r>
      <w:r w:rsidR="002C3D90">
        <w:rPr>
          <w:color w:val="000000"/>
          <w:sz w:val="20"/>
          <w:szCs w:val="20"/>
        </w:rPr>
        <w:t xml:space="preserve"> OR LICENSEE’S</w:t>
      </w:r>
      <w:r w:rsidR="002C3D90" w:rsidRPr="002C3D90">
        <w:rPr>
          <w:color w:val="000000"/>
          <w:sz w:val="20"/>
          <w:szCs w:val="20"/>
        </w:rPr>
        <w:t xml:space="preserve"> NETWORK OR PARTICULAR NETWORK ELEMENTS SAFE FROM INTRUSIONS AND OTHER SECURITY BREACHES.</w:t>
      </w:r>
    </w:p>
    <w:p w14:paraId="5E46D0D0" w14:textId="77777777" w:rsidR="00CE76F4" w:rsidRPr="00886C3A" w:rsidRDefault="00CE76F4" w:rsidP="00C9543E">
      <w:pPr>
        <w:pStyle w:val="NormalWeb"/>
        <w:keepNext/>
        <w:jc w:val="both"/>
        <w:rPr>
          <w:color w:val="000000"/>
          <w:sz w:val="20"/>
          <w:szCs w:val="20"/>
        </w:rPr>
      </w:pPr>
      <w:r w:rsidRPr="00886C3A">
        <w:rPr>
          <w:b/>
          <w:bCs/>
          <w:color w:val="000000"/>
          <w:sz w:val="20"/>
          <w:szCs w:val="20"/>
        </w:rPr>
        <w:t>7.0 CONSEQUENTIAL DAMAGES WAIVER</w:t>
      </w:r>
      <w:r w:rsidR="00352C9B" w:rsidRPr="00886C3A">
        <w:rPr>
          <w:b/>
          <w:bCs/>
          <w:color w:val="000000"/>
          <w:sz w:val="20"/>
          <w:szCs w:val="20"/>
        </w:rPr>
        <w:t>.</w:t>
      </w:r>
    </w:p>
    <w:p w14:paraId="5DC5B0F9" w14:textId="77777777" w:rsidR="00A47647" w:rsidRPr="00886C3A" w:rsidRDefault="00CE76F4">
      <w:pPr>
        <w:pStyle w:val="NormalWeb"/>
        <w:jc w:val="both"/>
        <w:rPr>
          <w:b/>
          <w:bCs/>
          <w:color w:val="000000"/>
          <w:sz w:val="20"/>
          <w:szCs w:val="20"/>
        </w:rPr>
      </w:pPr>
      <w:r w:rsidRPr="00886C3A">
        <w:rPr>
          <w:sz w:val="20"/>
          <w:szCs w:val="20"/>
        </w:rPr>
        <w:t>EXCEPT FOR PERSONAL INJURY CLAIMS,</w:t>
      </w:r>
      <w:r w:rsidRPr="00886C3A">
        <w:rPr>
          <w:color w:val="000000"/>
          <w:sz w:val="20"/>
          <w:szCs w:val="20"/>
        </w:rPr>
        <w:t xml:space="preserve"> AVAYA SHALL NOT BE LIABLE FOR ANY INCIDENTAL, INDIRECT, SPECIAL OR CONSEQUENTIAL DAMAGES IN CONNECTION WITH, ARISING OUT OF OR RELATING TO THIS AGREEMENT OR USE OF THE SDK, OR FOR THE LOSS</w:t>
      </w:r>
      <w:r w:rsidR="002C3D90">
        <w:rPr>
          <w:color w:val="000000"/>
          <w:sz w:val="20"/>
          <w:szCs w:val="20"/>
        </w:rPr>
        <w:t xml:space="preserve"> OR CORRUPTION</w:t>
      </w:r>
      <w:r w:rsidRPr="00886C3A">
        <w:rPr>
          <w:color w:val="000000"/>
          <w:sz w:val="20"/>
          <w:szCs w:val="20"/>
        </w:rPr>
        <w:t xml:space="preserve"> OF DATA, INFORMATION OF ANY KIND, BUSINESS, PROFITS, OR OTHER COMMERCIAL LOSS, HOWEVER CAUSED, AND WHETHER OR NOT AVAYA HAS BEEN ADVISED OF THE POSSIBILITY OF SUCH DAMAGE. </w:t>
      </w:r>
    </w:p>
    <w:p w14:paraId="04233280" w14:textId="77777777" w:rsidR="00CE76F4" w:rsidRPr="00886C3A" w:rsidRDefault="00CE76F4" w:rsidP="00C9543E">
      <w:pPr>
        <w:pStyle w:val="NormalWeb"/>
        <w:keepNext/>
        <w:jc w:val="both"/>
        <w:rPr>
          <w:color w:val="000000"/>
          <w:sz w:val="20"/>
          <w:szCs w:val="20"/>
        </w:rPr>
      </w:pPr>
      <w:r w:rsidRPr="00886C3A">
        <w:rPr>
          <w:b/>
          <w:bCs/>
          <w:color w:val="000000"/>
          <w:sz w:val="20"/>
          <w:szCs w:val="20"/>
        </w:rPr>
        <w:t>8.0 LIMITATION OF LIABILITY</w:t>
      </w:r>
      <w:r w:rsidR="00352C9B" w:rsidRPr="00886C3A">
        <w:rPr>
          <w:b/>
          <w:bCs/>
          <w:color w:val="000000"/>
          <w:sz w:val="20"/>
          <w:szCs w:val="20"/>
        </w:rPr>
        <w:t>.</w:t>
      </w:r>
    </w:p>
    <w:p w14:paraId="55551D82" w14:textId="77777777" w:rsidR="00CE76F4" w:rsidRPr="00886C3A" w:rsidRDefault="00CE76F4">
      <w:pPr>
        <w:pStyle w:val="NormalWeb"/>
        <w:jc w:val="both"/>
        <w:rPr>
          <w:color w:val="000000"/>
          <w:sz w:val="20"/>
          <w:szCs w:val="20"/>
        </w:rPr>
      </w:pPr>
      <w:r w:rsidRPr="00886C3A">
        <w:rPr>
          <w:sz w:val="20"/>
          <w:szCs w:val="20"/>
        </w:rPr>
        <w:t>EXCEPT FOR PERSONAL INJURY CLAIMS</w:t>
      </w:r>
      <w:r w:rsidRPr="00886C3A">
        <w:rPr>
          <w:color w:val="000000"/>
          <w:sz w:val="20"/>
          <w:szCs w:val="20"/>
        </w:rPr>
        <w:t xml:space="preserve">, IN NO EVENT SHALL AVAYA'S TOTAL LIABILITY TO LICENSEE IN CONNECTION WITH, ARISING OUT OF OR RELATING TO THIS AGREEMENT EXCEED FIVE HUNDRED DOLLARS ($500). THE PARTIES AGREE THAT THE LIMITATIONS SPECIFIED IN THIS SECTION WILL APPLY EVEN IF ANY LIMITED REMEDY PROVIDED IN THIS AGREEMENT IS FOUND TO HAVE FAILED OF ITS ESSENTIAL PURPOSE. </w:t>
      </w:r>
    </w:p>
    <w:p w14:paraId="3D59E93B" w14:textId="77777777" w:rsidR="00CE76F4" w:rsidRPr="00886C3A" w:rsidRDefault="00CE76F4" w:rsidP="00C9543E">
      <w:pPr>
        <w:pStyle w:val="NormalWeb"/>
        <w:keepNext/>
        <w:jc w:val="both"/>
        <w:rPr>
          <w:color w:val="000000"/>
          <w:sz w:val="20"/>
          <w:szCs w:val="20"/>
        </w:rPr>
      </w:pPr>
      <w:r w:rsidRPr="00886C3A">
        <w:rPr>
          <w:b/>
          <w:bCs/>
          <w:color w:val="000000"/>
          <w:sz w:val="20"/>
          <w:szCs w:val="20"/>
        </w:rPr>
        <w:t>9.0 INDEMNIFICATION</w:t>
      </w:r>
      <w:r w:rsidR="00352C9B" w:rsidRPr="00886C3A">
        <w:rPr>
          <w:color w:val="000000"/>
          <w:sz w:val="20"/>
          <w:szCs w:val="20"/>
        </w:rPr>
        <w:t>.</w:t>
      </w:r>
    </w:p>
    <w:p w14:paraId="3D555094" w14:textId="6B4FF903" w:rsidR="00E81CF1" w:rsidRDefault="00CE76F4">
      <w:pPr>
        <w:pStyle w:val="NormalWeb"/>
        <w:jc w:val="both"/>
        <w:rPr>
          <w:color w:val="000000"/>
          <w:sz w:val="20"/>
          <w:szCs w:val="20"/>
        </w:rPr>
      </w:pPr>
      <w:r w:rsidRPr="00886C3A">
        <w:rPr>
          <w:color w:val="000000"/>
          <w:sz w:val="20"/>
          <w:szCs w:val="20"/>
        </w:rPr>
        <w:t xml:space="preserve">Licensee shall indemnify and hold </w:t>
      </w:r>
      <w:r w:rsidR="00E81CF1" w:rsidRPr="00886C3A">
        <w:rPr>
          <w:color w:val="000000"/>
          <w:sz w:val="20"/>
          <w:szCs w:val="20"/>
        </w:rPr>
        <w:t xml:space="preserve">harmless </w:t>
      </w:r>
      <w:r w:rsidRPr="00886C3A">
        <w:rPr>
          <w:color w:val="000000"/>
          <w:sz w:val="20"/>
          <w:szCs w:val="20"/>
        </w:rPr>
        <w:t>Avaya</w:t>
      </w:r>
      <w:r w:rsidR="00716E67" w:rsidRPr="00886C3A">
        <w:rPr>
          <w:color w:val="000000"/>
          <w:sz w:val="20"/>
          <w:szCs w:val="20"/>
        </w:rPr>
        <w:t>, Affiliates</w:t>
      </w:r>
      <w:r w:rsidRPr="00886C3A">
        <w:rPr>
          <w:color w:val="000000"/>
          <w:sz w:val="20"/>
          <w:szCs w:val="20"/>
        </w:rPr>
        <w:t xml:space="preserve"> and </w:t>
      </w:r>
      <w:r w:rsidR="00716E67" w:rsidRPr="00886C3A">
        <w:rPr>
          <w:color w:val="000000"/>
          <w:sz w:val="20"/>
          <w:szCs w:val="20"/>
        </w:rPr>
        <w:t xml:space="preserve">their respective </w:t>
      </w:r>
      <w:r w:rsidRPr="00886C3A">
        <w:rPr>
          <w:color w:val="000000"/>
          <w:sz w:val="20"/>
          <w:szCs w:val="20"/>
        </w:rPr>
        <w:t>officers, directors, agents, suppliers, customers and employees</w:t>
      </w:r>
      <w:r w:rsidR="008C48A9">
        <w:rPr>
          <w:color w:val="000000"/>
          <w:sz w:val="20"/>
          <w:szCs w:val="20"/>
        </w:rPr>
        <w:t xml:space="preserve"> “Indemnified Parties”)</w:t>
      </w:r>
      <w:r w:rsidRPr="00886C3A">
        <w:rPr>
          <w:color w:val="000000"/>
          <w:sz w:val="20"/>
          <w:szCs w:val="20"/>
        </w:rPr>
        <w:t xml:space="preserve"> from and against all claims,</w:t>
      </w:r>
      <w:r w:rsidR="008C48A9">
        <w:rPr>
          <w:color w:val="000000"/>
          <w:sz w:val="20"/>
          <w:szCs w:val="20"/>
        </w:rPr>
        <w:t xml:space="preserve"> demand, suit, actions or proceedings (“Claims”) and</w:t>
      </w:r>
      <w:r w:rsidRPr="00886C3A">
        <w:rPr>
          <w:color w:val="000000"/>
          <w:sz w:val="20"/>
          <w:szCs w:val="20"/>
        </w:rPr>
        <w:t xml:space="preserve"> damages, losses, liabilities, costs</w:t>
      </w:r>
      <w:r w:rsidR="008524A6" w:rsidRPr="00886C3A">
        <w:rPr>
          <w:color w:val="000000"/>
          <w:sz w:val="20"/>
          <w:szCs w:val="20"/>
        </w:rPr>
        <w:t>,</w:t>
      </w:r>
      <w:r w:rsidRPr="00886C3A">
        <w:rPr>
          <w:color w:val="000000"/>
          <w:sz w:val="20"/>
          <w:szCs w:val="20"/>
        </w:rPr>
        <w:t xml:space="preserve"> expenses</w:t>
      </w:r>
      <w:r w:rsidR="008524A6" w:rsidRPr="00886C3A">
        <w:rPr>
          <w:color w:val="000000"/>
          <w:sz w:val="20"/>
          <w:szCs w:val="20"/>
        </w:rPr>
        <w:t>, and fees</w:t>
      </w:r>
      <w:r w:rsidRPr="00886C3A">
        <w:rPr>
          <w:color w:val="000000"/>
          <w:sz w:val="20"/>
          <w:szCs w:val="20"/>
        </w:rPr>
        <w:t xml:space="preserve"> (including fees of attorneys and other professionals)</w:t>
      </w:r>
      <w:r w:rsidR="008C48A9">
        <w:rPr>
          <w:color w:val="000000"/>
          <w:sz w:val="20"/>
          <w:szCs w:val="20"/>
        </w:rPr>
        <w:t xml:space="preserve"> (“Damages”)</w:t>
      </w:r>
      <w:r w:rsidRPr="00886C3A">
        <w:rPr>
          <w:color w:val="000000"/>
          <w:sz w:val="20"/>
          <w:szCs w:val="20"/>
        </w:rPr>
        <w:t xml:space="preserve"> </w:t>
      </w:r>
      <w:r w:rsidR="00445D79">
        <w:rPr>
          <w:color w:val="000000"/>
          <w:sz w:val="20"/>
          <w:szCs w:val="20"/>
        </w:rPr>
        <w:t>based upon  an  allegation pertaining to</w:t>
      </w:r>
      <w:r w:rsidR="00B15E8B">
        <w:rPr>
          <w:color w:val="000000"/>
          <w:sz w:val="20"/>
          <w:szCs w:val="20"/>
        </w:rPr>
        <w:t xml:space="preserve"> wrongful use, misappropriation, or </w:t>
      </w:r>
      <w:r w:rsidR="00445D79">
        <w:rPr>
          <w:color w:val="000000"/>
          <w:sz w:val="20"/>
          <w:szCs w:val="20"/>
        </w:rPr>
        <w:t xml:space="preserve">infringement of a third party’s </w:t>
      </w:r>
      <w:r w:rsidR="00B15E8B">
        <w:rPr>
          <w:color w:val="000000"/>
          <w:sz w:val="20"/>
          <w:szCs w:val="20"/>
        </w:rPr>
        <w:t>I</w:t>
      </w:r>
      <w:r w:rsidR="00445D79">
        <w:rPr>
          <w:color w:val="000000"/>
          <w:sz w:val="20"/>
          <w:szCs w:val="20"/>
        </w:rPr>
        <w:t xml:space="preserve">ntellectual </w:t>
      </w:r>
      <w:r w:rsidR="00B15E8B">
        <w:rPr>
          <w:color w:val="000000"/>
          <w:sz w:val="20"/>
          <w:szCs w:val="20"/>
        </w:rPr>
        <w:t>P</w:t>
      </w:r>
      <w:r w:rsidR="00445D79">
        <w:rPr>
          <w:color w:val="000000"/>
          <w:sz w:val="20"/>
          <w:szCs w:val="20"/>
        </w:rPr>
        <w:t xml:space="preserve">roperty right </w:t>
      </w:r>
      <w:r w:rsidR="00E81CF1" w:rsidRPr="00886C3A">
        <w:rPr>
          <w:color w:val="000000"/>
          <w:sz w:val="20"/>
          <w:szCs w:val="20"/>
        </w:rPr>
        <w:t xml:space="preserve">arising from or relating to </w:t>
      </w:r>
      <w:r w:rsidR="008524A6" w:rsidRPr="00886C3A">
        <w:rPr>
          <w:color w:val="000000"/>
          <w:sz w:val="20"/>
          <w:szCs w:val="20"/>
        </w:rPr>
        <w:t xml:space="preserve">Licensee’s use of the </w:t>
      </w:r>
      <w:r w:rsidR="006A6A63" w:rsidRPr="00886C3A">
        <w:rPr>
          <w:color w:val="000000"/>
          <w:sz w:val="20"/>
          <w:szCs w:val="20"/>
        </w:rPr>
        <w:t>SDK</w:t>
      </w:r>
      <w:r w:rsidR="00204847">
        <w:rPr>
          <w:color w:val="000000"/>
          <w:sz w:val="20"/>
          <w:szCs w:val="20"/>
        </w:rPr>
        <w:t>, alone or in combination</w:t>
      </w:r>
      <w:r w:rsidR="008524A6" w:rsidRPr="00886C3A">
        <w:rPr>
          <w:color w:val="000000"/>
          <w:sz w:val="20"/>
          <w:szCs w:val="20"/>
        </w:rPr>
        <w:t xml:space="preserve"> with other software, such as operating systems and codecs, and </w:t>
      </w:r>
      <w:r w:rsidRPr="00886C3A">
        <w:rPr>
          <w:color w:val="000000"/>
          <w:sz w:val="20"/>
          <w:szCs w:val="20"/>
        </w:rPr>
        <w:t>the</w:t>
      </w:r>
      <w:r w:rsidR="006A6A63" w:rsidRPr="00886C3A">
        <w:rPr>
          <w:color w:val="000000"/>
          <w:sz w:val="20"/>
          <w:szCs w:val="20"/>
        </w:rPr>
        <w:t>, direct or indirect,</w:t>
      </w:r>
      <w:r w:rsidR="00204847">
        <w:rPr>
          <w:color w:val="000000"/>
          <w:sz w:val="20"/>
          <w:szCs w:val="20"/>
        </w:rPr>
        <w:t xml:space="preserve"> use,</w:t>
      </w:r>
      <w:r w:rsidRPr="00886C3A">
        <w:rPr>
          <w:color w:val="000000"/>
          <w:sz w:val="20"/>
          <w:szCs w:val="20"/>
        </w:rPr>
        <w:t xml:space="preserve"> distribution or sale of </w:t>
      </w:r>
      <w:r w:rsidR="00275662">
        <w:rPr>
          <w:color w:val="000000"/>
          <w:sz w:val="20"/>
          <w:szCs w:val="20"/>
        </w:rPr>
        <w:t xml:space="preserve">any </w:t>
      </w:r>
      <w:r w:rsidR="008B05FA" w:rsidRPr="00886C3A">
        <w:rPr>
          <w:color w:val="000000"/>
          <w:sz w:val="20"/>
          <w:szCs w:val="20"/>
        </w:rPr>
        <w:t>s</w:t>
      </w:r>
      <w:r w:rsidR="00DD0A93" w:rsidRPr="00886C3A">
        <w:rPr>
          <w:color w:val="000000"/>
          <w:sz w:val="20"/>
          <w:szCs w:val="20"/>
        </w:rPr>
        <w:t>oftware</w:t>
      </w:r>
      <w:r w:rsidR="00716E67" w:rsidRPr="00886C3A">
        <w:rPr>
          <w:color w:val="000000"/>
          <w:sz w:val="20"/>
          <w:szCs w:val="20"/>
        </w:rPr>
        <w:t>, Derivative Works</w:t>
      </w:r>
      <w:r w:rsidR="00DD0A93" w:rsidRPr="00886C3A">
        <w:rPr>
          <w:color w:val="000000"/>
          <w:sz w:val="20"/>
          <w:szCs w:val="20"/>
        </w:rPr>
        <w:t xml:space="preserve"> </w:t>
      </w:r>
      <w:r w:rsidRPr="00886C3A">
        <w:rPr>
          <w:color w:val="000000"/>
          <w:sz w:val="20"/>
          <w:szCs w:val="20"/>
        </w:rPr>
        <w:t>or other products (including but not limited to applications, interfaces</w:t>
      </w:r>
      <w:r w:rsidR="006A6A63" w:rsidRPr="00886C3A">
        <w:rPr>
          <w:color w:val="000000"/>
          <w:sz w:val="20"/>
          <w:szCs w:val="20"/>
        </w:rPr>
        <w:t>,</w:t>
      </w:r>
      <w:r w:rsidRPr="00886C3A">
        <w:rPr>
          <w:color w:val="000000"/>
          <w:sz w:val="20"/>
          <w:szCs w:val="20"/>
        </w:rPr>
        <w:t xml:space="preserve"> and application programming interfaces) developed utilizing the SDK. </w:t>
      </w:r>
    </w:p>
    <w:p w14:paraId="0D0116EF" w14:textId="7BEBDCA4" w:rsidR="008C48A9" w:rsidRPr="00886C3A" w:rsidRDefault="008C48A9">
      <w:pPr>
        <w:pStyle w:val="NormalWeb"/>
        <w:jc w:val="both"/>
        <w:rPr>
          <w:color w:val="000000"/>
          <w:sz w:val="20"/>
          <w:szCs w:val="20"/>
        </w:rPr>
      </w:pPr>
      <w:r>
        <w:rPr>
          <w:color w:val="000000"/>
          <w:sz w:val="20"/>
          <w:szCs w:val="20"/>
        </w:rPr>
        <w:t>Licensee shall defend, indemnify and hold harmless the Indemnified Parties from and against all C</w:t>
      </w:r>
      <w:r w:rsidRPr="00886C3A">
        <w:rPr>
          <w:color w:val="000000"/>
          <w:sz w:val="20"/>
          <w:szCs w:val="20"/>
        </w:rPr>
        <w:t>laims</w:t>
      </w:r>
      <w:r>
        <w:rPr>
          <w:color w:val="000000"/>
          <w:sz w:val="20"/>
          <w:szCs w:val="20"/>
        </w:rPr>
        <w:t xml:space="preserve"> and Damages</w:t>
      </w:r>
      <w:r w:rsidRPr="00D00027">
        <w:rPr>
          <w:color w:val="000000"/>
          <w:sz w:val="20"/>
          <w:szCs w:val="20"/>
        </w:rPr>
        <w:t xml:space="preserve"> arising out of or related to:</w:t>
      </w:r>
      <w:r w:rsidRPr="00DD6E39">
        <w:rPr>
          <w:sz w:val="20"/>
          <w:szCs w:val="20"/>
        </w:rPr>
        <w:t xml:space="preserve"> (i) personal injury (including death); (ii) damage to any person or tangible property caused, or alleged to be caused by </w:t>
      </w:r>
      <w:r>
        <w:rPr>
          <w:sz w:val="20"/>
          <w:szCs w:val="20"/>
        </w:rPr>
        <w:t>Licensee or Licensee’s application created by using the SDK</w:t>
      </w:r>
      <w:r w:rsidRPr="00DD6E39">
        <w:rPr>
          <w:sz w:val="20"/>
          <w:szCs w:val="20"/>
        </w:rPr>
        <w:t xml:space="preserve">; (iii) the failure by </w:t>
      </w:r>
      <w:r>
        <w:rPr>
          <w:sz w:val="20"/>
          <w:szCs w:val="20"/>
        </w:rPr>
        <w:t>Licensee</w:t>
      </w:r>
      <w:r w:rsidRPr="00DD6E39">
        <w:rPr>
          <w:sz w:val="20"/>
          <w:szCs w:val="20"/>
        </w:rPr>
        <w:t xml:space="preserve"> </w:t>
      </w:r>
      <w:r>
        <w:rPr>
          <w:sz w:val="20"/>
          <w:szCs w:val="20"/>
        </w:rPr>
        <w:t xml:space="preserve">or Licensee’s application created by using the SDK </w:t>
      </w:r>
      <w:r w:rsidRPr="00DD6E39">
        <w:rPr>
          <w:sz w:val="20"/>
          <w:szCs w:val="20"/>
        </w:rPr>
        <w:t>to comply with the terms of this Agreement or any applicable laws; (iv) the breach of any representatio</w:t>
      </w:r>
      <w:r w:rsidRPr="00D00027">
        <w:rPr>
          <w:sz w:val="20"/>
          <w:szCs w:val="20"/>
        </w:rPr>
        <w:t xml:space="preserve">n, or warranty made by </w:t>
      </w:r>
      <w:r>
        <w:rPr>
          <w:sz w:val="20"/>
          <w:szCs w:val="20"/>
        </w:rPr>
        <w:t>Licensee</w:t>
      </w:r>
      <w:r w:rsidRPr="00DD6E39">
        <w:rPr>
          <w:sz w:val="20"/>
          <w:szCs w:val="20"/>
        </w:rPr>
        <w:t xml:space="preserve"> herein;</w:t>
      </w:r>
      <w:r w:rsidR="00FE7AAA">
        <w:rPr>
          <w:sz w:val="20"/>
          <w:szCs w:val="20"/>
        </w:rPr>
        <w:t xml:space="preserve"> or</w:t>
      </w:r>
      <w:r w:rsidRPr="00DD6E39">
        <w:rPr>
          <w:sz w:val="20"/>
          <w:szCs w:val="20"/>
        </w:rPr>
        <w:t xml:space="preserve"> </w:t>
      </w:r>
      <w:r w:rsidRPr="00D00027">
        <w:rPr>
          <w:sz w:val="20"/>
          <w:szCs w:val="20"/>
        </w:rPr>
        <w:t xml:space="preserve">(v) </w:t>
      </w:r>
      <w:r>
        <w:rPr>
          <w:sz w:val="20"/>
          <w:szCs w:val="20"/>
        </w:rPr>
        <w:t>Licensee</w:t>
      </w:r>
      <w:r w:rsidRPr="00DD6E39">
        <w:rPr>
          <w:sz w:val="20"/>
          <w:szCs w:val="20"/>
        </w:rPr>
        <w:t xml:space="preserve">’s breach of any obligation under the </w:t>
      </w:r>
      <w:r>
        <w:rPr>
          <w:sz w:val="20"/>
          <w:szCs w:val="20"/>
        </w:rPr>
        <w:t>Licensee</w:t>
      </w:r>
      <w:r w:rsidRPr="00DD6E39">
        <w:rPr>
          <w:sz w:val="20"/>
          <w:szCs w:val="20"/>
        </w:rPr>
        <w:t xml:space="preserve"> EULA</w:t>
      </w:r>
      <w:bookmarkStart w:id="0" w:name="_DV_M922"/>
      <w:bookmarkEnd w:id="0"/>
      <w:r w:rsidR="0066317C">
        <w:rPr>
          <w:sz w:val="20"/>
          <w:szCs w:val="20"/>
        </w:rPr>
        <w:t>.</w:t>
      </w:r>
    </w:p>
    <w:p w14:paraId="7DD98824" w14:textId="77777777" w:rsidR="00CE76F4" w:rsidRPr="00886C3A" w:rsidRDefault="00CE76F4" w:rsidP="005F6DA3">
      <w:pPr>
        <w:pStyle w:val="NormalWeb"/>
        <w:keepNext/>
        <w:jc w:val="both"/>
        <w:rPr>
          <w:color w:val="000000"/>
          <w:sz w:val="20"/>
          <w:szCs w:val="20"/>
        </w:rPr>
      </w:pPr>
      <w:r w:rsidRPr="00886C3A">
        <w:rPr>
          <w:b/>
          <w:bCs/>
          <w:color w:val="000000"/>
          <w:sz w:val="20"/>
          <w:szCs w:val="20"/>
        </w:rPr>
        <w:t>10.0 TERM AND TERMINATION.</w:t>
      </w:r>
    </w:p>
    <w:p w14:paraId="1D48CB8F" w14:textId="77777777" w:rsidR="00CE76F4" w:rsidRPr="00886C3A" w:rsidRDefault="00CE76F4">
      <w:pPr>
        <w:pStyle w:val="NormalWeb"/>
        <w:jc w:val="both"/>
        <w:rPr>
          <w:color w:val="000000"/>
          <w:sz w:val="20"/>
          <w:szCs w:val="20"/>
        </w:rPr>
      </w:pPr>
      <w:r w:rsidRPr="00886C3A">
        <w:rPr>
          <w:color w:val="000000"/>
          <w:sz w:val="20"/>
          <w:szCs w:val="20"/>
        </w:rPr>
        <w:t xml:space="preserve">10.1 This Agreement will continue </w:t>
      </w:r>
      <w:r w:rsidR="00462169" w:rsidRPr="00886C3A">
        <w:rPr>
          <w:color w:val="000000"/>
          <w:sz w:val="20"/>
          <w:szCs w:val="20"/>
        </w:rPr>
        <w:t>through December 31</w:t>
      </w:r>
      <w:r w:rsidR="00462169" w:rsidRPr="00886C3A">
        <w:rPr>
          <w:color w:val="000000"/>
          <w:sz w:val="20"/>
          <w:szCs w:val="20"/>
          <w:vertAlign w:val="superscript"/>
        </w:rPr>
        <w:t>st</w:t>
      </w:r>
      <w:r w:rsidR="005E4CE9" w:rsidRPr="00886C3A">
        <w:rPr>
          <w:sz w:val="20"/>
          <w:szCs w:val="20"/>
        </w:rPr>
        <w:t xml:space="preserve"> </w:t>
      </w:r>
      <w:r w:rsidR="00F15EA5" w:rsidRPr="00886C3A">
        <w:rPr>
          <w:sz w:val="20"/>
          <w:szCs w:val="20"/>
        </w:rPr>
        <w:t>of the current calendar year</w:t>
      </w:r>
      <w:r w:rsidR="00462169" w:rsidRPr="00886C3A">
        <w:rPr>
          <w:sz w:val="20"/>
          <w:szCs w:val="20"/>
        </w:rPr>
        <w:t xml:space="preserve">. </w:t>
      </w:r>
      <w:r w:rsidR="00462169" w:rsidRPr="00886C3A">
        <w:rPr>
          <w:color w:val="000000"/>
          <w:sz w:val="20"/>
          <w:szCs w:val="20"/>
        </w:rPr>
        <w:t>The Agreement will automatically renew for one (1) year terms</w:t>
      </w:r>
      <w:r w:rsidR="00DE5866">
        <w:rPr>
          <w:color w:val="000000"/>
          <w:sz w:val="20"/>
          <w:szCs w:val="20"/>
        </w:rPr>
        <w:t>,</w:t>
      </w:r>
      <w:r w:rsidR="008A13C7" w:rsidRPr="00886C3A">
        <w:rPr>
          <w:color w:val="000000"/>
          <w:sz w:val="20"/>
          <w:szCs w:val="20"/>
        </w:rPr>
        <w:t xml:space="preserve"> </w:t>
      </w:r>
      <w:r w:rsidR="00414485" w:rsidRPr="00886C3A">
        <w:rPr>
          <w:color w:val="000000"/>
          <w:sz w:val="20"/>
          <w:szCs w:val="20"/>
        </w:rPr>
        <w:t>unless terminated as specified in Section 10.2 or 10.3 below</w:t>
      </w:r>
      <w:r w:rsidRPr="00886C3A">
        <w:rPr>
          <w:color w:val="000000"/>
          <w:sz w:val="20"/>
          <w:szCs w:val="20"/>
        </w:rPr>
        <w:t xml:space="preserve">. </w:t>
      </w:r>
    </w:p>
    <w:p w14:paraId="0CB5F7CE" w14:textId="77777777" w:rsidR="00CE76F4" w:rsidRPr="00886C3A" w:rsidRDefault="00CE76F4">
      <w:pPr>
        <w:pStyle w:val="NormalWeb"/>
        <w:jc w:val="both"/>
        <w:rPr>
          <w:color w:val="000000"/>
          <w:sz w:val="20"/>
          <w:szCs w:val="20"/>
        </w:rPr>
      </w:pPr>
      <w:r w:rsidRPr="00886C3A">
        <w:rPr>
          <w:color w:val="000000"/>
          <w:sz w:val="20"/>
          <w:szCs w:val="20"/>
        </w:rPr>
        <w:t xml:space="preserve">10.2 Either party shall have the right to terminate the Agreement, upon thirty (30) days written notice to the other party. </w:t>
      </w:r>
    </w:p>
    <w:p w14:paraId="3BF05EEC" w14:textId="657F7FC5" w:rsidR="00DA36C6" w:rsidRPr="007F2960" w:rsidRDefault="00CE76F4">
      <w:pPr>
        <w:pStyle w:val="NormalWeb"/>
        <w:jc w:val="both"/>
        <w:rPr>
          <w:sz w:val="20"/>
        </w:rPr>
      </w:pPr>
      <w:r w:rsidRPr="00886C3A">
        <w:rPr>
          <w:color w:val="000000"/>
          <w:sz w:val="20"/>
          <w:szCs w:val="20"/>
        </w:rPr>
        <w:t>10.3 Notwithstanding language to the contrary, Avaya may terminate this Agreement immediately, upon written notice to Licensee for breach of Section 2 (License Grant), Section 5 (Confidentiality) or Section 1</w:t>
      </w:r>
      <w:r w:rsidR="00886B63" w:rsidRPr="00886C3A">
        <w:rPr>
          <w:color w:val="000000"/>
          <w:sz w:val="20"/>
          <w:szCs w:val="20"/>
        </w:rPr>
        <w:t xml:space="preserve">2 </w:t>
      </w:r>
      <w:r w:rsidRPr="00886C3A">
        <w:rPr>
          <w:color w:val="000000"/>
          <w:sz w:val="20"/>
          <w:szCs w:val="20"/>
        </w:rPr>
        <w:t xml:space="preserve">(Compliance with Laws). </w:t>
      </w:r>
      <w:r w:rsidR="00EA43D5" w:rsidRPr="00886C3A">
        <w:rPr>
          <w:color w:val="000000"/>
          <w:sz w:val="20"/>
          <w:szCs w:val="20"/>
        </w:rPr>
        <w:t xml:space="preserve">Avaya may also terminate this </w:t>
      </w:r>
      <w:r w:rsidR="00ED3C0F">
        <w:rPr>
          <w:color w:val="000000"/>
          <w:sz w:val="20"/>
          <w:szCs w:val="20"/>
        </w:rPr>
        <w:t>Agreement</w:t>
      </w:r>
      <w:r w:rsidR="00ED3C0F" w:rsidRPr="00886C3A">
        <w:rPr>
          <w:color w:val="000000"/>
          <w:sz w:val="20"/>
          <w:szCs w:val="20"/>
        </w:rPr>
        <w:t xml:space="preserve"> </w:t>
      </w:r>
      <w:r w:rsidR="00BB49C3">
        <w:rPr>
          <w:color w:val="000000"/>
          <w:sz w:val="20"/>
          <w:szCs w:val="20"/>
        </w:rPr>
        <w:t xml:space="preserve">immediately </w:t>
      </w:r>
      <w:r w:rsidR="00EA43D5" w:rsidRPr="00886C3A">
        <w:rPr>
          <w:sz w:val="20"/>
          <w:szCs w:val="20"/>
        </w:rPr>
        <w:t xml:space="preserve">by giving written notice if a Change In Control should occur or if Licensee becomes insolvent, or voluntary or involuntary proceedings by or against Licensee are instituted in </w:t>
      </w:r>
      <w:r w:rsidR="00EA43D5" w:rsidRPr="00886C3A">
        <w:rPr>
          <w:sz w:val="20"/>
          <w:szCs w:val="20"/>
        </w:rPr>
        <w:lastRenderedPageBreak/>
        <w:t>bankruptcy or under any insolvency law, or a receiver or custodian is appointed for Licensee, or proceedings are instituted by or against Licensee for corporate reorganization or the dissolution of Licensee, which proceedings, if involuntary, have not been dismissed within thirty (30) day</w:t>
      </w:r>
      <w:r w:rsidR="003C6971" w:rsidRPr="00886C3A">
        <w:rPr>
          <w:sz w:val="20"/>
          <w:szCs w:val="20"/>
        </w:rPr>
        <w:t xml:space="preserve">s after the date of filing, or </w:t>
      </w:r>
      <w:r w:rsidR="00EA43D5" w:rsidRPr="00886C3A">
        <w:rPr>
          <w:sz w:val="20"/>
          <w:szCs w:val="20"/>
        </w:rPr>
        <w:t>Licensee makes an assignment for the benefit of its creditors, or substantially all of the assets of Licensee are seized or attached and not released within sixty (60) days thereafter, or if Licensee has ceased or threatened to cease to do business in the regular course.</w:t>
      </w:r>
    </w:p>
    <w:p w14:paraId="0F764959" w14:textId="4C83C027" w:rsidR="00DA36C6" w:rsidRPr="003F20CE" w:rsidRDefault="00CE76F4" w:rsidP="00DA36C6">
      <w:pPr>
        <w:pStyle w:val="NormalWeb"/>
        <w:jc w:val="both"/>
        <w:rPr>
          <w:color w:val="000000"/>
          <w:sz w:val="20"/>
          <w:szCs w:val="20"/>
        </w:rPr>
      </w:pPr>
      <w:r w:rsidRPr="00886C3A">
        <w:rPr>
          <w:color w:val="000000"/>
          <w:sz w:val="20"/>
          <w:szCs w:val="20"/>
        </w:rPr>
        <w:t xml:space="preserve">10.4 </w:t>
      </w:r>
      <w:r w:rsidR="00DA36C6" w:rsidRPr="00757FC3">
        <w:rPr>
          <w:color w:val="000000"/>
          <w:sz w:val="20"/>
          <w:szCs w:val="20"/>
        </w:rPr>
        <w:t>Upon termination</w:t>
      </w:r>
      <w:r w:rsidR="00DA36C6">
        <w:rPr>
          <w:color w:val="000000"/>
          <w:sz w:val="20"/>
          <w:szCs w:val="20"/>
        </w:rPr>
        <w:t xml:space="preserve"> or earlier termination </w:t>
      </w:r>
      <w:r w:rsidR="00DA36C6" w:rsidRPr="00757FC3">
        <w:rPr>
          <w:color w:val="000000"/>
          <w:sz w:val="20"/>
          <w:szCs w:val="20"/>
        </w:rPr>
        <w:t>of this Agreement, Licensee will immediately cease</w:t>
      </w:r>
      <w:r w:rsidR="00DA36C6">
        <w:rPr>
          <w:color w:val="000000"/>
          <w:sz w:val="20"/>
          <w:szCs w:val="20"/>
        </w:rPr>
        <w:t xml:space="preserve"> a) all uses of the </w:t>
      </w:r>
      <w:r w:rsidR="00B72C21">
        <w:rPr>
          <w:color w:val="000000"/>
          <w:sz w:val="20"/>
          <w:szCs w:val="20"/>
        </w:rPr>
        <w:t>Confidential Information</w:t>
      </w:r>
      <w:r w:rsidR="00DA36C6">
        <w:rPr>
          <w:color w:val="000000"/>
          <w:sz w:val="20"/>
          <w:szCs w:val="20"/>
        </w:rPr>
        <w:t>; b)</w:t>
      </w:r>
      <w:r w:rsidR="00DA36C6" w:rsidRPr="00757FC3">
        <w:rPr>
          <w:color w:val="000000"/>
          <w:sz w:val="20"/>
          <w:szCs w:val="20"/>
        </w:rPr>
        <w:t xml:space="preserve"> Licensee agrees to destroy all adaptations or copies of the </w:t>
      </w:r>
      <w:r w:rsidR="00B72C21">
        <w:rPr>
          <w:color w:val="000000"/>
          <w:sz w:val="20"/>
          <w:szCs w:val="20"/>
        </w:rPr>
        <w:t>Confidential Information</w:t>
      </w:r>
      <w:r w:rsidR="00DA36C6">
        <w:rPr>
          <w:color w:val="000000"/>
          <w:sz w:val="20"/>
          <w:szCs w:val="20"/>
        </w:rPr>
        <w:t xml:space="preserve"> stored in any tangible medium including any document or work containing or derived (in whole or in part) from the </w:t>
      </w:r>
      <w:r w:rsidR="00B72C21">
        <w:rPr>
          <w:color w:val="000000"/>
          <w:sz w:val="20"/>
          <w:szCs w:val="20"/>
        </w:rPr>
        <w:t>Confidential Information</w:t>
      </w:r>
      <w:r w:rsidR="00DA36C6" w:rsidRPr="00757FC3">
        <w:rPr>
          <w:color w:val="000000"/>
          <w:sz w:val="20"/>
          <w:szCs w:val="20"/>
        </w:rPr>
        <w:t xml:space="preserve">, </w:t>
      </w:r>
      <w:r w:rsidR="005157F6">
        <w:rPr>
          <w:color w:val="000000"/>
          <w:sz w:val="20"/>
          <w:szCs w:val="20"/>
        </w:rPr>
        <w:t>and certify its destruction</w:t>
      </w:r>
      <w:r w:rsidR="00DA36C6" w:rsidRPr="00757FC3">
        <w:rPr>
          <w:color w:val="000000"/>
          <w:sz w:val="20"/>
          <w:szCs w:val="20"/>
        </w:rPr>
        <w:t xml:space="preserve"> to Avaya upon termination of this License.</w:t>
      </w:r>
      <w:r w:rsidR="00DA36C6">
        <w:rPr>
          <w:color w:val="000000"/>
          <w:sz w:val="20"/>
          <w:szCs w:val="20"/>
        </w:rPr>
        <w:t xml:space="preserve">  Licensee</w:t>
      </w:r>
      <w:r w:rsidR="00DA36C6" w:rsidRPr="008E16B6">
        <w:rPr>
          <w:sz w:val="20"/>
          <w:szCs w:val="20"/>
        </w:rPr>
        <w:t xml:space="preserve"> will promptly cease use of</w:t>
      </w:r>
      <w:r w:rsidR="00B12BC0">
        <w:rPr>
          <w:sz w:val="20"/>
          <w:szCs w:val="20"/>
        </w:rPr>
        <w:t>, distribution and sales of</w:t>
      </w:r>
      <w:r w:rsidR="00B72C21">
        <w:rPr>
          <w:sz w:val="20"/>
          <w:szCs w:val="20"/>
        </w:rPr>
        <w:t xml:space="preserve"> Licensee</w:t>
      </w:r>
      <w:r w:rsidR="00B12BC0">
        <w:rPr>
          <w:sz w:val="20"/>
          <w:szCs w:val="20"/>
        </w:rPr>
        <w:t xml:space="preserve"> </w:t>
      </w:r>
      <w:r w:rsidR="00BE535B">
        <w:rPr>
          <w:sz w:val="20"/>
          <w:szCs w:val="20"/>
        </w:rPr>
        <w:t xml:space="preserve">products </w:t>
      </w:r>
      <w:r w:rsidR="00B72C21">
        <w:rPr>
          <w:sz w:val="20"/>
          <w:szCs w:val="20"/>
        </w:rPr>
        <w:t>that embody any such Confidential Information,</w:t>
      </w:r>
      <w:r w:rsidR="00B12BC0">
        <w:rPr>
          <w:sz w:val="20"/>
          <w:szCs w:val="20"/>
        </w:rPr>
        <w:t xml:space="preserve"> and destroy</w:t>
      </w:r>
      <w:r w:rsidR="00DA36C6" w:rsidRPr="008E16B6">
        <w:rPr>
          <w:sz w:val="20"/>
          <w:szCs w:val="20"/>
        </w:rPr>
        <w:t xml:space="preserve"> all Confidential Information belonging to </w:t>
      </w:r>
      <w:r w:rsidR="00DA36C6">
        <w:rPr>
          <w:sz w:val="20"/>
          <w:szCs w:val="20"/>
        </w:rPr>
        <w:t>Avaya</w:t>
      </w:r>
      <w:r w:rsidR="00DA36C6" w:rsidRPr="008E16B6">
        <w:rPr>
          <w:sz w:val="20"/>
          <w:szCs w:val="20"/>
        </w:rPr>
        <w:t xml:space="preserve"> as well as any materials that embody any such Confidential Information. </w:t>
      </w:r>
      <w:r w:rsidR="00DA36C6">
        <w:rPr>
          <w:sz w:val="20"/>
          <w:szCs w:val="20"/>
        </w:rPr>
        <w:t>All licenses granted will terminate</w:t>
      </w:r>
      <w:r w:rsidR="00B220BE">
        <w:rPr>
          <w:sz w:val="20"/>
          <w:szCs w:val="20"/>
        </w:rPr>
        <w:t>.</w:t>
      </w:r>
    </w:p>
    <w:p w14:paraId="47E884FE" w14:textId="77777777" w:rsidR="00CE76F4" w:rsidRPr="00886C3A" w:rsidRDefault="00CE76F4">
      <w:pPr>
        <w:pStyle w:val="NormalWeb"/>
        <w:jc w:val="both"/>
        <w:rPr>
          <w:color w:val="000000"/>
          <w:sz w:val="20"/>
          <w:szCs w:val="20"/>
        </w:rPr>
      </w:pPr>
      <w:r w:rsidRPr="00886C3A">
        <w:rPr>
          <w:color w:val="000000"/>
          <w:sz w:val="20"/>
          <w:szCs w:val="20"/>
        </w:rPr>
        <w:t>10.5 The rights and obligations of the parties contained in Sections</w:t>
      </w:r>
      <w:r w:rsidR="00251463" w:rsidRPr="00886C3A">
        <w:rPr>
          <w:color w:val="000000"/>
          <w:sz w:val="20"/>
          <w:szCs w:val="20"/>
        </w:rPr>
        <w:t xml:space="preserve"> </w:t>
      </w:r>
      <w:r w:rsidRPr="00886C3A">
        <w:rPr>
          <w:color w:val="000000"/>
          <w:sz w:val="20"/>
          <w:szCs w:val="20"/>
        </w:rPr>
        <w:t>2.3, 2.6,</w:t>
      </w:r>
      <w:r w:rsidR="00251463" w:rsidRPr="00886C3A">
        <w:rPr>
          <w:color w:val="000000"/>
          <w:sz w:val="20"/>
          <w:szCs w:val="20"/>
        </w:rPr>
        <w:t xml:space="preserve"> </w:t>
      </w:r>
      <w:r w:rsidR="0036660C" w:rsidRPr="00886C3A">
        <w:rPr>
          <w:color w:val="000000"/>
          <w:sz w:val="20"/>
          <w:szCs w:val="20"/>
        </w:rPr>
        <w:t xml:space="preserve">2.7, </w:t>
      </w:r>
      <w:r w:rsidR="00251463" w:rsidRPr="00886C3A">
        <w:rPr>
          <w:color w:val="000000"/>
          <w:sz w:val="20"/>
          <w:szCs w:val="20"/>
        </w:rPr>
        <w:t>2.10, 2.11,</w:t>
      </w:r>
      <w:r w:rsidR="00070CE2">
        <w:rPr>
          <w:color w:val="000000"/>
          <w:sz w:val="20"/>
          <w:szCs w:val="20"/>
        </w:rPr>
        <w:t xml:space="preserve"> 2.12,</w:t>
      </w:r>
      <w:r w:rsidRPr="00886C3A">
        <w:rPr>
          <w:color w:val="000000"/>
          <w:sz w:val="20"/>
          <w:szCs w:val="20"/>
        </w:rPr>
        <w:t xml:space="preserve"> 3, and 5 through 1</w:t>
      </w:r>
      <w:r w:rsidR="00780EE0" w:rsidRPr="00886C3A">
        <w:rPr>
          <w:color w:val="000000"/>
          <w:sz w:val="20"/>
          <w:szCs w:val="20"/>
        </w:rPr>
        <w:t>8</w:t>
      </w:r>
      <w:r w:rsidRPr="00886C3A">
        <w:rPr>
          <w:color w:val="000000"/>
          <w:sz w:val="20"/>
          <w:szCs w:val="20"/>
        </w:rPr>
        <w:t xml:space="preserve"> shall survive any expiration or</w:t>
      </w:r>
      <w:r w:rsidR="00352C9B" w:rsidRPr="00886C3A">
        <w:rPr>
          <w:color w:val="000000"/>
          <w:sz w:val="20"/>
          <w:szCs w:val="20"/>
        </w:rPr>
        <w:t xml:space="preserve"> termination of this Agreement.</w:t>
      </w:r>
    </w:p>
    <w:p w14:paraId="3E42DDD0" w14:textId="77777777" w:rsidR="00CE76F4" w:rsidRPr="00886C3A" w:rsidRDefault="00CE76F4" w:rsidP="00C9543E">
      <w:pPr>
        <w:pStyle w:val="NormalWeb"/>
        <w:keepNext/>
        <w:jc w:val="both"/>
        <w:rPr>
          <w:color w:val="000000"/>
          <w:sz w:val="20"/>
          <w:szCs w:val="20"/>
        </w:rPr>
      </w:pPr>
      <w:r w:rsidRPr="00886C3A">
        <w:rPr>
          <w:b/>
          <w:bCs/>
          <w:color w:val="000000"/>
          <w:sz w:val="20"/>
          <w:szCs w:val="20"/>
        </w:rPr>
        <w:t>11.0 ASSIGNMENT.</w:t>
      </w:r>
    </w:p>
    <w:p w14:paraId="264450BA" w14:textId="77777777" w:rsidR="00CE76F4" w:rsidRPr="00886C3A" w:rsidRDefault="0014398E">
      <w:pPr>
        <w:pStyle w:val="NormalWeb"/>
        <w:jc w:val="both"/>
        <w:rPr>
          <w:sz w:val="20"/>
          <w:szCs w:val="20"/>
        </w:rPr>
      </w:pPr>
      <w:r w:rsidRPr="00886C3A">
        <w:rPr>
          <w:color w:val="000000"/>
          <w:sz w:val="20"/>
          <w:szCs w:val="20"/>
        </w:rPr>
        <w:t>Avaya may assign all or any part of its rights and obligations hereunder.</w:t>
      </w:r>
      <w:r w:rsidR="00AA5C30" w:rsidRPr="00886C3A">
        <w:rPr>
          <w:color w:val="000000"/>
          <w:sz w:val="20"/>
          <w:szCs w:val="20"/>
        </w:rPr>
        <w:t xml:space="preserve"> </w:t>
      </w:r>
      <w:r w:rsidRPr="00886C3A">
        <w:rPr>
          <w:color w:val="000000"/>
          <w:sz w:val="20"/>
          <w:szCs w:val="20"/>
        </w:rPr>
        <w:t xml:space="preserve"> Licensee may not assign this Agreement or any interest or rights granted hereunder to any third party without the prior written consent of Avaya.</w:t>
      </w:r>
      <w:r w:rsidR="00AA5C30" w:rsidRPr="00886C3A">
        <w:rPr>
          <w:color w:val="000000"/>
          <w:sz w:val="20"/>
          <w:szCs w:val="20"/>
        </w:rPr>
        <w:t xml:space="preserve">  </w:t>
      </w:r>
      <w:r w:rsidRPr="00886C3A">
        <w:rPr>
          <w:color w:val="000000"/>
          <w:sz w:val="20"/>
          <w:szCs w:val="20"/>
        </w:rPr>
        <w:t>The term "assign" includes, but is not limited to,</w:t>
      </w:r>
      <w:r w:rsidR="00AA5C30" w:rsidRPr="00886C3A">
        <w:rPr>
          <w:color w:val="000000"/>
          <w:sz w:val="20"/>
          <w:szCs w:val="20"/>
        </w:rPr>
        <w:t xml:space="preserve"> </w:t>
      </w:r>
      <w:r w:rsidRPr="00886C3A">
        <w:rPr>
          <w:color w:val="000000"/>
          <w:sz w:val="20"/>
          <w:szCs w:val="20"/>
        </w:rPr>
        <w:t>any transaction in which there is</w:t>
      </w:r>
      <w:r w:rsidR="00AA5C30" w:rsidRPr="00886C3A">
        <w:rPr>
          <w:color w:val="000000"/>
          <w:sz w:val="20"/>
          <w:szCs w:val="20"/>
        </w:rPr>
        <w:t xml:space="preserve"> </w:t>
      </w:r>
      <w:r w:rsidRPr="00886C3A">
        <w:rPr>
          <w:color w:val="000000"/>
          <w:sz w:val="20"/>
          <w:szCs w:val="20"/>
        </w:rPr>
        <w:t xml:space="preserve">a </w:t>
      </w:r>
      <w:r w:rsidR="004C34A2" w:rsidRPr="00886C3A">
        <w:rPr>
          <w:color w:val="000000"/>
          <w:sz w:val="20"/>
          <w:szCs w:val="20"/>
        </w:rPr>
        <w:t>C</w:t>
      </w:r>
      <w:r w:rsidRPr="00886C3A">
        <w:rPr>
          <w:color w:val="000000"/>
          <w:sz w:val="20"/>
          <w:szCs w:val="20"/>
        </w:rPr>
        <w:t xml:space="preserve">hange </w:t>
      </w:r>
      <w:proofErr w:type="gramStart"/>
      <w:r w:rsidR="004C34A2" w:rsidRPr="00886C3A">
        <w:rPr>
          <w:color w:val="000000"/>
          <w:sz w:val="20"/>
          <w:szCs w:val="20"/>
        </w:rPr>
        <w:t>I</w:t>
      </w:r>
      <w:r w:rsidRPr="00886C3A">
        <w:rPr>
          <w:color w:val="000000"/>
          <w:sz w:val="20"/>
          <w:szCs w:val="20"/>
        </w:rPr>
        <w:t>n</w:t>
      </w:r>
      <w:proofErr w:type="gramEnd"/>
      <w:r w:rsidRPr="00886C3A">
        <w:rPr>
          <w:color w:val="000000"/>
          <w:sz w:val="20"/>
          <w:szCs w:val="20"/>
        </w:rPr>
        <w:t xml:space="preserve"> </w:t>
      </w:r>
      <w:r w:rsidR="004C34A2" w:rsidRPr="00886C3A">
        <w:rPr>
          <w:color w:val="000000"/>
          <w:sz w:val="20"/>
          <w:szCs w:val="20"/>
        </w:rPr>
        <w:t>C</w:t>
      </w:r>
      <w:r w:rsidRPr="00886C3A">
        <w:rPr>
          <w:color w:val="000000"/>
          <w:sz w:val="20"/>
          <w:szCs w:val="20"/>
        </w:rPr>
        <w:t>ontrol or reorganization of Licensee pursuant to a merger, sale of assets or stock. This Agreement shall terminate immediately upon occurrence of any prohibited assignment.</w:t>
      </w:r>
    </w:p>
    <w:p w14:paraId="25D9B315" w14:textId="77777777" w:rsidR="00CE76F4" w:rsidRPr="00886C3A" w:rsidRDefault="00CE76F4" w:rsidP="00C9543E">
      <w:pPr>
        <w:pStyle w:val="NormalWeb"/>
        <w:keepNext/>
        <w:jc w:val="both"/>
        <w:rPr>
          <w:color w:val="000000"/>
          <w:sz w:val="20"/>
          <w:szCs w:val="20"/>
        </w:rPr>
      </w:pPr>
      <w:r w:rsidRPr="00886C3A">
        <w:rPr>
          <w:b/>
          <w:bCs/>
          <w:color w:val="000000"/>
          <w:sz w:val="20"/>
          <w:szCs w:val="20"/>
        </w:rPr>
        <w:t>12.0 COMPLIANCE WITH LAWS.</w:t>
      </w:r>
    </w:p>
    <w:p w14:paraId="2BB7F95B" w14:textId="407824EE" w:rsidR="00CE76F4" w:rsidRPr="00886C3A" w:rsidRDefault="00CE76F4">
      <w:pPr>
        <w:pStyle w:val="NormalWeb"/>
        <w:jc w:val="both"/>
        <w:rPr>
          <w:color w:val="000000"/>
          <w:sz w:val="20"/>
          <w:szCs w:val="20"/>
        </w:rPr>
      </w:pPr>
      <w:r w:rsidRPr="00886C3A">
        <w:rPr>
          <w:color w:val="000000"/>
          <w:sz w:val="20"/>
          <w:szCs w:val="20"/>
        </w:rPr>
        <w:t xml:space="preserve">Licensee shall comply with all applicable laws and regulations, including </w:t>
      </w:r>
      <w:r w:rsidR="00D72BD6">
        <w:rPr>
          <w:color w:val="000000"/>
          <w:sz w:val="20"/>
          <w:szCs w:val="20"/>
        </w:rPr>
        <w:t xml:space="preserve">without limitation </w:t>
      </w:r>
      <w:r w:rsidRPr="00886C3A">
        <w:rPr>
          <w:color w:val="000000"/>
          <w:sz w:val="20"/>
          <w:szCs w:val="20"/>
        </w:rPr>
        <w:t xml:space="preserve">those applicable to </w:t>
      </w:r>
      <w:r w:rsidR="00D72BD6" w:rsidRPr="00D72BD6">
        <w:rPr>
          <w:color w:val="000000"/>
          <w:sz w:val="20"/>
          <w:szCs w:val="20"/>
        </w:rPr>
        <w:t xml:space="preserve">data privacy, intellectual property, trade secret, fraud, </w:t>
      </w:r>
      <w:r w:rsidR="00D72BD6" w:rsidRPr="00B50C12">
        <w:rPr>
          <w:color w:val="000000"/>
          <w:sz w:val="20"/>
          <w:szCs w:val="20"/>
        </w:rPr>
        <w:t>music performance rights</w:t>
      </w:r>
      <w:r w:rsidR="00D72BD6" w:rsidRPr="00D72BD6">
        <w:rPr>
          <w:color w:val="000000"/>
          <w:sz w:val="20"/>
          <w:szCs w:val="20"/>
        </w:rPr>
        <w:t xml:space="preserve"> and </w:t>
      </w:r>
      <w:r w:rsidRPr="00886C3A">
        <w:rPr>
          <w:color w:val="000000"/>
          <w:sz w:val="20"/>
          <w:szCs w:val="20"/>
        </w:rPr>
        <w:t>the export or re-export of technology and</w:t>
      </w:r>
      <w:r w:rsidRPr="00886C3A">
        <w:rPr>
          <w:sz w:val="20"/>
          <w:szCs w:val="20"/>
          <w:lang w:val="en-GB"/>
        </w:rPr>
        <w:t xml:space="preserve"> will not export or re-export the SDK or any other technical information provided under this Agreement in any form in violation of the export control laws of the United States of America and of any other applicable country.</w:t>
      </w:r>
      <w:r w:rsidRPr="00886C3A">
        <w:rPr>
          <w:sz w:val="20"/>
          <w:szCs w:val="20"/>
        </w:rPr>
        <w:t xml:space="preserve"> For more information on such export laws and regulations, </w:t>
      </w:r>
      <w:r w:rsidR="00A61F68" w:rsidRPr="00886C3A">
        <w:rPr>
          <w:sz w:val="20"/>
          <w:szCs w:val="20"/>
        </w:rPr>
        <w:t>Licensee</w:t>
      </w:r>
      <w:r w:rsidRPr="00886C3A">
        <w:rPr>
          <w:sz w:val="20"/>
          <w:szCs w:val="20"/>
        </w:rPr>
        <w:t xml:space="preserve"> may refer to the resources provided in the websites maintained by the U.S. Commerce Department, the U.S. State Department and the U.S. Office of Foreign Assets Control.</w:t>
      </w:r>
    </w:p>
    <w:p w14:paraId="4BE5F1E6" w14:textId="77777777" w:rsidR="00CE76F4" w:rsidRPr="00886C3A" w:rsidRDefault="00CE76F4">
      <w:pPr>
        <w:pStyle w:val="NormalWeb"/>
        <w:keepNext/>
        <w:jc w:val="both"/>
        <w:rPr>
          <w:color w:val="000000"/>
          <w:sz w:val="20"/>
          <w:szCs w:val="20"/>
        </w:rPr>
      </w:pPr>
      <w:r w:rsidRPr="00886C3A">
        <w:rPr>
          <w:b/>
          <w:bCs/>
          <w:color w:val="000000"/>
          <w:sz w:val="20"/>
          <w:szCs w:val="20"/>
        </w:rPr>
        <w:t>13.0 WAIVER.</w:t>
      </w:r>
    </w:p>
    <w:p w14:paraId="4F7DD63A" w14:textId="77777777" w:rsidR="00CE76F4" w:rsidRPr="00886C3A" w:rsidRDefault="001E6637">
      <w:pPr>
        <w:pStyle w:val="NormalWeb"/>
        <w:keepNext/>
        <w:jc w:val="both"/>
        <w:rPr>
          <w:color w:val="000000"/>
          <w:sz w:val="20"/>
          <w:szCs w:val="20"/>
        </w:rPr>
      </w:pPr>
      <w:r w:rsidRPr="00062F86">
        <w:rPr>
          <w:color w:val="000000"/>
          <w:sz w:val="20"/>
          <w:szCs w:val="20"/>
        </w:rPr>
        <w:t xml:space="preserve">The failure to assert any rights under </w:t>
      </w:r>
      <w:r>
        <w:rPr>
          <w:color w:val="000000"/>
          <w:sz w:val="20"/>
          <w:szCs w:val="20"/>
        </w:rPr>
        <w:t>this Agreement</w:t>
      </w:r>
      <w:r w:rsidRPr="00062F86">
        <w:rPr>
          <w:color w:val="000000"/>
          <w:sz w:val="20"/>
          <w:szCs w:val="20"/>
        </w:rPr>
        <w:t xml:space="preserve">, including, but not limited to, the right to terminate in the event of breach or default, will not be deemed to constitute a waiver of the right to enforce </w:t>
      </w:r>
      <w:proofErr w:type="gramStart"/>
      <w:r w:rsidRPr="00062F86">
        <w:rPr>
          <w:color w:val="000000"/>
          <w:sz w:val="20"/>
          <w:szCs w:val="20"/>
        </w:rPr>
        <w:t>each and every</w:t>
      </w:r>
      <w:proofErr w:type="gramEnd"/>
      <w:r w:rsidRPr="00062F86">
        <w:rPr>
          <w:color w:val="000000"/>
          <w:sz w:val="20"/>
          <w:szCs w:val="20"/>
        </w:rPr>
        <w:t xml:space="preserve"> provision of </w:t>
      </w:r>
      <w:r>
        <w:rPr>
          <w:color w:val="000000"/>
          <w:sz w:val="20"/>
          <w:szCs w:val="20"/>
        </w:rPr>
        <w:t>this Agreement</w:t>
      </w:r>
      <w:r w:rsidRPr="00062F86">
        <w:rPr>
          <w:color w:val="000000"/>
          <w:sz w:val="20"/>
          <w:szCs w:val="20"/>
        </w:rPr>
        <w:t xml:space="preserve"> in accordance with their terms.</w:t>
      </w:r>
      <w:r w:rsidR="00CE76F4" w:rsidRPr="00886C3A">
        <w:rPr>
          <w:color w:val="000000"/>
          <w:sz w:val="20"/>
          <w:szCs w:val="20"/>
        </w:rPr>
        <w:t xml:space="preserve"> </w:t>
      </w:r>
    </w:p>
    <w:p w14:paraId="29904876" w14:textId="77777777" w:rsidR="00CE76F4" w:rsidRPr="00886C3A" w:rsidRDefault="00CE76F4" w:rsidP="00C9543E">
      <w:pPr>
        <w:pStyle w:val="NormalWeb"/>
        <w:keepNext/>
        <w:jc w:val="both"/>
        <w:rPr>
          <w:color w:val="000000"/>
          <w:sz w:val="20"/>
          <w:szCs w:val="20"/>
        </w:rPr>
      </w:pPr>
      <w:r w:rsidRPr="00886C3A">
        <w:rPr>
          <w:b/>
          <w:bCs/>
          <w:color w:val="000000"/>
          <w:sz w:val="20"/>
          <w:szCs w:val="20"/>
        </w:rPr>
        <w:t>14.0 SEVERABILITY.</w:t>
      </w:r>
    </w:p>
    <w:p w14:paraId="1F38A518" w14:textId="77777777" w:rsidR="00D54F7B" w:rsidRPr="007F2960" w:rsidRDefault="001E6637" w:rsidP="002F2BD0">
      <w:pPr>
        <w:pStyle w:val="NormalWeb"/>
        <w:jc w:val="both"/>
        <w:rPr>
          <w:b/>
          <w:color w:val="000000"/>
          <w:sz w:val="20"/>
        </w:rPr>
      </w:pPr>
      <w:r w:rsidRPr="00062F86">
        <w:rPr>
          <w:color w:val="000000"/>
          <w:sz w:val="20"/>
          <w:szCs w:val="20"/>
        </w:rPr>
        <w:t xml:space="preserve">If any provision of </w:t>
      </w:r>
      <w:r>
        <w:rPr>
          <w:color w:val="000000"/>
          <w:sz w:val="20"/>
          <w:szCs w:val="20"/>
        </w:rPr>
        <w:t>this Agreement</w:t>
      </w:r>
      <w:r w:rsidRPr="00062F86">
        <w:rPr>
          <w:color w:val="000000"/>
          <w:sz w:val="20"/>
          <w:szCs w:val="20"/>
        </w:rPr>
        <w:t xml:space="preserve"> is determined to be unenforceable or invalid, </w:t>
      </w:r>
      <w:r>
        <w:rPr>
          <w:color w:val="000000"/>
          <w:sz w:val="20"/>
          <w:szCs w:val="20"/>
        </w:rPr>
        <w:t>this Agreement</w:t>
      </w:r>
      <w:r w:rsidRPr="00062F86">
        <w:rPr>
          <w:color w:val="000000"/>
          <w:sz w:val="20"/>
          <w:szCs w:val="20"/>
        </w:rPr>
        <w:t xml:space="preserve"> will not be rendered unenforceable or invalid as a whole, and the provision will be changed and interpreted </w:t>
      </w:r>
      <w:proofErr w:type="gramStart"/>
      <w:r w:rsidRPr="00062F86">
        <w:rPr>
          <w:color w:val="000000"/>
          <w:sz w:val="20"/>
          <w:szCs w:val="20"/>
        </w:rPr>
        <w:t>so as to</w:t>
      </w:r>
      <w:proofErr w:type="gramEnd"/>
      <w:r w:rsidRPr="00062F86">
        <w:rPr>
          <w:color w:val="000000"/>
          <w:sz w:val="20"/>
          <w:szCs w:val="20"/>
        </w:rPr>
        <w:t xml:space="preserve"> best accomplish the objectives of the original provision within the limits of applicable law. </w:t>
      </w:r>
    </w:p>
    <w:p w14:paraId="5B225578" w14:textId="77777777" w:rsidR="00D54F7B" w:rsidRPr="003F20CE" w:rsidRDefault="00D54F7B" w:rsidP="00D54F7B">
      <w:pPr>
        <w:pStyle w:val="NormalWeb"/>
        <w:keepNext/>
        <w:numPr>
          <w:ilvl w:val="0"/>
          <w:numId w:val="13"/>
        </w:numPr>
        <w:jc w:val="both"/>
        <w:rPr>
          <w:color w:val="000000"/>
          <w:sz w:val="20"/>
          <w:szCs w:val="20"/>
        </w:rPr>
      </w:pPr>
      <w:r w:rsidRPr="000B786C">
        <w:rPr>
          <w:b/>
          <w:bCs/>
          <w:color w:val="000000"/>
          <w:sz w:val="20"/>
          <w:szCs w:val="20"/>
        </w:rPr>
        <w:t>GOVERNING LAW AND DISPUTE RESOLUTION.</w:t>
      </w:r>
    </w:p>
    <w:p w14:paraId="4F35CEEF" w14:textId="3C42D1DA" w:rsidR="00D54F7B" w:rsidRPr="007F2960" w:rsidRDefault="00D54F7B" w:rsidP="007F2960">
      <w:pPr>
        <w:pStyle w:val="NormalWeb"/>
        <w:keepNext/>
        <w:jc w:val="both"/>
        <w:rPr>
          <w:sz w:val="20"/>
        </w:rPr>
      </w:pPr>
      <w:r w:rsidRPr="00C22971">
        <w:rPr>
          <w:b/>
          <w:sz w:val="20"/>
          <w:szCs w:val="20"/>
        </w:rPr>
        <w:t>15.1</w:t>
      </w:r>
      <w:r w:rsidRPr="0066317C">
        <w:rPr>
          <w:rFonts w:eastAsia="Calibri"/>
          <w:b/>
          <w:color w:val="000000"/>
          <w:sz w:val="20"/>
        </w:rPr>
        <w:t xml:space="preserve"> </w:t>
      </w:r>
      <w:r w:rsidRPr="00C22971">
        <w:rPr>
          <w:b/>
          <w:sz w:val="20"/>
          <w:szCs w:val="20"/>
        </w:rPr>
        <w:t>Governing Law</w:t>
      </w:r>
      <w:r w:rsidRPr="007F2960">
        <w:rPr>
          <w:sz w:val="20"/>
        </w:rPr>
        <w:t>. Th</w:t>
      </w:r>
      <w:r w:rsidRPr="00C22971">
        <w:rPr>
          <w:sz w:val="20"/>
          <w:szCs w:val="20"/>
        </w:rPr>
        <w:t xml:space="preserve">is Agreement </w:t>
      </w:r>
      <w:r w:rsidRPr="007F2960">
        <w:rPr>
          <w:sz w:val="20"/>
        </w:rPr>
        <w:t>and any dispute, claim or controversy arising out of or relating to th</w:t>
      </w:r>
      <w:r w:rsidRPr="00C22971">
        <w:rPr>
          <w:sz w:val="20"/>
          <w:szCs w:val="20"/>
        </w:rPr>
        <w:t xml:space="preserve">is Agreement </w:t>
      </w:r>
      <w:r w:rsidRPr="007F2960">
        <w:rPr>
          <w:sz w:val="20"/>
        </w:rPr>
        <w:t>(“Dispute”), including without limitation the formation, interpretation, breach or termination of th</w:t>
      </w:r>
      <w:r w:rsidRPr="00C22971">
        <w:rPr>
          <w:sz w:val="20"/>
          <w:szCs w:val="20"/>
        </w:rPr>
        <w:t>is Agreement</w:t>
      </w:r>
      <w:r w:rsidRPr="007F2960">
        <w:rPr>
          <w:sz w:val="20"/>
        </w:rPr>
        <w:t xml:space="preserve">, </w:t>
      </w:r>
      <w:r w:rsidRPr="00C22971">
        <w:rPr>
          <w:sz w:val="20"/>
          <w:szCs w:val="20"/>
        </w:rPr>
        <w:t xml:space="preserve">or any issue regarding whether a Dispute is subject to arbitration under this Agreement, </w:t>
      </w:r>
      <w:r w:rsidRPr="007F2960">
        <w:rPr>
          <w:sz w:val="20"/>
        </w:rPr>
        <w:t xml:space="preserve">will be governed </w:t>
      </w:r>
      <w:r w:rsidRPr="007F2960">
        <w:rPr>
          <w:sz w:val="20"/>
        </w:rPr>
        <w:lastRenderedPageBreak/>
        <w:t xml:space="preserve">by </w:t>
      </w:r>
      <w:r w:rsidRPr="00C22971">
        <w:rPr>
          <w:sz w:val="20"/>
          <w:szCs w:val="20"/>
        </w:rPr>
        <w:t xml:space="preserve">New York </w:t>
      </w:r>
      <w:r w:rsidRPr="007F2960">
        <w:rPr>
          <w:sz w:val="20"/>
        </w:rPr>
        <w:t>State laws, excluding conflict of law principles, and the United Nations Convention on Contracts for the International Sale of Goods.</w:t>
      </w:r>
    </w:p>
    <w:p w14:paraId="5E5087B4" w14:textId="626138BC"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 xml:space="preserve">15.2 </w:t>
      </w:r>
      <w:r w:rsidR="00D54F7B" w:rsidRPr="007F2960">
        <w:rPr>
          <w:rFonts w:ascii="Times New Roman" w:hAnsi="Times New Roman"/>
          <w:b w:val="0"/>
          <w:sz w:val="20"/>
        </w:rPr>
        <w:t>Dispute Resolution. Any Dispute will be resolved in accordance with the provisions of this Section</w:t>
      </w:r>
      <w:r w:rsidR="00D54F7B" w:rsidRPr="00C22971">
        <w:rPr>
          <w:rFonts w:ascii="Times New Roman" w:hAnsi="Times New Roman"/>
          <w:b w:val="0"/>
          <w:sz w:val="20"/>
        </w:rPr>
        <w:t xml:space="preserve"> 15.</w:t>
      </w:r>
      <w:r w:rsidR="00D54F7B" w:rsidRPr="007F2960">
        <w:rPr>
          <w:rFonts w:ascii="Times New Roman" w:hAnsi="Times New Roman"/>
          <w:b w:val="0"/>
          <w:sz w:val="20"/>
        </w:rPr>
        <w:t xml:space="preserve"> The disputing party shall give the other party written notice of the Dispute in accordance with the notice provision of this Agreement. The parties will attempt in good faith to resolve each controversy or claim within 30 days, or such other longer period as the parties may mutually agree, following the delivery of such notice, by negotiations between designated representatives of the parties who have dispute resolution authority.</w:t>
      </w:r>
    </w:p>
    <w:p w14:paraId="5272FF46" w14:textId="647E47FA" w:rsidR="00C91413" w:rsidRPr="00C22971" w:rsidRDefault="00C91413" w:rsidP="002F2BD0">
      <w:pPr>
        <w:pStyle w:val="Heading2"/>
        <w:keepNext w:val="0"/>
        <w:numPr>
          <w:ilvl w:val="0"/>
          <w:numId w:val="0"/>
        </w:numPr>
        <w:spacing w:before="0" w:after="40"/>
        <w:jc w:val="both"/>
        <w:rPr>
          <w:rFonts w:ascii="Times New Roman" w:hAnsi="Times New Roman"/>
          <w:b w:val="0"/>
          <w:sz w:val="20"/>
        </w:rPr>
      </w:pPr>
    </w:p>
    <w:p w14:paraId="20B7F613" w14:textId="1ADAA907" w:rsidR="00C91413" w:rsidRPr="00C22971" w:rsidRDefault="00125495" w:rsidP="00125495">
      <w:pPr>
        <w:pStyle w:val="Heading2"/>
        <w:keepNext w:val="0"/>
        <w:numPr>
          <w:ilvl w:val="0"/>
          <w:numId w:val="0"/>
        </w:numPr>
        <w:spacing w:before="0" w:after="40"/>
        <w:jc w:val="both"/>
        <w:rPr>
          <w:rFonts w:ascii="Times New Roman" w:hAnsi="Times New Roman"/>
          <w:b w:val="0"/>
          <w:sz w:val="20"/>
        </w:rPr>
      </w:pPr>
      <w:r>
        <w:rPr>
          <w:rFonts w:ascii="Times New Roman" w:hAnsi="Times New Roman"/>
          <w:b w:val="0"/>
          <w:sz w:val="20"/>
        </w:rPr>
        <w:t xml:space="preserve">15.3 </w:t>
      </w:r>
      <w:r w:rsidR="00D54F7B" w:rsidRPr="00C22971">
        <w:rPr>
          <w:rFonts w:ascii="Times New Roman" w:hAnsi="Times New Roman"/>
          <w:b w:val="0"/>
          <w:sz w:val="20"/>
        </w:rPr>
        <w:t>Arbitration of Non-US Disputes. If a Dispute that arose anywhere other than in the United States or is based upon an alleged breach committed anywhere other than in the United States cannot be settled under the procedures and within the timeframe set forth in Section</w:t>
      </w:r>
      <w:r w:rsidR="005545B7">
        <w:rPr>
          <w:rFonts w:ascii="Times New Roman" w:hAnsi="Times New Roman"/>
          <w:b w:val="0"/>
          <w:sz w:val="20"/>
        </w:rPr>
        <w:t xml:space="preserve"> 15.2</w:t>
      </w:r>
      <w:r w:rsidR="00D54F7B" w:rsidRPr="00C22971">
        <w:rPr>
          <w:rFonts w:ascii="Times New Roman" w:hAnsi="Times New Roman"/>
          <w:b w:val="0"/>
          <w:sz w:val="20"/>
        </w:rPr>
        <w:t>, it will be conclusively determined upon request of either party by a final and binding arbitration proceeding to be held in accordance with the Rules of Arbitration of the International Chamber of Commerce by a single arbitrator appointed by the parties or (failing agreement) by an arbitrator appointed by the President of the International Chamber of Commerce (from time to time), except that if the aggregate claims, cross claims and counterclaims by any one party against the other party exceed One Million US Dollars at the time all claims, including cross claims and counterclaims are filed, the proceeding will be held in accordance with the Rules of Arbitration of the International Chamber of Commerce by a panel of three arbitrator(s) appointed in accordance with the Rules of Arbitration of the International Chamber of Commerce. The arbitration will be conducted in the English language, at a location agreed by the parties or (failing agreement) ordered by the arbitrator(s). The arbitrator(s) will have authority only to award compensatory damages within the scope of the limitations of Section 8 and will not award punitive or exemplary damages. The arbitrator(s) will not have the authority to limit, expand or otherwise modify the terms of this Agreement. The ruling by the arbitrator(s)) will be final and binding on the parties and may be entered in any court having jurisdiction over the parties or any of their assets. The parties will evenly split the cost of the arbitrator(s)’ fees, but Avaya and Customer will each bear its own attorneys' fees and other costs associated with the arbitration. The parties, their representatives, other participants and the arbitrator(s) will hold the existence, content and results of the arbitration in strict confidence to the fullest extent permitted by law. Any disclosure of the existence, content and results of the arbitration will be as limited and narrowed as required to comply with the applicable law. By way of illustration, if the applicable law mandates the disclosure of the monetary amount of an arbitration award only, the underlying opinion or rationale for that award may not be disclosed.</w:t>
      </w:r>
    </w:p>
    <w:p w14:paraId="4C6801FB" w14:textId="77777777" w:rsidR="00125495" w:rsidRPr="00C22971" w:rsidRDefault="00125495" w:rsidP="002F2BD0"/>
    <w:p w14:paraId="4D20D42C" w14:textId="7F2787C9" w:rsidR="00D54F7B" w:rsidRPr="0066317C" w:rsidRDefault="00125495" w:rsidP="007F2960">
      <w:pPr>
        <w:pStyle w:val="Heading2"/>
        <w:keepNext w:val="0"/>
        <w:numPr>
          <w:ilvl w:val="0"/>
          <w:numId w:val="0"/>
        </w:numPr>
        <w:spacing w:before="0" w:after="40"/>
        <w:jc w:val="both"/>
        <w:rPr>
          <w:sz w:val="20"/>
        </w:rPr>
      </w:pPr>
      <w:r>
        <w:rPr>
          <w:rFonts w:ascii="Times New Roman" w:hAnsi="Times New Roman"/>
          <w:b w:val="0"/>
          <w:sz w:val="20"/>
        </w:rPr>
        <w:t>15</w:t>
      </w:r>
      <w:r w:rsidR="00737AA6">
        <w:rPr>
          <w:rFonts w:ascii="Times New Roman" w:hAnsi="Times New Roman"/>
          <w:b w:val="0"/>
          <w:sz w:val="20"/>
        </w:rPr>
        <w:t>.</w:t>
      </w:r>
      <w:r>
        <w:rPr>
          <w:rFonts w:ascii="Times New Roman" w:hAnsi="Times New Roman"/>
          <w:b w:val="0"/>
          <w:sz w:val="20"/>
        </w:rPr>
        <w:t xml:space="preserve">4 </w:t>
      </w:r>
      <w:r w:rsidR="00D54F7B" w:rsidRPr="00C22971">
        <w:rPr>
          <w:rFonts w:ascii="Times New Roman" w:hAnsi="Times New Roman"/>
          <w:b w:val="0"/>
          <w:sz w:val="20"/>
        </w:rPr>
        <w:t>Choice of Forum for US Disputes. If a Dispute by one party against the other that arose in the United States or is based upon an alleged breach committed in the United States</w:t>
      </w:r>
      <w:r w:rsidR="00D54F7B" w:rsidRPr="007F2960">
        <w:rPr>
          <w:rFonts w:ascii="Times New Roman" w:hAnsi="Times New Roman"/>
          <w:b w:val="0"/>
          <w:sz w:val="20"/>
        </w:rPr>
        <w:t xml:space="preserve"> cannot be settled under the procedures and within the timeframe set forth in Section</w:t>
      </w:r>
      <w:r w:rsidR="001372CD" w:rsidRPr="007F2960">
        <w:rPr>
          <w:rFonts w:ascii="Times New Roman" w:hAnsi="Times New Roman"/>
          <w:b w:val="0"/>
          <w:sz w:val="20"/>
        </w:rPr>
        <w:t xml:space="preserve"> 15.2</w:t>
      </w:r>
      <w:r w:rsidR="00D54F7B" w:rsidRPr="007F2960">
        <w:rPr>
          <w:rFonts w:ascii="Times New Roman" w:hAnsi="Times New Roman"/>
          <w:b w:val="0"/>
          <w:sz w:val="20"/>
        </w:rPr>
        <w:t xml:space="preserve">, then either party may bring an action or proceeding solely in either the </w:t>
      </w:r>
      <w:r w:rsidR="00D54F7B" w:rsidRPr="00C22971">
        <w:rPr>
          <w:rFonts w:ascii="Times New Roman" w:hAnsi="Times New Roman"/>
          <w:b w:val="0"/>
          <w:sz w:val="20"/>
        </w:rPr>
        <w:t xml:space="preserve">Supreme Court of </w:t>
      </w:r>
      <w:r w:rsidR="00D54F7B" w:rsidRPr="007F2960">
        <w:rPr>
          <w:rFonts w:ascii="Times New Roman" w:hAnsi="Times New Roman"/>
          <w:b w:val="0"/>
          <w:sz w:val="20"/>
        </w:rPr>
        <w:t xml:space="preserve">the </w:t>
      </w:r>
      <w:r w:rsidR="00D54F7B" w:rsidRPr="00C22971">
        <w:rPr>
          <w:rFonts w:ascii="Times New Roman" w:hAnsi="Times New Roman"/>
          <w:b w:val="0"/>
          <w:sz w:val="20"/>
        </w:rPr>
        <w:t>State of New York, New York County, or the United States</w:t>
      </w:r>
      <w:r w:rsidR="00D54F7B" w:rsidRPr="007F2960">
        <w:rPr>
          <w:rFonts w:ascii="Times New Roman" w:hAnsi="Times New Roman"/>
          <w:b w:val="0"/>
          <w:sz w:val="20"/>
        </w:rPr>
        <w:t xml:space="preserve"> District </w:t>
      </w:r>
      <w:r w:rsidR="00D54F7B" w:rsidRPr="00C22971">
        <w:rPr>
          <w:rFonts w:ascii="Times New Roman" w:hAnsi="Times New Roman"/>
          <w:b w:val="0"/>
          <w:sz w:val="20"/>
        </w:rPr>
        <w:t>Court for the Southern District of New York.</w:t>
      </w:r>
      <w:r w:rsidR="00D54F7B" w:rsidRPr="007F2960">
        <w:rPr>
          <w:rFonts w:ascii="Times New Roman" w:hAnsi="Times New Roman"/>
          <w:b w:val="0"/>
          <w:sz w:val="20"/>
        </w:rPr>
        <w:t xml:space="preserve"> Except as otherwise stated in Section</w:t>
      </w:r>
      <w:r w:rsidR="005545B7">
        <w:rPr>
          <w:rFonts w:ascii="Times New Roman" w:hAnsi="Times New Roman"/>
          <w:b w:val="0"/>
          <w:sz w:val="20"/>
        </w:rPr>
        <w:t xml:space="preserve"> 15.3</w:t>
      </w:r>
      <w:r w:rsidR="00D54F7B" w:rsidRPr="007F2960" w:rsidDel="00161269">
        <w:rPr>
          <w:rFonts w:ascii="Times New Roman" w:hAnsi="Times New Roman"/>
          <w:b w:val="0"/>
          <w:sz w:val="20"/>
        </w:rPr>
        <w:t xml:space="preserve"> </w:t>
      </w:r>
      <w:r w:rsidR="00D54F7B" w:rsidRPr="007F2960">
        <w:rPr>
          <w:rFonts w:ascii="Times New Roman" w:hAnsi="Times New Roman"/>
          <w:b w:val="0"/>
          <w:sz w:val="20"/>
        </w:rPr>
        <w:t>each party consents to the exclusive jurisdiction of those courts, including their appellate courts, for the purpose of all actions and proceedings arising out of or relating to this Agreement.</w:t>
      </w:r>
    </w:p>
    <w:p w14:paraId="7F787B97" w14:textId="0D836E0E" w:rsidR="00C91413" w:rsidRPr="00C22971" w:rsidRDefault="00C91413" w:rsidP="002F2BD0"/>
    <w:p w14:paraId="4C2A475E" w14:textId="2A9124D4"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5</w:t>
      </w:r>
      <w:r w:rsidRPr="007F2960">
        <w:rPr>
          <w:rFonts w:ascii="Times New Roman" w:hAnsi="Times New Roman"/>
          <w:b w:val="0"/>
          <w:sz w:val="20"/>
        </w:rPr>
        <w:t xml:space="preserve"> </w:t>
      </w:r>
      <w:r w:rsidR="00D54F7B" w:rsidRPr="007F2960">
        <w:rPr>
          <w:rFonts w:ascii="Times New Roman" w:hAnsi="Times New Roman"/>
          <w:b w:val="0"/>
          <w:sz w:val="20"/>
        </w:rPr>
        <w:t>Injunctive Relief. Nothing in this Agreement will be construed to preclude either party from seeking provisional remedies, including, but not limited to, temporary restraining orders and preliminary injunctions from any court of competent jurisdiction in order to protect its rights, including its rights pending arbitration, at any time</w:t>
      </w:r>
      <w:r w:rsidR="00D54F7B" w:rsidRPr="00C22971">
        <w:rPr>
          <w:rFonts w:ascii="Times New Roman" w:hAnsi="Times New Roman"/>
          <w:b w:val="0"/>
          <w:sz w:val="20"/>
        </w:rPr>
        <w:t>. The parties agree that the arbitration provision in Section</w:t>
      </w:r>
      <w:r w:rsidR="005545B7">
        <w:rPr>
          <w:rFonts w:ascii="Times New Roman" w:hAnsi="Times New Roman"/>
          <w:b w:val="0"/>
          <w:sz w:val="20"/>
        </w:rPr>
        <w:t xml:space="preserve"> 15.3</w:t>
      </w:r>
      <w:r w:rsidR="00D54F7B" w:rsidRPr="00C22971">
        <w:rPr>
          <w:rFonts w:ascii="Times New Roman" w:hAnsi="Times New Roman"/>
          <w:b w:val="0"/>
          <w:sz w:val="20"/>
        </w:rPr>
        <w:t xml:space="preserve"> may be enforced by injunction or other equitable order,</w:t>
      </w:r>
      <w:r w:rsidR="00D54F7B" w:rsidRPr="007F2960">
        <w:rPr>
          <w:rFonts w:ascii="Times New Roman" w:hAnsi="Times New Roman"/>
          <w:b w:val="0"/>
          <w:sz w:val="20"/>
        </w:rPr>
        <w:t xml:space="preserve"> and no bond or security of any kind will be required with respect to any such injunction or order.</w:t>
      </w:r>
    </w:p>
    <w:p w14:paraId="0D00B034" w14:textId="34483D0A"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6E746034" w14:textId="3C2F787A"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 xml:space="preserve">6 </w:t>
      </w:r>
      <w:r w:rsidR="00D54F7B" w:rsidRPr="00C22971">
        <w:rPr>
          <w:rFonts w:ascii="Times New Roman" w:hAnsi="Times New Roman"/>
          <w:b w:val="0"/>
          <w:sz w:val="20"/>
        </w:rPr>
        <w:t xml:space="preserve">Time Limit. </w:t>
      </w:r>
      <w:r w:rsidR="00D54F7B" w:rsidRPr="007F2960">
        <w:rPr>
          <w:rFonts w:ascii="Times New Roman" w:hAnsi="Times New Roman"/>
          <w:b w:val="0"/>
          <w:sz w:val="20"/>
        </w:rPr>
        <w:t>Actions</w:t>
      </w:r>
      <w:r w:rsidR="00D54F7B" w:rsidRPr="00C22971">
        <w:rPr>
          <w:rFonts w:ascii="Times New Roman" w:hAnsi="Times New Roman"/>
          <w:b w:val="0"/>
          <w:sz w:val="20"/>
        </w:rPr>
        <w:t xml:space="preserve"> on </w:t>
      </w:r>
      <w:r w:rsidR="00D54F7B" w:rsidRPr="007F2960">
        <w:rPr>
          <w:rFonts w:ascii="Times New Roman" w:hAnsi="Times New Roman"/>
          <w:b w:val="0"/>
          <w:sz w:val="20"/>
        </w:rPr>
        <w:t>Disputes</w:t>
      </w:r>
      <w:r w:rsidR="00D54F7B" w:rsidRPr="00C22971">
        <w:rPr>
          <w:rFonts w:ascii="Times New Roman" w:hAnsi="Times New Roman"/>
          <w:b w:val="0"/>
          <w:sz w:val="20"/>
        </w:rPr>
        <w:t xml:space="preserve"> between the parties</w:t>
      </w:r>
      <w:r w:rsidR="00D54F7B" w:rsidRPr="007F2960">
        <w:rPr>
          <w:rFonts w:ascii="Times New Roman" w:hAnsi="Times New Roman"/>
          <w:b w:val="0"/>
          <w:sz w:val="20"/>
        </w:rPr>
        <w:t xml:space="preserve"> must </w:t>
      </w:r>
      <w:r w:rsidR="00D54F7B" w:rsidRPr="00C22971">
        <w:rPr>
          <w:rFonts w:ascii="Times New Roman" w:hAnsi="Times New Roman"/>
          <w:b w:val="0"/>
          <w:sz w:val="20"/>
        </w:rPr>
        <w:t>be brought</w:t>
      </w:r>
      <w:r w:rsidR="00D54F7B" w:rsidRPr="007F2960">
        <w:rPr>
          <w:rFonts w:ascii="Times New Roman" w:hAnsi="Times New Roman"/>
          <w:b w:val="0"/>
          <w:sz w:val="20"/>
        </w:rPr>
        <w:t xml:space="preserve"> in accordance with this </w:t>
      </w:r>
      <w:r w:rsidR="00D54F7B" w:rsidRPr="00C22971">
        <w:rPr>
          <w:rFonts w:ascii="Times New Roman" w:hAnsi="Times New Roman"/>
          <w:b w:val="0"/>
          <w:sz w:val="20"/>
        </w:rPr>
        <w:t>Section</w:t>
      </w:r>
      <w:r w:rsidR="00D54F7B" w:rsidRPr="007F2960">
        <w:rPr>
          <w:rFonts w:ascii="Times New Roman" w:hAnsi="Times New Roman"/>
          <w:b w:val="0"/>
          <w:sz w:val="20"/>
        </w:rPr>
        <w:t xml:space="preserve"> within </w:t>
      </w:r>
      <w:r w:rsidR="00D54F7B" w:rsidRPr="00C22971">
        <w:rPr>
          <w:rFonts w:ascii="Times New Roman" w:hAnsi="Times New Roman"/>
          <w:b w:val="0"/>
          <w:sz w:val="20"/>
        </w:rPr>
        <w:t>2</w:t>
      </w:r>
      <w:r w:rsidR="00D54F7B" w:rsidRPr="007F2960">
        <w:rPr>
          <w:rFonts w:ascii="Times New Roman" w:hAnsi="Times New Roman"/>
          <w:b w:val="0"/>
          <w:sz w:val="20"/>
        </w:rPr>
        <w:t xml:space="preserve"> years after the cause of action arises.</w:t>
      </w:r>
    </w:p>
    <w:p w14:paraId="019B9644" w14:textId="77777777"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7A11B00D" w14:textId="77777777" w:rsidR="00F7452A" w:rsidRPr="00886C3A" w:rsidRDefault="00F7452A" w:rsidP="00C9543E">
      <w:pPr>
        <w:pStyle w:val="NormalWeb"/>
        <w:keepNext/>
        <w:jc w:val="both"/>
        <w:rPr>
          <w:b/>
          <w:sz w:val="20"/>
          <w:szCs w:val="20"/>
        </w:rPr>
      </w:pPr>
      <w:r w:rsidRPr="00886C3A">
        <w:rPr>
          <w:b/>
          <w:sz w:val="20"/>
          <w:szCs w:val="20"/>
        </w:rPr>
        <w:t xml:space="preserve">16.0 </w:t>
      </w:r>
      <w:r w:rsidR="00A61F68" w:rsidRPr="00886C3A">
        <w:rPr>
          <w:b/>
          <w:sz w:val="20"/>
          <w:szCs w:val="20"/>
        </w:rPr>
        <w:t>IMPORT/</w:t>
      </w:r>
      <w:r w:rsidRPr="00886C3A">
        <w:rPr>
          <w:b/>
          <w:sz w:val="20"/>
          <w:szCs w:val="20"/>
        </w:rPr>
        <w:t>EXPORT CO</w:t>
      </w:r>
      <w:r w:rsidR="00A61F68" w:rsidRPr="00886C3A">
        <w:rPr>
          <w:b/>
          <w:sz w:val="20"/>
          <w:szCs w:val="20"/>
        </w:rPr>
        <w:t>NTROL</w:t>
      </w:r>
      <w:r w:rsidRPr="00886C3A">
        <w:rPr>
          <w:b/>
          <w:sz w:val="20"/>
          <w:szCs w:val="20"/>
        </w:rPr>
        <w:t>.</w:t>
      </w:r>
    </w:p>
    <w:p w14:paraId="139BE121" w14:textId="77777777" w:rsidR="005F6DA3" w:rsidRPr="00886C3A" w:rsidRDefault="00A61F68" w:rsidP="00D73059">
      <w:pPr>
        <w:pStyle w:val="NormalWeb"/>
        <w:jc w:val="both"/>
        <w:rPr>
          <w:sz w:val="20"/>
          <w:szCs w:val="20"/>
        </w:rPr>
      </w:pPr>
      <w:r w:rsidRPr="00886C3A">
        <w:rPr>
          <w:sz w:val="20"/>
          <w:szCs w:val="20"/>
        </w:rPr>
        <w:t>Licensee</w:t>
      </w:r>
      <w:r w:rsidR="005F6DA3" w:rsidRPr="00886C3A">
        <w:rPr>
          <w:sz w:val="20"/>
          <w:szCs w:val="20"/>
        </w:rPr>
        <w:t xml:space="preserve"> is advised that the </w:t>
      </w:r>
      <w:r w:rsidRPr="00886C3A">
        <w:rPr>
          <w:sz w:val="20"/>
          <w:szCs w:val="20"/>
        </w:rPr>
        <w:t>SDK</w:t>
      </w:r>
      <w:r w:rsidR="005F6DA3" w:rsidRPr="00886C3A">
        <w:rPr>
          <w:sz w:val="20"/>
          <w:szCs w:val="20"/>
        </w:rPr>
        <w:t xml:space="preserve"> is of U.S. origin and subject to the U.S. Export Administration Regulations (“EAR”). The </w:t>
      </w:r>
      <w:r w:rsidRPr="00886C3A">
        <w:rPr>
          <w:sz w:val="20"/>
          <w:szCs w:val="20"/>
        </w:rPr>
        <w:t>SDK</w:t>
      </w:r>
      <w:r w:rsidR="005F6DA3" w:rsidRPr="00886C3A">
        <w:rPr>
          <w:sz w:val="20"/>
          <w:szCs w:val="20"/>
        </w:rPr>
        <w:t xml:space="preserve"> also may be subject to applicable local country import/export laws and regulations. Diversion contrary to </w:t>
      </w:r>
      <w:r w:rsidR="005F6DA3" w:rsidRPr="00886C3A">
        <w:rPr>
          <w:sz w:val="20"/>
          <w:szCs w:val="20"/>
        </w:rPr>
        <w:lastRenderedPageBreak/>
        <w:t xml:space="preserve">U.S. and/or applicable local country law and/or regulation is prohibited.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directly or indirectly export, re-export, import, download, or transmit the </w:t>
      </w:r>
      <w:r w:rsidRPr="00886C3A">
        <w:rPr>
          <w:sz w:val="20"/>
          <w:szCs w:val="20"/>
        </w:rPr>
        <w:t>SDK</w:t>
      </w:r>
      <w:r w:rsidR="005F6DA3" w:rsidRPr="00886C3A">
        <w:rPr>
          <w:sz w:val="20"/>
          <w:szCs w:val="20"/>
        </w:rPr>
        <w:t xml:space="preserve"> to any country, end user or for any use that is contrary to applicable U.S. and/or local country regulation or statute (including but not limited to those countries embargoed by the U.S. government). </w:t>
      </w:r>
      <w:r w:rsidRPr="00886C3A">
        <w:rPr>
          <w:sz w:val="20"/>
          <w:szCs w:val="20"/>
        </w:rPr>
        <w:t>Licensee</w:t>
      </w:r>
      <w:r w:rsidR="005F6DA3" w:rsidRPr="00886C3A">
        <w:rPr>
          <w:sz w:val="20"/>
          <w:szCs w:val="20"/>
        </w:rPr>
        <w:t xml:space="preserve"> represent</w:t>
      </w:r>
      <w:r w:rsidRPr="00886C3A">
        <w:rPr>
          <w:sz w:val="20"/>
          <w:szCs w:val="20"/>
        </w:rPr>
        <w:t>s</w:t>
      </w:r>
      <w:r w:rsidR="005F6DA3" w:rsidRPr="00886C3A">
        <w:rPr>
          <w:sz w:val="20"/>
          <w:szCs w:val="20"/>
        </w:rPr>
        <w:t xml:space="preserve"> that any governmental agency has not issued sanctions against </w:t>
      </w:r>
      <w:r w:rsidRPr="00886C3A">
        <w:rPr>
          <w:sz w:val="20"/>
          <w:szCs w:val="20"/>
        </w:rPr>
        <w:t>Licensee</w:t>
      </w:r>
      <w:r w:rsidR="005F6DA3" w:rsidRPr="00886C3A">
        <w:rPr>
          <w:sz w:val="20"/>
          <w:szCs w:val="20"/>
        </w:rPr>
        <w:t xml:space="preserve"> or otherwise suspended, revoked or denied </w:t>
      </w:r>
      <w:r w:rsidRPr="00886C3A">
        <w:rPr>
          <w:sz w:val="20"/>
          <w:szCs w:val="20"/>
        </w:rPr>
        <w:t>Licensee</w:t>
      </w:r>
      <w:r w:rsidR="005F6DA3" w:rsidRPr="00886C3A">
        <w:rPr>
          <w:sz w:val="20"/>
          <w:szCs w:val="20"/>
        </w:rPr>
        <w:t xml:space="preserve">'s import/export privileges.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use or transfer the S</w:t>
      </w:r>
      <w:r w:rsidRPr="00886C3A">
        <w:rPr>
          <w:sz w:val="20"/>
          <w:szCs w:val="20"/>
        </w:rPr>
        <w:t>DK</w:t>
      </w:r>
      <w:r w:rsidR="005F6DA3" w:rsidRPr="00886C3A">
        <w:rPr>
          <w:sz w:val="20"/>
          <w:szCs w:val="20"/>
        </w:rPr>
        <w:t xml:space="preserve"> for any use relating to nuclear, chemical or biological weapons, or missile technology, unless authorized by the U.S. and</w:t>
      </w:r>
      <w:r w:rsidRPr="00886C3A">
        <w:rPr>
          <w:sz w:val="20"/>
          <w:szCs w:val="20"/>
        </w:rPr>
        <w:t>/</w:t>
      </w:r>
      <w:r w:rsidR="005F6DA3" w:rsidRPr="00886C3A">
        <w:rPr>
          <w:sz w:val="20"/>
          <w:szCs w:val="20"/>
        </w:rPr>
        <w:t xml:space="preserve">or any applicable local government by regulation or specific written license. Additionally, </w:t>
      </w:r>
      <w:r w:rsidRPr="00886C3A">
        <w:rPr>
          <w:sz w:val="20"/>
          <w:szCs w:val="20"/>
        </w:rPr>
        <w:t>Licensee is</w:t>
      </w:r>
      <w:r w:rsidR="005F6DA3" w:rsidRPr="00886C3A">
        <w:rPr>
          <w:sz w:val="20"/>
          <w:szCs w:val="20"/>
        </w:rPr>
        <w:t xml:space="preserve"> advised that the S</w:t>
      </w:r>
      <w:r w:rsidRPr="00886C3A">
        <w:rPr>
          <w:sz w:val="20"/>
          <w:szCs w:val="20"/>
        </w:rPr>
        <w:t>DK</w:t>
      </w:r>
      <w:r w:rsidR="005F6DA3" w:rsidRPr="00886C3A">
        <w:rPr>
          <w:sz w:val="20"/>
          <w:szCs w:val="20"/>
        </w:rPr>
        <w:t xml:space="preserve"> may contain encryption algorithm or source code that may not be exported to government or military end users without a license issued by the U.S. B</w:t>
      </w:r>
      <w:r w:rsidRPr="00886C3A">
        <w:rPr>
          <w:sz w:val="20"/>
          <w:szCs w:val="20"/>
        </w:rPr>
        <w:t>ureau of Industry and Security</w:t>
      </w:r>
      <w:r w:rsidR="005F6DA3" w:rsidRPr="00886C3A">
        <w:rPr>
          <w:sz w:val="20"/>
          <w:szCs w:val="20"/>
        </w:rPr>
        <w:t xml:space="preserve"> and any other country</w:t>
      </w:r>
      <w:r w:rsidRPr="00886C3A">
        <w:rPr>
          <w:sz w:val="20"/>
          <w:szCs w:val="20"/>
        </w:rPr>
        <w:t>’</w:t>
      </w:r>
      <w:r w:rsidR="005F6DA3" w:rsidRPr="00886C3A">
        <w:rPr>
          <w:sz w:val="20"/>
          <w:szCs w:val="20"/>
        </w:rPr>
        <w:t>s governmental agencies, where applicable.</w:t>
      </w:r>
    </w:p>
    <w:p w14:paraId="5E1872F2" w14:textId="77777777" w:rsidR="00F7452A" w:rsidRPr="00886C3A" w:rsidRDefault="00F7452A" w:rsidP="00C9543E">
      <w:pPr>
        <w:pStyle w:val="NormalWeb"/>
        <w:keepNext/>
        <w:jc w:val="both"/>
        <w:rPr>
          <w:b/>
          <w:sz w:val="20"/>
          <w:szCs w:val="20"/>
        </w:rPr>
      </w:pPr>
      <w:r w:rsidRPr="00886C3A">
        <w:rPr>
          <w:b/>
          <w:sz w:val="20"/>
          <w:szCs w:val="20"/>
        </w:rPr>
        <w:t xml:space="preserve">17.0 </w:t>
      </w:r>
      <w:r w:rsidR="00CE76F4" w:rsidRPr="00886C3A">
        <w:rPr>
          <w:b/>
          <w:sz w:val="20"/>
          <w:szCs w:val="20"/>
        </w:rPr>
        <w:t>A</w:t>
      </w:r>
      <w:r w:rsidRPr="00886C3A">
        <w:rPr>
          <w:b/>
          <w:sz w:val="20"/>
          <w:szCs w:val="20"/>
        </w:rPr>
        <w:t>GREEMENT IN ENGLISH</w:t>
      </w:r>
      <w:r w:rsidR="00716E67" w:rsidRPr="00886C3A">
        <w:rPr>
          <w:b/>
          <w:sz w:val="20"/>
          <w:szCs w:val="20"/>
        </w:rPr>
        <w:t>.</w:t>
      </w:r>
    </w:p>
    <w:p w14:paraId="6AFEA473" w14:textId="77777777" w:rsidR="00CE76F4" w:rsidRPr="00886C3A" w:rsidRDefault="00CE76F4">
      <w:pPr>
        <w:pStyle w:val="NormalWeb"/>
        <w:jc w:val="both"/>
        <w:rPr>
          <w:color w:val="000000"/>
          <w:sz w:val="20"/>
          <w:szCs w:val="20"/>
          <w:lang w:val="es-MX"/>
        </w:rPr>
      </w:pPr>
      <w:r w:rsidRPr="00886C3A">
        <w:rPr>
          <w:sz w:val="20"/>
          <w:szCs w:val="20"/>
        </w:rPr>
        <w:t xml:space="preserve">The parties confirm that it is their wish that the Agreement, as well as all other documents relating hereto, including all notices, have been and shall be drawn up in the English language only. </w:t>
      </w:r>
      <w:r w:rsidR="00F7452A" w:rsidRPr="00886C3A">
        <w:rPr>
          <w:sz w:val="20"/>
          <w:szCs w:val="20"/>
        </w:rPr>
        <w:t xml:space="preserve"> </w:t>
      </w:r>
      <w:r w:rsidRPr="00886C3A">
        <w:rPr>
          <w:sz w:val="20"/>
          <w:szCs w:val="20"/>
          <w:lang w:val="fr-FR"/>
        </w:rPr>
        <w:t xml:space="preserve">Les parties aux présentes confirment leur volonté que cette convention, de même que tous les documents, y compris tout avis, qui s'y rattachent, soient rédigés en langue anglaise.   </w:t>
      </w:r>
    </w:p>
    <w:p w14:paraId="45F7B741" w14:textId="77777777" w:rsidR="00CE76F4" w:rsidRPr="00886C3A" w:rsidRDefault="00CE76F4">
      <w:pPr>
        <w:pStyle w:val="NormalWeb"/>
        <w:keepNext/>
        <w:jc w:val="both"/>
        <w:rPr>
          <w:color w:val="000000"/>
          <w:sz w:val="20"/>
          <w:szCs w:val="20"/>
        </w:rPr>
      </w:pPr>
      <w:r w:rsidRPr="00886C3A">
        <w:rPr>
          <w:b/>
          <w:bCs/>
          <w:color w:val="000000"/>
          <w:sz w:val="20"/>
          <w:szCs w:val="20"/>
        </w:rPr>
        <w:t>1</w:t>
      </w:r>
      <w:r w:rsidR="00F7452A" w:rsidRPr="00886C3A">
        <w:rPr>
          <w:b/>
          <w:bCs/>
          <w:color w:val="000000"/>
          <w:sz w:val="20"/>
          <w:szCs w:val="20"/>
        </w:rPr>
        <w:t>8</w:t>
      </w:r>
      <w:r w:rsidRPr="00886C3A">
        <w:rPr>
          <w:b/>
          <w:bCs/>
          <w:color w:val="000000"/>
          <w:sz w:val="20"/>
          <w:szCs w:val="20"/>
        </w:rPr>
        <w:t xml:space="preserve">.0 ENTIRE AGREEMENT. </w:t>
      </w:r>
    </w:p>
    <w:p w14:paraId="4B3E0C9C" w14:textId="77777777" w:rsidR="00CE76F4" w:rsidRPr="00886C3A" w:rsidRDefault="00CE76F4">
      <w:pPr>
        <w:pStyle w:val="NormalWeb"/>
        <w:keepNext/>
        <w:jc w:val="both"/>
        <w:rPr>
          <w:color w:val="000000"/>
          <w:sz w:val="20"/>
          <w:szCs w:val="20"/>
        </w:rPr>
      </w:pPr>
      <w:r w:rsidRPr="00886C3A">
        <w:rPr>
          <w:color w:val="000000"/>
          <w:sz w:val="20"/>
          <w:szCs w:val="20"/>
        </w:rPr>
        <w:t>This Agreement, its exhibits</w:t>
      </w:r>
      <w:r w:rsidR="00CD10FA">
        <w:rPr>
          <w:color w:val="000000"/>
          <w:sz w:val="20"/>
          <w:szCs w:val="20"/>
        </w:rPr>
        <w:t>, schedules</w:t>
      </w:r>
      <w:r w:rsidRPr="00886C3A">
        <w:rPr>
          <w:color w:val="000000"/>
          <w:sz w:val="20"/>
          <w:szCs w:val="20"/>
        </w:rPr>
        <w:t xml:space="preserve"> and other agreements or documents referenced herein, constitute the full and complete understanding and agreement between the parties and supersede all contemporaneous and prior understandings, agreements and representations relating to the subject matter hereof. </w:t>
      </w:r>
      <w:r w:rsidR="00886582" w:rsidRPr="00886C3A">
        <w:rPr>
          <w:color w:val="000000"/>
          <w:sz w:val="20"/>
          <w:szCs w:val="20"/>
        </w:rPr>
        <w:t xml:space="preserve"> </w:t>
      </w:r>
      <w:r w:rsidRPr="00886C3A">
        <w:rPr>
          <w:color w:val="000000"/>
          <w:sz w:val="20"/>
          <w:szCs w:val="20"/>
        </w:rPr>
        <w:t xml:space="preserve">No modifications, alterations or amendments shall be effective unless in writing signed by both parties to this Agreement. </w:t>
      </w:r>
    </w:p>
    <w:p w14:paraId="267687E7" w14:textId="77777777" w:rsidR="00C37E91" w:rsidRPr="00886C3A" w:rsidRDefault="00C37E91" w:rsidP="00C37E91">
      <w:pPr>
        <w:pStyle w:val="NormalWeb"/>
        <w:keepNext/>
        <w:jc w:val="both"/>
        <w:rPr>
          <w:b/>
          <w:bCs/>
          <w:caps/>
          <w:color w:val="000000"/>
          <w:sz w:val="20"/>
          <w:szCs w:val="20"/>
        </w:rPr>
      </w:pPr>
      <w:r w:rsidRPr="00886C3A">
        <w:rPr>
          <w:b/>
          <w:bCs/>
          <w:caps/>
          <w:color w:val="000000"/>
          <w:sz w:val="20"/>
          <w:szCs w:val="20"/>
        </w:rPr>
        <w:t>1</w:t>
      </w:r>
      <w:r w:rsidR="00F7452A" w:rsidRPr="00886C3A">
        <w:rPr>
          <w:b/>
          <w:bCs/>
          <w:caps/>
          <w:color w:val="000000"/>
          <w:sz w:val="20"/>
          <w:szCs w:val="20"/>
        </w:rPr>
        <w:t>9</w:t>
      </w:r>
      <w:r w:rsidRPr="00886C3A">
        <w:rPr>
          <w:b/>
          <w:bCs/>
          <w:caps/>
          <w:color w:val="000000"/>
          <w:sz w:val="20"/>
          <w:szCs w:val="20"/>
        </w:rPr>
        <w:t>. Redistributable Client Files.</w:t>
      </w:r>
    </w:p>
    <w:p w14:paraId="2C486A7B" w14:textId="0329300F" w:rsidR="00A30039" w:rsidRDefault="00C37E91" w:rsidP="00251463">
      <w:pPr>
        <w:widowControl w:val="0"/>
        <w:autoSpaceDE w:val="0"/>
        <w:autoSpaceDN w:val="0"/>
        <w:adjustRightInd w:val="0"/>
        <w:rPr>
          <w:ins w:id="1" w:author="Author"/>
          <w:color w:val="000000"/>
          <w:sz w:val="20"/>
          <w:szCs w:val="20"/>
        </w:rPr>
      </w:pPr>
      <w:r w:rsidRPr="00886C3A">
        <w:rPr>
          <w:color w:val="000000"/>
          <w:sz w:val="20"/>
          <w:szCs w:val="20"/>
        </w:rPr>
        <w:t>The</w:t>
      </w:r>
      <w:r w:rsidR="007F615A" w:rsidRPr="00886C3A">
        <w:rPr>
          <w:color w:val="000000"/>
          <w:sz w:val="20"/>
          <w:szCs w:val="20"/>
        </w:rPr>
        <w:t xml:space="preserve"> list of</w:t>
      </w:r>
      <w:r w:rsidRPr="00886C3A">
        <w:rPr>
          <w:color w:val="000000"/>
          <w:sz w:val="20"/>
          <w:szCs w:val="20"/>
        </w:rPr>
        <w:t xml:space="preserve"> SDK client files</w:t>
      </w:r>
      <w:r w:rsidR="007F615A" w:rsidRPr="00886C3A">
        <w:rPr>
          <w:color w:val="000000"/>
          <w:sz w:val="20"/>
          <w:szCs w:val="20"/>
        </w:rPr>
        <w:t xml:space="preserve"> that</w:t>
      </w:r>
      <w:r w:rsidRPr="00886C3A">
        <w:rPr>
          <w:color w:val="000000"/>
          <w:sz w:val="20"/>
          <w:szCs w:val="20"/>
        </w:rPr>
        <w:t xml:space="preserve"> </w:t>
      </w:r>
      <w:proofErr w:type="gramStart"/>
      <w:r w:rsidRPr="00886C3A">
        <w:rPr>
          <w:color w:val="000000"/>
          <w:sz w:val="20"/>
          <w:szCs w:val="20"/>
        </w:rPr>
        <w:t>can be redistributed</w:t>
      </w:r>
      <w:proofErr w:type="gramEnd"/>
      <w:r w:rsidR="008D3B88">
        <w:rPr>
          <w:color w:val="000000"/>
          <w:sz w:val="20"/>
          <w:szCs w:val="20"/>
        </w:rPr>
        <w:t>, if any,</w:t>
      </w:r>
      <w:r w:rsidR="00665487" w:rsidRPr="00886C3A">
        <w:rPr>
          <w:color w:val="000000"/>
          <w:sz w:val="20"/>
          <w:szCs w:val="20"/>
        </w:rPr>
        <w:t xml:space="preserve"> are in the SDK</w:t>
      </w:r>
      <w:r w:rsidR="007F615A" w:rsidRPr="00886C3A">
        <w:rPr>
          <w:color w:val="000000"/>
          <w:sz w:val="20"/>
          <w:szCs w:val="20"/>
        </w:rPr>
        <w:t xml:space="preserve"> </w:t>
      </w:r>
      <w:r w:rsidR="00665487" w:rsidRPr="00886C3A">
        <w:rPr>
          <w:color w:val="000000"/>
          <w:sz w:val="20"/>
          <w:szCs w:val="20"/>
        </w:rPr>
        <w:t>in a file called Redistributable.txt.</w:t>
      </w:r>
    </w:p>
    <w:p w14:paraId="5E255ECD" w14:textId="77777777" w:rsidR="00C363C2" w:rsidRDefault="00C363C2" w:rsidP="00251463">
      <w:pPr>
        <w:widowControl w:val="0"/>
        <w:autoSpaceDE w:val="0"/>
        <w:autoSpaceDN w:val="0"/>
        <w:adjustRightInd w:val="0"/>
        <w:rPr>
          <w:color w:val="000000"/>
          <w:sz w:val="20"/>
          <w:szCs w:val="20"/>
        </w:rPr>
      </w:pPr>
    </w:p>
    <w:p w14:paraId="7129C80C" w14:textId="042DBA92" w:rsidR="00DC3364" w:rsidRPr="00E42E3A" w:rsidRDefault="00DC3364" w:rsidP="00B50C12">
      <w:pPr>
        <w:widowControl w:val="0"/>
        <w:autoSpaceDE w:val="0"/>
        <w:autoSpaceDN w:val="0"/>
        <w:adjustRightInd w:val="0"/>
        <w:jc w:val="center"/>
        <w:rPr>
          <w:b/>
          <w:color w:val="000000"/>
          <w:sz w:val="20"/>
          <w:szCs w:val="20"/>
        </w:rPr>
      </w:pPr>
      <w:r>
        <w:rPr>
          <w:color w:val="000000"/>
          <w:sz w:val="20"/>
          <w:szCs w:val="20"/>
        </w:rPr>
        <w:br w:type="page"/>
      </w:r>
      <w:r w:rsidRPr="00E42E3A">
        <w:rPr>
          <w:b/>
          <w:color w:val="000000"/>
          <w:sz w:val="20"/>
          <w:szCs w:val="20"/>
        </w:rPr>
        <w:lastRenderedPageBreak/>
        <w:t>Schedule 1 to Avaya SDK License Agreement</w:t>
      </w:r>
      <w:r w:rsidRPr="00E42E3A">
        <w:rPr>
          <w:b/>
          <w:color w:val="000000"/>
          <w:sz w:val="20"/>
          <w:szCs w:val="20"/>
        </w:rPr>
        <w:br/>
        <w:t>Third Party Notices</w:t>
      </w:r>
    </w:p>
    <w:p w14:paraId="6AEC6C9E" w14:textId="77777777" w:rsidR="00DC3364" w:rsidRDefault="00DC3364" w:rsidP="00251463">
      <w:pPr>
        <w:widowControl w:val="0"/>
        <w:autoSpaceDE w:val="0"/>
        <w:autoSpaceDN w:val="0"/>
        <w:adjustRightInd w:val="0"/>
        <w:rPr>
          <w:color w:val="000000"/>
          <w:sz w:val="20"/>
          <w:szCs w:val="20"/>
        </w:rPr>
      </w:pPr>
    </w:p>
    <w:p w14:paraId="0B0FD7C5" w14:textId="77777777" w:rsidR="00CD10FA" w:rsidRDefault="00CD10FA" w:rsidP="00CD10FA">
      <w:pPr>
        <w:widowControl w:val="0"/>
        <w:autoSpaceDE w:val="0"/>
        <w:autoSpaceDN w:val="0"/>
        <w:adjustRightInd w:val="0"/>
        <w:rPr>
          <w:color w:val="000000"/>
          <w:sz w:val="20"/>
          <w:szCs w:val="20"/>
        </w:rPr>
      </w:pPr>
    </w:p>
    <w:p w14:paraId="07591BDD" w14:textId="3B0F357E" w:rsidR="00C363C2" w:rsidRPr="00C363C2" w:rsidRDefault="00C363C2" w:rsidP="00C363C2">
      <w:pPr>
        <w:widowControl w:val="0"/>
        <w:autoSpaceDE w:val="0"/>
        <w:autoSpaceDN w:val="0"/>
        <w:adjustRightInd w:val="0"/>
        <w:rPr>
          <w:color w:val="000000"/>
          <w:sz w:val="27"/>
          <w:szCs w:val="27"/>
        </w:rPr>
      </w:pPr>
      <w:r w:rsidRPr="00C363C2">
        <w:rPr>
          <w:color w:val="000000"/>
          <w:sz w:val="27"/>
          <w:szCs w:val="27"/>
        </w:rPr>
        <w:t xml:space="preserve">Certain portions of the product ("Open Source Components") </w:t>
      </w:r>
      <w:proofErr w:type="gramStart"/>
      <w:r w:rsidRPr="00C363C2">
        <w:rPr>
          <w:color w:val="000000"/>
          <w:sz w:val="27"/>
          <w:szCs w:val="27"/>
        </w:rPr>
        <w:t>are licensed</w:t>
      </w:r>
      <w:proofErr w:type="gramEnd"/>
      <w:r w:rsidRPr="00C363C2">
        <w:rPr>
          <w:color w:val="000000"/>
          <w:sz w:val="27"/>
          <w:szCs w:val="27"/>
        </w:rPr>
        <w:t xml:space="preserve"> under open source license agreements that require Avaya to make</w:t>
      </w:r>
      <w:r w:rsidR="006419D3">
        <w:rPr>
          <w:color w:val="000000"/>
          <w:sz w:val="27"/>
          <w:szCs w:val="27"/>
        </w:rPr>
        <w:t xml:space="preserve"> </w:t>
      </w:r>
      <w:r w:rsidRPr="00C363C2">
        <w:rPr>
          <w:color w:val="000000"/>
          <w:sz w:val="27"/>
          <w:szCs w:val="27"/>
        </w:rPr>
        <w:t>the source code for such Open Source Components available in source code format to its licensees, or that require Avaya to disclose the</w:t>
      </w:r>
      <w:r w:rsidR="006419D3">
        <w:rPr>
          <w:color w:val="000000"/>
          <w:sz w:val="27"/>
          <w:szCs w:val="27"/>
        </w:rPr>
        <w:t xml:space="preserve"> </w:t>
      </w:r>
      <w:r w:rsidRPr="00C363C2">
        <w:rPr>
          <w:color w:val="000000"/>
          <w:sz w:val="27"/>
          <w:szCs w:val="27"/>
        </w:rPr>
        <w:t xml:space="preserve">license terms for such Open Source Components. </w:t>
      </w:r>
      <w:proofErr w:type="gramStart"/>
      <w:r w:rsidRPr="00C363C2">
        <w:rPr>
          <w:color w:val="000000"/>
          <w:sz w:val="27"/>
          <w:szCs w:val="27"/>
        </w:rPr>
        <w:t>For a period of three years from your date of purchase of a product containing any of the</w:t>
      </w:r>
      <w:r w:rsidR="006419D3">
        <w:rPr>
          <w:color w:val="000000"/>
          <w:sz w:val="27"/>
          <w:szCs w:val="27"/>
        </w:rPr>
        <w:t xml:space="preserve"> </w:t>
      </w:r>
      <w:r w:rsidRPr="00C363C2">
        <w:rPr>
          <w:color w:val="000000"/>
          <w:sz w:val="27"/>
          <w:szCs w:val="27"/>
        </w:rPr>
        <w:t>software listed below from Avaya Inc., any Avaya affiliate or an authorized Avaya reseller, we will provide upon request a complete</w:t>
      </w:r>
      <w:r w:rsidR="006419D3">
        <w:rPr>
          <w:color w:val="000000"/>
          <w:sz w:val="27"/>
          <w:szCs w:val="27"/>
        </w:rPr>
        <w:t xml:space="preserve"> </w:t>
      </w:r>
      <w:r w:rsidRPr="00C363C2">
        <w:rPr>
          <w:color w:val="000000"/>
          <w:sz w:val="27"/>
          <w:szCs w:val="27"/>
        </w:rPr>
        <w:t>machine-readable copy of the source code for such Open Source Component on a medium customarily used for software interchange for a</w:t>
      </w:r>
      <w:r w:rsidR="006419D3">
        <w:rPr>
          <w:color w:val="000000"/>
          <w:sz w:val="27"/>
          <w:szCs w:val="27"/>
        </w:rPr>
        <w:t xml:space="preserve"> </w:t>
      </w:r>
      <w:r w:rsidRPr="00C363C2">
        <w:rPr>
          <w:color w:val="000000"/>
          <w:sz w:val="27"/>
          <w:szCs w:val="27"/>
        </w:rPr>
        <w:t>charge no more than our cost of physically performing source distribution.</w:t>
      </w:r>
      <w:proofErr w:type="gramEnd"/>
      <w:r w:rsidRPr="00C363C2">
        <w:rPr>
          <w:color w:val="000000"/>
          <w:sz w:val="27"/>
          <w:szCs w:val="27"/>
        </w:rPr>
        <w:t xml:space="preserve"> To get access to the source code, you may contact Avaya at +1-408-5623899.</w:t>
      </w:r>
    </w:p>
    <w:p w14:paraId="235BD727" w14:textId="77777777" w:rsidR="00C363C2" w:rsidRPr="00C363C2" w:rsidRDefault="00C363C2" w:rsidP="00C363C2">
      <w:pPr>
        <w:widowControl w:val="0"/>
        <w:autoSpaceDE w:val="0"/>
        <w:autoSpaceDN w:val="0"/>
        <w:adjustRightInd w:val="0"/>
        <w:rPr>
          <w:color w:val="000000"/>
          <w:sz w:val="27"/>
          <w:szCs w:val="27"/>
        </w:rPr>
      </w:pPr>
    </w:p>
    <w:p w14:paraId="784D4671" w14:textId="34D6C18B" w:rsidR="00C363C2" w:rsidRPr="00C363C2" w:rsidRDefault="00C363C2" w:rsidP="00C363C2">
      <w:pPr>
        <w:widowControl w:val="0"/>
        <w:autoSpaceDE w:val="0"/>
        <w:autoSpaceDN w:val="0"/>
        <w:adjustRightInd w:val="0"/>
        <w:rPr>
          <w:color w:val="000000"/>
          <w:sz w:val="27"/>
          <w:szCs w:val="27"/>
        </w:rPr>
      </w:pPr>
      <w:r w:rsidRPr="00C363C2">
        <w:rPr>
          <w:color w:val="000000"/>
          <w:sz w:val="27"/>
          <w:szCs w:val="27"/>
        </w:rPr>
        <w:t xml:space="preserve">The Open Source Components </w:t>
      </w:r>
      <w:proofErr w:type="gramStart"/>
      <w:r w:rsidRPr="00C363C2">
        <w:rPr>
          <w:color w:val="000000"/>
          <w:sz w:val="27"/>
          <w:szCs w:val="27"/>
        </w:rPr>
        <w:t>are provided</w:t>
      </w:r>
      <w:proofErr w:type="gramEnd"/>
      <w:r w:rsidRPr="00C363C2">
        <w:rPr>
          <w:color w:val="000000"/>
          <w:sz w:val="27"/>
          <w:szCs w:val="27"/>
        </w:rPr>
        <w:t xml:space="preserve"> “AS IS”. </w:t>
      </w:r>
      <w:proofErr w:type="gramStart"/>
      <w:r w:rsidRPr="00C363C2">
        <w:rPr>
          <w:color w:val="000000"/>
          <w:sz w:val="27"/>
          <w:szCs w:val="27"/>
        </w:rPr>
        <w:t>ANY EXPRESS OR IMPLIED WARRANTIES, INCLUDING, BUT NOT LIMITEDTO, THE IMPLIED WARRANTIES OF MERCHANTABILITY AND FITNESS FOR A PARTICULAR PURPOSE ARE DISCLAIMED.IN NO EVENT SHALL THE COPYRIGHT HOLDERS OR THE CONTRIBUTORS OF THE OPEN SOURCE COMPONENTS BELIABLE FOR ANY DIRECT, INDIRECT, INCIDENTAL, SPECIAL, EXEMPLARY, OR CONSEQUENTIAL DAMAGES(INCLUDING, BUT NOT LIMITED TO, PROCUREMENT OF SUBSTITUTE GOODS OR SERVICES; LOSS OF USE, DATA, ORPROFITS; OR BUSINESS INTERRUPTION) HOWEVER CAUSED AND ON ANY THEORY OF LIABILITY, WHETHER INCONTRACT, STRICT LIABILITY, OR TORT (INCLUDING NEGLIGENCE OR OTHERWISE) ARISING IN ANY WAY OUT OF THEUSE OF THE PRODUCT, EVEN IF ADVISED OF THE POSSIBILITY OF SUCH DAMAGE.</w:t>
      </w:r>
      <w:proofErr w:type="gramEnd"/>
      <w:r w:rsidRPr="00C363C2">
        <w:rPr>
          <w:color w:val="000000"/>
          <w:sz w:val="27"/>
          <w:szCs w:val="27"/>
        </w:rPr>
        <w:t xml:space="preserve"> Avaya provides a limited warranty on the</w:t>
      </w:r>
      <w:r w:rsidR="006419D3">
        <w:rPr>
          <w:color w:val="000000"/>
          <w:sz w:val="27"/>
          <w:szCs w:val="27"/>
        </w:rPr>
        <w:t xml:space="preserve"> </w:t>
      </w:r>
      <w:r w:rsidRPr="00C363C2">
        <w:rPr>
          <w:color w:val="000000"/>
          <w:sz w:val="27"/>
          <w:szCs w:val="27"/>
        </w:rPr>
        <w:t>Product that incorporates the Open Source Components. Refer to your customer sales agreement to establish the terms of the limited</w:t>
      </w:r>
      <w:r w:rsidR="006419D3">
        <w:rPr>
          <w:color w:val="000000"/>
          <w:sz w:val="27"/>
          <w:szCs w:val="27"/>
        </w:rPr>
        <w:t xml:space="preserve"> </w:t>
      </w:r>
      <w:r w:rsidRPr="00C363C2">
        <w:rPr>
          <w:color w:val="000000"/>
          <w:sz w:val="27"/>
          <w:szCs w:val="27"/>
        </w:rPr>
        <w:t>warranty. In addition, Avaya’s standard warranty language as well as information regarding support for the Product, while under warranty, is</w:t>
      </w:r>
      <w:r w:rsidR="006419D3">
        <w:rPr>
          <w:color w:val="000000"/>
          <w:sz w:val="27"/>
          <w:szCs w:val="27"/>
        </w:rPr>
        <w:t xml:space="preserve"> </w:t>
      </w:r>
      <w:r w:rsidRPr="00C363C2">
        <w:rPr>
          <w:color w:val="000000"/>
          <w:sz w:val="27"/>
          <w:szCs w:val="27"/>
        </w:rPr>
        <w:t>available through the following web site:</w:t>
      </w:r>
      <w:r>
        <w:rPr>
          <w:color w:val="000000"/>
          <w:sz w:val="27"/>
          <w:szCs w:val="27"/>
        </w:rPr>
        <w:t xml:space="preserve"> </w:t>
      </w:r>
      <w:hyperlink r:id="rId13" w:history="1">
        <w:r w:rsidRPr="00C363C2">
          <w:rPr>
            <w:rStyle w:val="Hyperlink"/>
            <w:sz w:val="27"/>
            <w:szCs w:val="27"/>
          </w:rPr>
          <w:t>http://www.avaya.com/support</w:t>
        </w:r>
      </w:hyperlink>
    </w:p>
    <w:p w14:paraId="2B60995B" w14:textId="77777777" w:rsidR="00C363C2" w:rsidRPr="00C363C2" w:rsidRDefault="00C363C2" w:rsidP="00C363C2">
      <w:pPr>
        <w:widowControl w:val="0"/>
        <w:autoSpaceDE w:val="0"/>
        <w:autoSpaceDN w:val="0"/>
        <w:adjustRightInd w:val="0"/>
        <w:rPr>
          <w:color w:val="000000"/>
          <w:sz w:val="20"/>
          <w:szCs w:val="20"/>
        </w:rPr>
      </w:pPr>
    </w:p>
    <w:p w14:paraId="79D56978" w14:textId="7551F2E6" w:rsidR="00CD10FA" w:rsidRPr="00C363C2" w:rsidRDefault="00C363C2" w:rsidP="00C363C2">
      <w:pPr>
        <w:widowControl w:val="0"/>
        <w:autoSpaceDE w:val="0"/>
        <w:autoSpaceDN w:val="0"/>
        <w:adjustRightInd w:val="0"/>
        <w:rPr>
          <w:rFonts w:ascii="Cambria" w:hAnsi="Cambria"/>
          <w:b/>
          <w:color w:val="FF0000"/>
          <w:sz w:val="32"/>
          <w:szCs w:val="32"/>
        </w:rPr>
      </w:pPr>
      <w:r w:rsidRPr="00C363C2">
        <w:rPr>
          <w:rFonts w:ascii="Cambria" w:hAnsi="Cambria"/>
          <w:b/>
          <w:color w:val="FF0000"/>
          <w:sz w:val="32"/>
          <w:szCs w:val="32"/>
        </w:rPr>
        <w:t>Open Source Software Used in the Product</w:t>
      </w:r>
    </w:p>
    <w:p w14:paraId="63E0680D" w14:textId="3304965C" w:rsidR="00C363C2" w:rsidRDefault="00C363C2" w:rsidP="00C363C2">
      <w:pPr>
        <w:widowControl w:val="0"/>
        <w:autoSpaceDE w:val="0"/>
        <w:autoSpaceDN w:val="0"/>
        <w:adjustRightInd w:val="0"/>
        <w:rPr>
          <w:rFonts w:ascii="Cambria" w:hAnsi="Cambria"/>
          <w:color w:val="000000"/>
          <w:sz w:val="20"/>
          <w:szCs w:val="20"/>
        </w:rPr>
      </w:pPr>
    </w:p>
    <w:p w14:paraId="26FBB137" w14:textId="77777777" w:rsidR="00C363C2" w:rsidRPr="00B06804" w:rsidRDefault="00C363C2" w:rsidP="00C363C2">
      <w:pPr>
        <w:autoSpaceDE w:val="0"/>
        <w:autoSpaceDN w:val="0"/>
        <w:adjustRightInd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4"/>
        <w:gridCol w:w="2754"/>
        <w:gridCol w:w="2754"/>
      </w:tblGrid>
      <w:tr w:rsidR="00C363C2" w:rsidRPr="00C363C2" w14:paraId="75912A93" w14:textId="77777777" w:rsidTr="00C363C2">
        <w:trPr>
          <w:trHeight w:val="134"/>
        </w:trPr>
        <w:tc>
          <w:tcPr>
            <w:tcW w:w="2754" w:type="dxa"/>
          </w:tcPr>
          <w:p w14:paraId="20CA6173" w14:textId="77777777" w:rsidR="00C363C2" w:rsidRPr="00C363C2" w:rsidRDefault="00C363C2" w:rsidP="00C363C2">
            <w:pPr>
              <w:autoSpaceDE w:val="0"/>
              <w:autoSpaceDN w:val="0"/>
              <w:adjustRightInd w:val="0"/>
              <w:rPr>
                <w:color w:val="000000"/>
                <w:sz w:val="19"/>
                <w:szCs w:val="19"/>
                <w:lang w:val="ru-RU"/>
              </w:rPr>
            </w:pPr>
            <w:r w:rsidRPr="00B06804">
              <w:rPr>
                <w:color w:val="000000"/>
              </w:rPr>
              <w:t xml:space="preserve"> </w:t>
            </w:r>
            <w:proofErr w:type="spellStart"/>
            <w:r w:rsidRPr="00C363C2">
              <w:rPr>
                <w:b/>
                <w:bCs/>
                <w:color w:val="000000"/>
                <w:sz w:val="19"/>
                <w:szCs w:val="19"/>
                <w:lang w:val="ru-RU"/>
              </w:rPr>
              <w:t>Name</w:t>
            </w:r>
            <w:proofErr w:type="spellEnd"/>
          </w:p>
        </w:tc>
        <w:tc>
          <w:tcPr>
            <w:tcW w:w="2754" w:type="dxa"/>
          </w:tcPr>
          <w:p w14:paraId="0F0943C9" w14:textId="77777777" w:rsidR="00C363C2" w:rsidRPr="00C363C2" w:rsidRDefault="00C363C2" w:rsidP="00C363C2">
            <w:pPr>
              <w:autoSpaceDE w:val="0"/>
              <w:autoSpaceDN w:val="0"/>
              <w:adjustRightInd w:val="0"/>
              <w:rPr>
                <w:color w:val="000000"/>
                <w:sz w:val="19"/>
                <w:szCs w:val="19"/>
                <w:lang w:val="ru-RU"/>
              </w:rPr>
            </w:pPr>
            <w:proofErr w:type="spellStart"/>
            <w:r w:rsidRPr="00C363C2">
              <w:rPr>
                <w:b/>
                <w:bCs/>
                <w:color w:val="000000"/>
                <w:sz w:val="19"/>
                <w:szCs w:val="19"/>
                <w:lang w:val="ru-RU"/>
              </w:rPr>
              <w:t>Version</w:t>
            </w:r>
            <w:proofErr w:type="spellEnd"/>
          </w:p>
        </w:tc>
        <w:tc>
          <w:tcPr>
            <w:tcW w:w="2754" w:type="dxa"/>
          </w:tcPr>
          <w:p w14:paraId="717A22AD" w14:textId="77777777" w:rsidR="00C363C2" w:rsidRPr="00C363C2" w:rsidRDefault="00C363C2" w:rsidP="00C363C2">
            <w:pPr>
              <w:autoSpaceDE w:val="0"/>
              <w:autoSpaceDN w:val="0"/>
              <w:adjustRightInd w:val="0"/>
              <w:rPr>
                <w:color w:val="000000"/>
                <w:sz w:val="19"/>
                <w:szCs w:val="19"/>
                <w:lang w:val="ru-RU"/>
              </w:rPr>
            </w:pPr>
            <w:proofErr w:type="spellStart"/>
            <w:r w:rsidRPr="00C363C2">
              <w:rPr>
                <w:b/>
                <w:bCs/>
                <w:color w:val="000000"/>
                <w:sz w:val="19"/>
                <w:szCs w:val="19"/>
                <w:lang w:val="ru-RU"/>
              </w:rPr>
              <w:t>License</w:t>
            </w:r>
            <w:proofErr w:type="spellEnd"/>
          </w:p>
        </w:tc>
      </w:tr>
      <w:tr w:rsidR="00991552" w:rsidRPr="00C363C2" w14:paraId="11DE74D3" w14:textId="77777777" w:rsidTr="00C363C2">
        <w:trPr>
          <w:trHeight w:val="130"/>
        </w:trPr>
        <w:tc>
          <w:tcPr>
            <w:tcW w:w="2754" w:type="dxa"/>
          </w:tcPr>
          <w:p w14:paraId="654B2223" w14:textId="5378691F" w:rsidR="00991552" w:rsidRDefault="00991552" w:rsidP="00C363C2">
            <w:pPr>
              <w:autoSpaceDE w:val="0"/>
              <w:autoSpaceDN w:val="0"/>
              <w:adjustRightInd w:val="0"/>
              <w:rPr>
                <w:b/>
                <w:color w:val="000000"/>
                <w:sz w:val="19"/>
                <w:szCs w:val="19"/>
                <w:lang w:val="en-GB"/>
              </w:rPr>
            </w:pPr>
            <w:r>
              <w:rPr>
                <w:b/>
                <w:color w:val="000000"/>
                <w:sz w:val="19"/>
                <w:szCs w:val="19"/>
                <w:lang w:val="en-GB"/>
              </w:rPr>
              <w:t>jQuery UI</w:t>
            </w:r>
          </w:p>
        </w:tc>
        <w:tc>
          <w:tcPr>
            <w:tcW w:w="2754" w:type="dxa"/>
          </w:tcPr>
          <w:p w14:paraId="0E69989F" w14:textId="436BA49D" w:rsidR="00991552" w:rsidRDefault="00991552" w:rsidP="00C363C2">
            <w:pPr>
              <w:autoSpaceDE w:val="0"/>
              <w:autoSpaceDN w:val="0"/>
              <w:adjustRightInd w:val="0"/>
              <w:rPr>
                <w:color w:val="000000"/>
                <w:sz w:val="19"/>
                <w:szCs w:val="19"/>
                <w:lang w:val="en-GB"/>
              </w:rPr>
            </w:pPr>
            <w:r>
              <w:rPr>
                <w:color w:val="000000"/>
                <w:sz w:val="19"/>
                <w:szCs w:val="19"/>
                <w:lang w:val="en-GB"/>
              </w:rPr>
              <w:t>1.11.4</w:t>
            </w:r>
          </w:p>
        </w:tc>
        <w:tc>
          <w:tcPr>
            <w:tcW w:w="2754" w:type="dxa"/>
          </w:tcPr>
          <w:p w14:paraId="0410C190" w14:textId="15E41F4C" w:rsidR="00991552" w:rsidRDefault="00991552" w:rsidP="00C363C2">
            <w:pPr>
              <w:autoSpaceDE w:val="0"/>
              <w:autoSpaceDN w:val="0"/>
              <w:adjustRightInd w:val="0"/>
              <w:rPr>
                <w:color w:val="000000"/>
                <w:sz w:val="19"/>
                <w:szCs w:val="19"/>
                <w:lang w:val="en-GB"/>
              </w:rPr>
            </w:pPr>
            <w:r>
              <w:rPr>
                <w:color w:val="000000"/>
                <w:sz w:val="19"/>
                <w:szCs w:val="19"/>
                <w:lang w:val="en-GB"/>
              </w:rPr>
              <w:t>MIT</w:t>
            </w:r>
          </w:p>
        </w:tc>
      </w:tr>
    </w:tbl>
    <w:p w14:paraId="520926E1" w14:textId="45945B1A" w:rsidR="00C363C2" w:rsidRDefault="00C363C2" w:rsidP="00C363C2">
      <w:pPr>
        <w:widowControl w:val="0"/>
        <w:autoSpaceDE w:val="0"/>
        <w:autoSpaceDN w:val="0"/>
        <w:adjustRightInd w:val="0"/>
        <w:rPr>
          <w:rFonts w:ascii="Cambria" w:hAnsi="Cambria"/>
          <w:color w:val="000000"/>
          <w:sz w:val="20"/>
          <w:szCs w:val="20"/>
        </w:rPr>
      </w:pPr>
    </w:p>
    <w:p w14:paraId="6777D361" w14:textId="7AF50F65" w:rsidR="00C363C2" w:rsidRDefault="00C363C2" w:rsidP="00C363C2">
      <w:pPr>
        <w:widowControl w:val="0"/>
        <w:autoSpaceDE w:val="0"/>
        <w:autoSpaceDN w:val="0"/>
        <w:adjustRightInd w:val="0"/>
        <w:rPr>
          <w:rFonts w:ascii="Cambria" w:hAnsi="Cambria"/>
          <w:color w:val="000000"/>
          <w:sz w:val="20"/>
          <w:szCs w:val="20"/>
        </w:rPr>
      </w:pPr>
    </w:p>
    <w:p w14:paraId="039D2CED" w14:textId="4988828B" w:rsidR="00C363C2" w:rsidRPr="00C363C2" w:rsidRDefault="00C363C2" w:rsidP="00C363C2">
      <w:pPr>
        <w:widowControl w:val="0"/>
        <w:autoSpaceDE w:val="0"/>
        <w:autoSpaceDN w:val="0"/>
        <w:adjustRightInd w:val="0"/>
        <w:rPr>
          <w:rFonts w:ascii="Courier" w:hAnsi="Courier"/>
          <w:b/>
          <w:color w:val="FF0000"/>
          <w:sz w:val="32"/>
          <w:szCs w:val="32"/>
        </w:rPr>
      </w:pPr>
      <w:r w:rsidRPr="00C363C2">
        <w:rPr>
          <w:rFonts w:ascii="Courier" w:hAnsi="Courier"/>
          <w:b/>
          <w:color w:val="FF0000"/>
          <w:sz w:val="32"/>
          <w:szCs w:val="32"/>
        </w:rPr>
        <w:t>Copyright Details</w:t>
      </w:r>
    </w:p>
    <w:p w14:paraId="1504DEBF" w14:textId="77777777" w:rsidR="00C363C2" w:rsidRPr="00C363C2" w:rsidRDefault="00C363C2" w:rsidP="00C363C2">
      <w:pPr>
        <w:widowControl w:val="0"/>
        <w:autoSpaceDE w:val="0"/>
        <w:autoSpaceDN w:val="0"/>
        <w:adjustRightInd w:val="0"/>
        <w:rPr>
          <w:rFonts w:ascii="Cambria" w:hAnsi="Cambria"/>
          <w:color w:val="000000"/>
          <w:sz w:val="20"/>
          <w:szCs w:val="20"/>
        </w:rPr>
      </w:pPr>
    </w:p>
    <w:p w14:paraId="3571C0B4" w14:textId="77777777" w:rsidR="00991552" w:rsidRPr="00991552" w:rsidRDefault="00991552" w:rsidP="00991552">
      <w:pPr>
        <w:widowControl w:val="0"/>
        <w:autoSpaceDE w:val="0"/>
        <w:autoSpaceDN w:val="0"/>
        <w:adjustRightInd w:val="0"/>
        <w:rPr>
          <w:rFonts w:ascii="Courier" w:hAnsi="Courier"/>
          <w:color w:val="000000"/>
          <w:sz w:val="18"/>
          <w:szCs w:val="18"/>
        </w:rPr>
      </w:pPr>
      <w:proofErr w:type="gramStart"/>
      <w:r w:rsidRPr="00991552">
        <w:rPr>
          <w:rFonts w:ascii="Courier" w:hAnsi="Courier"/>
          <w:color w:val="000000"/>
          <w:sz w:val="18"/>
          <w:szCs w:val="18"/>
        </w:rPr>
        <w:lastRenderedPageBreak/>
        <w:t>jQuery</w:t>
      </w:r>
      <w:proofErr w:type="gramEnd"/>
      <w:r w:rsidRPr="00991552">
        <w:rPr>
          <w:rFonts w:ascii="Courier" w:hAnsi="Courier"/>
          <w:color w:val="000000"/>
          <w:sz w:val="18"/>
          <w:szCs w:val="18"/>
        </w:rPr>
        <w:t xml:space="preserve"> UI 1.11.4 : MIT License</w:t>
      </w:r>
    </w:p>
    <w:p w14:paraId="67FA787A" w14:textId="77777777" w:rsidR="00991552" w:rsidRPr="00991552" w:rsidRDefault="00991552" w:rsidP="00991552">
      <w:pPr>
        <w:widowControl w:val="0"/>
        <w:autoSpaceDE w:val="0"/>
        <w:autoSpaceDN w:val="0"/>
        <w:adjustRightInd w:val="0"/>
        <w:ind w:firstLine="720"/>
        <w:rPr>
          <w:rFonts w:ascii="Courier" w:hAnsi="Courier"/>
          <w:color w:val="000000"/>
          <w:sz w:val="18"/>
          <w:szCs w:val="18"/>
        </w:rPr>
      </w:pPr>
      <w:r w:rsidRPr="00991552">
        <w:rPr>
          <w:rFonts w:ascii="Courier" w:hAnsi="Courier"/>
          <w:color w:val="000000"/>
          <w:sz w:val="18"/>
          <w:szCs w:val="18"/>
        </w:rPr>
        <w:t>Copyright 2013-2015 jQuery Foundation and other contributors; Licensed MIT</w:t>
      </w:r>
    </w:p>
    <w:p w14:paraId="23B6E823" w14:textId="3AF44907" w:rsidR="00991552" w:rsidRDefault="00991552" w:rsidP="00991552">
      <w:pPr>
        <w:widowControl w:val="0"/>
        <w:autoSpaceDE w:val="0"/>
        <w:autoSpaceDN w:val="0"/>
        <w:adjustRightInd w:val="0"/>
        <w:ind w:firstLine="720"/>
        <w:rPr>
          <w:rFonts w:ascii="Courier" w:hAnsi="Courier"/>
          <w:color w:val="000000"/>
          <w:sz w:val="18"/>
          <w:szCs w:val="18"/>
        </w:rPr>
      </w:pPr>
      <w:r w:rsidRPr="00991552">
        <w:rPr>
          <w:rFonts w:ascii="Courier" w:hAnsi="Courier"/>
          <w:color w:val="000000"/>
          <w:sz w:val="18"/>
          <w:szCs w:val="18"/>
        </w:rPr>
        <w:t xml:space="preserve">Copyright 2005, 2013 jQuery Foundation, Inc. and other contributors </w:t>
      </w:r>
    </w:p>
    <w:p w14:paraId="557F2C42" w14:textId="218A7698" w:rsidR="00C363C2" w:rsidRDefault="00C363C2" w:rsidP="00C363C2">
      <w:pPr>
        <w:widowControl w:val="0"/>
        <w:autoSpaceDE w:val="0"/>
        <w:autoSpaceDN w:val="0"/>
        <w:adjustRightInd w:val="0"/>
        <w:rPr>
          <w:rFonts w:ascii="Courier" w:hAnsi="Courier"/>
          <w:color w:val="000000"/>
          <w:sz w:val="18"/>
          <w:szCs w:val="18"/>
        </w:rPr>
      </w:pPr>
    </w:p>
    <w:p w14:paraId="57F470AC" w14:textId="15D17325" w:rsidR="00597566" w:rsidRDefault="00597566">
      <w:pPr>
        <w:rPr>
          <w:rFonts w:ascii="Courier" w:hAnsi="Courier"/>
          <w:color w:val="000000"/>
          <w:sz w:val="18"/>
          <w:szCs w:val="18"/>
        </w:rPr>
      </w:pPr>
      <w:r>
        <w:rPr>
          <w:rFonts w:ascii="Courier" w:hAnsi="Courier"/>
          <w:color w:val="000000"/>
          <w:sz w:val="18"/>
          <w:szCs w:val="18"/>
        </w:rPr>
        <w:br w:type="page"/>
      </w:r>
    </w:p>
    <w:p w14:paraId="3D14E28E" w14:textId="77777777" w:rsidR="00825E12" w:rsidRPr="00825E12" w:rsidRDefault="00825E12" w:rsidP="00825E12">
      <w:pPr>
        <w:widowControl w:val="0"/>
        <w:autoSpaceDE w:val="0"/>
        <w:autoSpaceDN w:val="0"/>
        <w:adjustRightInd w:val="0"/>
        <w:rPr>
          <w:rFonts w:ascii="Courier" w:hAnsi="Courier"/>
          <w:b/>
          <w:color w:val="FF0000"/>
          <w:sz w:val="18"/>
          <w:szCs w:val="18"/>
        </w:rPr>
      </w:pPr>
      <w:r w:rsidRPr="00825E12">
        <w:rPr>
          <w:rFonts w:ascii="Courier" w:hAnsi="Courier"/>
          <w:b/>
          <w:color w:val="FF0000"/>
          <w:sz w:val="18"/>
          <w:szCs w:val="18"/>
        </w:rPr>
        <w:lastRenderedPageBreak/>
        <w:t>MIT License</w:t>
      </w:r>
    </w:p>
    <w:p w14:paraId="65443235"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________________________________________</w:t>
      </w:r>
    </w:p>
    <w:p w14:paraId="0447062E" w14:textId="0A913518"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 Packages that use this license: (</w:t>
      </w:r>
      <w:r w:rsidR="00840DE3" w:rsidRPr="00991552">
        <w:rPr>
          <w:rFonts w:ascii="Courier" w:hAnsi="Courier"/>
          <w:color w:val="000000"/>
          <w:sz w:val="18"/>
          <w:szCs w:val="18"/>
        </w:rPr>
        <w:t>jQuery UI 1.11.4</w:t>
      </w:r>
      <w:bookmarkStart w:id="2" w:name="_GoBack"/>
      <w:bookmarkEnd w:id="2"/>
      <w:r w:rsidRPr="00825E12">
        <w:rPr>
          <w:rFonts w:ascii="Courier" w:hAnsi="Courier"/>
          <w:color w:val="000000"/>
          <w:sz w:val="18"/>
          <w:szCs w:val="18"/>
        </w:rPr>
        <w:t>)</w:t>
      </w:r>
    </w:p>
    <w:p w14:paraId="33C4CDE8"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201C03CB"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6DCA334C"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51DA7AAD"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Permission is hereby granted, free of charge, to any person obtaining </w:t>
      </w:r>
    </w:p>
    <w:p w14:paraId="45A1283C"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a</w:t>
      </w:r>
      <w:proofErr w:type="gramEnd"/>
      <w:r w:rsidRPr="00825E12">
        <w:rPr>
          <w:rFonts w:ascii="Courier" w:hAnsi="Courier"/>
          <w:color w:val="000000"/>
          <w:sz w:val="18"/>
          <w:szCs w:val="18"/>
        </w:rPr>
        <w:t xml:space="preserve"> copy of this software and associated documentation files (the </w:t>
      </w:r>
    </w:p>
    <w:p w14:paraId="52915ED0"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"Software"), to deal in the Software without restriction, including </w:t>
      </w:r>
    </w:p>
    <w:p w14:paraId="2DEF2350"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without</w:t>
      </w:r>
      <w:proofErr w:type="gramEnd"/>
      <w:r w:rsidRPr="00825E12">
        <w:rPr>
          <w:rFonts w:ascii="Courier" w:hAnsi="Courier"/>
          <w:color w:val="000000"/>
          <w:sz w:val="18"/>
          <w:szCs w:val="18"/>
        </w:rPr>
        <w:t xml:space="preserve"> limitation the rights to use, copy, modify, merge, publish, </w:t>
      </w:r>
    </w:p>
    <w:p w14:paraId="4A2A6E0F"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distribute</w:t>
      </w:r>
      <w:proofErr w:type="gramEnd"/>
      <w:r w:rsidRPr="00825E12">
        <w:rPr>
          <w:rFonts w:ascii="Courier" w:hAnsi="Courier"/>
          <w:color w:val="000000"/>
          <w:sz w:val="18"/>
          <w:szCs w:val="18"/>
        </w:rPr>
        <w:t xml:space="preserve">, sublicense, and/or sell copies of the Software, and to </w:t>
      </w:r>
    </w:p>
    <w:p w14:paraId="58CCFF8D"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permit</w:t>
      </w:r>
      <w:proofErr w:type="gramEnd"/>
      <w:r w:rsidRPr="00825E12">
        <w:rPr>
          <w:rFonts w:ascii="Courier" w:hAnsi="Courier"/>
          <w:color w:val="000000"/>
          <w:sz w:val="18"/>
          <w:szCs w:val="18"/>
        </w:rPr>
        <w:t xml:space="preserve"> persons to whom the Software is furnished to do so, subject to </w:t>
      </w:r>
    </w:p>
    <w:p w14:paraId="4B74B6B6"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the</w:t>
      </w:r>
      <w:proofErr w:type="gramEnd"/>
      <w:r w:rsidRPr="00825E12">
        <w:rPr>
          <w:rFonts w:ascii="Courier" w:hAnsi="Courier"/>
          <w:color w:val="000000"/>
          <w:sz w:val="18"/>
          <w:szCs w:val="18"/>
        </w:rPr>
        <w:t xml:space="preserve"> following conditions:</w:t>
      </w:r>
    </w:p>
    <w:p w14:paraId="579252EF"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23848D77"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The above copyright notice and this permission notice shall be </w:t>
      </w:r>
    </w:p>
    <w:p w14:paraId="2F33E4A0"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included</w:t>
      </w:r>
      <w:proofErr w:type="gramEnd"/>
      <w:r w:rsidRPr="00825E12">
        <w:rPr>
          <w:rFonts w:ascii="Courier" w:hAnsi="Courier"/>
          <w:color w:val="000000"/>
          <w:sz w:val="18"/>
          <w:szCs w:val="18"/>
        </w:rPr>
        <w:t xml:space="preserve"> in all copies or substantial portions of the Software.</w:t>
      </w:r>
    </w:p>
    <w:p w14:paraId="74D69228" w14:textId="77777777" w:rsidR="00825E12" w:rsidRPr="00825E12" w:rsidRDefault="00825E12" w:rsidP="00825E12">
      <w:pPr>
        <w:widowControl w:val="0"/>
        <w:autoSpaceDE w:val="0"/>
        <w:autoSpaceDN w:val="0"/>
        <w:adjustRightInd w:val="0"/>
        <w:rPr>
          <w:rFonts w:ascii="Courier" w:hAnsi="Courier"/>
          <w:color w:val="000000"/>
          <w:sz w:val="18"/>
          <w:szCs w:val="18"/>
        </w:rPr>
      </w:pPr>
    </w:p>
    <w:p w14:paraId="66B20609"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THE SOFTWARE IS PROVIDED "AS IS", WITHOUT WARRANTY OF ANY KIND, </w:t>
      </w:r>
    </w:p>
    <w:p w14:paraId="569E6AB3"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EXPRESS OR IMPLIED, INCLUDING BUT NOT LIMITED TO THE WARRANTIES OF </w:t>
      </w:r>
    </w:p>
    <w:p w14:paraId="1670304B"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MERCHANTABILITY, FITNESS FOR A PARTICULAR PURPOSE AND NONINFRINGEMENT. </w:t>
      </w:r>
    </w:p>
    <w:p w14:paraId="68F969DC"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IN NO EVENT SHALL THE AUTHORS OR COPYRIGHT HOLDERS BE LIABLE FOR ANY </w:t>
      </w:r>
    </w:p>
    <w:p w14:paraId="435F1B1A"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CLAIM, DAMAGES OR OTHER LIABILITY, WHETHER IN AN ACTION OF CONTRACT, </w:t>
      </w:r>
    </w:p>
    <w:p w14:paraId="329F89CA" w14:textId="77777777" w:rsidR="00825E12" w:rsidRPr="00825E12" w:rsidRDefault="00825E12" w:rsidP="00825E12">
      <w:pPr>
        <w:widowControl w:val="0"/>
        <w:autoSpaceDE w:val="0"/>
        <w:autoSpaceDN w:val="0"/>
        <w:adjustRightInd w:val="0"/>
        <w:rPr>
          <w:rFonts w:ascii="Courier" w:hAnsi="Courier"/>
          <w:color w:val="000000"/>
          <w:sz w:val="18"/>
          <w:szCs w:val="18"/>
        </w:rPr>
      </w:pPr>
      <w:r w:rsidRPr="00825E12">
        <w:rPr>
          <w:rFonts w:ascii="Courier" w:hAnsi="Courier"/>
          <w:color w:val="000000"/>
          <w:sz w:val="18"/>
          <w:szCs w:val="18"/>
        </w:rPr>
        <w:t xml:space="preserve">TORT OR OTHERWISE, ARISING FROM, OUT OF OR IN CONNECTION WITH THE </w:t>
      </w:r>
    </w:p>
    <w:p w14:paraId="2D75DFF4" w14:textId="77777777" w:rsidR="00825E12" w:rsidRPr="00825E12" w:rsidRDefault="00825E12" w:rsidP="00825E12">
      <w:pPr>
        <w:widowControl w:val="0"/>
        <w:autoSpaceDE w:val="0"/>
        <w:autoSpaceDN w:val="0"/>
        <w:adjustRightInd w:val="0"/>
        <w:rPr>
          <w:rFonts w:ascii="Courier" w:hAnsi="Courier"/>
          <w:color w:val="000000"/>
          <w:sz w:val="18"/>
          <w:szCs w:val="18"/>
        </w:rPr>
      </w:pPr>
      <w:proofErr w:type="gramStart"/>
      <w:r w:rsidRPr="00825E12">
        <w:rPr>
          <w:rFonts w:ascii="Courier" w:hAnsi="Courier"/>
          <w:color w:val="000000"/>
          <w:sz w:val="18"/>
          <w:szCs w:val="18"/>
        </w:rPr>
        <w:t>SOFTWARE OR THE USE</w:t>
      </w:r>
      <w:proofErr w:type="gramEnd"/>
      <w:r w:rsidRPr="00825E12">
        <w:rPr>
          <w:rFonts w:ascii="Courier" w:hAnsi="Courier"/>
          <w:color w:val="000000"/>
          <w:sz w:val="18"/>
          <w:szCs w:val="18"/>
        </w:rPr>
        <w:t xml:space="preserve"> OR OTHER DEALINGS IN THE SOFTWARE</w:t>
      </w:r>
    </w:p>
    <w:p w14:paraId="2C3388C0" w14:textId="77777777" w:rsidR="00597566" w:rsidRPr="00C363C2" w:rsidRDefault="00597566" w:rsidP="00C363C2">
      <w:pPr>
        <w:widowControl w:val="0"/>
        <w:autoSpaceDE w:val="0"/>
        <w:autoSpaceDN w:val="0"/>
        <w:adjustRightInd w:val="0"/>
        <w:rPr>
          <w:rFonts w:ascii="Courier" w:hAnsi="Courier"/>
          <w:color w:val="000000"/>
          <w:sz w:val="18"/>
          <w:szCs w:val="18"/>
        </w:rPr>
      </w:pPr>
    </w:p>
    <w:sectPr w:rsidR="00597566" w:rsidRPr="00C363C2">
      <w:footerReference w:type="default" r:id="rId14"/>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1D754" w14:textId="77777777" w:rsidR="00460001" w:rsidRDefault="00460001" w:rsidP="00720370">
      <w:r>
        <w:separator/>
      </w:r>
    </w:p>
  </w:endnote>
  <w:endnote w:type="continuationSeparator" w:id="0">
    <w:p w14:paraId="0FBF1B3C" w14:textId="77777777" w:rsidR="00460001" w:rsidRDefault="00460001" w:rsidP="00720370">
      <w:r>
        <w:continuationSeparator/>
      </w:r>
    </w:p>
  </w:endnote>
  <w:endnote w:type="continuationNotice" w:id="1">
    <w:p w14:paraId="436D8CC6" w14:textId="77777777" w:rsidR="00460001" w:rsidRDefault="00460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Bold">
    <w:altName w:val="Arial"/>
    <w:charset w:val="00"/>
    <w:family w:val="auto"/>
    <w:pitch w:val="variable"/>
    <w:sig w:usb0="00000003"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A41A" w14:textId="5D393D37" w:rsidR="006F658D" w:rsidRDefault="006F658D" w:rsidP="006C0C7C">
    <w:pPr>
      <w:pStyle w:val="Footer"/>
      <w:spacing w:after="60"/>
      <w:jc w:val="center"/>
      <w:rPr>
        <w:sz w:val="12"/>
      </w:rPr>
    </w:pPr>
    <w:r w:rsidRPr="00155745">
      <w:rPr>
        <w:sz w:val="12"/>
      </w:rPr>
      <w:t xml:space="preserve">Avaya </w:t>
    </w:r>
    <w:r>
      <w:rPr>
        <w:sz w:val="12"/>
      </w:rPr>
      <w:t>Software Development Kit License Terms (10/14/2019)</w:t>
    </w:r>
  </w:p>
  <w:p w14:paraId="2C7A72C1" w14:textId="77EE4397" w:rsidR="006F658D" w:rsidRPr="00155745" w:rsidRDefault="006F658D" w:rsidP="00155745">
    <w:pPr>
      <w:jc w:val="center"/>
      <w:rPr>
        <w:sz w:val="12"/>
      </w:rPr>
    </w:pPr>
    <w:r>
      <w:rPr>
        <w:sz w:val="12"/>
      </w:rPr>
      <w:t xml:space="preserve">© 2016-2019 </w:t>
    </w:r>
    <w:r w:rsidRPr="00121CBD">
      <w:rPr>
        <w:sz w:val="12"/>
      </w:rPr>
      <w:t>Avaya Inc. All rights reserved. Avaya</w:t>
    </w:r>
    <w:r w:rsidRPr="00155745">
      <w:rPr>
        <w:sz w:val="12"/>
      </w:rPr>
      <w:t xml:space="preserve"> and </w:t>
    </w:r>
    <w:r w:rsidRPr="00121CBD">
      <w:rPr>
        <w:sz w:val="12"/>
      </w:rPr>
      <w:t>the Avaya Logo are trademarks of Avaya Inc. and may be registered in certain jurisdictions. All trademarks identified by the ® or TM are registered trademarks, service marks or trademarks, respectively, of Avaya Inc. All other trademarks are the property of their respective owners.</w:t>
    </w:r>
  </w:p>
  <w:p w14:paraId="709132DF" w14:textId="77777777" w:rsidR="006F658D" w:rsidRDefault="006F658D" w:rsidP="006C0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5ABF0" w14:textId="77777777" w:rsidR="00460001" w:rsidRDefault="00460001" w:rsidP="00720370">
      <w:r>
        <w:separator/>
      </w:r>
    </w:p>
  </w:footnote>
  <w:footnote w:type="continuationSeparator" w:id="0">
    <w:p w14:paraId="5A56BBCD" w14:textId="77777777" w:rsidR="00460001" w:rsidRDefault="00460001" w:rsidP="00720370">
      <w:r>
        <w:continuationSeparator/>
      </w:r>
    </w:p>
  </w:footnote>
  <w:footnote w:type="continuationNotice" w:id="1">
    <w:p w14:paraId="6DEB9E48" w14:textId="77777777" w:rsidR="00460001" w:rsidRDefault="0046000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F510C"/>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 w15:restartNumberingAfterBreak="0">
    <w:nsid w:val="279B16AB"/>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 w15:restartNumberingAfterBreak="0">
    <w:nsid w:val="28132B1C"/>
    <w:multiLevelType w:val="hybridMultilevel"/>
    <w:tmpl w:val="CDB095B4"/>
    <w:lvl w:ilvl="0" w:tplc="0409000F">
      <w:start w:val="1"/>
      <w:numFmt w:val="decimal"/>
      <w:lvlText w:val="%1."/>
      <w:lvlJc w:val="left"/>
      <w:pPr>
        <w:ind w:left="720" w:hanging="360"/>
      </w:pPr>
    </w:lvl>
    <w:lvl w:ilvl="1" w:tplc="0A0CE380">
      <w:start w:val="1"/>
      <w:numFmt w:val="lowerLetter"/>
      <w:lvlText w:val="%2."/>
      <w:lvlJc w:val="left"/>
      <w:pPr>
        <w:ind w:left="1440" w:hanging="360"/>
      </w:pPr>
      <w:rPr>
        <w:b w:val="0"/>
      </w:rPr>
    </w:lvl>
    <w:lvl w:ilvl="2" w:tplc="1E90E236">
      <w:start w:val="1"/>
      <w:numFmt w:val="lowerRoman"/>
      <w:lvlText w:val="%3."/>
      <w:lvlJc w:val="right"/>
      <w:pPr>
        <w:ind w:left="2160" w:hanging="180"/>
      </w:pPr>
      <w:rPr>
        <w:b w:val="0"/>
      </w:rPr>
    </w:lvl>
    <w:lvl w:ilvl="3" w:tplc="A27E3086">
      <w:start w:val="1"/>
      <w:numFmt w:val="decimal"/>
      <w:lvlText w:val="%4."/>
      <w:lvlJc w:val="left"/>
      <w:pPr>
        <w:ind w:left="2880" w:hanging="360"/>
      </w:pPr>
      <w:rPr>
        <w:rFonts w:hint="default"/>
        <w:b w:val="0"/>
        <w:i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A4C3F"/>
    <w:multiLevelType w:val="multilevel"/>
    <w:tmpl w:val="D77AF896"/>
    <w:lvl w:ilvl="0">
      <w:start w:val="1"/>
      <w:numFmt w:val="decimal"/>
      <w:pStyle w:val="Style1"/>
      <w:lvlText w:val="%1."/>
      <w:lvlJc w:val="left"/>
      <w:pPr>
        <w:tabs>
          <w:tab w:val="num" w:pos="360"/>
        </w:tabs>
        <w:ind w:left="360" w:hanging="360"/>
      </w:pPr>
      <w:rPr>
        <w:rFonts w:ascii="Arial Bold" w:hAnsi="Arial Bold" w:hint="default"/>
        <w:b/>
        <w:i w:val="0"/>
        <w:color w:val="auto"/>
        <w:sz w:val="18"/>
      </w:rPr>
    </w:lvl>
    <w:lvl w:ilvl="1">
      <w:start w:val="1"/>
      <w:numFmt w:val="decimal"/>
      <w:pStyle w:val="Style2"/>
      <w:lvlText w:val="%1.%2."/>
      <w:lvlJc w:val="left"/>
      <w:pPr>
        <w:tabs>
          <w:tab w:val="num" w:pos="792"/>
        </w:tabs>
        <w:ind w:left="792" w:hanging="432"/>
      </w:pPr>
      <w:rPr>
        <w:rFonts w:hint="default"/>
        <w:b w:val="0"/>
      </w:rPr>
    </w:lvl>
    <w:lvl w:ilvl="2">
      <w:start w:val="1"/>
      <w:numFmt w:val="decimal"/>
      <w:pStyle w:val="Style3"/>
      <w:lvlText w:val="%1.%2.%3."/>
      <w:lvlJc w:val="left"/>
      <w:pPr>
        <w:tabs>
          <w:tab w:val="num" w:pos="1780"/>
        </w:tabs>
        <w:ind w:left="1780" w:hanging="504"/>
      </w:pPr>
      <w:rPr>
        <w:rFonts w:hint="default"/>
        <w:b w:val="0"/>
      </w:rPr>
    </w:lvl>
    <w:lvl w:ilvl="3">
      <w:start w:val="1"/>
      <w:numFmt w:val="decimal"/>
      <w:pStyle w:val="Style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3B736791"/>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5" w15:restartNumberingAfterBreak="0">
    <w:nsid w:val="3F6E0FF2"/>
    <w:multiLevelType w:val="hybridMultilevel"/>
    <w:tmpl w:val="31807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9E138B"/>
    <w:multiLevelType w:val="multilevel"/>
    <w:tmpl w:val="CF9E600A"/>
    <w:lvl w:ilvl="0">
      <w:start w:val="1"/>
      <w:numFmt w:val="decimal"/>
      <w:pStyle w:val="Heading1"/>
      <w:lvlText w:val="%1"/>
      <w:lvlJc w:val="left"/>
      <w:pPr>
        <w:ind w:left="425" w:hanging="425"/>
      </w:pPr>
      <w:rPr>
        <w:rFonts w:hint="default"/>
      </w:rPr>
    </w:lvl>
    <w:lvl w:ilvl="1">
      <w:start w:val="1"/>
      <w:numFmt w:val="decimal"/>
      <w:pStyle w:val="Heading2"/>
      <w:lvlText w:val="%1.%2"/>
      <w:lvlJc w:val="left"/>
      <w:pPr>
        <w:ind w:left="425" w:hanging="425"/>
      </w:pPr>
      <w:rPr>
        <w:rFonts w:hint="default"/>
      </w:rPr>
    </w:lvl>
    <w:lvl w:ilvl="2">
      <w:start w:val="1"/>
      <w:numFmt w:val="decimal"/>
      <w:pStyle w:val="Heading3"/>
      <w:lvlText w:val="%1.%2.%3"/>
      <w:lvlJc w:val="left"/>
      <w:pPr>
        <w:ind w:left="425" w:hanging="425"/>
      </w:pPr>
      <w:rPr>
        <w:rFonts w:hint="default"/>
      </w:rPr>
    </w:lvl>
    <w:lvl w:ilvl="3">
      <w:start w:val="1"/>
      <w:numFmt w:val="decimal"/>
      <w:pStyle w:val="Heading4"/>
      <w:lvlText w:val="%1.%2.%3.%4"/>
      <w:lvlJc w:val="left"/>
      <w:pPr>
        <w:ind w:left="425" w:hanging="425"/>
      </w:pPr>
      <w:rPr>
        <w:rFonts w:hint="default"/>
      </w:rPr>
    </w:lvl>
    <w:lvl w:ilvl="4">
      <w:start w:val="1"/>
      <w:numFmt w:val="decimal"/>
      <w:pStyle w:val="Heading5"/>
      <w:lvlText w:val="%1.%2.%3.%4.%5"/>
      <w:lvlJc w:val="left"/>
      <w:pPr>
        <w:ind w:left="425" w:hanging="425"/>
      </w:pPr>
      <w:rPr>
        <w:rFonts w:hint="default"/>
      </w:rPr>
    </w:lvl>
    <w:lvl w:ilvl="5">
      <w:start w:val="1"/>
      <w:numFmt w:val="decimal"/>
      <w:pStyle w:val="Heading6"/>
      <w:lvlText w:val="%1.%2.%3.%4.%5.%6"/>
      <w:lvlJc w:val="left"/>
      <w:pPr>
        <w:ind w:left="425" w:hanging="425"/>
      </w:pPr>
      <w:rPr>
        <w:rFonts w:hint="default"/>
      </w:rPr>
    </w:lvl>
    <w:lvl w:ilvl="6">
      <w:start w:val="1"/>
      <w:numFmt w:val="decimal"/>
      <w:pStyle w:val="Heading7"/>
      <w:lvlText w:val="%1.%2.%3.%4.%5.%6.%7"/>
      <w:lvlJc w:val="left"/>
      <w:pPr>
        <w:ind w:left="425" w:hanging="425"/>
      </w:pPr>
      <w:rPr>
        <w:rFonts w:hint="default"/>
      </w:rPr>
    </w:lvl>
    <w:lvl w:ilvl="7">
      <w:start w:val="1"/>
      <w:numFmt w:val="decimal"/>
      <w:pStyle w:val="Heading8"/>
      <w:lvlText w:val="%1.%2.%3.%4.%5.%6.%7.%8"/>
      <w:lvlJc w:val="left"/>
      <w:pPr>
        <w:ind w:left="425" w:hanging="425"/>
      </w:pPr>
      <w:rPr>
        <w:rFonts w:hint="default"/>
      </w:rPr>
    </w:lvl>
    <w:lvl w:ilvl="8">
      <w:start w:val="1"/>
      <w:numFmt w:val="decimal"/>
      <w:pStyle w:val="Heading9"/>
      <w:lvlText w:val="%1.%2.%3.%4.%5.%6.%7.%8.%9"/>
      <w:lvlJc w:val="left"/>
      <w:pPr>
        <w:ind w:left="425" w:hanging="425"/>
      </w:pPr>
      <w:rPr>
        <w:rFonts w:hint="default"/>
      </w:rPr>
    </w:lvl>
  </w:abstractNum>
  <w:abstractNum w:abstractNumId="7" w15:restartNumberingAfterBreak="0">
    <w:nsid w:val="4DDA6324"/>
    <w:multiLevelType w:val="multilevel"/>
    <w:tmpl w:val="6F50CC42"/>
    <w:lvl w:ilvl="0">
      <w:start w:val="15"/>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8" w15:restartNumberingAfterBreak="0">
    <w:nsid w:val="4E9C0F8B"/>
    <w:multiLevelType w:val="multilevel"/>
    <w:tmpl w:val="0B30AE32"/>
    <w:lvl w:ilvl="0">
      <w:start w:val="10"/>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25C55E2"/>
    <w:multiLevelType w:val="hybridMultilevel"/>
    <w:tmpl w:val="357E9E3E"/>
    <w:lvl w:ilvl="0" w:tplc="2D7A0034">
      <w:start w:val="1"/>
      <w:numFmt w:val="upp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C779DB"/>
    <w:multiLevelType w:val="hybridMultilevel"/>
    <w:tmpl w:val="1EBED0C4"/>
    <w:lvl w:ilvl="0" w:tplc="8BBE8E2E">
      <w:start w:val="3"/>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762D60EA"/>
    <w:multiLevelType w:val="multilevel"/>
    <w:tmpl w:val="D2D8378A"/>
    <w:lvl w:ilvl="0">
      <w:start w:val="15"/>
      <w:numFmt w:val="decimal"/>
      <w:lvlText w:val="%1.0"/>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12" w15:restartNumberingAfterBreak="0">
    <w:nsid w:val="764C1646"/>
    <w:multiLevelType w:val="multilevel"/>
    <w:tmpl w:val="C876EE9E"/>
    <w:lvl w:ilvl="0">
      <w:start w:val="1"/>
      <w:numFmt w:val="decimal"/>
      <w:lvlText w:val="%1."/>
      <w:lvlJc w:val="left"/>
      <w:pPr>
        <w:tabs>
          <w:tab w:val="num" w:pos="720"/>
        </w:tabs>
        <w:ind w:left="0" w:firstLine="0"/>
      </w:pPr>
      <w:rPr>
        <w:rFonts w:ascii="Times New Roman" w:hAnsi="Times New Roman" w:cs="Times New Roman" w:hint="default"/>
        <w:b w:val="0"/>
        <w:bCs/>
        <w:i w:val="0"/>
        <w:iCs w:val="0"/>
        <w:color w:val="auto"/>
        <w:spacing w:val="0"/>
        <w:sz w:val="22"/>
        <w:szCs w:val="22"/>
      </w:rPr>
    </w:lvl>
    <w:lvl w:ilvl="1">
      <w:start w:val="1"/>
      <w:numFmt w:val="upperLetter"/>
      <w:lvlText w:val="%2."/>
      <w:lvlJc w:val="left"/>
      <w:pPr>
        <w:tabs>
          <w:tab w:val="num" w:pos="810"/>
        </w:tabs>
        <w:ind w:left="90" w:firstLine="0"/>
      </w:pPr>
      <w:rPr>
        <w:rFonts w:ascii="Times New Roman" w:hAnsi="Times New Roman" w:cs="Times New Roman" w:hint="default"/>
        <w:b w:val="0"/>
        <w:bCs/>
        <w:i w:val="0"/>
        <w:iCs w:val="0"/>
        <w:color w:val="auto"/>
        <w:spacing w:val="0"/>
        <w:sz w:val="20"/>
        <w:szCs w:val="15"/>
      </w:rPr>
    </w:lvl>
    <w:lvl w:ilvl="2">
      <w:start w:val="1"/>
      <w:numFmt w:val="lowerRoman"/>
      <w:suff w:val="space"/>
      <w:lvlText w:val="%3."/>
      <w:lvlJc w:val="left"/>
      <w:pPr>
        <w:ind w:left="720" w:firstLine="0"/>
      </w:pPr>
      <w:rPr>
        <w:rFonts w:ascii="Arial" w:hAnsi="Arial" w:cs="Arial Narrow" w:hint="default"/>
        <w:b w:val="0"/>
        <w:bCs w:val="0"/>
        <w:i w:val="0"/>
        <w:iCs w:val="0"/>
        <w:color w:val="auto"/>
        <w:spacing w:val="0"/>
        <w:sz w:val="20"/>
        <w:szCs w:val="13"/>
      </w:rPr>
    </w:lvl>
    <w:lvl w:ilvl="3">
      <w:start w:val="1"/>
      <w:numFmt w:val="decimal"/>
      <w:lvlText w:val="%4."/>
      <w:lvlJc w:val="left"/>
      <w:pPr>
        <w:tabs>
          <w:tab w:val="num" w:pos="1440"/>
        </w:tabs>
        <w:ind w:left="720" w:firstLine="0"/>
      </w:pPr>
      <w:rPr>
        <w:rFonts w:cs="Times New Roman" w:hint="default"/>
      </w:rPr>
    </w:lvl>
    <w:lvl w:ilvl="4">
      <w:start w:val="1"/>
      <w:numFmt w:val="decimal"/>
      <w:lvlText w:val="%1.%2.%3.%4.%5"/>
      <w:lvlJc w:val="left"/>
      <w:pPr>
        <w:tabs>
          <w:tab w:val="num" w:pos="-432"/>
        </w:tabs>
        <w:ind w:left="-432" w:firstLine="0"/>
      </w:pPr>
      <w:rPr>
        <w:rFonts w:cs="Times New Roman" w:hint="eastAsia"/>
      </w:rPr>
    </w:lvl>
    <w:lvl w:ilvl="5">
      <w:start w:val="1"/>
      <w:numFmt w:val="decimal"/>
      <w:lvlText w:val="%1.%2.%3.%4.%5.%6"/>
      <w:lvlJc w:val="left"/>
      <w:pPr>
        <w:tabs>
          <w:tab w:val="num" w:pos="-432"/>
        </w:tabs>
        <w:ind w:left="-432" w:firstLine="0"/>
      </w:pPr>
      <w:rPr>
        <w:rFonts w:cs="Times New Roman" w:hint="eastAsia"/>
      </w:rPr>
    </w:lvl>
    <w:lvl w:ilvl="6">
      <w:start w:val="1"/>
      <w:numFmt w:val="decimal"/>
      <w:lvlText w:val="%1.%2.%3.%4.%5.%6.%7"/>
      <w:lvlJc w:val="left"/>
      <w:pPr>
        <w:tabs>
          <w:tab w:val="num" w:pos="-432"/>
        </w:tabs>
        <w:ind w:left="-432" w:firstLine="0"/>
      </w:pPr>
      <w:rPr>
        <w:rFonts w:cs="Times New Roman" w:hint="eastAsia"/>
      </w:rPr>
    </w:lvl>
    <w:lvl w:ilvl="7">
      <w:start w:val="1"/>
      <w:numFmt w:val="decimal"/>
      <w:lvlText w:val="%1.%2.%3.%4.%5.%6.%7.%8"/>
      <w:lvlJc w:val="left"/>
      <w:pPr>
        <w:tabs>
          <w:tab w:val="num" w:pos="-432"/>
        </w:tabs>
        <w:ind w:left="-432" w:firstLine="0"/>
      </w:pPr>
      <w:rPr>
        <w:rFonts w:cs="Times New Roman" w:hint="eastAsia"/>
      </w:rPr>
    </w:lvl>
    <w:lvl w:ilvl="8">
      <w:start w:val="1"/>
      <w:numFmt w:val="decimal"/>
      <w:lvlText w:val="%1.%2.%3.%4.%5.%6.%7.%8.%9"/>
      <w:lvlJc w:val="left"/>
      <w:pPr>
        <w:tabs>
          <w:tab w:val="num" w:pos="-432"/>
        </w:tabs>
        <w:ind w:left="-432" w:firstLine="0"/>
      </w:pPr>
      <w:rPr>
        <w:rFonts w:cs="Times New Roman" w:hint="eastAsia"/>
      </w:rPr>
    </w:lvl>
  </w:abstractNum>
  <w:num w:numId="1">
    <w:abstractNumId w:val="12"/>
  </w:num>
  <w:num w:numId="2">
    <w:abstractNumId w:val="3"/>
  </w:num>
  <w:num w:numId="3">
    <w:abstractNumId w:val="3"/>
  </w:num>
  <w:num w:numId="4">
    <w:abstractNumId w:val="3"/>
  </w:num>
  <w:num w:numId="5">
    <w:abstractNumId w:val="3"/>
  </w:num>
  <w:num w:numId="6">
    <w:abstractNumId w:val="3"/>
  </w:num>
  <w:num w:numId="7">
    <w:abstractNumId w:val="10"/>
  </w:num>
  <w:num w:numId="8">
    <w:abstractNumId w:val="5"/>
  </w:num>
  <w:num w:numId="9">
    <w:abstractNumId w:val="2"/>
  </w:num>
  <w:num w:numId="10">
    <w:abstractNumId w:val="6"/>
  </w:num>
  <w:num w:numId="11">
    <w:abstractNumId w:val="1"/>
  </w:num>
  <w:num w:numId="12">
    <w:abstractNumId w:val="8"/>
  </w:num>
  <w:num w:numId="13">
    <w:abstractNumId w:val="7"/>
  </w:num>
  <w:num w:numId="14">
    <w:abstractNumId w:val="11"/>
  </w:num>
  <w:num w:numId="15">
    <w:abstractNumId w:val="4"/>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E75"/>
    <w:rsid w:val="00005724"/>
    <w:rsid w:val="0001152B"/>
    <w:rsid w:val="00021DB8"/>
    <w:rsid w:val="0002220F"/>
    <w:rsid w:val="00022C4F"/>
    <w:rsid w:val="00023C62"/>
    <w:rsid w:val="0002785F"/>
    <w:rsid w:val="00032271"/>
    <w:rsid w:val="00042819"/>
    <w:rsid w:val="0004342B"/>
    <w:rsid w:val="000441F6"/>
    <w:rsid w:val="00050A68"/>
    <w:rsid w:val="00053EEE"/>
    <w:rsid w:val="000629D7"/>
    <w:rsid w:val="00062F86"/>
    <w:rsid w:val="00066291"/>
    <w:rsid w:val="00070CE2"/>
    <w:rsid w:val="00074387"/>
    <w:rsid w:val="00074818"/>
    <w:rsid w:val="000805E9"/>
    <w:rsid w:val="00085C18"/>
    <w:rsid w:val="00085CB2"/>
    <w:rsid w:val="0009490B"/>
    <w:rsid w:val="000A24ED"/>
    <w:rsid w:val="000B4EF6"/>
    <w:rsid w:val="000D4429"/>
    <w:rsid w:val="000D6D48"/>
    <w:rsid w:val="000E6619"/>
    <w:rsid w:val="000F4115"/>
    <w:rsid w:val="00110B9B"/>
    <w:rsid w:val="00111BDC"/>
    <w:rsid w:val="001125A7"/>
    <w:rsid w:val="00114A1A"/>
    <w:rsid w:val="00125495"/>
    <w:rsid w:val="001372CD"/>
    <w:rsid w:val="0014398E"/>
    <w:rsid w:val="00147B48"/>
    <w:rsid w:val="00153BDA"/>
    <w:rsid w:val="00155745"/>
    <w:rsid w:val="001660E3"/>
    <w:rsid w:val="00167581"/>
    <w:rsid w:val="00174CAA"/>
    <w:rsid w:val="0018135C"/>
    <w:rsid w:val="00194725"/>
    <w:rsid w:val="00195E82"/>
    <w:rsid w:val="0019780B"/>
    <w:rsid w:val="001A2A24"/>
    <w:rsid w:val="001A2B12"/>
    <w:rsid w:val="001A515D"/>
    <w:rsid w:val="001A6BC8"/>
    <w:rsid w:val="001A7725"/>
    <w:rsid w:val="001B082A"/>
    <w:rsid w:val="001B20F1"/>
    <w:rsid w:val="001B56C3"/>
    <w:rsid w:val="001C42A5"/>
    <w:rsid w:val="001E63BC"/>
    <w:rsid w:val="001E6637"/>
    <w:rsid w:val="001E6C73"/>
    <w:rsid w:val="001E73D3"/>
    <w:rsid w:val="001E7D5A"/>
    <w:rsid w:val="001F07FC"/>
    <w:rsid w:val="001F1C33"/>
    <w:rsid w:val="001F3242"/>
    <w:rsid w:val="001F4696"/>
    <w:rsid w:val="001F4FB1"/>
    <w:rsid w:val="00204847"/>
    <w:rsid w:val="00207514"/>
    <w:rsid w:val="002107A3"/>
    <w:rsid w:val="00217E95"/>
    <w:rsid w:val="002237BB"/>
    <w:rsid w:val="002263C2"/>
    <w:rsid w:val="00237EC8"/>
    <w:rsid w:val="00242E76"/>
    <w:rsid w:val="00243482"/>
    <w:rsid w:val="00243540"/>
    <w:rsid w:val="00243F28"/>
    <w:rsid w:val="00246CE7"/>
    <w:rsid w:val="00247C3C"/>
    <w:rsid w:val="00251463"/>
    <w:rsid w:val="00256525"/>
    <w:rsid w:val="00257174"/>
    <w:rsid w:val="00257D86"/>
    <w:rsid w:val="0026073E"/>
    <w:rsid w:val="00262BB8"/>
    <w:rsid w:val="0026356B"/>
    <w:rsid w:val="00265D6E"/>
    <w:rsid w:val="002710AA"/>
    <w:rsid w:val="00271368"/>
    <w:rsid w:val="0027446F"/>
    <w:rsid w:val="00275662"/>
    <w:rsid w:val="00280BF8"/>
    <w:rsid w:val="002834EF"/>
    <w:rsid w:val="00285E55"/>
    <w:rsid w:val="00287EB3"/>
    <w:rsid w:val="0029076C"/>
    <w:rsid w:val="0029333E"/>
    <w:rsid w:val="00295302"/>
    <w:rsid w:val="002A2415"/>
    <w:rsid w:val="002B03FB"/>
    <w:rsid w:val="002C35DD"/>
    <w:rsid w:val="002C3D90"/>
    <w:rsid w:val="002C3F37"/>
    <w:rsid w:val="002F2BD0"/>
    <w:rsid w:val="002F4E75"/>
    <w:rsid w:val="002F5330"/>
    <w:rsid w:val="002F7D90"/>
    <w:rsid w:val="00310686"/>
    <w:rsid w:val="00324C6B"/>
    <w:rsid w:val="003269A5"/>
    <w:rsid w:val="003274BF"/>
    <w:rsid w:val="003418EE"/>
    <w:rsid w:val="00347847"/>
    <w:rsid w:val="00352C9B"/>
    <w:rsid w:val="00360ECB"/>
    <w:rsid w:val="0036247F"/>
    <w:rsid w:val="003641AD"/>
    <w:rsid w:val="00365C43"/>
    <w:rsid w:val="0036660C"/>
    <w:rsid w:val="003715F7"/>
    <w:rsid w:val="003725E5"/>
    <w:rsid w:val="00380956"/>
    <w:rsid w:val="00384766"/>
    <w:rsid w:val="003A1D9A"/>
    <w:rsid w:val="003B483C"/>
    <w:rsid w:val="003C0926"/>
    <w:rsid w:val="003C6971"/>
    <w:rsid w:val="00402638"/>
    <w:rsid w:val="00402733"/>
    <w:rsid w:val="004109E9"/>
    <w:rsid w:val="00414485"/>
    <w:rsid w:val="004162FA"/>
    <w:rsid w:val="00420364"/>
    <w:rsid w:val="004255A5"/>
    <w:rsid w:val="00426BE3"/>
    <w:rsid w:val="004302CA"/>
    <w:rsid w:val="0043164B"/>
    <w:rsid w:val="004320BD"/>
    <w:rsid w:val="00435D13"/>
    <w:rsid w:val="00436C2B"/>
    <w:rsid w:val="00445D79"/>
    <w:rsid w:val="00446B25"/>
    <w:rsid w:val="00447B78"/>
    <w:rsid w:val="0045663F"/>
    <w:rsid w:val="00457286"/>
    <w:rsid w:val="00460001"/>
    <w:rsid w:val="004606AB"/>
    <w:rsid w:val="00462169"/>
    <w:rsid w:val="004663F3"/>
    <w:rsid w:val="00491BEE"/>
    <w:rsid w:val="004979AD"/>
    <w:rsid w:val="004A1FED"/>
    <w:rsid w:val="004A2391"/>
    <w:rsid w:val="004B4BF1"/>
    <w:rsid w:val="004B6562"/>
    <w:rsid w:val="004C34A2"/>
    <w:rsid w:val="004C483F"/>
    <w:rsid w:val="004C5744"/>
    <w:rsid w:val="004D1A2A"/>
    <w:rsid w:val="004D1E41"/>
    <w:rsid w:val="004D53B6"/>
    <w:rsid w:val="004D5802"/>
    <w:rsid w:val="004E17E7"/>
    <w:rsid w:val="004F12F3"/>
    <w:rsid w:val="004F2134"/>
    <w:rsid w:val="004F359C"/>
    <w:rsid w:val="004F50E9"/>
    <w:rsid w:val="004F51AA"/>
    <w:rsid w:val="00506F66"/>
    <w:rsid w:val="00511557"/>
    <w:rsid w:val="00513C39"/>
    <w:rsid w:val="005157F6"/>
    <w:rsid w:val="005161B0"/>
    <w:rsid w:val="00521A45"/>
    <w:rsid w:val="00531D93"/>
    <w:rsid w:val="005371E4"/>
    <w:rsid w:val="0053785E"/>
    <w:rsid w:val="00537B0C"/>
    <w:rsid w:val="00537C43"/>
    <w:rsid w:val="00544C08"/>
    <w:rsid w:val="005545B7"/>
    <w:rsid w:val="00554E04"/>
    <w:rsid w:val="005565E1"/>
    <w:rsid w:val="00560C3F"/>
    <w:rsid w:val="00566B7E"/>
    <w:rsid w:val="00570F7E"/>
    <w:rsid w:val="00572E4E"/>
    <w:rsid w:val="00583FE2"/>
    <w:rsid w:val="00585E2F"/>
    <w:rsid w:val="00586217"/>
    <w:rsid w:val="00590D9A"/>
    <w:rsid w:val="005910D8"/>
    <w:rsid w:val="00593D2F"/>
    <w:rsid w:val="00597566"/>
    <w:rsid w:val="005A078F"/>
    <w:rsid w:val="005A344E"/>
    <w:rsid w:val="005B47E0"/>
    <w:rsid w:val="005C0F65"/>
    <w:rsid w:val="005C1800"/>
    <w:rsid w:val="005C32D3"/>
    <w:rsid w:val="005C34E6"/>
    <w:rsid w:val="005C7E55"/>
    <w:rsid w:val="005E0747"/>
    <w:rsid w:val="005E4CE9"/>
    <w:rsid w:val="005E695A"/>
    <w:rsid w:val="005E773E"/>
    <w:rsid w:val="005F2955"/>
    <w:rsid w:val="005F3C1C"/>
    <w:rsid w:val="005F51A3"/>
    <w:rsid w:val="005F6DA3"/>
    <w:rsid w:val="00604299"/>
    <w:rsid w:val="00605069"/>
    <w:rsid w:val="00611AAA"/>
    <w:rsid w:val="00616C43"/>
    <w:rsid w:val="006178ED"/>
    <w:rsid w:val="0062278D"/>
    <w:rsid w:val="0062513B"/>
    <w:rsid w:val="00630CD5"/>
    <w:rsid w:val="006338CA"/>
    <w:rsid w:val="00641672"/>
    <w:rsid w:val="006419D3"/>
    <w:rsid w:val="00645E82"/>
    <w:rsid w:val="0065069C"/>
    <w:rsid w:val="006523FF"/>
    <w:rsid w:val="00652C3F"/>
    <w:rsid w:val="00662323"/>
    <w:rsid w:val="0066317C"/>
    <w:rsid w:val="00665487"/>
    <w:rsid w:val="0066720A"/>
    <w:rsid w:val="0067282B"/>
    <w:rsid w:val="00681417"/>
    <w:rsid w:val="006816A7"/>
    <w:rsid w:val="00682B58"/>
    <w:rsid w:val="0068454A"/>
    <w:rsid w:val="00685065"/>
    <w:rsid w:val="00687197"/>
    <w:rsid w:val="006A20F7"/>
    <w:rsid w:val="006A33BD"/>
    <w:rsid w:val="006A35C4"/>
    <w:rsid w:val="006A3A92"/>
    <w:rsid w:val="006A6A63"/>
    <w:rsid w:val="006B015E"/>
    <w:rsid w:val="006B0190"/>
    <w:rsid w:val="006B1E73"/>
    <w:rsid w:val="006B4759"/>
    <w:rsid w:val="006B71C7"/>
    <w:rsid w:val="006C0C7C"/>
    <w:rsid w:val="006C3FA7"/>
    <w:rsid w:val="006C58C8"/>
    <w:rsid w:val="006C658B"/>
    <w:rsid w:val="006D27A5"/>
    <w:rsid w:val="006D404C"/>
    <w:rsid w:val="006D5C50"/>
    <w:rsid w:val="006E00DC"/>
    <w:rsid w:val="006E0C47"/>
    <w:rsid w:val="006E171A"/>
    <w:rsid w:val="006E1BF3"/>
    <w:rsid w:val="006F1A73"/>
    <w:rsid w:val="006F658D"/>
    <w:rsid w:val="00705726"/>
    <w:rsid w:val="00716E67"/>
    <w:rsid w:val="00717A0F"/>
    <w:rsid w:val="00720370"/>
    <w:rsid w:val="007220DB"/>
    <w:rsid w:val="00722F9D"/>
    <w:rsid w:val="00727AF0"/>
    <w:rsid w:val="007329B4"/>
    <w:rsid w:val="00732FF3"/>
    <w:rsid w:val="00737AA6"/>
    <w:rsid w:val="00756F74"/>
    <w:rsid w:val="00760B99"/>
    <w:rsid w:val="007659AE"/>
    <w:rsid w:val="00767ACC"/>
    <w:rsid w:val="00772E6D"/>
    <w:rsid w:val="00777505"/>
    <w:rsid w:val="00780EE0"/>
    <w:rsid w:val="00785FF6"/>
    <w:rsid w:val="007A0850"/>
    <w:rsid w:val="007A59EC"/>
    <w:rsid w:val="007A5D72"/>
    <w:rsid w:val="007B15AE"/>
    <w:rsid w:val="007B15FC"/>
    <w:rsid w:val="007C1501"/>
    <w:rsid w:val="007C1FE3"/>
    <w:rsid w:val="007C5931"/>
    <w:rsid w:val="007D44C2"/>
    <w:rsid w:val="007D4CF4"/>
    <w:rsid w:val="007E0C5D"/>
    <w:rsid w:val="007E3295"/>
    <w:rsid w:val="007E790B"/>
    <w:rsid w:val="007F2960"/>
    <w:rsid w:val="007F2C84"/>
    <w:rsid w:val="007F308B"/>
    <w:rsid w:val="007F3768"/>
    <w:rsid w:val="007F615A"/>
    <w:rsid w:val="00801356"/>
    <w:rsid w:val="008049B1"/>
    <w:rsid w:val="00811008"/>
    <w:rsid w:val="00813DEA"/>
    <w:rsid w:val="00825E12"/>
    <w:rsid w:val="00831232"/>
    <w:rsid w:val="00835B67"/>
    <w:rsid w:val="00840DE3"/>
    <w:rsid w:val="008514BE"/>
    <w:rsid w:val="008524A6"/>
    <w:rsid w:val="00852B58"/>
    <w:rsid w:val="00854790"/>
    <w:rsid w:val="00862DF1"/>
    <w:rsid w:val="00863DDC"/>
    <w:rsid w:val="00865063"/>
    <w:rsid w:val="00865F67"/>
    <w:rsid w:val="008717B5"/>
    <w:rsid w:val="00875DBB"/>
    <w:rsid w:val="00882BD1"/>
    <w:rsid w:val="0088371A"/>
    <w:rsid w:val="0088577D"/>
    <w:rsid w:val="00886582"/>
    <w:rsid w:val="008868CD"/>
    <w:rsid w:val="00886B63"/>
    <w:rsid w:val="00886C3A"/>
    <w:rsid w:val="00886E01"/>
    <w:rsid w:val="00891902"/>
    <w:rsid w:val="00895D6E"/>
    <w:rsid w:val="008A13C7"/>
    <w:rsid w:val="008B05FA"/>
    <w:rsid w:val="008B3187"/>
    <w:rsid w:val="008C0C45"/>
    <w:rsid w:val="008C12EB"/>
    <w:rsid w:val="008C1D61"/>
    <w:rsid w:val="008C21EE"/>
    <w:rsid w:val="008C48A9"/>
    <w:rsid w:val="008C4ACC"/>
    <w:rsid w:val="008C7200"/>
    <w:rsid w:val="008D3B88"/>
    <w:rsid w:val="008D5895"/>
    <w:rsid w:val="008D7D71"/>
    <w:rsid w:val="008E583C"/>
    <w:rsid w:val="0090004C"/>
    <w:rsid w:val="0090151F"/>
    <w:rsid w:val="00904A76"/>
    <w:rsid w:val="00904B75"/>
    <w:rsid w:val="009059B9"/>
    <w:rsid w:val="00905B9B"/>
    <w:rsid w:val="0091214D"/>
    <w:rsid w:val="00912A2A"/>
    <w:rsid w:val="00913AE3"/>
    <w:rsid w:val="0092255B"/>
    <w:rsid w:val="0092349A"/>
    <w:rsid w:val="0093173D"/>
    <w:rsid w:val="0093291C"/>
    <w:rsid w:val="00936997"/>
    <w:rsid w:val="00937106"/>
    <w:rsid w:val="009452C7"/>
    <w:rsid w:val="00945B06"/>
    <w:rsid w:val="00946045"/>
    <w:rsid w:val="00947C54"/>
    <w:rsid w:val="00954F0B"/>
    <w:rsid w:val="009615D1"/>
    <w:rsid w:val="009623F1"/>
    <w:rsid w:val="0098431F"/>
    <w:rsid w:val="00987CC8"/>
    <w:rsid w:val="0099014F"/>
    <w:rsid w:val="00991552"/>
    <w:rsid w:val="009A1D57"/>
    <w:rsid w:val="009B6C74"/>
    <w:rsid w:val="009B771B"/>
    <w:rsid w:val="009C0767"/>
    <w:rsid w:val="009C0F2C"/>
    <w:rsid w:val="009C424D"/>
    <w:rsid w:val="009C5452"/>
    <w:rsid w:val="009C55E6"/>
    <w:rsid w:val="009C75ED"/>
    <w:rsid w:val="009D00F2"/>
    <w:rsid w:val="009D04D8"/>
    <w:rsid w:val="009D1A6A"/>
    <w:rsid w:val="009D3528"/>
    <w:rsid w:val="009F4F42"/>
    <w:rsid w:val="009F5357"/>
    <w:rsid w:val="009F75BF"/>
    <w:rsid w:val="00A030AC"/>
    <w:rsid w:val="00A03D07"/>
    <w:rsid w:val="00A05666"/>
    <w:rsid w:val="00A0615C"/>
    <w:rsid w:val="00A07A1E"/>
    <w:rsid w:val="00A1086C"/>
    <w:rsid w:val="00A12D70"/>
    <w:rsid w:val="00A13082"/>
    <w:rsid w:val="00A16114"/>
    <w:rsid w:val="00A30039"/>
    <w:rsid w:val="00A322E5"/>
    <w:rsid w:val="00A44B43"/>
    <w:rsid w:val="00A4757C"/>
    <w:rsid w:val="00A47647"/>
    <w:rsid w:val="00A5140B"/>
    <w:rsid w:val="00A54F18"/>
    <w:rsid w:val="00A60B64"/>
    <w:rsid w:val="00A61F68"/>
    <w:rsid w:val="00A72BD1"/>
    <w:rsid w:val="00A84D52"/>
    <w:rsid w:val="00A93B16"/>
    <w:rsid w:val="00AA5C30"/>
    <w:rsid w:val="00AB66D8"/>
    <w:rsid w:val="00AC09CC"/>
    <w:rsid w:val="00AC0A1D"/>
    <w:rsid w:val="00AC7F8D"/>
    <w:rsid w:val="00AD6057"/>
    <w:rsid w:val="00AD618B"/>
    <w:rsid w:val="00AD7A6A"/>
    <w:rsid w:val="00B02BC2"/>
    <w:rsid w:val="00B045CE"/>
    <w:rsid w:val="00B055AB"/>
    <w:rsid w:val="00B06804"/>
    <w:rsid w:val="00B12658"/>
    <w:rsid w:val="00B12BC0"/>
    <w:rsid w:val="00B15E8B"/>
    <w:rsid w:val="00B220BE"/>
    <w:rsid w:val="00B22EBA"/>
    <w:rsid w:val="00B24517"/>
    <w:rsid w:val="00B267F6"/>
    <w:rsid w:val="00B353E4"/>
    <w:rsid w:val="00B37384"/>
    <w:rsid w:val="00B477C5"/>
    <w:rsid w:val="00B50C12"/>
    <w:rsid w:val="00B5475C"/>
    <w:rsid w:val="00B61898"/>
    <w:rsid w:val="00B623D0"/>
    <w:rsid w:val="00B66E0F"/>
    <w:rsid w:val="00B71C05"/>
    <w:rsid w:val="00B72C21"/>
    <w:rsid w:val="00B90542"/>
    <w:rsid w:val="00B90810"/>
    <w:rsid w:val="00B90A33"/>
    <w:rsid w:val="00B94017"/>
    <w:rsid w:val="00B94D0C"/>
    <w:rsid w:val="00B97AA9"/>
    <w:rsid w:val="00BA4DDA"/>
    <w:rsid w:val="00BB266F"/>
    <w:rsid w:val="00BB49C3"/>
    <w:rsid w:val="00BC1E6C"/>
    <w:rsid w:val="00BD7836"/>
    <w:rsid w:val="00BE0C90"/>
    <w:rsid w:val="00BE535B"/>
    <w:rsid w:val="00BF26D6"/>
    <w:rsid w:val="00C00FE9"/>
    <w:rsid w:val="00C01170"/>
    <w:rsid w:val="00C01954"/>
    <w:rsid w:val="00C120A8"/>
    <w:rsid w:val="00C123F8"/>
    <w:rsid w:val="00C12663"/>
    <w:rsid w:val="00C13DC4"/>
    <w:rsid w:val="00C22971"/>
    <w:rsid w:val="00C31798"/>
    <w:rsid w:val="00C34D2C"/>
    <w:rsid w:val="00C363C2"/>
    <w:rsid w:val="00C37E91"/>
    <w:rsid w:val="00C45BB2"/>
    <w:rsid w:val="00C6429B"/>
    <w:rsid w:val="00C6613B"/>
    <w:rsid w:val="00C80167"/>
    <w:rsid w:val="00C80E12"/>
    <w:rsid w:val="00C82888"/>
    <w:rsid w:val="00C85178"/>
    <w:rsid w:val="00C874D3"/>
    <w:rsid w:val="00C902C9"/>
    <w:rsid w:val="00C91007"/>
    <w:rsid w:val="00C91413"/>
    <w:rsid w:val="00C92B5D"/>
    <w:rsid w:val="00C93D8D"/>
    <w:rsid w:val="00C9543E"/>
    <w:rsid w:val="00CA2EF5"/>
    <w:rsid w:val="00CA47B2"/>
    <w:rsid w:val="00CA4A29"/>
    <w:rsid w:val="00CA5939"/>
    <w:rsid w:val="00CA60CB"/>
    <w:rsid w:val="00CA787D"/>
    <w:rsid w:val="00CB3953"/>
    <w:rsid w:val="00CD10FA"/>
    <w:rsid w:val="00CD17E8"/>
    <w:rsid w:val="00CD2642"/>
    <w:rsid w:val="00CD285B"/>
    <w:rsid w:val="00CD58CE"/>
    <w:rsid w:val="00CE2832"/>
    <w:rsid w:val="00CE64CC"/>
    <w:rsid w:val="00CE7214"/>
    <w:rsid w:val="00CE76F4"/>
    <w:rsid w:val="00CE7E7B"/>
    <w:rsid w:val="00CF4D46"/>
    <w:rsid w:val="00CF6DEF"/>
    <w:rsid w:val="00CF7AE3"/>
    <w:rsid w:val="00D00027"/>
    <w:rsid w:val="00D045ED"/>
    <w:rsid w:val="00D1282E"/>
    <w:rsid w:val="00D16211"/>
    <w:rsid w:val="00D21C86"/>
    <w:rsid w:val="00D2398A"/>
    <w:rsid w:val="00D321B6"/>
    <w:rsid w:val="00D334C3"/>
    <w:rsid w:val="00D354D0"/>
    <w:rsid w:val="00D402AF"/>
    <w:rsid w:val="00D423A6"/>
    <w:rsid w:val="00D43667"/>
    <w:rsid w:val="00D44766"/>
    <w:rsid w:val="00D4667D"/>
    <w:rsid w:val="00D47405"/>
    <w:rsid w:val="00D47CDA"/>
    <w:rsid w:val="00D51F4A"/>
    <w:rsid w:val="00D54F7B"/>
    <w:rsid w:val="00D5501F"/>
    <w:rsid w:val="00D64ED4"/>
    <w:rsid w:val="00D65CFC"/>
    <w:rsid w:val="00D729D0"/>
    <w:rsid w:val="00D72A7F"/>
    <w:rsid w:val="00D72BD6"/>
    <w:rsid w:val="00D72F1A"/>
    <w:rsid w:val="00D73059"/>
    <w:rsid w:val="00D7643C"/>
    <w:rsid w:val="00D775D6"/>
    <w:rsid w:val="00D815D2"/>
    <w:rsid w:val="00D84391"/>
    <w:rsid w:val="00D8739B"/>
    <w:rsid w:val="00DA36C6"/>
    <w:rsid w:val="00DA7B95"/>
    <w:rsid w:val="00DB131E"/>
    <w:rsid w:val="00DB69DF"/>
    <w:rsid w:val="00DB7C21"/>
    <w:rsid w:val="00DC16BE"/>
    <w:rsid w:val="00DC3364"/>
    <w:rsid w:val="00DD0A93"/>
    <w:rsid w:val="00DD31C0"/>
    <w:rsid w:val="00DD6E39"/>
    <w:rsid w:val="00DE5866"/>
    <w:rsid w:val="00DF570E"/>
    <w:rsid w:val="00DF673C"/>
    <w:rsid w:val="00E0251E"/>
    <w:rsid w:val="00E05EF1"/>
    <w:rsid w:val="00E1504E"/>
    <w:rsid w:val="00E17063"/>
    <w:rsid w:val="00E2070D"/>
    <w:rsid w:val="00E20918"/>
    <w:rsid w:val="00E22397"/>
    <w:rsid w:val="00E3005A"/>
    <w:rsid w:val="00E36EF6"/>
    <w:rsid w:val="00E37E2F"/>
    <w:rsid w:val="00E42E3A"/>
    <w:rsid w:val="00E44354"/>
    <w:rsid w:val="00E4591A"/>
    <w:rsid w:val="00E50B7F"/>
    <w:rsid w:val="00E523DD"/>
    <w:rsid w:val="00E5383A"/>
    <w:rsid w:val="00E553E0"/>
    <w:rsid w:val="00E63169"/>
    <w:rsid w:val="00E713A1"/>
    <w:rsid w:val="00E734E5"/>
    <w:rsid w:val="00E81CF1"/>
    <w:rsid w:val="00E82988"/>
    <w:rsid w:val="00E84553"/>
    <w:rsid w:val="00E93A15"/>
    <w:rsid w:val="00EA0E76"/>
    <w:rsid w:val="00EA1C0F"/>
    <w:rsid w:val="00EA2592"/>
    <w:rsid w:val="00EA2692"/>
    <w:rsid w:val="00EA43D5"/>
    <w:rsid w:val="00EC1416"/>
    <w:rsid w:val="00EC4360"/>
    <w:rsid w:val="00EC5E09"/>
    <w:rsid w:val="00ED3C0F"/>
    <w:rsid w:val="00EE4FD1"/>
    <w:rsid w:val="00EE52FD"/>
    <w:rsid w:val="00EE6165"/>
    <w:rsid w:val="00EE72E8"/>
    <w:rsid w:val="00EF34E6"/>
    <w:rsid w:val="00EF4D1E"/>
    <w:rsid w:val="00EF4EB9"/>
    <w:rsid w:val="00F00048"/>
    <w:rsid w:val="00F006A7"/>
    <w:rsid w:val="00F0097B"/>
    <w:rsid w:val="00F05845"/>
    <w:rsid w:val="00F064EC"/>
    <w:rsid w:val="00F1029A"/>
    <w:rsid w:val="00F11829"/>
    <w:rsid w:val="00F15EA5"/>
    <w:rsid w:val="00F15EAA"/>
    <w:rsid w:val="00F17ABE"/>
    <w:rsid w:val="00F17EB5"/>
    <w:rsid w:val="00F209FA"/>
    <w:rsid w:val="00F22842"/>
    <w:rsid w:val="00F24E8E"/>
    <w:rsid w:val="00F25930"/>
    <w:rsid w:val="00F26E76"/>
    <w:rsid w:val="00F36CA7"/>
    <w:rsid w:val="00F4486F"/>
    <w:rsid w:val="00F44DDF"/>
    <w:rsid w:val="00F471F2"/>
    <w:rsid w:val="00F50236"/>
    <w:rsid w:val="00F52C29"/>
    <w:rsid w:val="00F530E1"/>
    <w:rsid w:val="00F67660"/>
    <w:rsid w:val="00F67A22"/>
    <w:rsid w:val="00F71F47"/>
    <w:rsid w:val="00F7452A"/>
    <w:rsid w:val="00F765E1"/>
    <w:rsid w:val="00F827D8"/>
    <w:rsid w:val="00F8443D"/>
    <w:rsid w:val="00F8532F"/>
    <w:rsid w:val="00F868F7"/>
    <w:rsid w:val="00F96D79"/>
    <w:rsid w:val="00FA019D"/>
    <w:rsid w:val="00FA09E7"/>
    <w:rsid w:val="00FA2BDF"/>
    <w:rsid w:val="00FB6A44"/>
    <w:rsid w:val="00FC02D9"/>
    <w:rsid w:val="00FC42F6"/>
    <w:rsid w:val="00FC60A1"/>
    <w:rsid w:val="00FD2B7C"/>
    <w:rsid w:val="00FE0DB7"/>
    <w:rsid w:val="00FE61BB"/>
    <w:rsid w:val="00FE6853"/>
    <w:rsid w:val="00FE7AAA"/>
    <w:rsid w:val="00FF55DC"/>
    <w:rsid w:val="00FF6C6F"/>
    <w:rsid w:val="00FF7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507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B71C05"/>
    <w:pPr>
      <w:keepNext/>
      <w:numPr>
        <w:numId w:val="10"/>
      </w:numPr>
      <w:spacing w:before="240" w:after="240"/>
      <w:outlineLvl w:val="0"/>
    </w:pPr>
    <w:rPr>
      <w:rFonts w:ascii="Arial Bold" w:hAnsi="Arial Bold"/>
      <w:b/>
      <w:sz w:val="18"/>
      <w:szCs w:val="20"/>
      <w:u w:val="single"/>
    </w:rPr>
  </w:style>
  <w:style w:type="paragraph" w:styleId="Heading2">
    <w:name w:val="heading 2"/>
    <w:basedOn w:val="Normal"/>
    <w:next w:val="Normal"/>
    <w:link w:val="Heading2Char"/>
    <w:qFormat/>
    <w:rsid w:val="00CD10FA"/>
    <w:pPr>
      <w:keepNext/>
      <w:numPr>
        <w:ilvl w:val="1"/>
        <w:numId w:val="10"/>
      </w:numPr>
      <w:spacing w:before="240" w:after="240"/>
      <w:outlineLvl w:val="1"/>
    </w:pPr>
    <w:rPr>
      <w:rFonts w:ascii="Arial Bold" w:hAnsi="Arial Bold"/>
      <w:b/>
      <w:sz w:val="18"/>
      <w:szCs w:val="20"/>
    </w:rPr>
  </w:style>
  <w:style w:type="paragraph" w:styleId="Heading3">
    <w:name w:val="heading 3"/>
    <w:aliases w:val="Contract 2nd Level,KJL:Octel 2nd Level,KJL:2nd Level,3"/>
    <w:basedOn w:val="Normal"/>
    <w:next w:val="Normal"/>
    <w:link w:val="Heading3Char"/>
    <w:qFormat/>
    <w:rsid w:val="00CD10FA"/>
    <w:pPr>
      <w:keepNext/>
      <w:numPr>
        <w:ilvl w:val="2"/>
        <w:numId w:val="10"/>
      </w:numPr>
      <w:jc w:val="center"/>
      <w:outlineLvl w:val="2"/>
    </w:pPr>
    <w:rPr>
      <w:b/>
      <w:sz w:val="20"/>
      <w:szCs w:val="20"/>
    </w:rPr>
  </w:style>
  <w:style w:type="paragraph" w:styleId="Heading4">
    <w:name w:val="heading 4"/>
    <w:aliases w:val="bullet,bl,bb,Contract 3rd Level,KJL:3rd Level,KJL:Octel 3rd Level"/>
    <w:basedOn w:val="Normal"/>
    <w:next w:val="Normal"/>
    <w:link w:val="Heading4Char"/>
    <w:qFormat/>
    <w:rsid w:val="00CD10FA"/>
    <w:pPr>
      <w:keepNext/>
      <w:numPr>
        <w:ilvl w:val="3"/>
        <w:numId w:val="10"/>
      </w:numPr>
      <w:jc w:val="center"/>
      <w:outlineLvl w:val="3"/>
    </w:pPr>
    <w:rPr>
      <w:sz w:val="20"/>
      <w:szCs w:val="20"/>
    </w:rPr>
  </w:style>
  <w:style w:type="paragraph" w:styleId="Heading5">
    <w:name w:val="heading 5"/>
    <w:aliases w:val="Contract 4th Level"/>
    <w:basedOn w:val="Normal"/>
    <w:next w:val="Normal"/>
    <w:link w:val="Heading5Char"/>
    <w:qFormat/>
    <w:rsid w:val="00CD10FA"/>
    <w:pPr>
      <w:keepNext/>
      <w:numPr>
        <w:ilvl w:val="4"/>
        <w:numId w:val="10"/>
      </w:numPr>
      <w:jc w:val="center"/>
      <w:outlineLvl w:val="4"/>
    </w:pPr>
    <w:rPr>
      <w:rFonts w:ascii="Arial" w:hAnsi="Arial"/>
      <w:b/>
      <w:sz w:val="18"/>
      <w:szCs w:val="20"/>
    </w:rPr>
  </w:style>
  <w:style w:type="paragraph" w:styleId="Heading6">
    <w:name w:val="heading 6"/>
    <w:aliases w:val="Contract 5th Level"/>
    <w:basedOn w:val="Normal"/>
    <w:next w:val="Normal"/>
    <w:link w:val="Heading6Char"/>
    <w:qFormat/>
    <w:rsid w:val="00CD10FA"/>
    <w:pPr>
      <w:keepNext/>
      <w:numPr>
        <w:ilvl w:val="5"/>
        <w:numId w:val="10"/>
      </w:numPr>
      <w:tabs>
        <w:tab w:val="left" w:pos="720"/>
      </w:tabs>
      <w:jc w:val="both"/>
      <w:outlineLvl w:val="5"/>
    </w:pPr>
    <w:rPr>
      <w:b/>
      <w:caps/>
      <w:sz w:val="20"/>
      <w:szCs w:val="20"/>
    </w:rPr>
  </w:style>
  <w:style w:type="paragraph" w:styleId="Heading7">
    <w:name w:val="heading 7"/>
    <w:basedOn w:val="Normal"/>
    <w:next w:val="Normal"/>
    <w:link w:val="Heading7Char"/>
    <w:qFormat/>
    <w:rsid w:val="00CD10FA"/>
    <w:pPr>
      <w:keepNext/>
      <w:numPr>
        <w:ilvl w:val="6"/>
        <w:numId w:val="10"/>
      </w:numPr>
      <w:jc w:val="both"/>
      <w:outlineLvl w:val="6"/>
    </w:pPr>
    <w:rPr>
      <w:rFonts w:ascii="Arial" w:hAnsi="Arial" w:cs="Arial"/>
      <w:b/>
      <w:caps/>
      <w:sz w:val="16"/>
      <w:szCs w:val="20"/>
    </w:rPr>
  </w:style>
  <w:style w:type="paragraph" w:styleId="Heading8">
    <w:name w:val="heading 8"/>
    <w:basedOn w:val="Normal"/>
    <w:next w:val="Normal"/>
    <w:link w:val="Heading8Char"/>
    <w:qFormat/>
    <w:rsid w:val="00CD10FA"/>
    <w:pPr>
      <w:keepNext/>
      <w:numPr>
        <w:ilvl w:val="7"/>
        <w:numId w:val="10"/>
      </w:numPr>
      <w:jc w:val="both"/>
      <w:outlineLvl w:val="7"/>
    </w:pPr>
    <w:rPr>
      <w:rFonts w:ascii="Arial" w:hAnsi="Arial" w:cs="Arial"/>
      <w:b/>
      <w:bCs/>
      <w:sz w:val="18"/>
      <w:szCs w:val="20"/>
    </w:rPr>
  </w:style>
  <w:style w:type="paragraph" w:styleId="Heading9">
    <w:name w:val="heading 9"/>
    <w:basedOn w:val="Normal"/>
    <w:next w:val="Normal"/>
    <w:link w:val="Heading9Char"/>
    <w:qFormat/>
    <w:rsid w:val="00CD10FA"/>
    <w:pPr>
      <w:keepNext/>
      <w:numPr>
        <w:ilvl w:val="8"/>
        <w:numId w:val="10"/>
      </w:numPr>
      <w:jc w:val="center"/>
      <w:outlineLvl w:val="8"/>
    </w:pPr>
    <w:rPr>
      <w:rFonts w:ascii="Arial" w:hAnsi="Arial" w:cs="Arial"/>
      <w:b/>
      <w:bCs/>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styleId="Hyperlink">
    <w:name w:val="Hyperlink"/>
    <w:rPr>
      <w:color w:val="0000FF"/>
      <w:u w:val="single"/>
    </w:rPr>
  </w:style>
  <w:style w:type="character" w:customStyle="1" w:styleId="f11">
    <w:name w:val="f11"/>
    <w:rPr>
      <w:rFonts w:ascii="Times" w:hAnsi="Times" w:hint="default"/>
      <w:color w:val="000000"/>
      <w:sz w:val="22"/>
      <w:szCs w:val="22"/>
    </w:rPr>
  </w:style>
  <w:style w:type="character" w:styleId="Strong">
    <w:name w:val="Strong"/>
    <w:qFormat/>
    <w:rsid w:val="00447B78"/>
    <w:rPr>
      <w:b/>
      <w:bCs/>
    </w:rPr>
  </w:style>
  <w:style w:type="paragraph" w:styleId="Footer">
    <w:name w:val="footer"/>
    <w:basedOn w:val="Normal"/>
    <w:link w:val="FooterChar"/>
    <w:rsid w:val="001A515D"/>
    <w:pPr>
      <w:tabs>
        <w:tab w:val="center" w:pos="4680"/>
        <w:tab w:val="right" w:pos="9360"/>
      </w:tabs>
    </w:pPr>
  </w:style>
  <w:style w:type="character" w:customStyle="1" w:styleId="FooterChar">
    <w:name w:val="Footer Char"/>
    <w:link w:val="Footer"/>
    <w:rsid w:val="001A515D"/>
    <w:rPr>
      <w:sz w:val="24"/>
      <w:szCs w:val="24"/>
    </w:rPr>
  </w:style>
  <w:style w:type="paragraph" w:styleId="Header">
    <w:name w:val="header"/>
    <w:basedOn w:val="Normal"/>
    <w:link w:val="HeaderChar"/>
    <w:rsid w:val="00720370"/>
    <w:pPr>
      <w:tabs>
        <w:tab w:val="center" w:pos="4680"/>
        <w:tab w:val="right" w:pos="9360"/>
      </w:tabs>
    </w:pPr>
  </w:style>
  <w:style w:type="character" w:customStyle="1" w:styleId="HeaderChar">
    <w:name w:val="Header Char"/>
    <w:link w:val="Header"/>
    <w:rsid w:val="00720370"/>
    <w:rPr>
      <w:sz w:val="24"/>
      <w:szCs w:val="24"/>
    </w:rPr>
  </w:style>
  <w:style w:type="character" w:customStyle="1" w:styleId="CommentTextChar">
    <w:name w:val="Comment Text Char"/>
    <w:link w:val="CommentText"/>
    <w:semiHidden/>
    <w:locked/>
    <w:rsid w:val="00EA2592"/>
  </w:style>
  <w:style w:type="paragraph" w:customStyle="1" w:styleId="Style1">
    <w:name w:val="Style1"/>
    <w:basedOn w:val="Normal"/>
    <w:uiPriority w:val="99"/>
    <w:rsid w:val="00B71C05"/>
    <w:pPr>
      <w:numPr>
        <w:numId w:val="2"/>
      </w:numPr>
      <w:spacing w:before="120" w:after="120"/>
      <w:jc w:val="both"/>
    </w:pPr>
    <w:rPr>
      <w:rFonts w:ascii="Arial" w:hAnsi="Arial"/>
      <w:b/>
      <w:sz w:val="18"/>
      <w:lang w:val="en-GB" w:eastAsia="en-GB"/>
    </w:rPr>
  </w:style>
  <w:style w:type="paragraph" w:customStyle="1" w:styleId="Style2">
    <w:name w:val="Style2"/>
    <w:basedOn w:val="Normal"/>
    <w:uiPriority w:val="99"/>
    <w:rsid w:val="00F7452A"/>
    <w:pPr>
      <w:numPr>
        <w:ilvl w:val="1"/>
        <w:numId w:val="2"/>
      </w:numPr>
      <w:spacing w:before="120" w:after="120"/>
      <w:jc w:val="both"/>
    </w:pPr>
    <w:rPr>
      <w:rFonts w:ascii="Arial" w:hAnsi="Arial"/>
      <w:sz w:val="18"/>
      <w:lang w:val="en-GB" w:eastAsia="en-GB"/>
    </w:rPr>
  </w:style>
  <w:style w:type="paragraph" w:customStyle="1" w:styleId="Style3">
    <w:name w:val="Style3"/>
    <w:basedOn w:val="Normal"/>
    <w:uiPriority w:val="99"/>
    <w:rsid w:val="00F7452A"/>
    <w:pPr>
      <w:numPr>
        <w:ilvl w:val="2"/>
        <w:numId w:val="2"/>
      </w:numPr>
      <w:spacing w:before="120" w:after="120"/>
      <w:jc w:val="both"/>
    </w:pPr>
    <w:rPr>
      <w:rFonts w:ascii="Arial" w:hAnsi="Arial"/>
      <w:sz w:val="18"/>
      <w:lang w:val="en-GB" w:eastAsia="en-GB"/>
    </w:rPr>
  </w:style>
  <w:style w:type="paragraph" w:customStyle="1" w:styleId="Style4">
    <w:name w:val="Style4"/>
    <w:basedOn w:val="Normal"/>
    <w:uiPriority w:val="99"/>
    <w:rsid w:val="00F7452A"/>
    <w:pPr>
      <w:numPr>
        <w:ilvl w:val="3"/>
        <w:numId w:val="2"/>
      </w:numPr>
      <w:spacing w:before="120" w:after="120"/>
      <w:jc w:val="both"/>
    </w:pPr>
    <w:rPr>
      <w:rFonts w:ascii="Arial" w:hAnsi="Arial"/>
      <w:sz w:val="18"/>
      <w:lang w:val="en-GB" w:eastAsia="en-GB"/>
    </w:rPr>
  </w:style>
  <w:style w:type="paragraph" w:customStyle="1" w:styleId="Heading1A">
    <w:name w:val="Heading 1 A"/>
    <w:basedOn w:val="Normal"/>
    <w:rsid w:val="00F36CA7"/>
    <w:pPr>
      <w:spacing w:before="120"/>
      <w:jc w:val="both"/>
    </w:pPr>
    <w:rPr>
      <w:rFonts w:eastAsia="Calibri"/>
      <w:color w:val="000000"/>
    </w:rPr>
  </w:style>
  <w:style w:type="paragraph" w:customStyle="1" w:styleId="Heading2A">
    <w:name w:val="Heading 2 A"/>
    <w:basedOn w:val="Normal"/>
    <w:rsid w:val="00F36CA7"/>
    <w:pPr>
      <w:spacing w:before="120"/>
      <w:jc w:val="both"/>
    </w:pPr>
    <w:rPr>
      <w:rFonts w:eastAsia="Calibri"/>
      <w:color w:val="000000"/>
    </w:rPr>
  </w:style>
  <w:style w:type="character" w:customStyle="1" w:styleId="Heading1Char">
    <w:name w:val="Heading 1 Char"/>
    <w:link w:val="Heading1"/>
    <w:rsid w:val="00CD10FA"/>
    <w:rPr>
      <w:rFonts w:ascii="Arial Bold" w:hAnsi="Arial Bold"/>
      <w:b/>
      <w:sz w:val="18"/>
      <w:u w:val="single"/>
    </w:rPr>
  </w:style>
  <w:style w:type="character" w:customStyle="1" w:styleId="Heading2Char">
    <w:name w:val="Heading 2 Char"/>
    <w:link w:val="Heading2"/>
    <w:rsid w:val="00CD10FA"/>
    <w:rPr>
      <w:rFonts w:ascii="Arial Bold" w:hAnsi="Arial Bold"/>
      <w:b/>
      <w:sz w:val="18"/>
    </w:rPr>
  </w:style>
  <w:style w:type="character" w:customStyle="1" w:styleId="Heading3Char">
    <w:name w:val="Heading 3 Char"/>
    <w:aliases w:val="Contract 2nd Level Char,KJL:Octel 2nd Level Char,KJL:2nd Level Char,3 Char"/>
    <w:link w:val="Heading3"/>
    <w:rsid w:val="00CD10FA"/>
    <w:rPr>
      <w:b/>
    </w:rPr>
  </w:style>
  <w:style w:type="character" w:customStyle="1" w:styleId="Heading4Char">
    <w:name w:val="Heading 4 Char"/>
    <w:aliases w:val="bullet Char,bl Char,bb Char,Contract 3rd Level Char,KJL:3rd Level Char,KJL:Octel 3rd Level Char"/>
    <w:basedOn w:val="DefaultParagraphFont"/>
    <w:link w:val="Heading4"/>
    <w:rsid w:val="00CD10FA"/>
  </w:style>
  <w:style w:type="character" w:customStyle="1" w:styleId="Heading5Char">
    <w:name w:val="Heading 5 Char"/>
    <w:aliases w:val="Contract 4th Level Char"/>
    <w:link w:val="Heading5"/>
    <w:rsid w:val="00CD10FA"/>
    <w:rPr>
      <w:rFonts w:ascii="Arial" w:hAnsi="Arial"/>
      <w:b/>
      <w:sz w:val="18"/>
    </w:rPr>
  </w:style>
  <w:style w:type="character" w:customStyle="1" w:styleId="Heading6Char">
    <w:name w:val="Heading 6 Char"/>
    <w:aliases w:val="Contract 5th Level Char"/>
    <w:link w:val="Heading6"/>
    <w:rsid w:val="00CD10FA"/>
    <w:rPr>
      <w:b/>
      <w:caps/>
    </w:rPr>
  </w:style>
  <w:style w:type="character" w:customStyle="1" w:styleId="Heading7Char">
    <w:name w:val="Heading 7 Char"/>
    <w:link w:val="Heading7"/>
    <w:rsid w:val="00CD10FA"/>
    <w:rPr>
      <w:rFonts w:ascii="Arial" w:hAnsi="Arial" w:cs="Arial"/>
      <w:b/>
      <w:caps/>
      <w:sz w:val="16"/>
    </w:rPr>
  </w:style>
  <w:style w:type="character" w:customStyle="1" w:styleId="Heading8Char">
    <w:name w:val="Heading 8 Char"/>
    <w:link w:val="Heading8"/>
    <w:rsid w:val="00CD10FA"/>
    <w:rPr>
      <w:rFonts w:ascii="Arial" w:hAnsi="Arial" w:cs="Arial"/>
      <w:b/>
      <w:bCs/>
      <w:sz w:val="18"/>
    </w:rPr>
  </w:style>
  <w:style w:type="character" w:customStyle="1" w:styleId="Heading9Char">
    <w:name w:val="Heading 9 Char"/>
    <w:link w:val="Heading9"/>
    <w:rsid w:val="00CD10FA"/>
    <w:rPr>
      <w:rFonts w:ascii="Arial" w:hAnsi="Arial" w:cs="Arial"/>
      <w:b/>
      <w:bCs/>
      <w:sz w:val="18"/>
      <w:lang w:val="en-GB"/>
    </w:rPr>
  </w:style>
  <w:style w:type="paragraph" w:customStyle="1" w:styleId="Default">
    <w:name w:val="Default"/>
    <w:rsid w:val="00CD10FA"/>
    <w:pPr>
      <w:widowControl w:val="0"/>
      <w:autoSpaceDE w:val="0"/>
      <w:autoSpaceDN w:val="0"/>
      <w:adjustRightInd w:val="0"/>
    </w:pPr>
    <w:rPr>
      <w:color w:val="000000"/>
      <w:sz w:val="24"/>
      <w:szCs w:val="24"/>
    </w:rPr>
  </w:style>
  <w:style w:type="paragraph" w:styleId="ListParagraph">
    <w:name w:val="List Paragraph"/>
    <w:basedOn w:val="Normal"/>
    <w:uiPriority w:val="34"/>
    <w:qFormat/>
    <w:rsid w:val="00CD10FA"/>
    <w:pPr>
      <w:ind w:left="720"/>
      <w:contextualSpacing/>
      <w:jc w:val="both"/>
    </w:pPr>
    <w:rPr>
      <w:rFonts w:ascii="Arial" w:hAnsi="Arial" w:cs="Arial"/>
      <w:bCs/>
      <w:snapToGrid w:val="0"/>
      <w:kern w:val="28"/>
      <w:sz w:val="16"/>
      <w:szCs w:val="16"/>
    </w:rPr>
  </w:style>
  <w:style w:type="paragraph" w:styleId="Revision">
    <w:name w:val="Revision"/>
    <w:hidden/>
    <w:uiPriority w:val="99"/>
    <w:semiHidden/>
    <w:rsid w:val="001660E3"/>
    <w:rPr>
      <w:sz w:val="24"/>
      <w:szCs w:val="24"/>
    </w:rPr>
  </w:style>
  <w:style w:type="character" w:styleId="FollowedHyperlink">
    <w:name w:val="FollowedHyperlink"/>
    <w:basedOn w:val="DefaultParagraphFont"/>
    <w:rsid w:val="00A161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061479">
      <w:bodyDiv w:val="1"/>
      <w:marLeft w:val="0"/>
      <w:marRight w:val="0"/>
      <w:marTop w:val="0"/>
      <w:marBottom w:val="0"/>
      <w:divBdr>
        <w:top w:val="none" w:sz="0" w:space="0" w:color="auto"/>
        <w:left w:val="none" w:sz="0" w:space="0" w:color="auto"/>
        <w:bottom w:val="none" w:sz="0" w:space="0" w:color="auto"/>
        <w:right w:val="none" w:sz="0" w:space="0" w:color="auto"/>
      </w:divBdr>
    </w:div>
    <w:div w:id="352151943">
      <w:bodyDiv w:val="1"/>
      <w:marLeft w:val="0"/>
      <w:marRight w:val="0"/>
      <w:marTop w:val="0"/>
      <w:marBottom w:val="0"/>
      <w:divBdr>
        <w:top w:val="none" w:sz="0" w:space="0" w:color="auto"/>
        <w:left w:val="none" w:sz="0" w:space="0" w:color="auto"/>
        <w:bottom w:val="none" w:sz="0" w:space="0" w:color="auto"/>
        <w:right w:val="none" w:sz="0" w:space="0" w:color="auto"/>
      </w:divBdr>
      <w:divsChild>
        <w:div w:id="213540007">
          <w:marLeft w:val="0"/>
          <w:marRight w:val="0"/>
          <w:marTop w:val="0"/>
          <w:marBottom w:val="0"/>
          <w:divBdr>
            <w:top w:val="none" w:sz="0" w:space="0" w:color="auto"/>
            <w:left w:val="none" w:sz="0" w:space="0" w:color="auto"/>
            <w:bottom w:val="none" w:sz="0" w:space="0" w:color="auto"/>
            <w:right w:val="none" w:sz="0" w:space="0" w:color="auto"/>
          </w:divBdr>
        </w:div>
        <w:div w:id="1234008813">
          <w:marLeft w:val="0"/>
          <w:marRight w:val="0"/>
          <w:marTop w:val="0"/>
          <w:marBottom w:val="0"/>
          <w:divBdr>
            <w:top w:val="none" w:sz="0" w:space="0" w:color="auto"/>
            <w:left w:val="none" w:sz="0" w:space="0" w:color="auto"/>
            <w:bottom w:val="none" w:sz="0" w:space="0" w:color="auto"/>
            <w:right w:val="none" w:sz="0" w:space="0" w:color="auto"/>
          </w:divBdr>
        </w:div>
      </w:divsChild>
    </w:div>
    <w:div w:id="422720973">
      <w:bodyDiv w:val="1"/>
      <w:marLeft w:val="0"/>
      <w:marRight w:val="0"/>
      <w:marTop w:val="0"/>
      <w:marBottom w:val="0"/>
      <w:divBdr>
        <w:top w:val="none" w:sz="0" w:space="0" w:color="auto"/>
        <w:left w:val="none" w:sz="0" w:space="0" w:color="auto"/>
        <w:bottom w:val="none" w:sz="0" w:space="0" w:color="auto"/>
        <w:right w:val="none" w:sz="0" w:space="0" w:color="auto"/>
      </w:divBdr>
    </w:div>
    <w:div w:id="463623093">
      <w:bodyDiv w:val="1"/>
      <w:marLeft w:val="0"/>
      <w:marRight w:val="0"/>
      <w:marTop w:val="0"/>
      <w:marBottom w:val="0"/>
      <w:divBdr>
        <w:top w:val="none" w:sz="0" w:space="0" w:color="auto"/>
        <w:left w:val="none" w:sz="0" w:space="0" w:color="auto"/>
        <w:bottom w:val="none" w:sz="0" w:space="0" w:color="auto"/>
        <w:right w:val="none" w:sz="0" w:space="0" w:color="auto"/>
      </w:divBdr>
    </w:div>
    <w:div w:id="474102742">
      <w:bodyDiv w:val="1"/>
      <w:marLeft w:val="0"/>
      <w:marRight w:val="0"/>
      <w:marTop w:val="0"/>
      <w:marBottom w:val="0"/>
      <w:divBdr>
        <w:top w:val="none" w:sz="0" w:space="0" w:color="auto"/>
        <w:left w:val="none" w:sz="0" w:space="0" w:color="auto"/>
        <w:bottom w:val="none" w:sz="0" w:space="0" w:color="auto"/>
        <w:right w:val="none" w:sz="0" w:space="0" w:color="auto"/>
      </w:divBdr>
      <w:divsChild>
        <w:div w:id="40400473">
          <w:marLeft w:val="0"/>
          <w:marRight w:val="0"/>
          <w:marTop w:val="0"/>
          <w:marBottom w:val="0"/>
          <w:divBdr>
            <w:top w:val="none" w:sz="0" w:space="0" w:color="auto"/>
            <w:left w:val="none" w:sz="0" w:space="0" w:color="auto"/>
            <w:bottom w:val="none" w:sz="0" w:space="0" w:color="auto"/>
            <w:right w:val="none" w:sz="0" w:space="0" w:color="auto"/>
          </w:divBdr>
        </w:div>
        <w:div w:id="1607343877">
          <w:marLeft w:val="0"/>
          <w:marRight w:val="0"/>
          <w:marTop w:val="0"/>
          <w:marBottom w:val="0"/>
          <w:divBdr>
            <w:top w:val="none" w:sz="0" w:space="0" w:color="auto"/>
            <w:left w:val="none" w:sz="0" w:space="0" w:color="auto"/>
            <w:bottom w:val="none" w:sz="0" w:space="0" w:color="auto"/>
            <w:right w:val="none" w:sz="0" w:space="0" w:color="auto"/>
          </w:divBdr>
        </w:div>
      </w:divsChild>
    </w:div>
    <w:div w:id="517427524">
      <w:bodyDiv w:val="1"/>
      <w:marLeft w:val="0"/>
      <w:marRight w:val="0"/>
      <w:marTop w:val="0"/>
      <w:marBottom w:val="0"/>
      <w:divBdr>
        <w:top w:val="none" w:sz="0" w:space="0" w:color="auto"/>
        <w:left w:val="none" w:sz="0" w:space="0" w:color="auto"/>
        <w:bottom w:val="none" w:sz="0" w:space="0" w:color="auto"/>
        <w:right w:val="none" w:sz="0" w:space="0" w:color="auto"/>
      </w:divBdr>
    </w:div>
    <w:div w:id="618151343">
      <w:bodyDiv w:val="1"/>
      <w:marLeft w:val="0"/>
      <w:marRight w:val="0"/>
      <w:marTop w:val="0"/>
      <w:marBottom w:val="0"/>
      <w:divBdr>
        <w:top w:val="none" w:sz="0" w:space="0" w:color="auto"/>
        <w:left w:val="none" w:sz="0" w:space="0" w:color="auto"/>
        <w:bottom w:val="none" w:sz="0" w:space="0" w:color="auto"/>
        <w:right w:val="none" w:sz="0" w:space="0" w:color="auto"/>
      </w:divBdr>
    </w:div>
    <w:div w:id="889072985">
      <w:bodyDiv w:val="1"/>
      <w:marLeft w:val="0"/>
      <w:marRight w:val="0"/>
      <w:marTop w:val="0"/>
      <w:marBottom w:val="0"/>
      <w:divBdr>
        <w:top w:val="none" w:sz="0" w:space="0" w:color="auto"/>
        <w:left w:val="none" w:sz="0" w:space="0" w:color="auto"/>
        <w:bottom w:val="none" w:sz="0" w:space="0" w:color="auto"/>
        <w:right w:val="none" w:sz="0" w:space="0" w:color="auto"/>
      </w:divBdr>
    </w:div>
    <w:div w:id="914559275">
      <w:bodyDiv w:val="1"/>
      <w:marLeft w:val="0"/>
      <w:marRight w:val="0"/>
      <w:marTop w:val="0"/>
      <w:marBottom w:val="0"/>
      <w:divBdr>
        <w:top w:val="none" w:sz="0" w:space="0" w:color="auto"/>
        <w:left w:val="none" w:sz="0" w:space="0" w:color="auto"/>
        <w:bottom w:val="none" w:sz="0" w:space="0" w:color="auto"/>
        <w:right w:val="none" w:sz="0" w:space="0" w:color="auto"/>
      </w:divBdr>
    </w:div>
    <w:div w:id="1320236106">
      <w:bodyDiv w:val="1"/>
      <w:marLeft w:val="0"/>
      <w:marRight w:val="0"/>
      <w:marTop w:val="0"/>
      <w:marBottom w:val="0"/>
      <w:divBdr>
        <w:top w:val="none" w:sz="0" w:space="0" w:color="auto"/>
        <w:left w:val="none" w:sz="0" w:space="0" w:color="auto"/>
        <w:bottom w:val="none" w:sz="0" w:space="0" w:color="auto"/>
        <w:right w:val="none" w:sz="0" w:space="0" w:color="auto"/>
      </w:divBdr>
    </w:div>
    <w:div w:id="1391688744">
      <w:bodyDiv w:val="1"/>
      <w:marLeft w:val="0"/>
      <w:marRight w:val="0"/>
      <w:marTop w:val="0"/>
      <w:marBottom w:val="0"/>
      <w:divBdr>
        <w:top w:val="none" w:sz="0" w:space="0" w:color="auto"/>
        <w:left w:val="none" w:sz="0" w:space="0" w:color="auto"/>
        <w:bottom w:val="none" w:sz="0" w:space="0" w:color="auto"/>
        <w:right w:val="none" w:sz="0" w:space="0" w:color="auto"/>
      </w:divBdr>
      <w:divsChild>
        <w:div w:id="790128498">
          <w:marLeft w:val="0"/>
          <w:marRight w:val="0"/>
          <w:marTop w:val="0"/>
          <w:marBottom w:val="0"/>
          <w:divBdr>
            <w:top w:val="none" w:sz="0" w:space="0" w:color="auto"/>
            <w:left w:val="none" w:sz="0" w:space="0" w:color="auto"/>
            <w:bottom w:val="none" w:sz="0" w:space="0" w:color="auto"/>
            <w:right w:val="none" w:sz="0" w:space="0" w:color="auto"/>
          </w:divBdr>
        </w:div>
        <w:div w:id="834998392">
          <w:marLeft w:val="0"/>
          <w:marRight w:val="0"/>
          <w:marTop w:val="0"/>
          <w:marBottom w:val="0"/>
          <w:divBdr>
            <w:top w:val="none" w:sz="0" w:space="0" w:color="auto"/>
            <w:left w:val="none" w:sz="0" w:space="0" w:color="auto"/>
            <w:bottom w:val="none" w:sz="0" w:space="0" w:color="auto"/>
            <w:right w:val="none" w:sz="0" w:space="0" w:color="auto"/>
          </w:divBdr>
        </w:div>
      </w:divsChild>
    </w:div>
    <w:div w:id="1536456129">
      <w:bodyDiv w:val="1"/>
      <w:marLeft w:val="0"/>
      <w:marRight w:val="0"/>
      <w:marTop w:val="0"/>
      <w:marBottom w:val="0"/>
      <w:divBdr>
        <w:top w:val="none" w:sz="0" w:space="0" w:color="auto"/>
        <w:left w:val="none" w:sz="0" w:space="0" w:color="auto"/>
        <w:bottom w:val="none" w:sz="0" w:space="0" w:color="auto"/>
        <w:right w:val="none" w:sz="0" w:space="0" w:color="auto"/>
      </w:divBdr>
      <w:divsChild>
        <w:div w:id="894507349">
          <w:marLeft w:val="0"/>
          <w:marRight w:val="0"/>
          <w:marTop w:val="0"/>
          <w:marBottom w:val="0"/>
          <w:divBdr>
            <w:top w:val="none" w:sz="0" w:space="0" w:color="auto"/>
            <w:left w:val="none" w:sz="0" w:space="0" w:color="auto"/>
            <w:bottom w:val="none" w:sz="0" w:space="0" w:color="auto"/>
            <w:right w:val="none" w:sz="0" w:space="0" w:color="auto"/>
          </w:divBdr>
        </w:div>
        <w:div w:id="1601257251">
          <w:marLeft w:val="0"/>
          <w:marRight w:val="0"/>
          <w:marTop w:val="0"/>
          <w:marBottom w:val="0"/>
          <w:divBdr>
            <w:top w:val="none" w:sz="0" w:space="0" w:color="auto"/>
            <w:left w:val="none" w:sz="0" w:space="0" w:color="auto"/>
            <w:bottom w:val="none" w:sz="0" w:space="0" w:color="auto"/>
            <w:right w:val="none" w:sz="0" w:space="0" w:color="auto"/>
          </w:divBdr>
        </w:div>
      </w:divsChild>
    </w:div>
    <w:div w:id="16674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vaya.com/suppor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pport.avaya.com/Copyrigh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2980B8CBCC6841A625F7B05911DD28" ma:contentTypeVersion="15" ma:contentTypeDescription="Create a new document." ma:contentTypeScope="" ma:versionID="a22ad1c2d2744cd3a06c707a66e30c97">
  <xsd:schema xmlns:xsd="http://www.w3.org/2001/XMLSchema" xmlns:xs="http://www.w3.org/2001/XMLSchema" xmlns:p="http://schemas.microsoft.com/office/2006/metadata/properties" xmlns:ns1="http://schemas.microsoft.com/sharepoint/v3" xmlns:ns3="14ac345e-03ce-4138-bddf-2ace721b9cdf" xmlns:ns4="aacec5b8-dacd-40a0-90eb-560642ad9c11" targetNamespace="http://schemas.microsoft.com/office/2006/metadata/properties" ma:root="true" ma:fieldsID="c2053d1720b899fb6a5cc8349920c2d9" ns1:_="" ns3:_="" ns4:_="">
    <xsd:import namespace="http://schemas.microsoft.com/sharepoint/v3"/>
    <xsd:import namespace="14ac345e-03ce-4138-bddf-2ace721b9cdf"/>
    <xsd:import namespace="aacec5b8-dacd-40a0-90eb-560642ad9c1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c345e-03ce-4138-bddf-2ace721b9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cec5b8-dacd-40a0-90eb-560642ad9c1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19FDC-1E29-47A7-965F-2D8D97CD3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ac345e-03ce-4138-bddf-2ace721b9cdf"/>
    <ds:schemaRef ds:uri="aacec5b8-dacd-40a0-90eb-560642ad9c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967364-7B3D-46F8-8E28-9B734BD26FC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2F5363E-3C53-4911-9894-86833DFBC3EA}">
  <ds:schemaRefs>
    <ds:schemaRef ds:uri="http://schemas.microsoft.com/sharepoint/v3/contenttype/forms"/>
  </ds:schemaRefs>
</ds:datastoreItem>
</file>

<file path=customXml/itemProps4.xml><?xml version="1.0" encoding="utf-8"?>
<ds:datastoreItem xmlns:ds="http://schemas.openxmlformats.org/officeDocument/2006/customXml" ds:itemID="{11D3738D-8BAD-48CB-B4F1-1B6181E5C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7281</Words>
  <Characters>41508</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48692</CharactersWithSpaces>
  <SharedDoc>false</SharedDoc>
  <HLinks>
    <vt:vector size="18" baseType="variant">
      <vt:variant>
        <vt:i4>2162728</vt:i4>
      </vt:variant>
      <vt:variant>
        <vt:i4>6</vt:i4>
      </vt:variant>
      <vt:variant>
        <vt:i4>0</vt:i4>
      </vt:variant>
      <vt:variant>
        <vt:i4>5</vt:i4>
      </vt:variant>
      <vt:variant>
        <vt:lpwstr>http://www.mpegla.com/</vt:lpwstr>
      </vt:variant>
      <vt:variant>
        <vt:lpwstr/>
      </vt:variant>
      <vt:variant>
        <vt:i4>5505031</vt:i4>
      </vt:variant>
      <vt:variant>
        <vt:i4>3</vt:i4>
      </vt:variant>
      <vt:variant>
        <vt:i4>0</vt:i4>
      </vt:variant>
      <vt:variant>
        <vt:i4>5</vt:i4>
      </vt:variant>
      <vt:variant>
        <vt:lpwstr>http://www.sipro.com/contact.html</vt:lpwstr>
      </vt:variant>
      <vt:variant>
        <vt:lpwstr/>
      </vt:variant>
      <vt:variant>
        <vt:i4>3014694</vt:i4>
      </vt:variant>
      <vt:variant>
        <vt:i4>0</vt:i4>
      </vt:variant>
      <vt:variant>
        <vt:i4>0</vt:i4>
      </vt:variant>
      <vt:variant>
        <vt:i4>5</vt:i4>
      </vt:variant>
      <vt:variant>
        <vt:lpwstr>http://support.avaya.com/Copyright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2019-10-14T23:29:00Z</dcterms:created>
  <dcterms:modified xsi:type="dcterms:W3CDTF">2021-10-11T07:55:00Z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0x010100C22980B8CBCC6841A625F7B05911DD28</vt:lpwstr>
  </property>
</Properties>
</file>